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2.xml" ContentType="application/vnd.openxmlformats-officedocument.wordprocessingml.header+xml"/>
  <Override PartName="/word/footer62.xml" ContentType="application/vnd.openxmlformats-officedocument.wordprocessingml.footer+xml"/>
  <Override PartName="/word/footer5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0.xml" ContentType="application/vnd.openxmlformats-officedocument.wordprocessingml.header+xml"/>
  <Override PartName="/word/header59.xml" ContentType="application/vnd.openxmlformats-officedocument.wordprocessingml.head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24E95" w14:textId="77777777" w:rsidR="0009623E" w:rsidRDefault="006570BA">
      <w:pPr>
        <w:pStyle w:val="BodyText"/>
        <w:ind w:left="310"/>
        <w:rPr>
          <w:rFonts w:ascii="Times New Roman"/>
          <w:sz w:val="20"/>
        </w:rPr>
      </w:pPr>
      <w:r>
        <w:rPr>
          <w:rFonts w:ascii="Times New Roman"/>
          <w:sz w:val="20"/>
        </w:rPr>
      </w:r>
      <w:r>
        <w:rPr>
          <w:rFonts w:ascii="Times New Roman"/>
          <w:sz w:val="20"/>
        </w:rPr>
        <w:pict w14:anchorId="5343F85F">
          <v:group id="_x0000_s1086" style="width:453.3pt;height:47.95pt;mso-position-horizontal-relative:char;mso-position-vertical-relative:line" coordsize="9066,959">
            <o:lock v:ext="edit" rotation="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9" type="#_x0000_t75" style="position:absolute;left:3031;top:146;width:3401;height:751">
              <v:imagedata r:id="rId7" o:title=""/>
            </v:shape>
            <v:line id="_x0000_s1088" style="position:absolute" from="0,951" to="9066,951"/>
            <v:shapetype id="_x0000_t202" coordsize="21600,21600" o:spt="202" path="m,l,21600r21600,l21600,xe">
              <v:stroke joinstyle="miter"/>
              <v:path gradientshapeok="t" o:connecttype="rect"/>
            </v:shapetype>
            <v:shape id="_x0000_s1087" type="#_x0000_t202" style="position:absolute;left:8623;width:341;height:537" filled="f" stroked="f">
              <v:textbox inset="0,0,0,0">
                <w:txbxContent>
                  <w:p w14:paraId="7A44D592" w14:textId="77777777" w:rsidR="00BE0C15" w:rsidRDefault="00BE0C15">
                    <w:pPr>
                      <w:spacing w:line="536" w:lineRule="exact"/>
                      <w:rPr>
                        <w:b/>
                        <w:i/>
                        <w:sz w:val="48"/>
                      </w:rPr>
                    </w:pPr>
                    <w:r>
                      <w:rPr>
                        <w:b/>
                        <w:i/>
                        <w:sz w:val="48"/>
                      </w:rPr>
                      <w:t>E</w:t>
                    </w:r>
                  </w:p>
                </w:txbxContent>
              </v:textbox>
            </v:shape>
            <w10:anchorlock/>
          </v:group>
        </w:pict>
      </w:r>
    </w:p>
    <w:p w14:paraId="0A1D914F" w14:textId="77777777" w:rsidR="0009623E" w:rsidRDefault="0009623E">
      <w:pPr>
        <w:pStyle w:val="BodyText"/>
        <w:rPr>
          <w:rFonts w:ascii="Times New Roman"/>
          <w:sz w:val="20"/>
        </w:rPr>
      </w:pPr>
    </w:p>
    <w:p w14:paraId="2B5C3BBF" w14:textId="77777777" w:rsidR="0009623E" w:rsidRDefault="0009623E">
      <w:pPr>
        <w:pStyle w:val="BodyText"/>
        <w:spacing w:before="10"/>
        <w:rPr>
          <w:rFonts w:ascii="Times New Roman"/>
          <w:sz w:val="17"/>
        </w:rPr>
      </w:pPr>
    </w:p>
    <w:p w14:paraId="0C6CE322" w14:textId="77777777" w:rsidR="0009623E" w:rsidRDefault="00F00F55">
      <w:pPr>
        <w:spacing w:before="96" w:line="237" w:lineRule="auto"/>
        <w:ind w:left="3650" w:right="3747"/>
        <w:jc w:val="center"/>
        <w:rPr>
          <w:sz w:val="18"/>
        </w:rPr>
      </w:pPr>
      <w:r>
        <w:rPr>
          <w:sz w:val="18"/>
        </w:rPr>
        <w:t>4 ALBERT EMBANKMENT LONDON SE1 7SR</w:t>
      </w:r>
    </w:p>
    <w:p w14:paraId="48525389" w14:textId="77777777" w:rsidR="0009623E" w:rsidRDefault="00F00F55">
      <w:pPr>
        <w:tabs>
          <w:tab w:val="left" w:pos="3408"/>
        </w:tabs>
        <w:spacing w:line="203" w:lineRule="exact"/>
        <w:ind w:right="99"/>
        <w:jc w:val="center"/>
        <w:rPr>
          <w:sz w:val="18"/>
        </w:rPr>
      </w:pPr>
      <w:r>
        <w:rPr>
          <w:sz w:val="18"/>
        </w:rPr>
        <w:t>Telephone: +44 (0)20</w:t>
      </w:r>
      <w:r>
        <w:rPr>
          <w:spacing w:val="-1"/>
          <w:sz w:val="18"/>
        </w:rPr>
        <w:t xml:space="preserve"> </w:t>
      </w:r>
      <w:r>
        <w:rPr>
          <w:sz w:val="18"/>
        </w:rPr>
        <w:t>7735 7611</w:t>
      </w:r>
      <w:r>
        <w:rPr>
          <w:sz w:val="18"/>
        </w:rPr>
        <w:tab/>
        <w:t>Fax: +44 (0)20 7587</w:t>
      </w:r>
      <w:r>
        <w:rPr>
          <w:spacing w:val="-1"/>
          <w:sz w:val="18"/>
        </w:rPr>
        <w:t xml:space="preserve"> </w:t>
      </w:r>
      <w:r>
        <w:rPr>
          <w:sz w:val="18"/>
        </w:rPr>
        <w:t>3210</w:t>
      </w:r>
    </w:p>
    <w:p w14:paraId="195B93DA" w14:textId="77777777" w:rsidR="0009623E" w:rsidRDefault="0009623E">
      <w:pPr>
        <w:pStyle w:val="BodyText"/>
        <w:rPr>
          <w:sz w:val="20"/>
        </w:rPr>
      </w:pPr>
    </w:p>
    <w:p w14:paraId="6943C6F1" w14:textId="77777777" w:rsidR="0009623E" w:rsidRDefault="0009623E">
      <w:pPr>
        <w:pStyle w:val="BodyText"/>
        <w:spacing w:before="9" w:after="1"/>
        <w:rPr>
          <w:sz w:val="15"/>
        </w:rPr>
      </w:pPr>
    </w:p>
    <w:tbl>
      <w:tblPr>
        <w:tblW w:w="0" w:type="auto"/>
        <w:tblInd w:w="6873" w:type="dxa"/>
        <w:tblLayout w:type="fixed"/>
        <w:tblCellMar>
          <w:left w:w="0" w:type="dxa"/>
          <w:right w:w="0" w:type="dxa"/>
        </w:tblCellMar>
        <w:tblLook w:val="01E0" w:firstRow="1" w:lastRow="1" w:firstColumn="1" w:lastColumn="1" w:noHBand="0" w:noVBand="0"/>
      </w:tblPr>
      <w:tblGrid>
        <w:gridCol w:w="2724"/>
      </w:tblGrid>
      <w:tr w:rsidR="0009623E" w14:paraId="2EFBC510" w14:textId="77777777">
        <w:trPr>
          <w:trHeight w:val="246"/>
        </w:trPr>
        <w:tc>
          <w:tcPr>
            <w:tcW w:w="2724" w:type="dxa"/>
          </w:tcPr>
          <w:p w14:paraId="683406F5" w14:textId="77777777" w:rsidR="0009623E" w:rsidRDefault="00F00F55">
            <w:pPr>
              <w:pStyle w:val="TableParagraph"/>
              <w:spacing w:line="227" w:lineRule="exact"/>
              <w:ind w:right="198"/>
              <w:jc w:val="right"/>
            </w:pPr>
            <w:r>
              <w:t>Circular Letter No. 3425</w:t>
            </w:r>
          </w:p>
        </w:tc>
      </w:tr>
      <w:tr w:rsidR="0009623E" w14:paraId="715F3164" w14:textId="77777777">
        <w:trPr>
          <w:trHeight w:val="246"/>
        </w:trPr>
        <w:tc>
          <w:tcPr>
            <w:tcW w:w="2724" w:type="dxa"/>
          </w:tcPr>
          <w:p w14:paraId="0BC3CB69" w14:textId="77777777" w:rsidR="0009623E" w:rsidRDefault="00F00F55">
            <w:pPr>
              <w:pStyle w:val="TableParagraph"/>
              <w:spacing w:line="227" w:lineRule="exact"/>
              <w:ind w:right="198"/>
              <w:jc w:val="right"/>
            </w:pPr>
            <w:r>
              <w:t>5 December 2013</w:t>
            </w:r>
          </w:p>
        </w:tc>
      </w:tr>
    </w:tbl>
    <w:p w14:paraId="6BF6B6A5" w14:textId="77777777" w:rsidR="0009623E" w:rsidRDefault="0009623E">
      <w:pPr>
        <w:pStyle w:val="BodyText"/>
        <w:rPr>
          <w:sz w:val="20"/>
        </w:rPr>
      </w:pPr>
    </w:p>
    <w:p w14:paraId="72C9D8BE" w14:textId="77777777" w:rsidR="0009623E" w:rsidRDefault="0009623E">
      <w:pPr>
        <w:pStyle w:val="BodyText"/>
        <w:spacing w:before="10"/>
        <w:rPr>
          <w:sz w:val="23"/>
        </w:rPr>
      </w:pPr>
    </w:p>
    <w:tbl>
      <w:tblPr>
        <w:tblW w:w="0" w:type="auto"/>
        <w:tblInd w:w="126" w:type="dxa"/>
        <w:tblLayout w:type="fixed"/>
        <w:tblCellMar>
          <w:left w:w="0" w:type="dxa"/>
          <w:right w:w="0" w:type="dxa"/>
        </w:tblCellMar>
        <w:tblLook w:val="01E0" w:firstRow="1" w:lastRow="1" w:firstColumn="1" w:lastColumn="1" w:noHBand="0" w:noVBand="0"/>
      </w:tblPr>
      <w:tblGrid>
        <w:gridCol w:w="1134"/>
        <w:gridCol w:w="3387"/>
      </w:tblGrid>
      <w:tr w:rsidR="0009623E" w14:paraId="302627B5" w14:textId="77777777">
        <w:trPr>
          <w:trHeight w:val="243"/>
        </w:trPr>
        <w:tc>
          <w:tcPr>
            <w:tcW w:w="1134" w:type="dxa"/>
          </w:tcPr>
          <w:p w14:paraId="448CD427" w14:textId="77777777" w:rsidR="0009623E" w:rsidRDefault="00F00F55">
            <w:pPr>
              <w:pStyle w:val="TableParagraph"/>
              <w:spacing w:line="224" w:lineRule="exact"/>
              <w:ind w:left="200"/>
            </w:pPr>
            <w:r>
              <w:t>To:</w:t>
            </w:r>
          </w:p>
        </w:tc>
        <w:tc>
          <w:tcPr>
            <w:tcW w:w="3387" w:type="dxa"/>
          </w:tcPr>
          <w:p w14:paraId="69B3C1FE" w14:textId="77777777" w:rsidR="0009623E" w:rsidRDefault="00F00F55">
            <w:pPr>
              <w:pStyle w:val="TableParagraph"/>
              <w:spacing w:line="224" w:lineRule="exact"/>
              <w:ind w:left="613"/>
            </w:pPr>
            <w:r>
              <w:t>To All IMO Member States</w:t>
            </w:r>
          </w:p>
        </w:tc>
      </w:tr>
    </w:tbl>
    <w:p w14:paraId="42CE1CF3" w14:textId="77777777" w:rsidR="0009623E" w:rsidRDefault="0009623E">
      <w:pPr>
        <w:pStyle w:val="BodyText"/>
        <w:spacing w:before="2"/>
      </w:pPr>
    </w:p>
    <w:tbl>
      <w:tblPr>
        <w:tblW w:w="0" w:type="auto"/>
        <w:tblInd w:w="126" w:type="dxa"/>
        <w:tblLayout w:type="fixed"/>
        <w:tblCellMar>
          <w:left w:w="0" w:type="dxa"/>
          <w:right w:w="0" w:type="dxa"/>
        </w:tblCellMar>
        <w:tblLook w:val="01E0" w:firstRow="1" w:lastRow="1" w:firstColumn="1" w:lastColumn="1" w:noHBand="0" w:noVBand="0"/>
      </w:tblPr>
      <w:tblGrid>
        <w:gridCol w:w="1370"/>
        <w:gridCol w:w="7443"/>
      </w:tblGrid>
      <w:tr w:rsidR="0009623E" w14:paraId="29AABDF7" w14:textId="77777777">
        <w:trPr>
          <w:trHeight w:val="251"/>
        </w:trPr>
        <w:tc>
          <w:tcPr>
            <w:tcW w:w="1370" w:type="dxa"/>
          </w:tcPr>
          <w:p w14:paraId="78397A14" w14:textId="77777777" w:rsidR="0009623E" w:rsidRDefault="00F00F55">
            <w:pPr>
              <w:pStyle w:val="TableParagraph"/>
              <w:spacing w:line="231" w:lineRule="exact"/>
              <w:ind w:left="200"/>
            </w:pPr>
            <w:r>
              <w:t>Subject:</w:t>
            </w:r>
          </w:p>
        </w:tc>
        <w:tc>
          <w:tcPr>
            <w:tcW w:w="7443" w:type="dxa"/>
          </w:tcPr>
          <w:p w14:paraId="500D4F5F" w14:textId="77777777" w:rsidR="0009623E" w:rsidRDefault="00F00F55">
            <w:pPr>
              <w:pStyle w:val="TableParagraph"/>
              <w:spacing w:line="231" w:lineRule="exact"/>
              <w:ind w:left="377"/>
              <w:rPr>
                <w:b/>
              </w:rPr>
            </w:pPr>
            <w:r>
              <w:rPr>
                <w:b/>
              </w:rPr>
              <w:t>Auditor's Manual for the IMO Member State Audit Scheme (IMSAS)</w:t>
            </w:r>
          </w:p>
        </w:tc>
      </w:tr>
    </w:tbl>
    <w:p w14:paraId="16466707" w14:textId="77777777" w:rsidR="0009623E" w:rsidRDefault="0009623E">
      <w:pPr>
        <w:pStyle w:val="BodyText"/>
        <w:rPr>
          <w:sz w:val="20"/>
        </w:rPr>
      </w:pPr>
    </w:p>
    <w:p w14:paraId="25EB3729" w14:textId="77777777" w:rsidR="0009623E" w:rsidRDefault="0009623E">
      <w:pPr>
        <w:pStyle w:val="BodyText"/>
        <w:spacing w:before="4"/>
        <w:rPr>
          <w:sz w:val="23"/>
        </w:rPr>
      </w:pPr>
    </w:p>
    <w:p w14:paraId="4BAFDB89" w14:textId="77777777" w:rsidR="0009623E" w:rsidRDefault="00F00F55">
      <w:pPr>
        <w:pStyle w:val="ListParagraph"/>
        <w:numPr>
          <w:ilvl w:val="0"/>
          <w:numId w:val="34"/>
        </w:numPr>
        <w:tabs>
          <w:tab w:val="left" w:pos="1039"/>
        </w:tabs>
        <w:spacing w:line="237" w:lineRule="auto"/>
        <w:ind w:right="415" w:firstLine="0"/>
        <w:jc w:val="both"/>
      </w:pPr>
      <w:r>
        <w:t>The</w:t>
      </w:r>
      <w:r>
        <w:rPr>
          <w:spacing w:val="-15"/>
        </w:rPr>
        <w:t xml:space="preserve"> </w:t>
      </w:r>
      <w:r>
        <w:t>Secretary-General</w:t>
      </w:r>
      <w:r>
        <w:rPr>
          <w:spacing w:val="-15"/>
        </w:rPr>
        <w:t xml:space="preserve"> </w:t>
      </w:r>
      <w:r>
        <w:t>has</w:t>
      </w:r>
      <w:r>
        <w:rPr>
          <w:spacing w:val="-15"/>
        </w:rPr>
        <w:t xml:space="preserve"> </w:t>
      </w:r>
      <w:r>
        <w:t>the</w:t>
      </w:r>
      <w:r>
        <w:rPr>
          <w:spacing w:val="-14"/>
        </w:rPr>
        <w:t xml:space="preserve"> </w:t>
      </w:r>
      <w:r>
        <w:t>honour</w:t>
      </w:r>
      <w:r>
        <w:rPr>
          <w:spacing w:val="-18"/>
        </w:rPr>
        <w:t xml:space="preserve"> </w:t>
      </w:r>
      <w:r>
        <w:t>to</w:t>
      </w:r>
      <w:r>
        <w:rPr>
          <w:spacing w:val="-17"/>
        </w:rPr>
        <w:t xml:space="preserve"> </w:t>
      </w:r>
      <w:r>
        <w:t>transmit</w:t>
      </w:r>
      <w:r>
        <w:rPr>
          <w:spacing w:val="-18"/>
        </w:rPr>
        <w:t xml:space="preserve"> </w:t>
      </w:r>
      <w:r>
        <w:t>herewith</w:t>
      </w:r>
      <w:r>
        <w:rPr>
          <w:spacing w:val="-11"/>
        </w:rPr>
        <w:t xml:space="preserve"> </w:t>
      </w:r>
      <w:r>
        <w:t>for</w:t>
      </w:r>
      <w:r>
        <w:rPr>
          <w:spacing w:val="-18"/>
        </w:rPr>
        <w:t xml:space="preserve"> </w:t>
      </w:r>
      <w:r>
        <w:t>information</w:t>
      </w:r>
      <w:r>
        <w:rPr>
          <w:spacing w:val="-15"/>
        </w:rPr>
        <w:t xml:space="preserve"> </w:t>
      </w:r>
      <w:r>
        <w:t>the</w:t>
      </w:r>
      <w:r>
        <w:rPr>
          <w:spacing w:val="-16"/>
        </w:rPr>
        <w:t xml:space="preserve"> </w:t>
      </w:r>
      <w:r>
        <w:t>Auditor's Manual for the IMO Member State Audit Scheme (IMSAS), as approved by the Council at its 110th</w:t>
      </w:r>
      <w:r>
        <w:rPr>
          <w:spacing w:val="-3"/>
        </w:rPr>
        <w:t xml:space="preserve"> </w:t>
      </w:r>
      <w:r>
        <w:t>session</w:t>
      </w:r>
      <w:r>
        <w:rPr>
          <w:spacing w:val="-2"/>
        </w:rPr>
        <w:t xml:space="preserve"> </w:t>
      </w:r>
      <w:r>
        <w:t>for</w:t>
      </w:r>
      <w:r>
        <w:rPr>
          <w:spacing w:val="-4"/>
        </w:rPr>
        <w:t xml:space="preserve"> </w:t>
      </w:r>
      <w:r>
        <w:t>use</w:t>
      </w:r>
      <w:r>
        <w:rPr>
          <w:spacing w:val="-2"/>
        </w:rPr>
        <w:t xml:space="preserve"> </w:t>
      </w:r>
      <w:r>
        <w:t>by</w:t>
      </w:r>
      <w:r>
        <w:rPr>
          <w:spacing w:val="-9"/>
        </w:rPr>
        <w:t xml:space="preserve"> </w:t>
      </w:r>
      <w:r>
        <w:t>Member</w:t>
      </w:r>
      <w:r>
        <w:rPr>
          <w:spacing w:val="-4"/>
        </w:rPr>
        <w:t xml:space="preserve"> </w:t>
      </w:r>
      <w:r>
        <w:t>States</w:t>
      </w:r>
      <w:r>
        <w:rPr>
          <w:spacing w:val="-2"/>
        </w:rPr>
        <w:t xml:space="preserve"> </w:t>
      </w:r>
      <w:r>
        <w:t>and</w:t>
      </w:r>
      <w:r>
        <w:rPr>
          <w:spacing w:val="-3"/>
        </w:rPr>
        <w:t xml:space="preserve"> </w:t>
      </w:r>
      <w:r>
        <w:t>auditors</w:t>
      </w:r>
      <w:r>
        <w:rPr>
          <w:spacing w:val="-3"/>
        </w:rPr>
        <w:t xml:space="preserve"> </w:t>
      </w:r>
      <w:r>
        <w:t>in</w:t>
      </w:r>
      <w:r>
        <w:rPr>
          <w:spacing w:val="-3"/>
        </w:rPr>
        <w:t xml:space="preserve"> </w:t>
      </w:r>
      <w:r>
        <w:t>the</w:t>
      </w:r>
      <w:r>
        <w:rPr>
          <w:spacing w:val="-2"/>
        </w:rPr>
        <w:t xml:space="preserve"> </w:t>
      </w:r>
      <w:r>
        <w:t>delivery</w:t>
      </w:r>
      <w:r>
        <w:rPr>
          <w:spacing w:val="-9"/>
        </w:rPr>
        <w:t xml:space="preserve"> </w:t>
      </w:r>
      <w:r>
        <w:t>of</w:t>
      </w:r>
      <w:r>
        <w:rPr>
          <w:spacing w:val="-2"/>
        </w:rPr>
        <w:t xml:space="preserve"> </w:t>
      </w:r>
      <w:r>
        <w:t>IMSAS.</w:t>
      </w:r>
    </w:p>
    <w:p w14:paraId="34860717" w14:textId="77777777" w:rsidR="0009623E" w:rsidRDefault="0009623E">
      <w:pPr>
        <w:pStyle w:val="BodyText"/>
        <w:spacing w:before="3"/>
        <w:rPr>
          <w:sz w:val="21"/>
        </w:rPr>
      </w:pPr>
    </w:p>
    <w:p w14:paraId="14CABB8D" w14:textId="77777777" w:rsidR="0009623E" w:rsidRDefault="00F00F55">
      <w:pPr>
        <w:pStyle w:val="ListParagraph"/>
        <w:numPr>
          <w:ilvl w:val="0"/>
          <w:numId w:val="34"/>
        </w:numPr>
        <w:tabs>
          <w:tab w:val="left" w:pos="1039"/>
        </w:tabs>
        <w:spacing w:before="1"/>
        <w:ind w:left="1038" w:hanging="721"/>
        <w:jc w:val="both"/>
      </w:pPr>
      <w:r>
        <w:t>The annexed Auditor's Manual will be updated periodically and as</w:t>
      </w:r>
      <w:r>
        <w:rPr>
          <w:spacing w:val="-31"/>
        </w:rPr>
        <w:t xml:space="preserve"> </w:t>
      </w:r>
      <w:r>
        <w:t>necessary.</w:t>
      </w:r>
    </w:p>
    <w:p w14:paraId="4089BA8F" w14:textId="77777777" w:rsidR="0009623E" w:rsidRDefault="0009623E">
      <w:pPr>
        <w:pStyle w:val="BodyText"/>
        <w:rPr>
          <w:sz w:val="24"/>
        </w:rPr>
      </w:pPr>
    </w:p>
    <w:p w14:paraId="7EC6CB79" w14:textId="77777777" w:rsidR="0009623E" w:rsidRDefault="0009623E">
      <w:pPr>
        <w:pStyle w:val="BodyText"/>
        <w:spacing w:before="1"/>
        <w:rPr>
          <w:sz w:val="19"/>
        </w:rPr>
      </w:pPr>
    </w:p>
    <w:p w14:paraId="2B78E4C2" w14:textId="77777777" w:rsidR="0009623E" w:rsidRDefault="00F00F55">
      <w:pPr>
        <w:pStyle w:val="BodyText"/>
        <w:ind w:left="3650" w:right="3746"/>
        <w:jc w:val="center"/>
      </w:pPr>
      <w:r>
        <w:t>***</w:t>
      </w:r>
    </w:p>
    <w:p w14:paraId="57ECAD6F" w14:textId="77777777" w:rsidR="0009623E" w:rsidRDefault="0009623E">
      <w:pPr>
        <w:pStyle w:val="BodyText"/>
        <w:rPr>
          <w:sz w:val="20"/>
        </w:rPr>
      </w:pPr>
    </w:p>
    <w:p w14:paraId="2DC655B0" w14:textId="77777777" w:rsidR="0009623E" w:rsidRDefault="0009623E">
      <w:pPr>
        <w:pStyle w:val="BodyText"/>
        <w:rPr>
          <w:sz w:val="20"/>
        </w:rPr>
      </w:pPr>
    </w:p>
    <w:p w14:paraId="2CD21D07" w14:textId="77777777" w:rsidR="0009623E" w:rsidRDefault="0009623E">
      <w:pPr>
        <w:pStyle w:val="BodyText"/>
        <w:rPr>
          <w:sz w:val="20"/>
        </w:rPr>
      </w:pPr>
    </w:p>
    <w:p w14:paraId="13B05217" w14:textId="77777777" w:rsidR="0009623E" w:rsidRDefault="0009623E">
      <w:pPr>
        <w:pStyle w:val="BodyText"/>
        <w:rPr>
          <w:sz w:val="20"/>
        </w:rPr>
      </w:pPr>
    </w:p>
    <w:p w14:paraId="6E49E6D6" w14:textId="77777777" w:rsidR="0009623E" w:rsidRDefault="0009623E">
      <w:pPr>
        <w:pStyle w:val="BodyText"/>
        <w:rPr>
          <w:sz w:val="20"/>
        </w:rPr>
      </w:pPr>
    </w:p>
    <w:p w14:paraId="24299F92" w14:textId="77777777" w:rsidR="0009623E" w:rsidRDefault="0009623E">
      <w:pPr>
        <w:pStyle w:val="BodyText"/>
        <w:rPr>
          <w:sz w:val="20"/>
        </w:rPr>
      </w:pPr>
    </w:p>
    <w:p w14:paraId="6BDB7961" w14:textId="77777777" w:rsidR="0009623E" w:rsidRDefault="0009623E">
      <w:pPr>
        <w:pStyle w:val="BodyText"/>
        <w:rPr>
          <w:sz w:val="20"/>
        </w:rPr>
      </w:pPr>
    </w:p>
    <w:p w14:paraId="5DCC7A2B" w14:textId="77777777" w:rsidR="0009623E" w:rsidRDefault="0009623E">
      <w:pPr>
        <w:pStyle w:val="BodyText"/>
        <w:rPr>
          <w:sz w:val="20"/>
        </w:rPr>
      </w:pPr>
    </w:p>
    <w:p w14:paraId="0877AE3F" w14:textId="77777777" w:rsidR="0009623E" w:rsidRDefault="0009623E">
      <w:pPr>
        <w:pStyle w:val="BodyText"/>
        <w:rPr>
          <w:sz w:val="20"/>
        </w:rPr>
      </w:pPr>
    </w:p>
    <w:p w14:paraId="72646C91" w14:textId="77777777" w:rsidR="0009623E" w:rsidRDefault="0009623E">
      <w:pPr>
        <w:pStyle w:val="BodyText"/>
        <w:rPr>
          <w:sz w:val="20"/>
        </w:rPr>
      </w:pPr>
    </w:p>
    <w:p w14:paraId="11A5F409" w14:textId="77777777" w:rsidR="0009623E" w:rsidRDefault="0009623E">
      <w:pPr>
        <w:pStyle w:val="BodyText"/>
        <w:rPr>
          <w:sz w:val="20"/>
        </w:rPr>
      </w:pPr>
    </w:p>
    <w:p w14:paraId="268FAC67" w14:textId="77777777" w:rsidR="0009623E" w:rsidRDefault="0009623E">
      <w:pPr>
        <w:pStyle w:val="BodyText"/>
        <w:rPr>
          <w:sz w:val="20"/>
        </w:rPr>
      </w:pPr>
    </w:p>
    <w:p w14:paraId="70D5A88F" w14:textId="77777777" w:rsidR="0009623E" w:rsidRDefault="0009623E">
      <w:pPr>
        <w:pStyle w:val="BodyText"/>
        <w:rPr>
          <w:sz w:val="20"/>
        </w:rPr>
      </w:pPr>
    </w:p>
    <w:p w14:paraId="4FB0582E" w14:textId="77777777" w:rsidR="0009623E" w:rsidRDefault="0009623E">
      <w:pPr>
        <w:pStyle w:val="BodyText"/>
        <w:rPr>
          <w:sz w:val="20"/>
        </w:rPr>
      </w:pPr>
    </w:p>
    <w:p w14:paraId="3B33BBA5" w14:textId="77777777" w:rsidR="0009623E" w:rsidRDefault="0009623E">
      <w:pPr>
        <w:pStyle w:val="BodyText"/>
        <w:rPr>
          <w:sz w:val="20"/>
        </w:rPr>
      </w:pPr>
    </w:p>
    <w:p w14:paraId="4AB2881A" w14:textId="77777777" w:rsidR="0009623E" w:rsidRDefault="0009623E">
      <w:pPr>
        <w:pStyle w:val="BodyText"/>
        <w:rPr>
          <w:sz w:val="20"/>
        </w:rPr>
      </w:pPr>
    </w:p>
    <w:p w14:paraId="3E1C1B25" w14:textId="77777777" w:rsidR="0009623E" w:rsidRDefault="0009623E">
      <w:pPr>
        <w:pStyle w:val="BodyText"/>
        <w:rPr>
          <w:sz w:val="20"/>
        </w:rPr>
      </w:pPr>
    </w:p>
    <w:p w14:paraId="574A4224" w14:textId="77777777" w:rsidR="0009623E" w:rsidRDefault="0009623E">
      <w:pPr>
        <w:pStyle w:val="BodyText"/>
        <w:rPr>
          <w:sz w:val="20"/>
        </w:rPr>
      </w:pPr>
    </w:p>
    <w:p w14:paraId="56D847E7" w14:textId="77777777" w:rsidR="0009623E" w:rsidRDefault="0009623E">
      <w:pPr>
        <w:pStyle w:val="BodyText"/>
        <w:rPr>
          <w:sz w:val="20"/>
        </w:rPr>
      </w:pPr>
    </w:p>
    <w:p w14:paraId="424B472E" w14:textId="77777777" w:rsidR="0009623E" w:rsidRDefault="0009623E">
      <w:pPr>
        <w:pStyle w:val="BodyText"/>
        <w:rPr>
          <w:sz w:val="20"/>
        </w:rPr>
      </w:pPr>
    </w:p>
    <w:p w14:paraId="5CF67684" w14:textId="77777777" w:rsidR="0009623E" w:rsidRDefault="0009623E">
      <w:pPr>
        <w:pStyle w:val="BodyText"/>
        <w:rPr>
          <w:sz w:val="20"/>
        </w:rPr>
      </w:pPr>
    </w:p>
    <w:p w14:paraId="762D98BE" w14:textId="77777777" w:rsidR="0009623E" w:rsidRDefault="0009623E">
      <w:pPr>
        <w:pStyle w:val="BodyText"/>
        <w:rPr>
          <w:sz w:val="20"/>
        </w:rPr>
      </w:pPr>
    </w:p>
    <w:p w14:paraId="4E49955A" w14:textId="77777777" w:rsidR="0009623E" w:rsidRDefault="0009623E">
      <w:pPr>
        <w:pStyle w:val="BodyText"/>
        <w:rPr>
          <w:sz w:val="20"/>
        </w:rPr>
      </w:pPr>
    </w:p>
    <w:p w14:paraId="77F37FEC" w14:textId="77777777" w:rsidR="0009623E" w:rsidRDefault="0009623E">
      <w:pPr>
        <w:pStyle w:val="BodyText"/>
        <w:rPr>
          <w:sz w:val="20"/>
        </w:rPr>
      </w:pPr>
    </w:p>
    <w:p w14:paraId="537F85F5" w14:textId="77777777" w:rsidR="0009623E" w:rsidRDefault="0009623E">
      <w:pPr>
        <w:pStyle w:val="BodyText"/>
        <w:rPr>
          <w:sz w:val="20"/>
        </w:rPr>
      </w:pPr>
    </w:p>
    <w:p w14:paraId="5E42E058" w14:textId="77777777" w:rsidR="0009623E" w:rsidRDefault="0009623E">
      <w:pPr>
        <w:pStyle w:val="BodyText"/>
        <w:rPr>
          <w:sz w:val="20"/>
        </w:rPr>
      </w:pPr>
    </w:p>
    <w:p w14:paraId="46A56FBA" w14:textId="77777777" w:rsidR="0009623E" w:rsidRDefault="0009623E">
      <w:pPr>
        <w:pStyle w:val="BodyText"/>
        <w:rPr>
          <w:sz w:val="20"/>
        </w:rPr>
      </w:pPr>
    </w:p>
    <w:p w14:paraId="53BC11A7" w14:textId="77777777" w:rsidR="0009623E" w:rsidRDefault="0009623E">
      <w:pPr>
        <w:pStyle w:val="BodyText"/>
        <w:rPr>
          <w:sz w:val="20"/>
        </w:rPr>
      </w:pPr>
    </w:p>
    <w:p w14:paraId="70FE20C3" w14:textId="77777777" w:rsidR="0009623E" w:rsidRDefault="0009623E">
      <w:pPr>
        <w:pStyle w:val="BodyText"/>
        <w:rPr>
          <w:sz w:val="20"/>
        </w:rPr>
      </w:pPr>
    </w:p>
    <w:p w14:paraId="603BC4A9" w14:textId="77777777" w:rsidR="0009623E" w:rsidRDefault="0009623E">
      <w:pPr>
        <w:pStyle w:val="BodyText"/>
        <w:rPr>
          <w:sz w:val="20"/>
        </w:rPr>
      </w:pPr>
    </w:p>
    <w:p w14:paraId="6FF46FEB" w14:textId="77777777" w:rsidR="0009623E" w:rsidRDefault="006570BA">
      <w:pPr>
        <w:pStyle w:val="BodyText"/>
        <w:spacing w:before="4"/>
        <w:rPr>
          <w:sz w:val="19"/>
        </w:rPr>
      </w:pPr>
      <w:r>
        <w:pict w14:anchorId="719C328B">
          <v:shape id="_x0000_s1085" style="position:absolute;margin-left:69.5pt;margin-top:13.35pt;width:456.45pt;height:.1pt;z-index:-251656192;mso-wrap-distance-left:0;mso-wrap-distance-right:0;mso-position-horizontal-relative:page" coordorigin="1390,267" coordsize="9129,0" path="m1390,267r9129,e" filled="f" strokeweight=".16936mm">
            <v:path arrowok="t"/>
            <w10:wrap type="topAndBottom" anchorx="page"/>
          </v:shape>
        </w:pict>
      </w:r>
    </w:p>
    <w:p w14:paraId="0F767320" w14:textId="77777777" w:rsidR="0009623E" w:rsidRDefault="00F00F55">
      <w:pPr>
        <w:spacing w:line="194" w:lineRule="exact"/>
        <w:ind w:left="318"/>
        <w:rPr>
          <w:sz w:val="18"/>
        </w:rPr>
      </w:pPr>
      <w:r>
        <w:rPr>
          <w:sz w:val="18"/>
        </w:rPr>
        <w:t>I:\C_L\3425.doc</w:t>
      </w:r>
    </w:p>
    <w:p w14:paraId="4E2B43B4" w14:textId="77777777" w:rsidR="0009623E" w:rsidRDefault="00F00F55">
      <w:pPr>
        <w:pStyle w:val="BodyText"/>
        <w:ind w:left="6597"/>
        <w:rPr>
          <w:sz w:val="20"/>
        </w:rPr>
      </w:pPr>
      <w:r>
        <w:rPr>
          <w:noProof/>
          <w:sz w:val="20"/>
          <w:lang w:bidi="ar-SA"/>
        </w:rPr>
        <w:drawing>
          <wp:inline distT="0" distB="0" distL="0" distR="0" wp14:anchorId="104BFD21" wp14:editId="4E3A8D90">
            <wp:extent cx="1762157" cy="795528"/>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1762157" cy="795528"/>
                    </a:xfrm>
                    <a:prstGeom prst="rect">
                      <a:avLst/>
                    </a:prstGeom>
                  </pic:spPr>
                </pic:pic>
              </a:graphicData>
            </a:graphic>
          </wp:inline>
        </w:drawing>
      </w:r>
    </w:p>
    <w:p w14:paraId="6CD12941" w14:textId="77777777" w:rsidR="0009623E" w:rsidRDefault="0009623E">
      <w:pPr>
        <w:rPr>
          <w:sz w:val="20"/>
        </w:rPr>
        <w:sectPr w:rsidR="0009623E">
          <w:type w:val="continuous"/>
          <w:pgSz w:w="11910" w:h="16840"/>
          <w:pgMar w:top="1140" w:right="1000" w:bottom="0" w:left="1100" w:header="720" w:footer="720" w:gutter="0"/>
          <w:cols w:space="720"/>
        </w:sectPr>
      </w:pPr>
    </w:p>
    <w:p w14:paraId="2F288CCA" w14:textId="77777777" w:rsidR="0009623E" w:rsidRDefault="0009623E">
      <w:pPr>
        <w:pStyle w:val="BodyText"/>
        <w:spacing w:before="4"/>
        <w:rPr>
          <w:sz w:val="17"/>
        </w:rPr>
      </w:pPr>
    </w:p>
    <w:p w14:paraId="41ADE3B2" w14:textId="77777777" w:rsidR="0009623E" w:rsidRDefault="0009623E">
      <w:pPr>
        <w:rPr>
          <w:sz w:val="17"/>
        </w:rPr>
        <w:sectPr w:rsidR="0009623E">
          <w:pgSz w:w="11910" w:h="16840"/>
          <w:pgMar w:top="1580" w:right="1000" w:bottom="280" w:left="1100" w:header="720" w:footer="720" w:gutter="0"/>
          <w:cols w:space="720"/>
        </w:sectPr>
      </w:pPr>
    </w:p>
    <w:p w14:paraId="4704F3FD" w14:textId="77777777" w:rsidR="0009623E" w:rsidRDefault="0009623E">
      <w:pPr>
        <w:pStyle w:val="BodyText"/>
        <w:spacing w:before="11"/>
        <w:rPr>
          <w:sz w:val="13"/>
        </w:rPr>
      </w:pPr>
    </w:p>
    <w:p w14:paraId="2410FFF6" w14:textId="77777777" w:rsidR="0009623E" w:rsidRDefault="00F00F55">
      <w:pPr>
        <w:pStyle w:val="Heading2"/>
        <w:spacing w:before="91"/>
        <w:ind w:left="3650" w:right="3747"/>
        <w:jc w:val="center"/>
      </w:pPr>
      <w:r>
        <w:t>ANNEX</w:t>
      </w:r>
    </w:p>
    <w:p w14:paraId="3B384C0C" w14:textId="77777777" w:rsidR="0009623E" w:rsidRDefault="0009623E">
      <w:pPr>
        <w:pStyle w:val="BodyText"/>
        <w:rPr>
          <w:b/>
          <w:sz w:val="24"/>
        </w:rPr>
      </w:pPr>
    </w:p>
    <w:p w14:paraId="79CA2D5D" w14:textId="77777777" w:rsidR="0009623E" w:rsidRDefault="0009623E">
      <w:pPr>
        <w:pStyle w:val="BodyText"/>
        <w:rPr>
          <w:b/>
          <w:sz w:val="24"/>
        </w:rPr>
      </w:pPr>
    </w:p>
    <w:p w14:paraId="5C3B5426" w14:textId="77777777" w:rsidR="0009623E" w:rsidRDefault="0009623E">
      <w:pPr>
        <w:pStyle w:val="BodyText"/>
        <w:rPr>
          <w:b/>
          <w:sz w:val="24"/>
        </w:rPr>
      </w:pPr>
    </w:p>
    <w:p w14:paraId="6B18304F" w14:textId="77777777" w:rsidR="0009623E" w:rsidRDefault="0009623E">
      <w:pPr>
        <w:pStyle w:val="BodyText"/>
        <w:rPr>
          <w:b/>
          <w:sz w:val="24"/>
        </w:rPr>
      </w:pPr>
    </w:p>
    <w:p w14:paraId="1A02463B" w14:textId="77777777" w:rsidR="0009623E" w:rsidRDefault="0009623E">
      <w:pPr>
        <w:pStyle w:val="BodyText"/>
        <w:rPr>
          <w:b/>
          <w:sz w:val="24"/>
        </w:rPr>
      </w:pPr>
    </w:p>
    <w:p w14:paraId="644CFEE7" w14:textId="77777777" w:rsidR="0009623E" w:rsidRDefault="0009623E">
      <w:pPr>
        <w:pStyle w:val="BodyText"/>
        <w:rPr>
          <w:b/>
          <w:sz w:val="24"/>
        </w:rPr>
      </w:pPr>
    </w:p>
    <w:p w14:paraId="78DBC9F8" w14:textId="77777777" w:rsidR="0009623E" w:rsidRDefault="0009623E">
      <w:pPr>
        <w:pStyle w:val="BodyText"/>
        <w:spacing w:before="9"/>
        <w:rPr>
          <w:b/>
          <w:sz w:val="35"/>
        </w:rPr>
      </w:pPr>
    </w:p>
    <w:p w14:paraId="22E01812" w14:textId="77777777" w:rsidR="0009623E" w:rsidRDefault="00F00F55">
      <w:pPr>
        <w:ind w:right="98"/>
        <w:jc w:val="center"/>
        <w:rPr>
          <w:b/>
          <w:sz w:val="28"/>
        </w:rPr>
      </w:pPr>
      <w:r>
        <w:rPr>
          <w:b/>
          <w:sz w:val="28"/>
        </w:rPr>
        <w:t>AUDITOR'S MANUAL FOR</w:t>
      </w:r>
    </w:p>
    <w:p w14:paraId="0A083073" w14:textId="77777777" w:rsidR="0009623E" w:rsidRDefault="0009623E">
      <w:pPr>
        <w:pStyle w:val="BodyText"/>
        <w:spacing w:before="7"/>
        <w:rPr>
          <w:b/>
          <w:sz w:val="29"/>
        </w:rPr>
      </w:pPr>
    </w:p>
    <w:p w14:paraId="7737714F" w14:textId="77777777" w:rsidR="0009623E" w:rsidRDefault="00F00F55">
      <w:pPr>
        <w:ind w:right="99"/>
        <w:jc w:val="center"/>
        <w:rPr>
          <w:b/>
          <w:sz w:val="28"/>
        </w:rPr>
      </w:pPr>
      <w:r>
        <w:rPr>
          <w:b/>
          <w:sz w:val="28"/>
        </w:rPr>
        <w:t>THE IMO MEMBER STATE AUDIT SCHEME (IMSAS)</w:t>
      </w:r>
    </w:p>
    <w:p w14:paraId="2502D31F" w14:textId="77777777" w:rsidR="0009623E" w:rsidRDefault="0009623E">
      <w:pPr>
        <w:jc w:val="center"/>
        <w:rPr>
          <w:sz w:val="28"/>
        </w:rPr>
        <w:sectPr w:rsidR="0009623E">
          <w:headerReference w:type="default" r:id="rId9"/>
          <w:footerReference w:type="default" r:id="rId10"/>
          <w:pgSz w:w="11910" w:h="16840"/>
          <w:pgMar w:top="1380" w:right="1000" w:bottom="1000" w:left="1100" w:header="856" w:footer="803" w:gutter="0"/>
          <w:cols w:space="720"/>
        </w:sectPr>
      </w:pPr>
    </w:p>
    <w:p w14:paraId="786A03A1" w14:textId="77777777" w:rsidR="0009623E" w:rsidRDefault="0009623E">
      <w:pPr>
        <w:pStyle w:val="BodyText"/>
        <w:spacing w:before="11"/>
        <w:rPr>
          <w:b/>
          <w:sz w:val="13"/>
        </w:rPr>
      </w:pPr>
    </w:p>
    <w:p w14:paraId="161A409C" w14:textId="77777777" w:rsidR="0009623E" w:rsidRDefault="00F00F55">
      <w:pPr>
        <w:pStyle w:val="Heading2"/>
        <w:spacing w:before="91"/>
        <w:ind w:left="3650" w:right="3749"/>
        <w:jc w:val="center"/>
      </w:pPr>
      <w:r>
        <w:t>TABLE OF CONTENTS</w:t>
      </w:r>
    </w:p>
    <w:sdt>
      <w:sdtPr>
        <w:id w:val="-20323072"/>
        <w:docPartObj>
          <w:docPartGallery w:val="Table of Contents"/>
          <w:docPartUnique/>
        </w:docPartObj>
      </w:sdtPr>
      <w:sdtEndPr/>
      <w:sdtContent>
        <w:p w14:paraId="082D63BD" w14:textId="77777777" w:rsidR="0009623E" w:rsidRDefault="006570BA">
          <w:pPr>
            <w:pStyle w:val="TOC1"/>
            <w:numPr>
              <w:ilvl w:val="0"/>
              <w:numId w:val="33"/>
            </w:numPr>
            <w:tabs>
              <w:tab w:val="left" w:pos="1170"/>
              <w:tab w:val="left" w:pos="1171"/>
              <w:tab w:val="right" w:leader="dot" w:pos="9696"/>
            </w:tabs>
            <w:spacing w:before="391"/>
            <w:ind w:hanging="853"/>
            <w:rPr>
              <w:b w:val="0"/>
            </w:rPr>
          </w:pPr>
          <w:hyperlink w:anchor="_bookmark0" w:history="1">
            <w:r w:rsidR="00F00F55">
              <w:t>INTRODUCTION</w:t>
            </w:r>
            <w:r w:rsidR="00F00F55">
              <w:tab/>
            </w:r>
            <w:r w:rsidR="00F00F55">
              <w:rPr>
                <w:b w:val="0"/>
              </w:rPr>
              <w:t>4</w:t>
            </w:r>
          </w:hyperlink>
        </w:p>
        <w:p w14:paraId="5057EC93" w14:textId="77777777" w:rsidR="0009623E" w:rsidRDefault="006570BA">
          <w:pPr>
            <w:pStyle w:val="TOC1"/>
            <w:numPr>
              <w:ilvl w:val="0"/>
              <w:numId w:val="33"/>
            </w:numPr>
            <w:tabs>
              <w:tab w:val="left" w:pos="1170"/>
              <w:tab w:val="left" w:pos="1171"/>
              <w:tab w:val="right" w:leader="dot" w:pos="9696"/>
            </w:tabs>
            <w:ind w:hanging="853"/>
            <w:rPr>
              <w:b w:val="0"/>
            </w:rPr>
          </w:pPr>
          <w:hyperlink w:anchor="_bookmark1" w:history="1">
            <w:r w:rsidR="00F00F55">
              <w:t>GENERAL GUIDANCE</w:t>
            </w:r>
            <w:r w:rsidR="00F00F55">
              <w:rPr>
                <w:spacing w:val="-20"/>
              </w:rPr>
              <w:t xml:space="preserve"> </w:t>
            </w:r>
            <w:r w:rsidR="00F00F55">
              <w:t>TO</w:t>
            </w:r>
            <w:r w:rsidR="00F00F55">
              <w:rPr>
                <w:spacing w:val="-11"/>
              </w:rPr>
              <w:t xml:space="preserve"> </w:t>
            </w:r>
            <w:r w:rsidR="00F00F55">
              <w:t>AUDITORS</w:t>
            </w:r>
            <w:r w:rsidR="00F00F55">
              <w:tab/>
            </w:r>
            <w:r w:rsidR="00F00F55">
              <w:rPr>
                <w:b w:val="0"/>
              </w:rPr>
              <w:t>4</w:t>
            </w:r>
          </w:hyperlink>
        </w:p>
        <w:p w14:paraId="581BB5F7" w14:textId="77777777" w:rsidR="0009623E" w:rsidRDefault="006570BA">
          <w:pPr>
            <w:pStyle w:val="TOC2"/>
            <w:tabs>
              <w:tab w:val="right" w:leader="dot" w:pos="9696"/>
            </w:tabs>
            <w:spacing w:before="134"/>
            <w:rPr>
              <w:b w:val="0"/>
              <w:i w:val="0"/>
            </w:rPr>
          </w:pPr>
          <w:hyperlink w:anchor="_bookmark2" w:history="1">
            <w:r w:rsidR="00F00F55">
              <w:t>Channel</w:t>
            </w:r>
            <w:r w:rsidR="00F00F55">
              <w:rPr>
                <w:spacing w:val="-3"/>
              </w:rPr>
              <w:t xml:space="preserve"> </w:t>
            </w:r>
            <w:r w:rsidR="00F00F55">
              <w:t>of</w:t>
            </w:r>
            <w:r w:rsidR="00F00F55">
              <w:rPr>
                <w:spacing w:val="-2"/>
              </w:rPr>
              <w:t xml:space="preserve"> </w:t>
            </w:r>
            <w:r w:rsidR="00F00F55">
              <w:t>communication</w:t>
            </w:r>
            <w:r w:rsidR="00F00F55">
              <w:tab/>
            </w:r>
            <w:r w:rsidR="00F00F55">
              <w:rPr>
                <w:b w:val="0"/>
                <w:i w:val="0"/>
              </w:rPr>
              <w:t>4</w:t>
            </w:r>
          </w:hyperlink>
        </w:p>
        <w:p w14:paraId="3A20BA85" w14:textId="77777777" w:rsidR="0009623E" w:rsidRDefault="006570BA">
          <w:pPr>
            <w:pStyle w:val="TOC2"/>
            <w:tabs>
              <w:tab w:val="right" w:leader="dot" w:pos="9696"/>
            </w:tabs>
            <w:rPr>
              <w:b w:val="0"/>
              <w:i w:val="0"/>
            </w:rPr>
          </w:pPr>
          <w:hyperlink w:anchor="_bookmark3" w:history="1">
            <w:r w:rsidR="00F00F55">
              <w:t>Documentation and</w:t>
            </w:r>
            <w:r w:rsidR="00F00F55">
              <w:rPr>
                <w:spacing w:val="-4"/>
              </w:rPr>
              <w:t xml:space="preserve"> </w:t>
            </w:r>
            <w:r w:rsidR="00F00F55">
              <w:t>information</w:t>
            </w:r>
            <w:r w:rsidR="00F00F55">
              <w:rPr>
                <w:spacing w:val="-1"/>
              </w:rPr>
              <w:t xml:space="preserve"> </w:t>
            </w:r>
            <w:r w:rsidR="00F00F55">
              <w:t>management</w:t>
            </w:r>
            <w:r w:rsidR="00F00F55">
              <w:tab/>
            </w:r>
            <w:r w:rsidR="00F00F55">
              <w:rPr>
                <w:b w:val="0"/>
                <w:i w:val="0"/>
              </w:rPr>
              <w:t>4</w:t>
            </w:r>
          </w:hyperlink>
        </w:p>
        <w:p w14:paraId="14A0487A" w14:textId="77777777" w:rsidR="0009623E" w:rsidRDefault="006570BA">
          <w:pPr>
            <w:pStyle w:val="TOC2"/>
            <w:tabs>
              <w:tab w:val="right" w:leader="dot" w:pos="9696"/>
            </w:tabs>
            <w:spacing w:before="134"/>
            <w:rPr>
              <w:b w:val="0"/>
              <w:i w:val="0"/>
            </w:rPr>
          </w:pPr>
          <w:hyperlink w:anchor="_bookmark4" w:history="1">
            <w:r w:rsidR="00F00F55">
              <w:t>Review of the State-specific confidential</w:t>
            </w:r>
            <w:r w:rsidR="00F00F55">
              <w:rPr>
                <w:spacing w:val="-12"/>
              </w:rPr>
              <w:t xml:space="preserve"> </w:t>
            </w:r>
            <w:r w:rsidR="00F00F55">
              <w:t>audit</w:t>
            </w:r>
            <w:r w:rsidR="00F00F55">
              <w:rPr>
                <w:spacing w:val="-2"/>
              </w:rPr>
              <w:t xml:space="preserve"> </w:t>
            </w:r>
            <w:r w:rsidR="00F00F55">
              <w:t>file</w:t>
            </w:r>
            <w:r w:rsidR="00F00F55">
              <w:tab/>
            </w:r>
            <w:r w:rsidR="00F00F55">
              <w:rPr>
                <w:b w:val="0"/>
                <w:i w:val="0"/>
              </w:rPr>
              <w:t>5</w:t>
            </w:r>
          </w:hyperlink>
        </w:p>
        <w:p w14:paraId="640920B9" w14:textId="77777777" w:rsidR="0009623E" w:rsidRDefault="006570BA">
          <w:pPr>
            <w:pStyle w:val="TOC1"/>
            <w:numPr>
              <w:ilvl w:val="0"/>
              <w:numId w:val="33"/>
            </w:numPr>
            <w:tabs>
              <w:tab w:val="left" w:pos="1170"/>
              <w:tab w:val="left" w:pos="1171"/>
              <w:tab w:val="right" w:leader="dot" w:pos="9696"/>
            </w:tabs>
            <w:ind w:hanging="853"/>
            <w:rPr>
              <w:b w:val="0"/>
            </w:rPr>
          </w:pPr>
          <w:hyperlink w:anchor="_bookmark5" w:history="1">
            <w:r w:rsidR="00F00F55">
              <w:t>PLANNING FOR</w:t>
            </w:r>
            <w:r w:rsidR="00F00F55">
              <w:rPr>
                <w:spacing w:val="-3"/>
              </w:rPr>
              <w:t xml:space="preserve"> </w:t>
            </w:r>
            <w:r w:rsidR="00F00F55">
              <w:t>THE</w:t>
            </w:r>
            <w:r w:rsidR="00F00F55">
              <w:rPr>
                <w:spacing w:val="-2"/>
              </w:rPr>
              <w:t xml:space="preserve"> </w:t>
            </w:r>
            <w:r w:rsidR="00F00F55">
              <w:t>AUDIT</w:t>
            </w:r>
            <w:r w:rsidR="00F00F55">
              <w:tab/>
            </w:r>
            <w:r w:rsidR="00F00F55">
              <w:rPr>
                <w:b w:val="0"/>
              </w:rPr>
              <w:t>6</w:t>
            </w:r>
          </w:hyperlink>
        </w:p>
        <w:p w14:paraId="4D394015" w14:textId="77777777" w:rsidR="0009623E" w:rsidRDefault="006570BA">
          <w:pPr>
            <w:pStyle w:val="TOC1"/>
            <w:numPr>
              <w:ilvl w:val="0"/>
              <w:numId w:val="33"/>
            </w:numPr>
            <w:tabs>
              <w:tab w:val="left" w:pos="1170"/>
              <w:tab w:val="left" w:pos="1171"/>
              <w:tab w:val="right" w:leader="dot" w:pos="9696"/>
            </w:tabs>
            <w:ind w:hanging="853"/>
            <w:rPr>
              <w:b w:val="0"/>
            </w:rPr>
          </w:pPr>
          <w:hyperlink w:anchor="_bookmark6" w:history="1">
            <w:r w:rsidR="00F00F55">
              <w:t>COMMENCEMENT OF</w:t>
            </w:r>
            <w:r w:rsidR="00F00F55">
              <w:rPr>
                <w:spacing w:val="-4"/>
              </w:rPr>
              <w:t xml:space="preserve"> </w:t>
            </w:r>
            <w:r w:rsidR="00F00F55">
              <w:t>THE</w:t>
            </w:r>
            <w:r w:rsidR="00F00F55">
              <w:rPr>
                <w:spacing w:val="-2"/>
              </w:rPr>
              <w:t xml:space="preserve"> </w:t>
            </w:r>
            <w:r w:rsidR="00F00F55">
              <w:t>AUDIT</w:t>
            </w:r>
            <w:r w:rsidR="00F00F55">
              <w:tab/>
            </w:r>
            <w:r w:rsidR="00F00F55">
              <w:rPr>
                <w:b w:val="0"/>
              </w:rPr>
              <w:t>9</w:t>
            </w:r>
          </w:hyperlink>
        </w:p>
        <w:p w14:paraId="285C4E88" w14:textId="77777777" w:rsidR="0009623E" w:rsidRDefault="006570BA">
          <w:pPr>
            <w:pStyle w:val="TOC1"/>
            <w:numPr>
              <w:ilvl w:val="0"/>
              <w:numId w:val="33"/>
            </w:numPr>
            <w:tabs>
              <w:tab w:val="left" w:pos="1170"/>
              <w:tab w:val="left" w:pos="1171"/>
              <w:tab w:val="right" w:leader="dot" w:pos="9696"/>
            </w:tabs>
            <w:spacing w:before="134"/>
            <w:ind w:hanging="853"/>
            <w:rPr>
              <w:b w:val="0"/>
            </w:rPr>
          </w:pPr>
          <w:hyperlink w:anchor="_bookmark7" w:history="1">
            <w:r w:rsidR="00F00F55">
              <w:t>THE</w:t>
            </w:r>
            <w:r w:rsidR="00F00F55">
              <w:rPr>
                <w:spacing w:val="-2"/>
              </w:rPr>
              <w:t xml:space="preserve"> </w:t>
            </w:r>
            <w:r w:rsidR="00F00F55">
              <w:t>AUDIT</w:t>
            </w:r>
            <w:r w:rsidR="00F00F55">
              <w:tab/>
            </w:r>
            <w:r w:rsidR="00F00F55">
              <w:rPr>
                <w:b w:val="0"/>
              </w:rPr>
              <w:t>9</w:t>
            </w:r>
          </w:hyperlink>
        </w:p>
        <w:p w14:paraId="783D7645" w14:textId="77777777" w:rsidR="0009623E" w:rsidRDefault="006570BA">
          <w:pPr>
            <w:pStyle w:val="TOC1"/>
            <w:numPr>
              <w:ilvl w:val="0"/>
              <w:numId w:val="33"/>
            </w:numPr>
            <w:tabs>
              <w:tab w:val="left" w:pos="1170"/>
              <w:tab w:val="left" w:pos="1171"/>
              <w:tab w:val="right" w:leader="dot" w:pos="9697"/>
            </w:tabs>
            <w:ind w:hanging="853"/>
            <w:rPr>
              <w:b w:val="0"/>
            </w:rPr>
          </w:pPr>
          <w:hyperlink w:anchor="_bookmark8" w:history="1">
            <w:r w:rsidR="00F00F55">
              <w:t>ORGANIZATIONAL</w:t>
            </w:r>
            <w:r w:rsidR="00F00F55">
              <w:rPr>
                <w:spacing w:val="-2"/>
              </w:rPr>
              <w:t xml:space="preserve"> </w:t>
            </w:r>
            <w:r w:rsidR="00F00F55">
              <w:t>PERFORMANCE</w:t>
            </w:r>
            <w:r w:rsidR="00F00F55">
              <w:tab/>
            </w:r>
            <w:r w:rsidR="00F00F55">
              <w:rPr>
                <w:b w:val="0"/>
              </w:rPr>
              <w:t>10</w:t>
            </w:r>
          </w:hyperlink>
        </w:p>
        <w:p w14:paraId="68EF1E1D" w14:textId="77777777" w:rsidR="0009623E" w:rsidRDefault="006570BA">
          <w:pPr>
            <w:pStyle w:val="TOC2"/>
            <w:tabs>
              <w:tab w:val="right" w:leader="dot" w:pos="9697"/>
            </w:tabs>
            <w:spacing w:before="134"/>
            <w:rPr>
              <w:b w:val="0"/>
              <w:i w:val="0"/>
            </w:rPr>
          </w:pPr>
          <w:hyperlink w:anchor="_bookmark9" w:history="1">
            <w:r w:rsidR="00F00F55">
              <w:t>Strategy</w:t>
            </w:r>
            <w:r w:rsidR="00F00F55">
              <w:tab/>
            </w:r>
            <w:r w:rsidR="00F00F55">
              <w:rPr>
                <w:b w:val="0"/>
                <w:i w:val="0"/>
              </w:rPr>
              <w:t>10</w:t>
            </w:r>
          </w:hyperlink>
        </w:p>
        <w:p w14:paraId="386331DA" w14:textId="77777777" w:rsidR="0009623E" w:rsidRDefault="006570BA">
          <w:pPr>
            <w:pStyle w:val="TOC2"/>
            <w:tabs>
              <w:tab w:val="right" w:leader="dot" w:pos="9697"/>
            </w:tabs>
            <w:spacing w:before="134"/>
            <w:rPr>
              <w:b w:val="0"/>
              <w:i w:val="0"/>
            </w:rPr>
          </w:pPr>
          <w:hyperlink w:anchor="_bookmark10" w:history="1">
            <w:r w:rsidR="00F00F55">
              <w:t>Legislation</w:t>
            </w:r>
            <w:r w:rsidR="00F00F55">
              <w:tab/>
            </w:r>
            <w:r w:rsidR="00F00F55">
              <w:rPr>
                <w:b w:val="0"/>
                <w:i w:val="0"/>
              </w:rPr>
              <w:t>11</w:t>
            </w:r>
          </w:hyperlink>
        </w:p>
        <w:p w14:paraId="507C4093" w14:textId="77777777" w:rsidR="0009623E" w:rsidRDefault="006570BA">
          <w:pPr>
            <w:pStyle w:val="TOC2"/>
            <w:tabs>
              <w:tab w:val="right" w:leader="dot" w:pos="9697"/>
            </w:tabs>
            <w:rPr>
              <w:b w:val="0"/>
              <w:i w:val="0"/>
            </w:rPr>
          </w:pPr>
          <w:hyperlink w:anchor="_bookmark11" w:history="1">
            <w:r w:rsidR="00F00F55">
              <w:t>Records</w:t>
            </w:r>
            <w:r w:rsidR="00F00F55">
              <w:rPr>
                <w:spacing w:val="-2"/>
              </w:rPr>
              <w:t xml:space="preserve"> </w:t>
            </w:r>
            <w:r w:rsidR="00F00F55">
              <w:t>and</w:t>
            </w:r>
            <w:r w:rsidR="00F00F55">
              <w:rPr>
                <w:spacing w:val="-1"/>
              </w:rPr>
              <w:t xml:space="preserve"> </w:t>
            </w:r>
            <w:r w:rsidR="00F00F55">
              <w:t>improvement</w:t>
            </w:r>
            <w:r w:rsidR="00F00F55">
              <w:tab/>
            </w:r>
            <w:r w:rsidR="00F00F55">
              <w:rPr>
                <w:b w:val="0"/>
                <w:i w:val="0"/>
              </w:rPr>
              <w:t>11</w:t>
            </w:r>
          </w:hyperlink>
        </w:p>
        <w:p w14:paraId="49C63313" w14:textId="77777777" w:rsidR="0009623E" w:rsidRDefault="006570BA">
          <w:pPr>
            <w:pStyle w:val="TOC1"/>
            <w:numPr>
              <w:ilvl w:val="0"/>
              <w:numId w:val="33"/>
            </w:numPr>
            <w:tabs>
              <w:tab w:val="left" w:pos="1170"/>
              <w:tab w:val="left" w:pos="1171"/>
              <w:tab w:val="right" w:leader="dot" w:pos="9697"/>
            </w:tabs>
            <w:spacing w:before="134"/>
            <w:ind w:hanging="853"/>
            <w:rPr>
              <w:b w:val="0"/>
            </w:rPr>
          </w:pPr>
          <w:hyperlink w:anchor="_bookmark12" w:history="1">
            <w:r w:rsidR="00F00F55">
              <w:t>FLAG</w:t>
            </w:r>
            <w:r w:rsidR="00F00F55">
              <w:rPr>
                <w:spacing w:val="-2"/>
              </w:rPr>
              <w:t xml:space="preserve"> </w:t>
            </w:r>
            <w:r w:rsidR="00F00F55">
              <w:t>STATE</w:t>
            </w:r>
            <w:r w:rsidR="00F00F55">
              <w:tab/>
            </w:r>
            <w:r w:rsidR="00F00F55">
              <w:rPr>
                <w:b w:val="0"/>
              </w:rPr>
              <w:t>11</w:t>
            </w:r>
          </w:hyperlink>
        </w:p>
        <w:p w14:paraId="53A23A6A" w14:textId="77777777" w:rsidR="0009623E" w:rsidRDefault="006570BA">
          <w:pPr>
            <w:pStyle w:val="TOC2"/>
            <w:tabs>
              <w:tab w:val="right" w:leader="dot" w:pos="9697"/>
            </w:tabs>
            <w:rPr>
              <w:b w:val="0"/>
              <w:i w:val="0"/>
            </w:rPr>
          </w:pPr>
          <w:hyperlink w:anchor="_bookmark13" w:history="1">
            <w:r w:rsidR="00F00F55">
              <w:t>Implementation</w:t>
            </w:r>
            <w:r w:rsidR="00F00F55">
              <w:tab/>
            </w:r>
            <w:r w:rsidR="00F00F55">
              <w:rPr>
                <w:b w:val="0"/>
                <w:i w:val="0"/>
              </w:rPr>
              <w:t>11</w:t>
            </w:r>
          </w:hyperlink>
        </w:p>
        <w:p w14:paraId="11A7DE89" w14:textId="77777777" w:rsidR="0009623E" w:rsidRDefault="006570BA">
          <w:pPr>
            <w:pStyle w:val="TOC2"/>
            <w:tabs>
              <w:tab w:val="right" w:leader="dot" w:pos="9697"/>
            </w:tabs>
            <w:rPr>
              <w:b w:val="0"/>
              <w:i w:val="0"/>
            </w:rPr>
          </w:pPr>
          <w:hyperlink w:anchor="_bookmark14" w:history="1">
            <w:r w:rsidR="00F00F55">
              <w:t>Delegation</w:t>
            </w:r>
            <w:r w:rsidR="00F00F55">
              <w:rPr>
                <w:spacing w:val="-2"/>
              </w:rPr>
              <w:t xml:space="preserve"> </w:t>
            </w:r>
            <w:r w:rsidR="00F00F55">
              <w:t>of</w:t>
            </w:r>
            <w:r w:rsidR="00F00F55">
              <w:rPr>
                <w:spacing w:val="-2"/>
              </w:rPr>
              <w:t xml:space="preserve"> </w:t>
            </w:r>
            <w:r w:rsidR="00F00F55">
              <w:t>authority</w:t>
            </w:r>
            <w:r w:rsidR="00F00F55">
              <w:tab/>
            </w:r>
            <w:r w:rsidR="00F00F55">
              <w:rPr>
                <w:b w:val="0"/>
                <w:i w:val="0"/>
              </w:rPr>
              <w:t>12</w:t>
            </w:r>
          </w:hyperlink>
        </w:p>
        <w:p w14:paraId="7010E211" w14:textId="77777777" w:rsidR="0009623E" w:rsidRDefault="006570BA">
          <w:pPr>
            <w:pStyle w:val="TOC2"/>
            <w:tabs>
              <w:tab w:val="right" w:leader="dot" w:pos="9697"/>
            </w:tabs>
            <w:spacing w:before="134"/>
            <w:rPr>
              <w:b w:val="0"/>
              <w:i w:val="0"/>
            </w:rPr>
          </w:pPr>
          <w:hyperlink w:anchor="_bookmark15" w:history="1">
            <w:r w:rsidR="00F00F55">
              <w:t>Enforcement</w:t>
            </w:r>
            <w:r w:rsidR="00F00F55">
              <w:tab/>
            </w:r>
            <w:r w:rsidR="00F00F55">
              <w:rPr>
                <w:b w:val="0"/>
                <w:i w:val="0"/>
              </w:rPr>
              <w:t>12</w:t>
            </w:r>
          </w:hyperlink>
        </w:p>
        <w:p w14:paraId="52BD9E23" w14:textId="77777777" w:rsidR="0009623E" w:rsidRDefault="006570BA">
          <w:pPr>
            <w:pStyle w:val="TOC2"/>
            <w:tabs>
              <w:tab w:val="right" w:leader="dot" w:pos="9697"/>
            </w:tabs>
            <w:rPr>
              <w:b w:val="0"/>
              <w:i w:val="0"/>
            </w:rPr>
          </w:pPr>
          <w:hyperlink w:anchor="_bookmark16" w:history="1">
            <w:r w:rsidR="00F00F55">
              <w:t>Flag</w:t>
            </w:r>
            <w:r w:rsidR="00F00F55">
              <w:rPr>
                <w:spacing w:val="-2"/>
              </w:rPr>
              <w:t xml:space="preserve"> </w:t>
            </w:r>
            <w:r w:rsidR="00F00F55">
              <w:t>State</w:t>
            </w:r>
            <w:r w:rsidR="00F00F55">
              <w:rPr>
                <w:spacing w:val="-1"/>
              </w:rPr>
              <w:t xml:space="preserve"> </w:t>
            </w:r>
            <w:r w:rsidR="00F00F55">
              <w:t>surveyors</w:t>
            </w:r>
            <w:r w:rsidR="00F00F55">
              <w:tab/>
            </w:r>
            <w:r w:rsidR="00F00F55">
              <w:rPr>
                <w:b w:val="0"/>
                <w:i w:val="0"/>
              </w:rPr>
              <w:t>13</w:t>
            </w:r>
          </w:hyperlink>
        </w:p>
        <w:p w14:paraId="4F687736" w14:textId="77777777" w:rsidR="0009623E" w:rsidRDefault="006570BA">
          <w:pPr>
            <w:pStyle w:val="TOC2"/>
            <w:tabs>
              <w:tab w:val="right" w:leader="dot" w:pos="9697"/>
            </w:tabs>
            <w:spacing w:before="134"/>
            <w:rPr>
              <w:b w:val="0"/>
              <w:i w:val="0"/>
            </w:rPr>
          </w:pPr>
          <w:hyperlink w:anchor="_bookmark17" w:history="1">
            <w:r w:rsidR="00F00F55">
              <w:t>Flag</w:t>
            </w:r>
            <w:r w:rsidR="00F00F55">
              <w:rPr>
                <w:spacing w:val="-2"/>
              </w:rPr>
              <w:t xml:space="preserve"> </w:t>
            </w:r>
            <w:r w:rsidR="00F00F55">
              <w:t>State</w:t>
            </w:r>
            <w:r w:rsidR="00F00F55">
              <w:rPr>
                <w:spacing w:val="-1"/>
              </w:rPr>
              <w:t xml:space="preserve"> </w:t>
            </w:r>
            <w:r w:rsidR="00F00F55">
              <w:t>investigations</w:t>
            </w:r>
            <w:r w:rsidR="00F00F55">
              <w:tab/>
            </w:r>
            <w:r w:rsidR="00F00F55">
              <w:rPr>
                <w:b w:val="0"/>
                <w:i w:val="0"/>
              </w:rPr>
              <w:t>13</w:t>
            </w:r>
          </w:hyperlink>
        </w:p>
        <w:p w14:paraId="75B22BEE" w14:textId="77777777" w:rsidR="0009623E" w:rsidRDefault="006570BA">
          <w:pPr>
            <w:pStyle w:val="TOC2"/>
            <w:tabs>
              <w:tab w:val="right" w:leader="dot" w:pos="9697"/>
            </w:tabs>
            <w:rPr>
              <w:b w:val="0"/>
              <w:i w:val="0"/>
            </w:rPr>
          </w:pPr>
          <w:hyperlink w:anchor="_bookmark18" w:history="1">
            <w:r w:rsidR="00F00F55">
              <w:t>Evaluation</w:t>
            </w:r>
            <w:r w:rsidR="00F00F55">
              <w:rPr>
                <w:spacing w:val="-2"/>
              </w:rPr>
              <w:t xml:space="preserve"> </w:t>
            </w:r>
            <w:r w:rsidR="00F00F55">
              <w:t>and</w:t>
            </w:r>
            <w:r w:rsidR="00F00F55">
              <w:rPr>
                <w:spacing w:val="-1"/>
              </w:rPr>
              <w:t xml:space="preserve"> </w:t>
            </w:r>
            <w:r w:rsidR="00F00F55">
              <w:t>review</w:t>
            </w:r>
            <w:r w:rsidR="00F00F55">
              <w:tab/>
            </w:r>
            <w:r w:rsidR="00F00F55">
              <w:rPr>
                <w:b w:val="0"/>
                <w:i w:val="0"/>
              </w:rPr>
              <w:t>14</w:t>
            </w:r>
          </w:hyperlink>
        </w:p>
        <w:p w14:paraId="4F4C3715" w14:textId="77777777" w:rsidR="0009623E" w:rsidRDefault="006570BA">
          <w:pPr>
            <w:pStyle w:val="TOC1"/>
            <w:numPr>
              <w:ilvl w:val="0"/>
              <w:numId w:val="33"/>
            </w:numPr>
            <w:tabs>
              <w:tab w:val="left" w:pos="1170"/>
              <w:tab w:val="left" w:pos="1171"/>
              <w:tab w:val="right" w:leader="dot" w:pos="9697"/>
            </w:tabs>
            <w:spacing w:before="134"/>
            <w:ind w:hanging="853"/>
            <w:rPr>
              <w:b w:val="0"/>
            </w:rPr>
          </w:pPr>
          <w:hyperlink w:anchor="_bookmark19" w:history="1">
            <w:r w:rsidR="00F00F55">
              <w:rPr>
                <w:spacing w:val="-3"/>
              </w:rPr>
              <w:t>COASTAL</w:t>
            </w:r>
            <w:r w:rsidR="00F00F55">
              <w:rPr>
                <w:spacing w:val="-2"/>
              </w:rPr>
              <w:t xml:space="preserve"> </w:t>
            </w:r>
            <w:r w:rsidR="00F00F55">
              <w:rPr>
                <w:spacing w:val="-3"/>
              </w:rPr>
              <w:t>STATE</w:t>
            </w:r>
            <w:r w:rsidR="00F00F55">
              <w:rPr>
                <w:spacing w:val="-3"/>
              </w:rPr>
              <w:tab/>
            </w:r>
            <w:r w:rsidR="00F00F55">
              <w:rPr>
                <w:b w:val="0"/>
              </w:rPr>
              <w:t>14</w:t>
            </w:r>
          </w:hyperlink>
        </w:p>
        <w:p w14:paraId="39E9F094" w14:textId="77777777" w:rsidR="0009623E" w:rsidRDefault="006570BA">
          <w:pPr>
            <w:pStyle w:val="TOC1"/>
            <w:numPr>
              <w:ilvl w:val="0"/>
              <w:numId w:val="33"/>
            </w:numPr>
            <w:tabs>
              <w:tab w:val="left" w:pos="1170"/>
              <w:tab w:val="left" w:pos="1171"/>
              <w:tab w:val="right" w:leader="dot" w:pos="9697"/>
            </w:tabs>
            <w:ind w:hanging="853"/>
            <w:rPr>
              <w:b w:val="0"/>
            </w:rPr>
          </w:pPr>
          <w:hyperlink w:anchor="_bookmark20" w:history="1">
            <w:r w:rsidR="00F00F55">
              <w:t>PORT</w:t>
            </w:r>
            <w:r w:rsidR="00F00F55">
              <w:rPr>
                <w:spacing w:val="-4"/>
              </w:rPr>
              <w:t xml:space="preserve"> </w:t>
            </w:r>
            <w:r w:rsidR="00F00F55">
              <w:rPr>
                <w:spacing w:val="-3"/>
              </w:rPr>
              <w:t>STATE</w:t>
            </w:r>
            <w:r w:rsidR="00F00F55">
              <w:rPr>
                <w:spacing w:val="-3"/>
              </w:rPr>
              <w:tab/>
            </w:r>
            <w:r w:rsidR="00F00F55">
              <w:rPr>
                <w:b w:val="0"/>
              </w:rPr>
              <w:t>14</w:t>
            </w:r>
          </w:hyperlink>
        </w:p>
        <w:p w14:paraId="5EBF3056" w14:textId="77777777" w:rsidR="0009623E" w:rsidRDefault="006570BA">
          <w:pPr>
            <w:pStyle w:val="TOC1"/>
            <w:numPr>
              <w:ilvl w:val="0"/>
              <w:numId w:val="33"/>
            </w:numPr>
            <w:tabs>
              <w:tab w:val="left" w:pos="1170"/>
              <w:tab w:val="left" w:pos="1171"/>
              <w:tab w:val="right" w:leader="dot" w:pos="9697"/>
            </w:tabs>
            <w:spacing w:before="134"/>
            <w:ind w:hanging="853"/>
            <w:rPr>
              <w:b w:val="0"/>
            </w:rPr>
          </w:pPr>
          <w:hyperlink w:anchor="_bookmark21" w:history="1">
            <w:r w:rsidR="00F00F55">
              <w:t>REPORTING ON</w:t>
            </w:r>
            <w:r w:rsidR="00F00F55">
              <w:rPr>
                <w:spacing w:val="-3"/>
              </w:rPr>
              <w:t xml:space="preserve"> </w:t>
            </w:r>
            <w:r w:rsidR="00F00F55">
              <w:t>THE</w:t>
            </w:r>
            <w:r w:rsidR="00F00F55">
              <w:rPr>
                <w:spacing w:val="-2"/>
              </w:rPr>
              <w:t xml:space="preserve"> </w:t>
            </w:r>
            <w:r w:rsidR="00F00F55">
              <w:t>AUDIT</w:t>
            </w:r>
            <w:r w:rsidR="00F00F55">
              <w:tab/>
            </w:r>
            <w:r w:rsidR="00F00F55">
              <w:rPr>
                <w:b w:val="0"/>
              </w:rPr>
              <w:t>15</w:t>
            </w:r>
          </w:hyperlink>
        </w:p>
        <w:p w14:paraId="67AE3386" w14:textId="77777777" w:rsidR="0009623E" w:rsidRDefault="006570BA">
          <w:pPr>
            <w:pStyle w:val="TOC2"/>
            <w:tabs>
              <w:tab w:val="right" w:leader="dot" w:pos="9697"/>
            </w:tabs>
            <w:rPr>
              <w:b w:val="0"/>
              <w:i w:val="0"/>
            </w:rPr>
          </w:pPr>
          <w:hyperlink w:anchor="_bookmark22" w:history="1">
            <w:r w:rsidR="00F00F55">
              <w:t>Draft audit</w:t>
            </w:r>
            <w:r w:rsidR="00F00F55">
              <w:rPr>
                <w:spacing w:val="-5"/>
              </w:rPr>
              <w:t xml:space="preserve"> </w:t>
            </w:r>
            <w:r w:rsidR="00F00F55">
              <w:t>interim</w:t>
            </w:r>
            <w:r w:rsidR="00F00F55">
              <w:rPr>
                <w:spacing w:val="-1"/>
              </w:rPr>
              <w:t xml:space="preserve"> </w:t>
            </w:r>
            <w:r w:rsidR="00F00F55">
              <w:t>report</w:t>
            </w:r>
            <w:r w:rsidR="00F00F55">
              <w:tab/>
            </w:r>
            <w:r w:rsidR="00F00F55">
              <w:rPr>
                <w:b w:val="0"/>
                <w:i w:val="0"/>
              </w:rPr>
              <w:t>15</w:t>
            </w:r>
          </w:hyperlink>
        </w:p>
        <w:p w14:paraId="20FB852E" w14:textId="77777777" w:rsidR="0009623E" w:rsidRDefault="006570BA">
          <w:pPr>
            <w:pStyle w:val="TOC2"/>
            <w:tabs>
              <w:tab w:val="right" w:leader="dot" w:pos="9697"/>
            </w:tabs>
            <w:spacing w:before="134"/>
            <w:rPr>
              <w:b w:val="0"/>
              <w:i w:val="0"/>
            </w:rPr>
          </w:pPr>
          <w:hyperlink w:anchor="_bookmark23" w:history="1">
            <w:r w:rsidR="00F00F55">
              <w:t>Executive</w:t>
            </w:r>
            <w:r w:rsidR="00F00F55">
              <w:rPr>
                <w:spacing w:val="-2"/>
              </w:rPr>
              <w:t xml:space="preserve"> </w:t>
            </w:r>
            <w:r w:rsidR="00F00F55">
              <w:t>summary</w:t>
            </w:r>
            <w:r w:rsidR="00F00F55">
              <w:rPr>
                <w:spacing w:val="-1"/>
              </w:rPr>
              <w:t xml:space="preserve"> </w:t>
            </w:r>
            <w:r w:rsidR="00F00F55">
              <w:t>report</w:t>
            </w:r>
            <w:r w:rsidR="00F00F55">
              <w:tab/>
            </w:r>
            <w:r w:rsidR="00F00F55">
              <w:rPr>
                <w:b w:val="0"/>
                <w:i w:val="0"/>
              </w:rPr>
              <w:t>16</w:t>
            </w:r>
          </w:hyperlink>
        </w:p>
        <w:p w14:paraId="6C3105F5" w14:textId="77777777" w:rsidR="0009623E" w:rsidRDefault="006570BA">
          <w:pPr>
            <w:pStyle w:val="TOC2"/>
            <w:tabs>
              <w:tab w:val="right" w:leader="dot" w:pos="9697"/>
            </w:tabs>
            <w:rPr>
              <w:b w:val="0"/>
              <w:i w:val="0"/>
            </w:rPr>
          </w:pPr>
          <w:hyperlink w:anchor="_bookmark24" w:history="1">
            <w:r w:rsidR="00F00F55">
              <w:t>Corrective</w:t>
            </w:r>
            <w:r w:rsidR="00F00F55">
              <w:rPr>
                <w:spacing w:val="-2"/>
              </w:rPr>
              <w:t xml:space="preserve"> </w:t>
            </w:r>
            <w:r w:rsidR="00F00F55">
              <w:t>action</w:t>
            </w:r>
            <w:r w:rsidR="00F00F55">
              <w:rPr>
                <w:spacing w:val="-1"/>
              </w:rPr>
              <w:t xml:space="preserve"> </w:t>
            </w:r>
            <w:r w:rsidR="00F00F55">
              <w:t>plan</w:t>
            </w:r>
            <w:r w:rsidR="00F00F55">
              <w:tab/>
            </w:r>
            <w:r w:rsidR="00F00F55">
              <w:rPr>
                <w:b w:val="0"/>
                <w:i w:val="0"/>
              </w:rPr>
              <w:t>16</w:t>
            </w:r>
          </w:hyperlink>
        </w:p>
        <w:p w14:paraId="2FBE7673" w14:textId="77777777" w:rsidR="0009623E" w:rsidRDefault="006570BA">
          <w:pPr>
            <w:pStyle w:val="TOC2"/>
            <w:tabs>
              <w:tab w:val="right" w:leader="dot" w:pos="9697"/>
            </w:tabs>
            <w:rPr>
              <w:b w:val="0"/>
              <w:i w:val="0"/>
            </w:rPr>
          </w:pPr>
          <w:hyperlink w:anchor="_bookmark25" w:history="1">
            <w:r w:rsidR="00F00F55">
              <w:t>Audit</w:t>
            </w:r>
            <w:r w:rsidR="00F00F55">
              <w:rPr>
                <w:spacing w:val="-3"/>
              </w:rPr>
              <w:t xml:space="preserve"> </w:t>
            </w:r>
            <w:r w:rsidR="00F00F55">
              <w:t>final</w:t>
            </w:r>
            <w:r w:rsidR="00F00F55">
              <w:rPr>
                <w:spacing w:val="-2"/>
              </w:rPr>
              <w:t xml:space="preserve"> </w:t>
            </w:r>
            <w:r w:rsidR="00F00F55">
              <w:t>report</w:t>
            </w:r>
            <w:r w:rsidR="00F00F55">
              <w:tab/>
            </w:r>
            <w:r w:rsidR="00F00F55">
              <w:rPr>
                <w:b w:val="0"/>
                <w:i w:val="0"/>
              </w:rPr>
              <w:t>16</w:t>
            </w:r>
          </w:hyperlink>
        </w:p>
        <w:p w14:paraId="38D2E9BA" w14:textId="77777777" w:rsidR="0009623E" w:rsidRDefault="006570BA">
          <w:pPr>
            <w:pStyle w:val="TOC2"/>
            <w:spacing w:before="134"/>
          </w:pPr>
          <w:hyperlink w:anchor="_bookmark26" w:history="1">
            <w:r w:rsidR="00F00F55">
              <w:t>Member State's comments on the progress of implementation of corrective</w:t>
            </w:r>
          </w:hyperlink>
        </w:p>
        <w:p w14:paraId="0E5D5725" w14:textId="77777777" w:rsidR="0009623E" w:rsidRDefault="006570BA">
          <w:pPr>
            <w:pStyle w:val="TOC2"/>
            <w:tabs>
              <w:tab w:val="right" w:leader="dot" w:pos="9697"/>
            </w:tabs>
            <w:rPr>
              <w:b w:val="0"/>
              <w:i w:val="0"/>
            </w:rPr>
          </w:pPr>
          <w:hyperlink w:anchor="_bookmark26" w:history="1">
            <w:r w:rsidR="00F00F55">
              <w:t>action</w:t>
            </w:r>
            <w:r w:rsidR="00F00F55">
              <w:rPr>
                <w:spacing w:val="-2"/>
              </w:rPr>
              <w:t xml:space="preserve"> </w:t>
            </w:r>
            <w:r w:rsidR="00F00F55">
              <w:t>plan</w:t>
            </w:r>
            <w:r w:rsidR="00F00F55">
              <w:tab/>
            </w:r>
            <w:r w:rsidR="00F00F55">
              <w:rPr>
                <w:b w:val="0"/>
                <w:i w:val="0"/>
              </w:rPr>
              <w:t>16</w:t>
            </w:r>
          </w:hyperlink>
        </w:p>
        <w:p w14:paraId="2DE4E05D" w14:textId="77777777" w:rsidR="0009623E" w:rsidRDefault="006570BA">
          <w:pPr>
            <w:pStyle w:val="TOC2"/>
            <w:tabs>
              <w:tab w:val="right" w:leader="dot" w:pos="9697"/>
            </w:tabs>
            <w:spacing w:before="134"/>
            <w:rPr>
              <w:b w:val="0"/>
              <w:i w:val="0"/>
            </w:rPr>
          </w:pPr>
          <w:hyperlink w:anchor="_bookmark27" w:history="1">
            <w:r w:rsidR="00F00F55">
              <w:t>Audit team leader's</w:t>
            </w:r>
            <w:r w:rsidR="00F00F55">
              <w:rPr>
                <w:spacing w:val="-6"/>
              </w:rPr>
              <w:t xml:space="preserve"> </w:t>
            </w:r>
            <w:r w:rsidR="00F00F55">
              <w:t>mission</w:t>
            </w:r>
            <w:r w:rsidR="00F00F55">
              <w:rPr>
                <w:spacing w:val="-1"/>
              </w:rPr>
              <w:t xml:space="preserve"> </w:t>
            </w:r>
            <w:r w:rsidR="00F00F55">
              <w:t>report</w:t>
            </w:r>
            <w:r w:rsidR="00F00F55">
              <w:tab/>
            </w:r>
            <w:r w:rsidR="00F00F55">
              <w:rPr>
                <w:b w:val="0"/>
                <w:i w:val="0"/>
              </w:rPr>
              <w:t>17</w:t>
            </w:r>
          </w:hyperlink>
        </w:p>
        <w:p w14:paraId="408012EC" w14:textId="77777777" w:rsidR="0009623E" w:rsidRDefault="006570BA">
          <w:pPr>
            <w:pStyle w:val="TOC2"/>
            <w:tabs>
              <w:tab w:val="right" w:leader="dot" w:pos="9697"/>
            </w:tabs>
            <w:spacing w:before="134"/>
            <w:rPr>
              <w:b w:val="0"/>
              <w:i w:val="0"/>
            </w:rPr>
          </w:pPr>
          <w:hyperlink w:anchor="_bookmark28" w:history="1">
            <w:r w:rsidR="00F00F55">
              <w:t>Feedback from the</w:t>
            </w:r>
            <w:r w:rsidR="00F00F55">
              <w:rPr>
                <w:spacing w:val="-4"/>
              </w:rPr>
              <w:t xml:space="preserve"> </w:t>
            </w:r>
            <w:r w:rsidR="00F00F55">
              <w:t>Member</w:t>
            </w:r>
            <w:r w:rsidR="00F00F55">
              <w:rPr>
                <w:spacing w:val="-3"/>
              </w:rPr>
              <w:t xml:space="preserve"> </w:t>
            </w:r>
            <w:r w:rsidR="00F00F55">
              <w:t>State</w:t>
            </w:r>
            <w:r w:rsidR="00F00F55">
              <w:tab/>
            </w:r>
            <w:r w:rsidR="00F00F55">
              <w:rPr>
                <w:b w:val="0"/>
                <w:i w:val="0"/>
              </w:rPr>
              <w:t>17</w:t>
            </w:r>
          </w:hyperlink>
        </w:p>
        <w:p w14:paraId="0C62B7FC" w14:textId="77777777" w:rsidR="0009623E" w:rsidRDefault="006570BA">
          <w:pPr>
            <w:pStyle w:val="TOC1"/>
            <w:numPr>
              <w:ilvl w:val="0"/>
              <w:numId w:val="33"/>
            </w:numPr>
            <w:tabs>
              <w:tab w:val="left" w:pos="1170"/>
              <w:tab w:val="left" w:pos="1171"/>
              <w:tab w:val="right" w:leader="dot" w:pos="9697"/>
            </w:tabs>
            <w:ind w:hanging="853"/>
            <w:rPr>
              <w:b w:val="0"/>
            </w:rPr>
          </w:pPr>
          <w:hyperlink w:anchor="_bookmark29" w:history="1">
            <w:r w:rsidR="00F00F55">
              <w:t>DRAFTING OF FINDINGS</w:t>
            </w:r>
            <w:r w:rsidR="00F00F55">
              <w:rPr>
                <w:spacing w:val="-4"/>
              </w:rPr>
              <w:t xml:space="preserve"> </w:t>
            </w:r>
            <w:r w:rsidR="00F00F55">
              <w:rPr>
                <w:spacing w:val="-3"/>
              </w:rPr>
              <w:t>AND</w:t>
            </w:r>
            <w:r w:rsidR="00F00F55">
              <w:rPr>
                <w:spacing w:val="-2"/>
              </w:rPr>
              <w:t xml:space="preserve"> </w:t>
            </w:r>
            <w:r w:rsidR="00F00F55">
              <w:t>OBSERVATIONS</w:t>
            </w:r>
            <w:r w:rsidR="00F00F55">
              <w:tab/>
            </w:r>
            <w:r w:rsidR="00F00F55">
              <w:rPr>
                <w:b w:val="0"/>
              </w:rPr>
              <w:t>17</w:t>
            </w:r>
          </w:hyperlink>
        </w:p>
        <w:p w14:paraId="423906A1" w14:textId="77777777" w:rsidR="0009623E" w:rsidRDefault="006570BA">
          <w:pPr>
            <w:pStyle w:val="TOC1"/>
            <w:numPr>
              <w:ilvl w:val="0"/>
              <w:numId w:val="33"/>
            </w:numPr>
            <w:tabs>
              <w:tab w:val="left" w:pos="1170"/>
              <w:tab w:val="left" w:pos="1171"/>
              <w:tab w:val="right" w:leader="dot" w:pos="9697"/>
            </w:tabs>
            <w:spacing w:before="134"/>
            <w:ind w:hanging="853"/>
            <w:rPr>
              <w:b w:val="0"/>
            </w:rPr>
          </w:pPr>
          <w:hyperlink w:anchor="_bookmark30" w:history="1">
            <w:r w:rsidR="00F00F55">
              <w:t>AUDIT</w:t>
            </w:r>
            <w:r w:rsidR="00F00F55">
              <w:rPr>
                <w:spacing w:val="-4"/>
              </w:rPr>
              <w:t xml:space="preserve"> </w:t>
            </w:r>
            <w:r w:rsidR="00F00F55">
              <w:t>FOLLOW-UP</w:t>
            </w:r>
            <w:r w:rsidR="00F00F55">
              <w:tab/>
            </w:r>
            <w:r w:rsidR="00F00F55">
              <w:rPr>
                <w:b w:val="0"/>
              </w:rPr>
              <w:t>18</w:t>
            </w:r>
          </w:hyperlink>
        </w:p>
        <w:p w14:paraId="20C01E4A" w14:textId="77777777" w:rsidR="0009623E" w:rsidRDefault="006570BA">
          <w:pPr>
            <w:pStyle w:val="TOC1"/>
            <w:numPr>
              <w:ilvl w:val="0"/>
              <w:numId w:val="33"/>
            </w:numPr>
            <w:tabs>
              <w:tab w:val="left" w:pos="1170"/>
              <w:tab w:val="left" w:pos="1171"/>
              <w:tab w:val="right" w:leader="dot" w:pos="9697"/>
            </w:tabs>
            <w:ind w:hanging="853"/>
            <w:rPr>
              <w:b w:val="0"/>
            </w:rPr>
          </w:pPr>
          <w:hyperlink w:anchor="_bookmark31" w:history="1">
            <w:r w:rsidR="00F00F55">
              <w:t>CONCLUSION</w:t>
            </w:r>
            <w:r w:rsidR="00F00F55">
              <w:tab/>
            </w:r>
            <w:r w:rsidR="00F00F55">
              <w:rPr>
                <w:b w:val="0"/>
              </w:rPr>
              <w:t>18</w:t>
            </w:r>
          </w:hyperlink>
        </w:p>
      </w:sdtContent>
    </w:sdt>
    <w:p w14:paraId="0556C185" w14:textId="77777777" w:rsidR="0009623E" w:rsidRDefault="0009623E">
      <w:pPr>
        <w:sectPr w:rsidR="0009623E">
          <w:headerReference w:type="default" r:id="rId11"/>
          <w:footerReference w:type="default" r:id="rId12"/>
          <w:pgSz w:w="11910" w:h="16840"/>
          <w:pgMar w:top="1380" w:right="1000" w:bottom="1000" w:left="1100" w:header="856" w:footer="803" w:gutter="0"/>
          <w:cols w:space="720"/>
        </w:sectPr>
      </w:pPr>
    </w:p>
    <w:p w14:paraId="6C4ACD7A" w14:textId="77777777" w:rsidR="0009623E" w:rsidRDefault="00F00F55">
      <w:pPr>
        <w:pStyle w:val="BodyText"/>
        <w:spacing w:before="245" w:line="355" w:lineRule="auto"/>
        <w:ind w:left="1170" w:right="3719"/>
      </w:pPr>
      <w:r>
        <w:lastRenderedPageBreak/>
        <w:t>Annex 1 – Model Timetable and Programme Annex 2 – Model Draft Audit Interim Report</w:t>
      </w:r>
    </w:p>
    <w:p w14:paraId="0CB9AA13" w14:textId="77777777" w:rsidR="0009623E" w:rsidRDefault="00F00F55">
      <w:pPr>
        <w:pStyle w:val="BodyText"/>
        <w:spacing w:line="355" w:lineRule="auto"/>
        <w:ind w:left="1170" w:right="1848"/>
      </w:pPr>
      <w:r>
        <w:t>Annex 3 – Annexes to documents MSC 81/24/1 &amp; MSC 81/24/4 Annex 4 – Appraisal of Audit Team Members</w:t>
      </w:r>
    </w:p>
    <w:p w14:paraId="49BE4BFB" w14:textId="77777777" w:rsidR="0009623E" w:rsidRDefault="0009623E">
      <w:pPr>
        <w:spacing w:line="355" w:lineRule="auto"/>
        <w:sectPr w:rsidR="0009623E">
          <w:headerReference w:type="default" r:id="rId13"/>
          <w:footerReference w:type="default" r:id="rId14"/>
          <w:pgSz w:w="11910" w:h="16840"/>
          <w:pgMar w:top="1380" w:right="1000" w:bottom="1000" w:left="1100" w:header="856" w:footer="803" w:gutter="0"/>
          <w:cols w:space="720"/>
        </w:sectPr>
      </w:pPr>
    </w:p>
    <w:p w14:paraId="2475B50D" w14:textId="77777777" w:rsidR="0009623E" w:rsidRDefault="00F00F55">
      <w:pPr>
        <w:pStyle w:val="Heading2"/>
        <w:spacing w:before="252"/>
        <w:ind w:left="3650" w:right="3747"/>
        <w:jc w:val="center"/>
      </w:pPr>
      <w:r>
        <w:lastRenderedPageBreak/>
        <w:t>AUDITOR'S MANUAL</w:t>
      </w:r>
    </w:p>
    <w:p w14:paraId="52AF7788" w14:textId="77777777" w:rsidR="0009623E" w:rsidRDefault="0009623E">
      <w:pPr>
        <w:pStyle w:val="BodyText"/>
        <w:rPr>
          <w:b/>
          <w:sz w:val="24"/>
        </w:rPr>
      </w:pPr>
    </w:p>
    <w:p w14:paraId="30898502" w14:textId="77777777" w:rsidR="0009623E" w:rsidRDefault="0009623E">
      <w:pPr>
        <w:pStyle w:val="BodyText"/>
        <w:spacing w:before="9"/>
        <w:rPr>
          <w:b/>
          <w:sz w:val="19"/>
        </w:rPr>
      </w:pPr>
    </w:p>
    <w:p w14:paraId="26C06715" w14:textId="77777777" w:rsidR="0009623E" w:rsidRDefault="00F00F55">
      <w:pPr>
        <w:pStyle w:val="Heading2"/>
        <w:numPr>
          <w:ilvl w:val="0"/>
          <w:numId w:val="32"/>
        </w:numPr>
        <w:tabs>
          <w:tab w:val="left" w:pos="1170"/>
          <w:tab w:val="left" w:pos="1171"/>
        </w:tabs>
        <w:ind w:hanging="853"/>
        <w:jc w:val="both"/>
      </w:pPr>
      <w:bookmarkStart w:id="0" w:name="_bookmark0"/>
      <w:bookmarkEnd w:id="0"/>
      <w:r>
        <w:t>INTRODUCTION</w:t>
      </w:r>
    </w:p>
    <w:p w14:paraId="3E3F63CD" w14:textId="77777777" w:rsidR="0009623E" w:rsidRDefault="0009623E">
      <w:pPr>
        <w:pStyle w:val="BodyText"/>
        <w:spacing w:before="6"/>
        <w:rPr>
          <w:b/>
          <w:sz w:val="21"/>
        </w:rPr>
      </w:pPr>
    </w:p>
    <w:p w14:paraId="20E47AC7" w14:textId="77777777" w:rsidR="0009623E" w:rsidRDefault="00F00F55">
      <w:pPr>
        <w:pStyle w:val="ListParagraph"/>
        <w:numPr>
          <w:ilvl w:val="1"/>
          <w:numId w:val="32"/>
        </w:numPr>
        <w:tabs>
          <w:tab w:val="left" w:pos="1171"/>
        </w:tabs>
        <w:spacing w:before="1" w:line="237" w:lineRule="auto"/>
        <w:ind w:right="414" w:firstLine="0"/>
        <w:jc w:val="both"/>
      </w:pPr>
      <w:r>
        <w:t>This</w:t>
      </w:r>
      <w:r>
        <w:rPr>
          <w:spacing w:val="-20"/>
        </w:rPr>
        <w:t xml:space="preserve"> </w:t>
      </w:r>
      <w:r>
        <w:t>Manual</w:t>
      </w:r>
      <w:r>
        <w:rPr>
          <w:spacing w:val="-20"/>
        </w:rPr>
        <w:t xml:space="preserve"> </w:t>
      </w:r>
      <w:r>
        <w:t>has</w:t>
      </w:r>
      <w:r>
        <w:rPr>
          <w:spacing w:val="-18"/>
        </w:rPr>
        <w:t xml:space="preserve"> </w:t>
      </w:r>
      <w:r>
        <w:t>been</w:t>
      </w:r>
      <w:r>
        <w:rPr>
          <w:spacing w:val="-19"/>
        </w:rPr>
        <w:t xml:space="preserve"> </w:t>
      </w:r>
      <w:r>
        <w:t>developed</w:t>
      </w:r>
      <w:r>
        <w:rPr>
          <w:spacing w:val="-19"/>
        </w:rPr>
        <w:t xml:space="preserve"> </w:t>
      </w:r>
      <w:r>
        <w:t>as</w:t>
      </w:r>
      <w:r>
        <w:rPr>
          <w:spacing w:val="-19"/>
        </w:rPr>
        <w:t xml:space="preserve"> </w:t>
      </w:r>
      <w:r>
        <w:t>guidance</w:t>
      </w:r>
      <w:r>
        <w:rPr>
          <w:spacing w:val="-18"/>
        </w:rPr>
        <w:t xml:space="preserve"> </w:t>
      </w:r>
      <w:r>
        <w:t>to</w:t>
      </w:r>
      <w:r>
        <w:rPr>
          <w:spacing w:val="-19"/>
        </w:rPr>
        <w:t xml:space="preserve"> </w:t>
      </w:r>
      <w:r>
        <w:t>assist</w:t>
      </w:r>
      <w:r>
        <w:rPr>
          <w:spacing w:val="-21"/>
        </w:rPr>
        <w:t xml:space="preserve"> </w:t>
      </w:r>
      <w:r>
        <w:t>in</w:t>
      </w:r>
      <w:r>
        <w:rPr>
          <w:spacing w:val="-19"/>
        </w:rPr>
        <w:t xml:space="preserve"> </w:t>
      </w:r>
      <w:r>
        <w:t>the</w:t>
      </w:r>
      <w:r>
        <w:rPr>
          <w:spacing w:val="-19"/>
        </w:rPr>
        <w:t xml:space="preserve"> </w:t>
      </w:r>
      <w:r>
        <w:t>planning,</w:t>
      </w:r>
      <w:r>
        <w:rPr>
          <w:spacing w:val="-20"/>
        </w:rPr>
        <w:t xml:space="preserve"> </w:t>
      </w:r>
      <w:r>
        <w:rPr>
          <w:spacing w:val="-3"/>
        </w:rPr>
        <w:t>conducting</w:t>
      </w:r>
      <w:r>
        <w:rPr>
          <w:spacing w:val="-24"/>
        </w:rPr>
        <w:t xml:space="preserve"> </w:t>
      </w:r>
      <w:r>
        <w:t>and reporting</w:t>
      </w:r>
      <w:r>
        <w:rPr>
          <w:spacing w:val="-21"/>
        </w:rPr>
        <w:t xml:space="preserve"> </w:t>
      </w:r>
      <w:r>
        <w:t>by</w:t>
      </w:r>
      <w:r>
        <w:rPr>
          <w:spacing w:val="-27"/>
        </w:rPr>
        <w:t xml:space="preserve"> </w:t>
      </w:r>
      <w:r>
        <w:t>auditors</w:t>
      </w:r>
      <w:r>
        <w:rPr>
          <w:spacing w:val="-21"/>
        </w:rPr>
        <w:t xml:space="preserve"> </w:t>
      </w:r>
      <w:r>
        <w:t>in</w:t>
      </w:r>
      <w:r>
        <w:rPr>
          <w:spacing w:val="-21"/>
        </w:rPr>
        <w:t xml:space="preserve"> </w:t>
      </w:r>
      <w:r>
        <w:t>the</w:t>
      </w:r>
      <w:r>
        <w:rPr>
          <w:spacing w:val="-21"/>
        </w:rPr>
        <w:t xml:space="preserve"> </w:t>
      </w:r>
      <w:r>
        <w:t>execution</w:t>
      </w:r>
      <w:r>
        <w:rPr>
          <w:spacing w:val="-21"/>
        </w:rPr>
        <w:t xml:space="preserve"> </w:t>
      </w:r>
      <w:r>
        <w:t>of</w:t>
      </w:r>
      <w:r>
        <w:rPr>
          <w:spacing w:val="-20"/>
        </w:rPr>
        <w:t xml:space="preserve"> </w:t>
      </w:r>
      <w:r>
        <w:t>their</w:t>
      </w:r>
      <w:r>
        <w:rPr>
          <w:spacing w:val="-22"/>
        </w:rPr>
        <w:t xml:space="preserve"> </w:t>
      </w:r>
      <w:r>
        <w:t>duties</w:t>
      </w:r>
      <w:r>
        <w:rPr>
          <w:spacing w:val="-24"/>
        </w:rPr>
        <w:t xml:space="preserve"> </w:t>
      </w:r>
      <w:r>
        <w:t>as</w:t>
      </w:r>
      <w:r>
        <w:rPr>
          <w:spacing w:val="-25"/>
        </w:rPr>
        <w:t xml:space="preserve"> </w:t>
      </w:r>
      <w:r>
        <w:t>defined</w:t>
      </w:r>
      <w:r>
        <w:rPr>
          <w:spacing w:val="-25"/>
        </w:rPr>
        <w:t xml:space="preserve"> </w:t>
      </w:r>
      <w:r>
        <w:t>in</w:t>
      </w:r>
      <w:r>
        <w:rPr>
          <w:spacing w:val="-25"/>
        </w:rPr>
        <w:t xml:space="preserve"> </w:t>
      </w:r>
      <w:r>
        <w:rPr>
          <w:spacing w:val="-2"/>
        </w:rPr>
        <w:t>the</w:t>
      </w:r>
      <w:r>
        <w:rPr>
          <w:spacing w:val="-19"/>
        </w:rPr>
        <w:t xml:space="preserve"> </w:t>
      </w:r>
      <w:r>
        <w:rPr>
          <w:i/>
          <w:spacing w:val="-3"/>
        </w:rPr>
        <w:t>Framework</w:t>
      </w:r>
      <w:r>
        <w:rPr>
          <w:i/>
          <w:spacing w:val="-24"/>
        </w:rPr>
        <w:t xml:space="preserve"> </w:t>
      </w:r>
      <w:r>
        <w:rPr>
          <w:i/>
        </w:rPr>
        <w:t>and</w:t>
      </w:r>
      <w:r>
        <w:rPr>
          <w:i/>
          <w:spacing w:val="-25"/>
        </w:rPr>
        <w:t xml:space="preserve"> </w:t>
      </w:r>
      <w:r>
        <w:rPr>
          <w:i/>
          <w:spacing w:val="-3"/>
        </w:rPr>
        <w:t xml:space="preserve">Procedures </w:t>
      </w:r>
      <w:r>
        <w:rPr>
          <w:i/>
        </w:rPr>
        <w:t>for</w:t>
      </w:r>
      <w:r>
        <w:rPr>
          <w:i/>
          <w:spacing w:val="-24"/>
        </w:rPr>
        <w:t xml:space="preserve"> </w:t>
      </w:r>
      <w:r>
        <w:rPr>
          <w:i/>
        </w:rPr>
        <w:t>the</w:t>
      </w:r>
      <w:r>
        <w:rPr>
          <w:i/>
          <w:spacing w:val="-21"/>
        </w:rPr>
        <w:t xml:space="preserve"> </w:t>
      </w:r>
      <w:r>
        <w:rPr>
          <w:i/>
        </w:rPr>
        <w:t>IMO</w:t>
      </w:r>
      <w:r>
        <w:rPr>
          <w:i/>
          <w:spacing w:val="-21"/>
        </w:rPr>
        <w:t xml:space="preserve"> </w:t>
      </w:r>
      <w:r>
        <w:rPr>
          <w:i/>
        </w:rPr>
        <w:t>Member</w:t>
      </w:r>
      <w:r>
        <w:rPr>
          <w:i/>
          <w:spacing w:val="-23"/>
        </w:rPr>
        <w:t xml:space="preserve"> </w:t>
      </w:r>
      <w:r>
        <w:rPr>
          <w:i/>
        </w:rPr>
        <w:t>State</w:t>
      </w:r>
      <w:r>
        <w:rPr>
          <w:i/>
          <w:spacing w:val="-21"/>
        </w:rPr>
        <w:t xml:space="preserve"> </w:t>
      </w:r>
      <w:r>
        <w:rPr>
          <w:i/>
        </w:rPr>
        <w:t>Audit</w:t>
      </w:r>
      <w:r>
        <w:rPr>
          <w:i/>
          <w:spacing w:val="-23"/>
        </w:rPr>
        <w:t xml:space="preserve"> </w:t>
      </w:r>
      <w:r>
        <w:rPr>
          <w:i/>
        </w:rPr>
        <w:t>Scheme</w:t>
      </w:r>
      <w:r>
        <w:t>,</w:t>
      </w:r>
      <w:r>
        <w:rPr>
          <w:spacing w:val="-23"/>
        </w:rPr>
        <w:t xml:space="preserve"> </w:t>
      </w:r>
      <w:r>
        <w:rPr>
          <w:spacing w:val="-3"/>
        </w:rPr>
        <w:t>which</w:t>
      </w:r>
      <w:r>
        <w:rPr>
          <w:spacing w:val="-26"/>
        </w:rPr>
        <w:t xml:space="preserve"> </w:t>
      </w:r>
      <w:r>
        <w:rPr>
          <w:spacing w:val="-3"/>
        </w:rPr>
        <w:t>was</w:t>
      </w:r>
      <w:r>
        <w:rPr>
          <w:spacing w:val="-25"/>
        </w:rPr>
        <w:t xml:space="preserve"> </w:t>
      </w:r>
      <w:r>
        <w:t>adopted</w:t>
      </w:r>
      <w:r>
        <w:rPr>
          <w:spacing w:val="-25"/>
        </w:rPr>
        <w:t xml:space="preserve"> </w:t>
      </w:r>
      <w:r>
        <w:t>by</w:t>
      </w:r>
      <w:r>
        <w:rPr>
          <w:spacing w:val="-32"/>
        </w:rPr>
        <w:t xml:space="preserve"> </w:t>
      </w:r>
      <w:r>
        <w:rPr>
          <w:spacing w:val="-2"/>
        </w:rPr>
        <w:t>the</w:t>
      </w:r>
      <w:r>
        <w:rPr>
          <w:spacing w:val="-26"/>
        </w:rPr>
        <w:t xml:space="preserve"> </w:t>
      </w:r>
      <w:r>
        <w:t>Assembly</w:t>
      </w:r>
      <w:r>
        <w:rPr>
          <w:spacing w:val="-31"/>
        </w:rPr>
        <w:t xml:space="preserve"> </w:t>
      </w:r>
      <w:r>
        <w:rPr>
          <w:spacing w:val="-3"/>
        </w:rPr>
        <w:t>through</w:t>
      </w:r>
      <w:r>
        <w:rPr>
          <w:spacing w:val="-26"/>
        </w:rPr>
        <w:t xml:space="preserve"> </w:t>
      </w:r>
      <w:r>
        <w:rPr>
          <w:spacing w:val="-3"/>
        </w:rPr>
        <w:t xml:space="preserve">resolution </w:t>
      </w:r>
      <w:r>
        <w:t>A.1067(28)].</w:t>
      </w:r>
    </w:p>
    <w:p w14:paraId="7846ECD2" w14:textId="77777777" w:rsidR="0009623E" w:rsidRDefault="0009623E">
      <w:pPr>
        <w:pStyle w:val="BodyText"/>
        <w:spacing w:before="4"/>
        <w:rPr>
          <w:sz w:val="21"/>
        </w:rPr>
      </w:pPr>
    </w:p>
    <w:p w14:paraId="53F82DE6" w14:textId="77777777" w:rsidR="0009623E" w:rsidRDefault="00F00F55">
      <w:pPr>
        <w:pStyle w:val="ListParagraph"/>
        <w:numPr>
          <w:ilvl w:val="1"/>
          <w:numId w:val="32"/>
        </w:numPr>
        <w:tabs>
          <w:tab w:val="left" w:pos="1171"/>
        </w:tabs>
        <w:spacing w:line="237" w:lineRule="auto"/>
        <w:ind w:right="416" w:firstLine="0"/>
        <w:jc w:val="both"/>
      </w:pPr>
      <w:r>
        <w:t>This guidance is intended to promote consistency in the delivery of the audit programme. The universally established procedures are outlined in the Framework and Procedures</w:t>
      </w:r>
      <w:r>
        <w:rPr>
          <w:spacing w:val="-20"/>
        </w:rPr>
        <w:t xml:space="preserve"> </w:t>
      </w:r>
      <w:r>
        <w:t>for</w:t>
      </w:r>
      <w:r>
        <w:rPr>
          <w:spacing w:val="-21"/>
        </w:rPr>
        <w:t xml:space="preserve"> </w:t>
      </w:r>
      <w:r>
        <w:t>the</w:t>
      </w:r>
      <w:r>
        <w:rPr>
          <w:spacing w:val="-20"/>
        </w:rPr>
        <w:t xml:space="preserve"> </w:t>
      </w:r>
      <w:r>
        <w:t>Scheme</w:t>
      </w:r>
      <w:r>
        <w:rPr>
          <w:spacing w:val="-20"/>
        </w:rPr>
        <w:t xml:space="preserve"> </w:t>
      </w:r>
      <w:r>
        <w:t>and</w:t>
      </w:r>
      <w:r>
        <w:rPr>
          <w:spacing w:val="-19"/>
        </w:rPr>
        <w:t xml:space="preserve"> </w:t>
      </w:r>
      <w:r>
        <w:t>where</w:t>
      </w:r>
      <w:r>
        <w:rPr>
          <w:spacing w:val="-20"/>
        </w:rPr>
        <w:t xml:space="preserve"> </w:t>
      </w:r>
      <w:r>
        <w:t>a</w:t>
      </w:r>
      <w:r>
        <w:rPr>
          <w:spacing w:val="-19"/>
        </w:rPr>
        <w:t xml:space="preserve"> </w:t>
      </w:r>
      <w:r>
        <w:t>conflict</w:t>
      </w:r>
      <w:r>
        <w:rPr>
          <w:spacing w:val="-22"/>
        </w:rPr>
        <w:t xml:space="preserve"> </w:t>
      </w:r>
      <w:r>
        <w:t>may</w:t>
      </w:r>
      <w:r>
        <w:rPr>
          <w:spacing w:val="-26"/>
        </w:rPr>
        <w:t xml:space="preserve"> </w:t>
      </w:r>
      <w:r>
        <w:rPr>
          <w:spacing w:val="-3"/>
        </w:rPr>
        <w:t>arise</w:t>
      </w:r>
      <w:r>
        <w:rPr>
          <w:spacing w:val="-24"/>
        </w:rPr>
        <w:t xml:space="preserve"> </w:t>
      </w:r>
      <w:r>
        <w:t>in</w:t>
      </w:r>
      <w:r>
        <w:rPr>
          <w:spacing w:val="-24"/>
        </w:rPr>
        <w:t xml:space="preserve"> </w:t>
      </w:r>
      <w:r>
        <w:rPr>
          <w:spacing w:val="-2"/>
        </w:rPr>
        <w:t>the</w:t>
      </w:r>
      <w:r>
        <w:rPr>
          <w:spacing w:val="-24"/>
        </w:rPr>
        <w:t xml:space="preserve"> </w:t>
      </w:r>
      <w:r>
        <w:rPr>
          <w:spacing w:val="-3"/>
        </w:rPr>
        <w:t>application</w:t>
      </w:r>
      <w:r>
        <w:rPr>
          <w:spacing w:val="-24"/>
        </w:rPr>
        <w:t xml:space="preserve"> </w:t>
      </w:r>
      <w:r>
        <w:t>of</w:t>
      </w:r>
      <w:r>
        <w:rPr>
          <w:spacing w:val="-23"/>
        </w:rPr>
        <w:t xml:space="preserve"> </w:t>
      </w:r>
      <w:r>
        <w:rPr>
          <w:spacing w:val="-3"/>
        </w:rPr>
        <w:t>this</w:t>
      </w:r>
      <w:r>
        <w:rPr>
          <w:spacing w:val="-23"/>
        </w:rPr>
        <w:t xml:space="preserve"> </w:t>
      </w:r>
      <w:r>
        <w:t>guidance,</w:t>
      </w:r>
      <w:r>
        <w:rPr>
          <w:spacing w:val="-25"/>
        </w:rPr>
        <w:t xml:space="preserve"> </w:t>
      </w:r>
      <w:r>
        <w:rPr>
          <w:spacing w:val="-2"/>
        </w:rPr>
        <w:t xml:space="preserve">the </w:t>
      </w:r>
      <w:r>
        <w:t>auditor should refer to the Framework and Procedures for the Scheme as the authoritative source.</w:t>
      </w:r>
    </w:p>
    <w:p w14:paraId="7305A2E6" w14:textId="77777777" w:rsidR="0009623E" w:rsidRDefault="0009623E">
      <w:pPr>
        <w:pStyle w:val="BodyText"/>
        <w:spacing w:before="10"/>
        <w:rPr>
          <w:sz w:val="21"/>
        </w:rPr>
      </w:pPr>
    </w:p>
    <w:p w14:paraId="3A47434C" w14:textId="77777777" w:rsidR="0009623E" w:rsidRDefault="00F00F55">
      <w:pPr>
        <w:pStyle w:val="Heading2"/>
        <w:numPr>
          <w:ilvl w:val="0"/>
          <w:numId w:val="32"/>
        </w:numPr>
        <w:tabs>
          <w:tab w:val="left" w:pos="1170"/>
          <w:tab w:val="left" w:pos="1171"/>
        </w:tabs>
        <w:ind w:hanging="853"/>
        <w:jc w:val="both"/>
      </w:pPr>
      <w:bookmarkStart w:id="1" w:name="_bookmark1"/>
      <w:bookmarkEnd w:id="1"/>
      <w:r>
        <w:t>GENERAL GUIDANCE TO</w:t>
      </w:r>
      <w:r>
        <w:rPr>
          <w:spacing w:val="-31"/>
        </w:rPr>
        <w:t xml:space="preserve"> </w:t>
      </w:r>
      <w:r>
        <w:t>AUDITORS</w:t>
      </w:r>
    </w:p>
    <w:p w14:paraId="5AED8A42" w14:textId="77777777" w:rsidR="0009623E" w:rsidRDefault="0009623E">
      <w:pPr>
        <w:pStyle w:val="BodyText"/>
        <w:rPr>
          <w:b/>
        </w:rPr>
      </w:pPr>
    </w:p>
    <w:p w14:paraId="65DDE309" w14:textId="77777777" w:rsidR="0009623E" w:rsidRDefault="00F00F55">
      <w:pPr>
        <w:pStyle w:val="Heading3"/>
        <w:ind w:left="318"/>
      </w:pPr>
      <w:bookmarkStart w:id="2" w:name="_bookmark2"/>
      <w:bookmarkEnd w:id="2"/>
      <w:r>
        <w:t>Channel of communication</w:t>
      </w:r>
    </w:p>
    <w:p w14:paraId="0C5BC10A" w14:textId="77777777" w:rsidR="0009623E" w:rsidRDefault="0009623E">
      <w:pPr>
        <w:pStyle w:val="BodyText"/>
        <w:spacing w:before="3"/>
        <w:rPr>
          <w:b/>
          <w:i/>
        </w:rPr>
      </w:pPr>
    </w:p>
    <w:p w14:paraId="37095E45" w14:textId="77777777" w:rsidR="0009623E" w:rsidRDefault="00F00F55">
      <w:pPr>
        <w:pStyle w:val="ListParagraph"/>
        <w:numPr>
          <w:ilvl w:val="1"/>
          <w:numId w:val="32"/>
        </w:numPr>
        <w:tabs>
          <w:tab w:val="left" w:pos="1171"/>
        </w:tabs>
        <w:spacing w:line="237" w:lineRule="auto"/>
        <w:ind w:right="420" w:firstLine="0"/>
        <w:jc w:val="both"/>
      </w:pPr>
      <w:r>
        <w:t>All</w:t>
      </w:r>
      <w:r>
        <w:rPr>
          <w:spacing w:val="-19"/>
        </w:rPr>
        <w:t xml:space="preserve"> </w:t>
      </w:r>
      <w:r>
        <w:t>administrative</w:t>
      </w:r>
      <w:r>
        <w:rPr>
          <w:spacing w:val="-18"/>
        </w:rPr>
        <w:t xml:space="preserve"> </w:t>
      </w:r>
      <w:r>
        <w:t>and</w:t>
      </w:r>
      <w:r>
        <w:rPr>
          <w:spacing w:val="-18"/>
        </w:rPr>
        <w:t xml:space="preserve"> </w:t>
      </w:r>
      <w:r>
        <w:t>logistic-related</w:t>
      </w:r>
      <w:r>
        <w:rPr>
          <w:spacing w:val="-18"/>
        </w:rPr>
        <w:t xml:space="preserve"> </w:t>
      </w:r>
      <w:r>
        <w:t>communications</w:t>
      </w:r>
      <w:r>
        <w:rPr>
          <w:spacing w:val="-18"/>
        </w:rPr>
        <w:t xml:space="preserve"> </w:t>
      </w:r>
      <w:r>
        <w:t>between</w:t>
      </w:r>
      <w:r>
        <w:rPr>
          <w:spacing w:val="-18"/>
        </w:rPr>
        <w:t xml:space="preserve"> </w:t>
      </w:r>
      <w:r>
        <w:t>the</w:t>
      </w:r>
      <w:r>
        <w:rPr>
          <w:spacing w:val="-18"/>
        </w:rPr>
        <w:t xml:space="preserve"> </w:t>
      </w:r>
      <w:r>
        <w:t>Member</w:t>
      </w:r>
      <w:r>
        <w:rPr>
          <w:spacing w:val="-20"/>
        </w:rPr>
        <w:t xml:space="preserve"> </w:t>
      </w:r>
      <w:r>
        <w:t>State</w:t>
      </w:r>
      <w:r>
        <w:rPr>
          <w:spacing w:val="-20"/>
        </w:rPr>
        <w:t xml:space="preserve"> </w:t>
      </w:r>
      <w:r>
        <w:t>and the</w:t>
      </w:r>
      <w:r>
        <w:rPr>
          <w:spacing w:val="-11"/>
        </w:rPr>
        <w:t xml:space="preserve"> </w:t>
      </w:r>
      <w:r>
        <w:t>audit</w:t>
      </w:r>
      <w:r>
        <w:rPr>
          <w:spacing w:val="-12"/>
        </w:rPr>
        <w:t xml:space="preserve"> </w:t>
      </w:r>
      <w:r>
        <w:t>team</w:t>
      </w:r>
      <w:r>
        <w:rPr>
          <w:spacing w:val="-10"/>
        </w:rPr>
        <w:t xml:space="preserve"> </w:t>
      </w:r>
      <w:r>
        <w:t>leader</w:t>
      </w:r>
      <w:r>
        <w:rPr>
          <w:spacing w:val="-12"/>
        </w:rPr>
        <w:t xml:space="preserve"> </w:t>
      </w:r>
      <w:r>
        <w:t>(ATL),</w:t>
      </w:r>
      <w:r>
        <w:rPr>
          <w:spacing w:val="-11"/>
        </w:rPr>
        <w:t xml:space="preserve"> </w:t>
      </w:r>
      <w:r>
        <w:t>or</w:t>
      </w:r>
      <w:r>
        <w:rPr>
          <w:spacing w:val="-12"/>
        </w:rPr>
        <w:t xml:space="preserve"> </w:t>
      </w:r>
      <w:r>
        <w:t>with</w:t>
      </w:r>
      <w:r>
        <w:rPr>
          <w:spacing w:val="-10"/>
        </w:rPr>
        <w:t xml:space="preserve"> </w:t>
      </w:r>
      <w:r>
        <w:t>other</w:t>
      </w:r>
      <w:r>
        <w:rPr>
          <w:spacing w:val="-12"/>
        </w:rPr>
        <w:t xml:space="preserve"> </w:t>
      </w:r>
      <w:r>
        <w:t>sections</w:t>
      </w:r>
      <w:r>
        <w:rPr>
          <w:spacing w:val="-9"/>
        </w:rPr>
        <w:t xml:space="preserve"> </w:t>
      </w:r>
      <w:r>
        <w:t>of</w:t>
      </w:r>
      <w:r>
        <w:rPr>
          <w:spacing w:val="-10"/>
        </w:rPr>
        <w:t xml:space="preserve"> </w:t>
      </w:r>
      <w:r>
        <w:t>IMO,</w:t>
      </w:r>
      <w:r>
        <w:rPr>
          <w:spacing w:val="-11"/>
        </w:rPr>
        <w:t xml:space="preserve"> </w:t>
      </w:r>
      <w:r>
        <w:t>should</w:t>
      </w:r>
      <w:r>
        <w:rPr>
          <w:spacing w:val="-11"/>
        </w:rPr>
        <w:t xml:space="preserve"> </w:t>
      </w:r>
      <w:r>
        <w:t>be</w:t>
      </w:r>
      <w:r>
        <w:rPr>
          <w:spacing w:val="-12"/>
        </w:rPr>
        <w:t xml:space="preserve"> </w:t>
      </w:r>
      <w:r>
        <w:t>coordinated</w:t>
      </w:r>
      <w:r>
        <w:rPr>
          <w:spacing w:val="-13"/>
        </w:rPr>
        <w:t xml:space="preserve"> </w:t>
      </w:r>
      <w:r>
        <w:t>by,</w:t>
      </w:r>
      <w:r>
        <w:rPr>
          <w:spacing w:val="-13"/>
        </w:rPr>
        <w:t xml:space="preserve"> </w:t>
      </w:r>
      <w:r>
        <w:t>or</w:t>
      </w:r>
      <w:r>
        <w:rPr>
          <w:spacing w:val="-13"/>
        </w:rPr>
        <w:t xml:space="preserve"> </w:t>
      </w:r>
      <w:r>
        <w:t>copied to,</w:t>
      </w:r>
      <w:r>
        <w:rPr>
          <w:spacing w:val="-16"/>
        </w:rPr>
        <w:t xml:space="preserve"> </w:t>
      </w:r>
      <w:r>
        <w:t>Member</w:t>
      </w:r>
      <w:r>
        <w:rPr>
          <w:spacing w:val="-16"/>
        </w:rPr>
        <w:t xml:space="preserve"> </w:t>
      </w:r>
      <w:r>
        <w:t>State</w:t>
      </w:r>
      <w:r>
        <w:rPr>
          <w:spacing w:val="-15"/>
        </w:rPr>
        <w:t xml:space="preserve"> </w:t>
      </w:r>
      <w:r>
        <w:t>Audit</w:t>
      </w:r>
      <w:r>
        <w:rPr>
          <w:spacing w:val="-16"/>
        </w:rPr>
        <w:t xml:space="preserve"> </w:t>
      </w:r>
      <w:r>
        <w:t>of</w:t>
      </w:r>
      <w:r>
        <w:rPr>
          <w:spacing w:val="-14"/>
        </w:rPr>
        <w:t xml:space="preserve"> </w:t>
      </w:r>
      <w:r>
        <w:t>IMO</w:t>
      </w:r>
      <w:r>
        <w:rPr>
          <w:spacing w:val="-15"/>
        </w:rPr>
        <w:t xml:space="preserve"> </w:t>
      </w:r>
      <w:r>
        <w:t>(MSA).</w:t>
      </w:r>
      <w:r>
        <w:rPr>
          <w:spacing w:val="31"/>
        </w:rPr>
        <w:t xml:space="preserve"> </w:t>
      </w:r>
      <w:r>
        <w:t>The</w:t>
      </w:r>
      <w:r>
        <w:rPr>
          <w:spacing w:val="-15"/>
        </w:rPr>
        <w:t xml:space="preserve"> </w:t>
      </w:r>
      <w:r>
        <w:t>ATL,</w:t>
      </w:r>
      <w:r>
        <w:rPr>
          <w:spacing w:val="-16"/>
        </w:rPr>
        <w:t xml:space="preserve"> </w:t>
      </w:r>
      <w:r>
        <w:t>assisted</w:t>
      </w:r>
      <w:r>
        <w:rPr>
          <w:spacing w:val="-15"/>
        </w:rPr>
        <w:t xml:space="preserve"> </w:t>
      </w:r>
      <w:r>
        <w:t>by</w:t>
      </w:r>
      <w:r>
        <w:rPr>
          <w:spacing w:val="-20"/>
        </w:rPr>
        <w:t xml:space="preserve"> </w:t>
      </w:r>
      <w:r>
        <w:t>MSA,</w:t>
      </w:r>
      <w:r>
        <w:rPr>
          <w:spacing w:val="-9"/>
        </w:rPr>
        <w:t xml:space="preserve"> </w:t>
      </w:r>
      <w:r>
        <w:t>will</w:t>
      </w:r>
      <w:r>
        <w:rPr>
          <w:spacing w:val="-15"/>
        </w:rPr>
        <w:t xml:space="preserve"> </w:t>
      </w:r>
      <w:r>
        <w:t>ensure</w:t>
      </w:r>
      <w:r>
        <w:rPr>
          <w:spacing w:val="-15"/>
        </w:rPr>
        <w:t xml:space="preserve"> </w:t>
      </w:r>
      <w:r>
        <w:t>that</w:t>
      </w:r>
      <w:r>
        <w:rPr>
          <w:spacing w:val="-16"/>
        </w:rPr>
        <w:t xml:space="preserve"> </w:t>
      </w:r>
      <w:r>
        <w:t>the</w:t>
      </w:r>
      <w:r>
        <w:rPr>
          <w:spacing w:val="-15"/>
        </w:rPr>
        <w:t xml:space="preserve"> </w:t>
      </w:r>
      <w:r>
        <w:t>needs</w:t>
      </w:r>
      <w:r>
        <w:rPr>
          <w:spacing w:val="-17"/>
        </w:rPr>
        <w:t xml:space="preserve"> </w:t>
      </w:r>
      <w:r>
        <w:t>of the</w:t>
      </w:r>
      <w:r>
        <w:rPr>
          <w:spacing w:val="-21"/>
        </w:rPr>
        <w:t xml:space="preserve"> </w:t>
      </w:r>
      <w:r>
        <w:t>audit</w:t>
      </w:r>
      <w:r>
        <w:rPr>
          <w:spacing w:val="-22"/>
        </w:rPr>
        <w:t xml:space="preserve"> </w:t>
      </w:r>
      <w:r>
        <w:t>team</w:t>
      </w:r>
      <w:r>
        <w:rPr>
          <w:spacing w:val="-21"/>
        </w:rPr>
        <w:t xml:space="preserve"> </w:t>
      </w:r>
      <w:r>
        <w:t>members</w:t>
      </w:r>
      <w:r>
        <w:rPr>
          <w:spacing w:val="-20"/>
        </w:rPr>
        <w:t xml:space="preserve"> </w:t>
      </w:r>
      <w:r>
        <w:t>(ATMs)</w:t>
      </w:r>
      <w:r>
        <w:rPr>
          <w:spacing w:val="-22"/>
        </w:rPr>
        <w:t xml:space="preserve"> </w:t>
      </w:r>
      <w:r>
        <w:t>are</w:t>
      </w:r>
      <w:r>
        <w:rPr>
          <w:spacing w:val="-20"/>
        </w:rPr>
        <w:t xml:space="preserve"> </w:t>
      </w:r>
      <w:r>
        <w:t>addressed</w:t>
      </w:r>
      <w:r>
        <w:rPr>
          <w:spacing w:val="-20"/>
        </w:rPr>
        <w:t xml:space="preserve"> </w:t>
      </w:r>
      <w:r>
        <w:t>to</w:t>
      </w:r>
      <w:r>
        <w:rPr>
          <w:spacing w:val="-21"/>
        </w:rPr>
        <w:t xml:space="preserve"> </w:t>
      </w:r>
      <w:r>
        <w:t>ensure</w:t>
      </w:r>
      <w:r>
        <w:rPr>
          <w:spacing w:val="-20"/>
        </w:rPr>
        <w:t xml:space="preserve"> </w:t>
      </w:r>
      <w:r>
        <w:t>the</w:t>
      </w:r>
      <w:r>
        <w:rPr>
          <w:spacing w:val="-23"/>
        </w:rPr>
        <w:t xml:space="preserve"> </w:t>
      </w:r>
      <w:r>
        <w:t>successful</w:t>
      </w:r>
      <w:r>
        <w:rPr>
          <w:spacing w:val="-25"/>
        </w:rPr>
        <w:t xml:space="preserve"> </w:t>
      </w:r>
      <w:r>
        <w:rPr>
          <w:spacing w:val="-3"/>
        </w:rPr>
        <w:t>completion</w:t>
      </w:r>
      <w:r>
        <w:rPr>
          <w:spacing w:val="-25"/>
        </w:rPr>
        <w:t xml:space="preserve"> </w:t>
      </w:r>
      <w:r>
        <w:t>of</w:t>
      </w:r>
      <w:r>
        <w:rPr>
          <w:spacing w:val="-24"/>
        </w:rPr>
        <w:t xml:space="preserve"> </w:t>
      </w:r>
      <w:r>
        <w:rPr>
          <w:spacing w:val="-2"/>
        </w:rPr>
        <w:t>the</w:t>
      </w:r>
      <w:r>
        <w:rPr>
          <w:spacing w:val="-24"/>
        </w:rPr>
        <w:t xml:space="preserve"> </w:t>
      </w:r>
      <w:r>
        <w:rPr>
          <w:spacing w:val="-3"/>
        </w:rPr>
        <w:t>audit.</w:t>
      </w:r>
    </w:p>
    <w:p w14:paraId="7D725B66" w14:textId="77777777" w:rsidR="0009623E" w:rsidRDefault="0009623E">
      <w:pPr>
        <w:pStyle w:val="BodyText"/>
        <w:spacing w:before="4"/>
        <w:rPr>
          <w:sz w:val="21"/>
        </w:rPr>
      </w:pPr>
    </w:p>
    <w:p w14:paraId="27294C32" w14:textId="77777777" w:rsidR="0009623E" w:rsidRDefault="00F00F55">
      <w:pPr>
        <w:pStyle w:val="ListParagraph"/>
        <w:numPr>
          <w:ilvl w:val="1"/>
          <w:numId w:val="32"/>
        </w:numPr>
        <w:tabs>
          <w:tab w:val="left" w:pos="1171"/>
        </w:tabs>
        <w:spacing w:before="1" w:line="237" w:lineRule="auto"/>
        <w:ind w:right="415" w:firstLine="0"/>
        <w:jc w:val="both"/>
      </w:pPr>
      <w:r>
        <w:t>Once</w:t>
      </w:r>
      <w:r>
        <w:rPr>
          <w:spacing w:val="-22"/>
        </w:rPr>
        <w:t xml:space="preserve"> </w:t>
      </w:r>
      <w:r>
        <w:t>ATMs</w:t>
      </w:r>
      <w:r>
        <w:rPr>
          <w:spacing w:val="-22"/>
        </w:rPr>
        <w:t xml:space="preserve"> </w:t>
      </w:r>
      <w:r>
        <w:t>are</w:t>
      </w:r>
      <w:r>
        <w:rPr>
          <w:spacing w:val="-22"/>
        </w:rPr>
        <w:t xml:space="preserve"> </w:t>
      </w:r>
      <w:r>
        <w:t>appointed,</w:t>
      </w:r>
      <w:r>
        <w:rPr>
          <w:spacing w:val="-24"/>
        </w:rPr>
        <w:t xml:space="preserve"> </w:t>
      </w:r>
      <w:r>
        <w:t>they</w:t>
      </w:r>
      <w:r>
        <w:rPr>
          <w:spacing w:val="-28"/>
        </w:rPr>
        <w:t xml:space="preserve"> </w:t>
      </w:r>
      <w:r>
        <w:t>should</w:t>
      </w:r>
      <w:r>
        <w:rPr>
          <w:spacing w:val="-22"/>
        </w:rPr>
        <w:t xml:space="preserve"> </w:t>
      </w:r>
      <w:r>
        <w:t>communicate</w:t>
      </w:r>
      <w:r>
        <w:rPr>
          <w:spacing w:val="-22"/>
        </w:rPr>
        <w:t xml:space="preserve"> </w:t>
      </w:r>
      <w:r>
        <w:t>directly</w:t>
      </w:r>
      <w:r>
        <w:rPr>
          <w:spacing w:val="-29"/>
        </w:rPr>
        <w:t xml:space="preserve"> </w:t>
      </w:r>
      <w:r>
        <w:t>with</w:t>
      </w:r>
      <w:r>
        <w:rPr>
          <w:spacing w:val="-22"/>
        </w:rPr>
        <w:t xml:space="preserve"> </w:t>
      </w:r>
      <w:r>
        <w:t>the</w:t>
      </w:r>
      <w:r>
        <w:rPr>
          <w:spacing w:val="-26"/>
        </w:rPr>
        <w:t xml:space="preserve"> </w:t>
      </w:r>
      <w:r>
        <w:t>assigned</w:t>
      </w:r>
      <w:r>
        <w:rPr>
          <w:spacing w:val="-26"/>
        </w:rPr>
        <w:t xml:space="preserve"> </w:t>
      </w:r>
      <w:r>
        <w:t>ATL</w:t>
      </w:r>
      <w:r>
        <w:rPr>
          <w:spacing w:val="-27"/>
        </w:rPr>
        <w:t xml:space="preserve"> </w:t>
      </w:r>
      <w:r>
        <w:t>on matters</w:t>
      </w:r>
      <w:r>
        <w:rPr>
          <w:spacing w:val="-20"/>
        </w:rPr>
        <w:t xml:space="preserve"> </w:t>
      </w:r>
      <w:r>
        <w:t>concerning</w:t>
      </w:r>
      <w:r>
        <w:rPr>
          <w:spacing w:val="-20"/>
        </w:rPr>
        <w:t xml:space="preserve"> </w:t>
      </w:r>
      <w:r>
        <w:t>technical</w:t>
      </w:r>
      <w:r>
        <w:rPr>
          <w:spacing w:val="-21"/>
        </w:rPr>
        <w:t xml:space="preserve"> </w:t>
      </w:r>
      <w:r>
        <w:t>aspects</w:t>
      </w:r>
      <w:r>
        <w:rPr>
          <w:spacing w:val="-20"/>
        </w:rPr>
        <w:t xml:space="preserve"> </w:t>
      </w:r>
      <w:r>
        <w:t>of</w:t>
      </w:r>
      <w:r>
        <w:rPr>
          <w:spacing w:val="-19"/>
        </w:rPr>
        <w:t xml:space="preserve"> </w:t>
      </w:r>
      <w:r>
        <w:t>the</w:t>
      </w:r>
      <w:r>
        <w:rPr>
          <w:spacing w:val="-14"/>
        </w:rPr>
        <w:t xml:space="preserve"> </w:t>
      </w:r>
      <w:r>
        <w:rPr>
          <w:spacing w:val="-3"/>
        </w:rPr>
        <w:t>audit.</w:t>
      </w:r>
      <w:r>
        <w:rPr>
          <w:spacing w:val="14"/>
        </w:rPr>
        <w:t xml:space="preserve"> </w:t>
      </w:r>
      <w:r>
        <w:t>The</w:t>
      </w:r>
      <w:r>
        <w:rPr>
          <w:spacing w:val="-25"/>
        </w:rPr>
        <w:t xml:space="preserve"> </w:t>
      </w:r>
      <w:r>
        <w:t>assigned</w:t>
      </w:r>
      <w:r>
        <w:rPr>
          <w:spacing w:val="-24"/>
        </w:rPr>
        <w:t xml:space="preserve"> </w:t>
      </w:r>
      <w:r>
        <w:t>ATL</w:t>
      </w:r>
      <w:r>
        <w:rPr>
          <w:spacing w:val="-24"/>
        </w:rPr>
        <w:t xml:space="preserve"> </w:t>
      </w:r>
      <w:r>
        <w:rPr>
          <w:spacing w:val="-3"/>
        </w:rPr>
        <w:t>will</w:t>
      </w:r>
      <w:r>
        <w:rPr>
          <w:spacing w:val="-26"/>
        </w:rPr>
        <w:t xml:space="preserve"> </w:t>
      </w:r>
      <w:r>
        <w:t>be</w:t>
      </w:r>
      <w:r>
        <w:rPr>
          <w:spacing w:val="-24"/>
        </w:rPr>
        <w:t xml:space="preserve"> </w:t>
      </w:r>
      <w:r>
        <w:rPr>
          <w:spacing w:val="-3"/>
        </w:rPr>
        <w:t>assisted</w:t>
      </w:r>
      <w:r>
        <w:rPr>
          <w:spacing w:val="-24"/>
        </w:rPr>
        <w:t xml:space="preserve"> </w:t>
      </w:r>
      <w:r>
        <w:t>by</w:t>
      </w:r>
      <w:r>
        <w:rPr>
          <w:spacing w:val="-31"/>
        </w:rPr>
        <w:t xml:space="preserve"> </w:t>
      </w:r>
      <w:r>
        <w:rPr>
          <w:spacing w:val="-3"/>
        </w:rPr>
        <w:t>MSA,</w:t>
      </w:r>
      <w:r>
        <w:rPr>
          <w:spacing w:val="-25"/>
        </w:rPr>
        <w:t xml:space="preserve"> </w:t>
      </w:r>
      <w:r>
        <w:t>as applicable, for all administrative and technical requirements of</w:t>
      </w:r>
      <w:r>
        <w:rPr>
          <w:spacing w:val="-20"/>
        </w:rPr>
        <w:t xml:space="preserve"> </w:t>
      </w:r>
      <w:r>
        <w:t>ATMs.</w:t>
      </w:r>
    </w:p>
    <w:p w14:paraId="765CE29E" w14:textId="77777777" w:rsidR="0009623E" w:rsidRDefault="0009623E">
      <w:pPr>
        <w:pStyle w:val="BodyText"/>
        <w:spacing w:before="5"/>
        <w:rPr>
          <w:sz w:val="21"/>
        </w:rPr>
      </w:pPr>
    </w:p>
    <w:p w14:paraId="646EBA09" w14:textId="77777777" w:rsidR="0009623E" w:rsidRDefault="00F00F55">
      <w:pPr>
        <w:pStyle w:val="ListParagraph"/>
        <w:numPr>
          <w:ilvl w:val="1"/>
          <w:numId w:val="32"/>
        </w:numPr>
        <w:tabs>
          <w:tab w:val="left" w:pos="1171"/>
        </w:tabs>
        <w:spacing w:line="237" w:lineRule="auto"/>
        <w:ind w:right="429" w:firstLine="0"/>
        <w:jc w:val="both"/>
      </w:pPr>
      <w:r>
        <w:t>The</w:t>
      </w:r>
      <w:r>
        <w:rPr>
          <w:spacing w:val="-11"/>
        </w:rPr>
        <w:t xml:space="preserve"> </w:t>
      </w:r>
      <w:r>
        <w:t>ATL</w:t>
      </w:r>
      <w:r>
        <w:rPr>
          <w:spacing w:val="-10"/>
        </w:rPr>
        <w:t xml:space="preserve"> </w:t>
      </w:r>
      <w:r>
        <w:t>should</w:t>
      </w:r>
      <w:r>
        <w:rPr>
          <w:spacing w:val="-11"/>
        </w:rPr>
        <w:t xml:space="preserve"> </w:t>
      </w:r>
      <w:r>
        <w:t>establish</w:t>
      </w:r>
      <w:r>
        <w:rPr>
          <w:spacing w:val="-10"/>
        </w:rPr>
        <w:t xml:space="preserve"> </w:t>
      </w:r>
      <w:r>
        <w:t>communication</w:t>
      </w:r>
      <w:r>
        <w:rPr>
          <w:spacing w:val="-10"/>
        </w:rPr>
        <w:t xml:space="preserve"> </w:t>
      </w:r>
      <w:r>
        <w:t>link</w:t>
      </w:r>
      <w:r>
        <w:rPr>
          <w:spacing w:val="-12"/>
        </w:rPr>
        <w:t xml:space="preserve"> </w:t>
      </w:r>
      <w:r>
        <w:t>with</w:t>
      </w:r>
      <w:r>
        <w:rPr>
          <w:spacing w:val="-13"/>
        </w:rPr>
        <w:t xml:space="preserve"> </w:t>
      </w:r>
      <w:r>
        <w:t>the</w:t>
      </w:r>
      <w:r>
        <w:rPr>
          <w:spacing w:val="-12"/>
        </w:rPr>
        <w:t xml:space="preserve"> </w:t>
      </w:r>
      <w:r>
        <w:t>single</w:t>
      </w:r>
      <w:r>
        <w:rPr>
          <w:spacing w:val="-12"/>
        </w:rPr>
        <w:t xml:space="preserve"> </w:t>
      </w:r>
      <w:r>
        <w:t>point</w:t>
      </w:r>
      <w:r>
        <w:rPr>
          <w:spacing w:val="-13"/>
        </w:rPr>
        <w:t xml:space="preserve"> </w:t>
      </w:r>
      <w:r>
        <w:t>of</w:t>
      </w:r>
      <w:r>
        <w:rPr>
          <w:spacing w:val="-12"/>
        </w:rPr>
        <w:t xml:space="preserve"> </w:t>
      </w:r>
      <w:r>
        <w:t>contact</w:t>
      </w:r>
      <w:r>
        <w:rPr>
          <w:spacing w:val="-13"/>
        </w:rPr>
        <w:t xml:space="preserve"> </w:t>
      </w:r>
      <w:r>
        <w:t>(SPC)</w:t>
      </w:r>
      <w:r>
        <w:rPr>
          <w:spacing w:val="-13"/>
        </w:rPr>
        <w:t xml:space="preserve"> </w:t>
      </w:r>
      <w:r>
        <w:t>of the Member State concerned as soon as possible, to commence planning for the</w:t>
      </w:r>
      <w:r>
        <w:rPr>
          <w:spacing w:val="-39"/>
        </w:rPr>
        <w:t xml:space="preserve"> </w:t>
      </w:r>
      <w:r>
        <w:t>audit.</w:t>
      </w:r>
    </w:p>
    <w:p w14:paraId="06E3E82E" w14:textId="77777777" w:rsidR="0009623E" w:rsidRDefault="0009623E">
      <w:pPr>
        <w:pStyle w:val="BodyText"/>
      </w:pPr>
    </w:p>
    <w:p w14:paraId="704ED851" w14:textId="77777777" w:rsidR="0009623E" w:rsidRDefault="00F00F55">
      <w:pPr>
        <w:pStyle w:val="Heading3"/>
        <w:spacing w:before="1"/>
        <w:ind w:left="318"/>
      </w:pPr>
      <w:bookmarkStart w:id="3" w:name="_bookmark3"/>
      <w:bookmarkEnd w:id="3"/>
      <w:r>
        <w:t>Documentation and information management</w:t>
      </w:r>
    </w:p>
    <w:p w14:paraId="1BCD90B1" w14:textId="77777777" w:rsidR="0009623E" w:rsidRDefault="0009623E">
      <w:pPr>
        <w:pStyle w:val="BodyText"/>
        <w:spacing w:before="6"/>
        <w:rPr>
          <w:b/>
          <w:i/>
          <w:sz w:val="21"/>
        </w:rPr>
      </w:pPr>
    </w:p>
    <w:p w14:paraId="3834941E" w14:textId="77777777" w:rsidR="0009623E" w:rsidRDefault="00F00F55">
      <w:pPr>
        <w:pStyle w:val="ListParagraph"/>
        <w:numPr>
          <w:ilvl w:val="1"/>
          <w:numId w:val="32"/>
        </w:numPr>
        <w:tabs>
          <w:tab w:val="left" w:pos="1171"/>
        </w:tabs>
        <w:spacing w:line="237" w:lineRule="auto"/>
        <w:ind w:right="418" w:firstLine="0"/>
        <w:jc w:val="both"/>
      </w:pPr>
      <w:r>
        <w:t>The</w:t>
      </w:r>
      <w:r>
        <w:rPr>
          <w:spacing w:val="-11"/>
        </w:rPr>
        <w:t xml:space="preserve"> </w:t>
      </w:r>
      <w:r>
        <w:t>control</w:t>
      </w:r>
      <w:r>
        <w:rPr>
          <w:spacing w:val="-11"/>
        </w:rPr>
        <w:t xml:space="preserve"> </w:t>
      </w:r>
      <w:r>
        <w:t>of</w:t>
      </w:r>
      <w:r>
        <w:rPr>
          <w:spacing w:val="-10"/>
        </w:rPr>
        <w:t xml:space="preserve"> </w:t>
      </w:r>
      <w:r>
        <w:t>documents</w:t>
      </w:r>
      <w:r>
        <w:rPr>
          <w:spacing w:val="-9"/>
        </w:rPr>
        <w:t xml:space="preserve"> </w:t>
      </w:r>
      <w:r>
        <w:t>and</w:t>
      </w:r>
      <w:r>
        <w:rPr>
          <w:spacing w:val="-10"/>
        </w:rPr>
        <w:t xml:space="preserve"> </w:t>
      </w:r>
      <w:r>
        <w:t>the</w:t>
      </w:r>
      <w:r>
        <w:rPr>
          <w:spacing w:val="-12"/>
        </w:rPr>
        <w:t xml:space="preserve"> </w:t>
      </w:r>
      <w:r>
        <w:t>management</w:t>
      </w:r>
      <w:r>
        <w:rPr>
          <w:spacing w:val="-14"/>
        </w:rPr>
        <w:t xml:space="preserve"> </w:t>
      </w:r>
      <w:r>
        <w:t>of</w:t>
      </w:r>
      <w:r>
        <w:rPr>
          <w:spacing w:val="-11"/>
        </w:rPr>
        <w:t xml:space="preserve"> </w:t>
      </w:r>
      <w:r>
        <w:t>information</w:t>
      </w:r>
      <w:r>
        <w:rPr>
          <w:spacing w:val="-11"/>
        </w:rPr>
        <w:t xml:space="preserve"> </w:t>
      </w:r>
      <w:r>
        <w:t>relating</w:t>
      </w:r>
      <w:r>
        <w:rPr>
          <w:spacing w:val="-12"/>
        </w:rPr>
        <w:t xml:space="preserve"> </w:t>
      </w:r>
      <w:r>
        <w:t>to</w:t>
      </w:r>
      <w:r>
        <w:rPr>
          <w:spacing w:val="-12"/>
        </w:rPr>
        <w:t xml:space="preserve"> </w:t>
      </w:r>
      <w:r>
        <w:t>the</w:t>
      </w:r>
      <w:r>
        <w:rPr>
          <w:spacing w:val="-13"/>
        </w:rPr>
        <w:t xml:space="preserve"> </w:t>
      </w:r>
      <w:r>
        <w:t>audit</w:t>
      </w:r>
      <w:r>
        <w:rPr>
          <w:spacing w:val="-14"/>
        </w:rPr>
        <w:t xml:space="preserve"> </w:t>
      </w:r>
      <w:r>
        <w:t>are crucial.</w:t>
      </w:r>
      <w:r>
        <w:rPr>
          <w:spacing w:val="46"/>
        </w:rPr>
        <w:t xml:space="preserve"> </w:t>
      </w:r>
      <w:r>
        <w:t>In</w:t>
      </w:r>
      <w:r>
        <w:rPr>
          <w:spacing w:val="-6"/>
        </w:rPr>
        <w:t xml:space="preserve"> </w:t>
      </w:r>
      <w:r>
        <w:t>this</w:t>
      </w:r>
      <w:r>
        <w:rPr>
          <w:spacing w:val="-7"/>
        </w:rPr>
        <w:t xml:space="preserve"> </w:t>
      </w:r>
      <w:r>
        <w:t>regard,</w:t>
      </w:r>
      <w:r>
        <w:rPr>
          <w:spacing w:val="-8"/>
        </w:rPr>
        <w:t xml:space="preserve"> </w:t>
      </w:r>
      <w:r>
        <w:t>it</w:t>
      </w:r>
      <w:r>
        <w:rPr>
          <w:spacing w:val="-9"/>
        </w:rPr>
        <w:t xml:space="preserve"> </w:t>
      </w:r>
      <w:r>
        <w:t>is</w:t>
      </w:r>
      <w:r>
        <w:rPr>
          <w:spacing w:val="-7"/>
        </w:rPr>
        <w:t xml:space="preserve"> </w:t>
      </w:r>
      <w:r>
        <w:t>important</w:t>
      </w:r>
      <w:r>
        <w:rPr>
          <w:spacing w:val="-8"/>
        </w:rPr>
        <w:t xml:space="preserve"> </w:t>
      </w:r>
      <w:r>
        <w:t>for</w:t>
      </w:r>
      <w:r>
        <w:rPr>
          <w:spacing w:val="-8"/>
        </w:rPr>
        <w:t xml:space="preserve"> </w:t>
      </w:r>
      <w:r>
        <w:t>the</w:t>
      </w:r>
      <w:r>
        <w:rPr>
          <w:spacing w:val="-6"/>
        </w:rPr>
        <w:t xml:space="preserve"> </w:t>
      </w:r>
      <w:r>
        <w:t>ATL</w:t>
      </w:r>
      <w:r>
        <w:rPr>
          <w:spacing w:val="-7"/>
        </w:rPr>
        <w:t xml:space="preserve"> </w:t>
      </w:r>
      <w:r>
        <w:t>and</w:t>
      </w:r>
      <w:r>
        <w:rPr>
          <w:spacing w:val="-6"/>
        </w:rPr>
        <w:t xml:space="preserve"> </w:t>
      </w:r>
      <w:r>
        <w:t>ATMs</w:t>
      </w:r>
      <w:r>
        <w:rPr>
          <w:spacing w:val="-6"/>
        </w:rPr>
        <w:t xml:space="preserve"> </w:t>
      </w:r>
      <w:r>
        <w:t>to</w:t>
      </w:r>
      <w:r>
        <w:rPr>
          <w:spacing w:val="-6"/>
        </w:rPr>
        <w:t xml:space="preserve"> </w:t>
      </w:r>
      <w:r>
        <w:t>preserve</w:t>
      </w:r>
      <w:r>
        <w:rPr>
          <w:spacing w:val="-9"/>
        </w:rPr>
        <w:t xml:space="preserve"> </w:t>
      </w:r>
      <w:r>
        <w:t>all</w:t>
      </w:r>
      <w:r>
        <w:rPr>
          <w:spacing w:val="-10"/>
        </w:rPr>
        <w:t xml:space="preserve"> </w:t>
      </w:r>
      <w:r>
        <w:t>notes</w:t>
      </w:r>
      <w:r>
        <w:rPr>
          <w:spacing w:val="-9"/>
        </w:rPr>
        <w:t xml:space="preserve"> </w:t>
      </w:r>
      <w:r>
        <w:t>and</w:t>
      </w:r>
      <w:r>
        <w:rPr>
          <w:spacing w:val="-9"/>
        </w:rPr>
        <w:t xml:space="preserve"> </w:t>
      </w:r>
      <w:r>
        <w:t>materials developed and obtained during the audit or audit</w:t>
      </w:r>
      <w:r>
        <w:rPr>
          <w:spacing w:val="-17"/>
        </w:rPr>
        <w:t xml:space="preserve"> </w:t>
      </w:r>
      <w:r>
        <w:t>follow-up.</w:t>
      </w:r>
    </w:p>
    <w:p w14:paraId="5423171E" w14:textId="77777777" w:rsidR="0009623E" w:rsidRDefault="0009623E">
      <w:pPr>
        <w:pStyle w:val="BodyText"/>
        <w:spacing w:before="1"/>
      </w:pPr>
    </w:p>
    <w:p w14:paraId="613ABA08" w14:textId="77777777" w:rsidR="0009623E" w:rsidRDefault="00F00F55">
      <w:pPr>
        <w:pStyle w:val="ListParagraph"/>
        <w:numPr>
          <w:ilvl w:val="1"/>
          <w:numId w:val="32"/>
        </w:numPr>
        <w:tabs>
          <w:tab w:val="left" w:pos="1171"/>
        </w:tabs>
        <w:spacing w:before="1" w:line="237" w:lineRule="auto"/>
        <w:ind w:right="414" w:firstLine="0"/>
        <w:jc w:val="both"/>
      </w:pPr>
      <w:r>
        <w:t>During the audit or audit follow-up mission, the ATL should ensure that copies of any document provided to them by the Member State, are not shared with anyone other than the concerned ATMs, the relevant Member State's officials and counterparts, and only for the purpose</w:t>
      </w:r>
      <w:r>
        <w:rPr>
          <w:spacing w:val="-16"/>
        </w:rPr>
        <w:t xml:space="preserve"> </w:t>
      </w:r>
      <w:r>
        <w:t>of</w:t>
      </w:r>
      <w:r>
        <w:rPr>
          <w:spacing w:val="-15"/>
        </w:rPr>
        <w:t xml:space="preserve"> </w:t>
      </w:r>
      <w:r>
        <w:t>facilitating</w:t>
      </w:r>
      <w:r>
        <w:rPr>
          <w:spacing w:val="-14"/>
        </w:rPr>
        <w:t xml:space="preserve"> </w:t>
      </w:r>
      <w:r>
        <w:t>the</w:t>
      </w:r>
      <w:r>
        <w:rPr>
          <w:spacing w:val="-16"/>
        </w:rPr>
        <w:t xml:space="preserve"> </w:t>
      </w:r>
      <w:r>
        <w:t>audit</w:t>
      </w:r>
      <w:r>
        <w:rPr>
          <w:spacing w:val="-16"/>
        </w:rPr>
        <w:t xml:space="preserve"> </w:t>
      </w:r>
      <w:r>
        <w:t>or</w:t>
      </w:r>
      <w:r>
        <w:rPr>
          <w:spacing w:val="-17"/>
        </w:rPr>
        <w:t xml:space="preserve"> </w:t>
      </w:r>
      <w:r>
        <w:t>audit</w:t>
      </w:r>
      <w:r>
        <w:rPr>
          <w:spacing w:val="-16"/>
        </w:rPr>
        <w:t xml:space="preserve"> </w:t>
      </w:r>
      <w:r>
        <w:t>follow-up.</w:t>
      </w:r>
      <w:r>
        <w:rPr>
          <w:spacing w:val="-18"/>
        </w:rPr>
        <w:t xml:space="preserve"> </w:t>
      </w:r>
      <w:r>
        <w:t>In</w:t>
      </w:r>
      <w:r>
        <w:rPr>
          <w:spacing w:val="-18"/>
        </w:rPr>
        <w:t xml:space="preserve"> </w:t>
      </w:r>
      <w:r>
        <w:t>this</w:t>
      </w:r>
      <w:r>
        <w:rPr>
          <w:spacing w:val="-17"/>
        </w:rPr>
        <w:t xml:space="preserve"> </w:t>
      </w:r>
      <w:r>
        <w:t>respect,</w:t>
      </w:r>
      <w:r>
        <w:rPr>
          <w:spacing w:val="-18"/>
        </w:rPr>
        <w:t xml:space="preserve"> </w:t>
      </w:r>
      <w:r>
        <w:t>as</w:t>
      </w:r>
      <w:r>
        <w:rPr>
          <w:spacing w:val="-18"/>
        </w:rPr>
        <w:t xml:space="preserve"> </w:t>
      </w:r>
      <w:r>
        <w:t>with</w:t>
      </w:r>
      <w:r>
        <w:rPr>
          <w:spacing w:val="-17"/>
        </w:rPr>
        <w:t xml:space="preserve"> </w:t>
      </w:r>
      <w:r>
        <w:t>other</w:t>
      </w:r>
      <w:r>
        <w:rPr>
          <w:spacing w:val="-18"/>
        </w:rPr>
        <w:t xml:space="preserve"> </w:t>
      </w:r>
      <w:r>
        <w:t>issues</w:t>
      </w:r>
      <w:r>
        <w:rPr>
          <w:spacing w:val="-18"/>
        </w:rPr>
        <w:t xml:space="preserve"> </w:t>
      </w:r>
      <w:r>
        <w:t>relating</w:t>
      </w:r>
      <w:r>
        <w:rPr>
          <w:spacing w:val="-17"/>
        </w:rPr>
        <w:t xml:space="preserve"> </w:t>
      </w:r>
      <w:r>
        <w:t>to the</w:t>
      </w:r>
      <w:r>
        <w:rPr>
          <w:spacing w:val="-19"/>
        </w:rPr>
        <w:t xml:space="preserve"> </w:t>
      </w:r>
      <w:r>
        <w:t>confidential</w:t>
      </w:r>
      <w:r>
        <w:rPr>
          <w:spacing w:val="-19"/>
        </w:rPr>
        <w:t xml:space="preserve"> </w:t>
      </w:r>
      <w:r>
        <w:t>aspects</w:t>
      </w:r>
      <w:r>
        <w:rPr>
          <w:spacing w:val="-19"/>
        </w:rPr>
        <w:t xml:space="preserve"> </w:t>
      </w:r>
      <w:r>
        <w:t>of</w:t>
      </w:r>
      <w:r>
        <w:rPr>
          <w:spacing w:val="-17"/>
        </w:rPr>
        <w:t xml:space="preserve"> </w:t>
      </w:r>
      <w:r>
        <w:t>the</w:t>
      </w:r>
      <w:r>
        <w:rPr>
          <w:spacing w:val="-18"/>
        </w:rPr>
        <w:t xml:space="preserve"> </w:t>
      </w:r>
      <w:r>
        <w:t>Audit</w:t>
      </w:r>
      <w:r>
        <w:rPr>
          <w:spacing w:val="-21"/>
        </w:rPr>
        <w:t xml:space="preserve"> </w:t>
      </w:r>
      <w:r>
        <w:t>Scheme,</w:t>
      </w:r>
      <w:r>
        <w:rPr>
          <w:spacing w:val="-20"/>
        </w:rPr>
        <w:t xml:space="preserve"> </w:t>
      </w:r>
      <w:r>
        <w:t>ATMs</w:t>
      </w:r>
      <w:r>
        <w:rPr>
          <w:spacing w:val="-18"/>
        </w:rPr>
        <w:t xml:space="preserve"> </w:t>
      </w:r>
      <w:r>
        <w:t>should</w:t>
      </w:r>
      <w:r>
        <w:rPr>
          <w:spacing w:val="-19"/>
        </w:rPr>
        <w:t xml:space="preserve"> </w:t>
      </w:r>
      <w:r>
        <w:t>abide</w:t>
      </w:r>
      <w:r>
        <w:rPr>
          <w:spacing w:val="-19"/>
        </w:rPr>
        <w:t xml:space="preserve"> </w:t>
      </w:r>
      <w:r>
        <w:t>by</w:t>
      </w:r>
      <w:r>
        <w:rPr>
          <w:spacing w:val="-25"/>
        </w:rPr>
        <w:t xml:space="preserve"> </w:t>
      </w:r>
      <w:r>
        <w:t>their</w:t>
      </w:r>
      <w:r>
        <w:rPr>
          <w:spacing w:val="-24"/>
        </w:rPr>
        <w:t xml:space="preserve"> </w:t>
      </w:r>
      <w:r>
        <w:rPr>
          <w:spacing w:val="-3"/>
        </w:rPr>
        <w:t>undertaking</w:t>
      </w:r>
      <w:r>
        <w:rPr>
          <w:spacing w:val="-23"/>
        </w:rPr>
        <w:t xml:space="preserve"> </w:t>
      </w:r>
      <w:r>
        <w:rPr>
          <w:spacing w:val="-3"/>
        </w:rPr>
        <w:t xml:space="preserve">contained </w:t>
      </w:r>
      <w:r>
        <w:t xml:space="preserve">in the signed </w:t>
      </w:r>
      <w:r>
        <w:rPr>
          <w:i/>
        </w:rPr>
        <w:t>Statement of</w:t>
      </w:r>
      <w:r>
        <w:rPr>
          <w:i/>
          <w:spacing w:val="-7"/>
        </w:rPr>
        <w:t xml:space="preserve"> </w:t>
      </w:r>
      <w:r>
        <w:rPr>
          <w:i/>
        </w:rPr>
        <w:t>Confidentiality</w:t>
      </w:r>
      <w:r>
        <w:t>.</w:t>
      </w:r>
    </w:p>
    <w:p w14:paraId="24FFA078" w14:textId="77777777" w:rsidR="0009623E" w:rsidRDefault="0009623E">
      <w:pPr>
        <w:pStyle w:val="BodyText"/>
        <w:spacing w:before="2"/>
        <w:rPr>
          <w:sz w:val="21"/>
        </w:rPr>
      </w:pPr>
    </w:p>
    <w:p w14:paraId="7DBBF415" w14:textId="77777777" w:rsidR="0009623E" w:rsidRDefault="00F00F55">
      <w:pPr>
        <w:pStyle w:val="ListParagraph"/>
        <w:numPr>
          <w:ilvl w:val="1"/>
          <w:numId w:val="32"/>
        </w:numPr>
        <w:tabs>
          <w:tab w:val="left" w:pos="1171"/>
        </w:tabs>
        <w:spacing w:before="1" w:line="237" w:lineRule="auto"/>
        <w:ind w:right="413" w:firstLine="0"/>
        <w:jc w:val="both"/>
      </w:pPr>
      <w:r>
        <w:t>The</w:t>
      </w:r>
      <w:r>
        <w:rPr>
          <w:spacing w:val="-9"/>
        </w:rPr>
        <w:t xml:space="preserve"> </w:t>
      </w:r>
      <w:r>
        <w:rPr>
          <w:i/>
        </w:rPr>
        <w:t>Statement</w:t>
      </w:r>
      <w:r>
        <w:rPr>
          <w:i/>
          <w:spacing w:val="-11"/>
        </w:rPr>
        <w:t xml:space="preserve"> </w:t>
      </w:r>
      <w:r>
        <w:rPr>
          <w:i/>
        </w:rPr>
        <w:t>of</w:t>
      </w:r>
      <w:r>
        <w:rPr>
          <w:i/>
          <w:spacing w:val="-11"/>
        </w:rPr>
        <w:t xml:space="preserve"> </w:t>
      </w:r>
      <w:r>
        <w:rPr>
          <w:i/>
        </w:rPr>
        <w:t>Confidentiality</w:t>
      </w:r>
      <w:r>
        <w:rPr>
          <w:i/>
          <w:spacing w:val="-6"/>
        </w:rPr>
        <w:t xml:space="preserve"> </w:t>
      </w:r>
      <w:r>
        <w:t>is</w:t>
      </w:r>
      <w:r>
        <w:rPr>
          <w:spacing w:val="-10"/>
        </w:rPr>
        <w:t xml:space="preserve"> </w:t>
      </w:r>
      <w:r>
        <w:t>binding</w:t>
      </w:r>
      <w:r>
        <w:rPr>
          <w:spacing w:val="-9"/>
        </w:rPr>
        <w:t xml:space="preserve"> </w:t>
      </w:r>
      <w:r>
        <w:t>on</w:t>
      </w:r>
      <w:r>
        <w:rPr>
          <w:spacing w:val="-12"/>
        </w:rPr>
        <w:t xml:space="preserve"> </w:t>
      </w:r>
      <w:r>
        <w:t>the</w:t>
      </w:r>
      <w:r>
        <w:rPr>
          <w:spacing w:val="-11"/>
        </w:rPr>
        <w:t xml:space="preserve"> </w:t>
      </w:r>
      <w:r>
        <w:t>ATL</w:t>
      </w:r>
      <w:r>
        <w:rPr>
          <w:spacing w:val="-12"/>
        </w:rPr>
        <w:t xml:space="preserve"> </w:t>
      </w:r>
      <w:r>
        <w:t>and</w:t>
      </w:r>
      <w:r>
        <w:rPr>
          <w:spacing w:val="-12"/>
        </w:rPr>
        <w:t xml:space="preserve"> </w:t>
      </w:r>
      <w:r>
        <w:t>all</w:t>
      </w:r>
      <w:r>
        <w:rPr>
          <w:spacing w:val="-13"/>
        </w:rPr>
        <w:t xml:space="preserve"> </w:t>
      </w:r>
      <w:r>
        <w:t>ATMs</w:t>
      </w:r>
      <w:r>
        <w:rPr>
          <w:spacing w:val="-12"/>
        </w:rPr>
        <w:t xml:space="preserve"> </w:t>
      </w:r>
      <w:r>
        <w:t>in</w:t>
      </w:r>
      <w:r>
        <w:rPr>
          <w:spacing w:val="-12"/>
        </w:rPr>
        <w:t xml:space="preserve"> </w:t>
      </w:r>
      <w:r>
        <w:t>relation</w:t>
      </w:r>
      <w:r>
        <w:rPr>
          <w:spacing w:val="-11"/>
        </w:rPr>
        <w:t xml:space="preserve"> </w:t>
      </w:r>
      <w:r>
        <w:t>to</w:t>
      </w:r>
      <w:r>
        <w:rPr>
          <w:spacing w:val="-12"/>
        </w:rPr>
        <w:t xml:space="preserve"> </w:t>
      </w:r>
      <w:r>
        <w:t>their assignments</w:t>
      </w:r>
      <w:r>
        <w:rPr>
          <w:spacing w:val="-13"/>
        </w:rPr>
        <w:t xml:space="preserve"> </w:t>
      </w:r>
      <w:r>
        <w:t>as</w:t>
      </w:r>
      <w:r>
        <w:rPr>
          <w:spacing w:val="-13"/>
        </w:rPr>
        <w:t xml:space="preserve"> </w:t>
      </w:r>
      <w:r>
        <w:t>IMO</w:t>
      </w:r>
      <w:r>
        <w:rPr>
          <w:spacing w:val="-13"/>
        </w:rPr>
        <w:t xml:space="preserve"> </w:t>
      </w:r>
      <w:r>
        <w:t>Member</w:t>
      </w:r>
      <w:r>
        <w:rPr>
          <w:spacing w:val="-13"/>
        </w:rPr>
        <w:t xml:space="preserve"> </w:t>
      </w:r>
      <w:r>
        <w:t>State</w:t>
      </w:r>
      <w:r>
        <w:rPr>
          <w:spacing w:val="-13"/>
        </w:rPr>
        <w:t xml:space="preserve"> </w:t>
      </w:r>
      <w:r>
        <w:t>audit/audit</w:t>
      </w:r>
      <w:r>
        <w:rPr>
          <w:spacing w:val="-14"/>
        </w:rPr>
        <w:t xml:space="preserve"> </w:t>
      </w:r>
      <w:r>
        <w:t>follow-up</w:t>
      </w:r>
      <w:r>
        <w:rPr>
          <w:spacing w:val="-13"/>
        </w:rPr>
        <w:t xml:space="preserve"> </w:t>
      </w:r>
      <w:r>
        <w:t>team</w:t>
      </w:r>
      <w:r>
        <w:rPr>
          <w:spacing w:val="-13"/>
        </w:rPr>
        <w:t xml:space="preserve"> </w:t>
      </w:r>
      <w:r>
        <w:t>members</w:t>
      </w:r>
      <w:r>
        <w:rPr>
          <w:spacing w:val="-13"/>
        </w:rPr>
        <w:t xml:space="preserve"> </w:t>
      </w:r>
      <w:r>
        <w:t>and</w:t>
      </w:r>
      <w:r>
        <w:rPr>
          <w:spacing w:val="-15"/>
        </w:rPr>
        <w:t xml:space="preserve"> </w:t>
      </w:r>
      <w:r>
        <w:t>is</w:t>
      </w:r>
      <w:r>
        <w:rPr>
          <w:spacing w:val="-15"/>
        </w:rPr>
        <w:t xml:space="preserve"> </w:t>
      </w:r>
      <w:r>
        <w:t>applicable</w:t>
      </w:r>
      <w:r>
        <w:rPr>
          <w:spacing w:val="-16"/>
        </w:rPr>
        <w:t xml:space="preserve"> </w:t>
      </w:r>
      <w:r>
        <w:t>to</w:t>
      </w:r>
      <w:r>
        <w:rPr>
          <w:spacing w:val="-15"/>
        </w:rPr>
        <w:t xml:space="preserve"> </w:t>
      </w:r>
      <w:r>
        <w:t xml:space="preserve">all information received in any form as a result of their association with the Audit Scheme. In this regard, all auditors appointed to audit teams must accept and sign the </w:t>
      </w:r>
      <w:r>
        <w:rPr>
          <w:i/>
        </w:rPr>
        <w:t>Statement of Confidentiality</w:t>
      </w:r>
      <w:r>
        <w:rPr>
          <w:i/>
          <w:spacing w:val="-5"/>
        </w:rPr>
        <w:t xml:space="preserve"> </w:t>
      </w:r>
      <w:r>
        <w:t>before</w:t>
      </w:r>
      <w:r>
        <w:rPr>
          <w:spacing w:val="-6"/>
        </w:rPr>
        <w:t xml:space="preserve"> </w:t>
      </w:r>
      <w:r>
        <w:t>any</w:t>
      </w:r>
      <w:r>
        <w:rPr>
          <w:spacing w:val="-14"/>
        </w:rPr>
        <w:t xml:space="preserve"> </w:t>
      </w:r>
      <w:r>
        <w:t>document</w:t>
      </w:r>
      <w:r>
        <w:rPr>
          <w:spacing w:val="-10"/>
        </w:rPr>
        <w:t xml:space="preserve"> </w:t>
      </w:r>
      <w:r>
        <w:t>or</w:t>
      </w:r>
      <w:r>
        <w:rPr>
          <w:spacing w:val="-10"/>
        </w:rPr>
        <w:t xml:space="preserve"> </w:t>
      </w:r>
      <w:r>
        <w:t>information</w:t>
      </w:r>
      <w:r>
        <w:rPr>
          <w:spacing w:val="-8"/>
        </w:rPr>
        <w:t xml:space="preserve"> </w:t>
      </w:r>
      <w:r>
        <w:t>relating</w:t>
      </w:r>
      <w:r>
        <w:rPr>
          <w:spacing w:val="-8"/>
        </w:rPr>
        <w:t xml:space="preserve"> </w:t>
      </w:r>
      <w:r>
        <w:t>to</w:t>
      </w:r>
      <w:r>
        <w:rPr>
          <w:spacing w:val="-8"/>
        </w:rPr>
        <w:t xml:space="preserve"> </w:t>
      </w:r>
      <w:r>
        <w:t>the</w:t>
      </w:r>
      <w:r>
        <w:rPr>
          <w:spacing w:val="-8"/>
        </w:rPr>
        <w:t xml:space="preserve"> </w:t>
      </w:r>
      <w:r>
        <w:t>Member</w:t>
      </w:r>
      <w:r>
        <w:rPr>
          <w:spacing w:val="-10"/>
        </w:rPr>
        <w:t xml:space="preserve"> </w:t>
      </w:r>
      <w:r>
        <w:t>State</w:t>
      </w:r>
      <w:r>
        <w:rPr>
          <w:spacing w:val="-8"/>
        </w:rPr>
        <w:t xml:space="preserve"> </w:t>
      </w:r>
      <w:r>
        <w:t>to</w:t>
      </w:r>
      <w:r>
        <w:rPr>
          <w:spacing w:val="-8"/>
        </w:rPr>
        <w:t xml:space="preserve"> </w:t>
      </w:r>
      <w:r>
        <w:t>be</w:t>
      </w:r>
      <w:r>
        <w:rPr>
          <w:spacing w:val="-8"/>
        </w:rPr>
        <w:t xml:space="preserve"> </w:t>
      </w:r>
      <w:r>
        <w:t xml:space="preserve">audited, particularly the </w:t>
      </w:r>
      <w:r>
        <w:rPr>
          <w:i/>
        </w:rPr>
        <w:t>State-specific confidential audit file</w:t>
      </w:r>
      <w:r>
        <w:t>, can be provided to</w:t>
      </w:r>
      <w:r>
        <w:rPr>
          <w:spacing w:val="-35"/>
        </w:rPr>
        <w:t xml:space="preserve"> </w:t>
      </w:r>
      <w:r>
        <w:t>them.</w:t>
      </w:r>
    </w:p>
    <w:p w14:paraId="2E8FB753" w14:textId="77777777" w:rsidR="0009623E" w:rsidRDefault="0009623E">
      <w:pPr>
        <w:spacing w:line="237" w:lineRule="auto"/>
        <w:jc w:val="both"/>
        <w:sectPr w:rsidR="0009623E">
          <w:headerReference w:type="default" r:id="rId15"/>
          <w:footerReference w:type="default" r:id="rId16"/>
          <w:pgSz w:w="11910" w:h="16840"/>
          <w:pgMar w:top="1380" w:right="1000" w:bottom="1000" w:left="1100" w:header="1180" w:footer="803" w:gutter="0"/>
          <w:cols w:space="720"/>
        </w:sectPr>
      </w:pPr>
    </w:p>
    <w:p w14:paraId="5A78C1FE" w14:textId="77777777" w:rsidR="0009623E" w:rsidRDefault="0009623E">
      <w:pPr>
        <w:pStyle w:val="BodyText"/>
        <w:spacing w:before="4"/>
        <w:rPr>
          <w:sz w:val="13"/>
        </w:rPr>
      </w:pPr>
    </w:p>
    <w:p w14:paraId="65B71B1E" w14:textId="77777777" w:rsidR="0009623E" w:rsidRDefault="00F00F55">
      <w:pPr>
        <w:pStyle w:val="ListParagraph"/>
        <w:numPr>
          <w:ilvl w:val="1"/>
          <w:numId w:val="32"/>
        </w:numPr>
        <w:tabs>
          <w:tab w:val="left" w:pos="1171"/>
        </w:tabs>
        <w:spacing w:before="93" w:line="237" w:lineRule="auto"/>
        <w:ind w:right="421" w:firstLine="0"/>
        <w:jc w:val="both"/>
      </w:pPr>
      <w:r>
        <w:t>Audit/audit follow-up team members shall ensure that at the end of their mission all documentation relating to the audit/audit follow-up are returned to the ATL and that all information in electronic format has been deleted from the computer of each auditor before departing</w:t>
      </w:r>
      <w:r>
        <w:rPr>
          <w:spacing w:val="-20"/>
        </w:rPr>
        <w:t xml:space="preserve"> </w:t>
      </w:r>
      <w:r>
        <w:t>from</w:t>
      </w:r>
      <w:r>
        <w:rPr>
          <w:spacing w:val="-20"/>
        </w:rPr>
        <w:t xml:space="preserve"> </w:t>
      </w:r>
      <w:r>
        <w:t>the</w:t>
      </w:r>
      <w:r>
        <w:rPr>
          <w:spacing w:val="-19"/>
        </w:rPr>
        <w:t xml:space="preserve"> </w:t>
      </w:r>
      <w:r>
        <w:t>audited</w:t>
      </w:r>
      <w:r>
        <w:rPr>
          <w:spacing w:val="-20"/>
        </w:rPr>
        <w:t xml:space="preserve"> </w:t>
      </w:r>
      <w:r>
        <w:t>Member</w:t>
      </w:r>
      <w:r>
        <w:rPr>
          <w:spacing w:val="-21"/>
        </w:rPr>
        <w:t xml:space="preserve"> </w:t>
      </w:r>
      <w:r>
        <w:t>State.</w:t>
      </w:r>
      <w:r>
        <w:rPr>
          <w:spacing w:val="20"/>
        </w:rPr>
        <w:t xml:space="preserve"> </w:t>
      </w:r>
      <w:r>
        <w:t>The</w:t>
      </w:r>
      <w:r>
        <w:rPr>
          <w:spacing w:val="-19"/>
        </w:rPr>
        <w:t xml:space="preserve"> </w:t>
      </w:r>
      <w:r>
        <w:t>ATL</w:t>
      </w:r>
      <w:r>
        <w:rPr>
          <w:spacing w:val="-19"/>
        </w:rPr>
        <w:t xml:space="preserve"> </w:t>
      </w:r>
      <w:r>
        <w:t>should</w:t>
      </w:r>
      <w:r>
        <w:rPr>
          <w:spacing w:val="-21"/>
        </w:rPr>
        <w:t xml:space="preserve"> </w:t>
      </w:r>
      <w:r>
        <w:t>submit</w:t>
      </w:r>
      <w:r>
        <w:rPr>
          <w:spacing w:val="-24"/>
        </w:rPr>
        <w:t xml:space="preserve"> </w:t>
      </w:r>
      <w:r>
        <w:t>all</w:t>
      </w:r>
      <w:r>
        <w:rPr>
          <w:spacing w:val="-25"/>
        </w:rPr>
        <w:t xml:space="preserve"> </w:t>
      </w:r>
      <w:r>
        <w:rPr>
          <w:spacing w:val="-3"/>
        </w:rPr>
        <w:t>materials</w:t>
      </w:r>
      <w:r>
        <w:rPr>
          <w:spacing w:val="-23"/>
        </w:rPr>
        <w:t xml:space="preserve"> </w:t>
      </w:r>
      <w:r>
        <w:t>to</w:t>
      </w:r>
      <w:r>
        <w:rPr>
          <w:spacing w:val="-24"/>
        </w:rPr>
        <w:t xml:space="preserve"> </w:t>
      </w:r>
      <w:r>
        <w:rPr>
          <w:spacing w:val="-3"/>
        </w:rPr>
        <w:t>MSA</w:t>
      </w:r>
      <w:r>
        <w:rPr>
          <w:spacing w:val="-24"/>
        </w:rPr>
        <w:t xml:space="preserve"> </w:t>
      </w:r>
      <w:r>
        <w:rPr>
          <w:spacing w:val="-3"/>
        </w:rPr>
        <w:t>when</w:t>
      </w:r>
      <w:r>
        <w:rPr>
          <w:spacing w:val="-24"/>
        </w:rPr>
        <w:t xml:space="preserve"> </w:t>
      </w:r>
      <w:r>
        <w:rPr>
          <w:spacing w:val="-2"/>
        </w:rPr>
        <w:t xml:space="preserve">the </w:t>
      </w:r>
      <w:r>
        <w:rPr>
          <w:i/>
        </w:rPr>
        <w:t xml:space="preserve">audit final report </w:t>
      </w:r>
      <w:r>
        <w:t>has been agreed and submitted to the Member State</w:t>
      </w:r>
      <w:r>
        <w:rPr>
          <w:spacing w:val="-37"/>
        </w:rPr>
        <w:t xml:space="preserve"> </w:t>
      </w:r>
      <w:r>
        <w:t>concerned.</w:t>
      </w:r>
    </w:p>
    <w:p w14:paraId="3C9832AD" w14:textId="77777777" w:rsidR="0009623E" w:rsidRDefault="0009623E">
      <w:pPr>
        <w:pStyle w:val="BodyText"/>
        <w:spacing w:before="4"/>
        <w:rPr>
          <w:sz w:val="21"/>
        </w:rPr>
      </w:pPr>
    </w:p>
    <w:p w14:paraId="35DCFC74" w14:textId="77777777" w:rsidR="0009623E" w:rsidRDefault="00F00F55">
      <w:pPr>
        <w:pStyle w:val="ListParagraph"/>
        <w:numPr>
          <w:ilvl w:val="1"/>
          <w:numId w:val="32"/>
        </w:numPr>
        <w:tabs>
          <w:tab w:val="left" w:pos="1171"/>
        </w:tabs>
        <w:spacing w:line="237" w:lineRule="auto"/>
        <w:ind w:right="418" w:firstLine="0"/>
        <w:jc w:val="both"/>
      </w:pPr>
      <w:r>
        <w:t>Member</w:t>
      </w:r>
      <w:r>
        <w:rPr>
          <w:spacing w:val="-24"/>
        </w:rPr>
        <w:t xml:space="preserve"> </w:t>
      </w:r>
      <w:r>
        <w:t>States</w:t>
      </w:r>
      <w:r>
        <w:rPr>
          <w:spacing w:val="-23"/>
        </w:rPr>
        <w:t xml:space="preserve"> </w:t>
      </w:r>
      <w:r>
        <w:t>should</w:t>
      </w:r>
      <w:r>
        <w:rPr>
          <w:spacing w:val="-23"/>
        </w:rPr>
        <w:t xml:space="preserve"> </w:t>
      </w:r>
      <w:r>
        <w:t>provide</w:t>
      </w:r>
      <w:r>
        <w:rPr>
          <w:spacing w:val="-22"/>
        </w:rPr>
        <w:t xml:space="preserve"> </w:t>
      </w:r>
      <w:r>
        <w:t>their</w:t>
      </w:r>
      <w:r>
        <w:rPr>
          <w:spacing w:val="-24"/>
        </w:rPr>
        <w:t xml:space="preserve"> </w:t>
      </w:r>
      <w:r>
        <w:t>authorization</w:t>
      </w:r>
      <w:r>
        <w:rPr>
          <w:spacing w:val="-27"/>
        </w:rPr>
        <w:t xml:space="preserve"> </w:t>
      </w:r>
      <w:r>
        <w:t>to</w:t>
      </w:r>
      <w:r>
        <w:rPr>
          <w:spacing w:val="-26"/>
        </w:rPr>
        <w:t xml:space="preserve"> </w:t>
      </w:r>
      <w:r>
        <w:rPr>
          <w:spacing w:val="-3"/>
        </w:rPr>
        <w:t>IMO</w:t>
      </w:r>
      <w:r>
        <w:rPr>
          <w:spacing w:val="-27"/>
        </w:rPr>
        <w:t xml:space="preserve"> </w:t>
      </w:r>
      <w:r>
        <w:t>for</w:t>
      </w:r>
      <w:r>
        <w:rPr>
          <w:spacing w:val="-27"/>
        </w:rPr>
        <w:t xml:space="preserve"> </w:t>
      </w:r>
      <w:r>
        <w:rPr>
          <w:spacing w:val="-3"/>
        </w:rPr>
        <w:t>release</w:t>
      </w:r>
      <w:r>
        <w:rPr>
          <w:spacing w:val="-26"/>
        </w:rPr>
        <w:t xml:space="preserve"> </w:t>
      </w:r>
      <w:r>
        <w:t>of</w:t>
      </w:r>
      <w:r>
        <w:rPr>
          <w:spacing w:val="-26"/>
        </w:rPr>
        <w:t xml:space="preserve"> </w:t>
      </w:r>
      <w:r>
        <w:rPr>
          <w:spacing w:val="-2"/>
        </w:rPr>
        <w:t>the</w:t>
      </w:r>
      <w:r>
        <w:rPr>
          <w:spacing w:val="-27"/>
        </w:rPr>
        <w:t xml:space="preserve"> </w:t>
      </w:r>
      <w:r>
        <w:t>audit</w:t>
      </w:r>
      <w:r>
        <w:rPr>
          <w:spacing w:val="-27"/>
        </w:rPr>
        <w:t xml:space="preserve"> </w:t>
      </w:r>
      <w:r>
        <w:rPr>
          <w:spacing w:val="-3"/>
        </w:rPr>
        <w:t xml:space="preserve">reports, </w:t>
      </w:r>
      <w:r>
        <w:t>including executive summary report, corrective action plan, final report and Member State comments</w:t>
      </w:r>
      <w:r>
        <w:rPr>
          <w:spacing w:val="-1"/>
        </w:rPr>
        <w:t xml:space="preserve"> </w:t>
      </w:r>
      <w:r>
        <w:t>on</w:t>
      </w:r>
      <w:r>
        <w:rPr>
          <w:spacing w:val="-3"/>
        </w:rPr>
        <w:t xml:space="preserve"> </w:t>
      </w:r>
      <w:r>
        <w:t>the</w:t>
      </w:r>
      <w:r>
        <w:rPr>
          <w:spacing w:val="-3"/>
        </w:rPr>
        <w:t xml:space="preserve"> </w:t>
      </w:r>
      <w:r>
        <w:t>implementation</w:t>
      </w:r>
      <w:r>
        <w:rPr>
          <w:spacing w:val="-2"/>
        </w:rPr>
        <w:t xml:space="preserve"> </w:t>
      </w:r>
      <w:r>
        <w:t>of</w:t>
      </w:r>
      <w:r>
        <w:rPr>
          <w:spacing w:val="-2"/>
        </w:rPr>
        <w:t xml:space="preserve"> </w:t>
      </w:r>
      <w:r>
        <w:t>the</w:t>
      </w:r>
      <w:r>
        <w:rPr>
          <w:spacing w:val="-3"/>
        </w:rPr>
        <w:t xml:space="preserve"> </w:t>
      </w:r>
      <w:r>
        <w:t>corrective</w:t>
      </w:r>
      <w:r>
        <w:rPr>
          <w:spacing w:val="-3"/>
        </w:rPr>
        <w:t xml:space="preserve"> </w:t>
      </w:r>
      <w:r>
        <w:t>action</w:t>
      </w:r>
      <w:r>
        <w:rPr>
          <w:spacing w:val="-3"/>
        </w:rPr>
        <w:t xml:space="preserve"> </w:t>
      </w:r>
      <w:r>
        <w:t>plan,</w:t>
      </w:r>
      <w:r>
        <w:rPr>
          <w:spacing w:val="-4"/>
        </w:rPr>
        <w:t xml:space="preserve"> </w:t>
      </w:r>
      <w:r>
        <w:t>of</w:t>
      </w:r>
      <w:r>
        <w:rPr>
          <w:spacing w:val="-2"/>
        </w:rPr>
        <w:t xml:space="preserve"> </w:t>
      </w:r>
      <w:r>
        <w:t>their</w:t>
      </w:r>
      <w:r>
        <w:rPr>
          <w:spacing w:val="-5"/>
        </w:rPr>
        <w:t xml:space="preserve"> </w:t>
      </w:r>
      <w:r>
        <w:t>audit</w:t>
      </w:r>
      <w:r>
        <w:rPr>
          <w:spacing w:val="-4"/>
        </w:rPr>
        <w:t xml:space="preserve"> </w:t>
      </w:r>
      <w:r>
        <w:t>to</w:t>
      </w:r>
      <w:r>
        <w:rPr>
          <w:spacing w:val="-3"/>
        </w:rPr>
        <w:t xml:space="preserve"> </w:t>
      </w:r>
      <w:r>
        <w:t>the</w:t>
      </w:r>
      <w:r>
        <w:rPr>
          <w:spacing w:val="-3"/>
        </w:rPr>
        <w:t xml:space="preserve"> </w:t>
      </w:r>
      <w:r>
        <w:t>public</w:t>
      </w:r>
      <w:r>
        <w:rPr>
          <w:spacing w:val="-2"/>
        </w:rPr>
        <w:t xml:space="preserve"> </w:t>
      </w:r>
      <w:r>
        <w:t>or</w:t>
      </w:r>
      <w:r>
        <w:rPr>
          <w:spacing w:val="-4"/>
        </w:rPr>
        <w:t xml:space="preserve"> </w:t>
      </w:r>
      <w:r>
        <w:t>to Member States, or the Member State may make the report public through its own media, including</w:t>
      </w:r>
      <w:r>
        <w:rPr>
          <w:spacing w:val="-21"/>
        </w:rPr>
        <w:t xml:space="preserve"> </w:t>
      </w:r>
      <w:r>
        <w:t>their</w:t>
      </w:r>
      <w:r>
        <w:rPr>
          <w:spacing w:val="-22"/>
        </w:rPr>
        <w:t xml:space="preserve"> </w:t>
      </w:r>
      <w:r>
        <w:t>web</w:t>
      </w:r>
      <w:r>
        <w:rPr>
          <w:spacing w:val="-20"/>
        </w:rPr>
        <w:t xml:space="preserve"> </w:t>
      </w:r>
      <w:r>
        <w:t>pages.</w:t>
      </w:r>
      <w:r>
        <w:rPr>
          <w:spacing w:val="-22"/>
        </w:rPr>
        <w:t xml:space="preserve"> </w:t>
      </w:r>
      <w:r>
        <w:t>This</w:t>
      </w:r>
      <w:r>
        <w:rPr>
          <w:spacing w:val="-21"/>
        </w:rPr>
        <w:t xml:space="preserve"> </w:t>
      </w:r>
      <w:r>
        <w:t>action,</w:t>
      </w:r>
      <w:r>
        <w:rPr>
          <w:spacing w:val="-22"/>
        </w:rPr>
        <w:t xml:space="preserve"> </w:t>
      </w:r>
      <w:r>
        <w:t>however,</w:t>
      </w:r>
      <w:r>
        <w:rPr>
          <w:spacing w:val="-22"/>
        </w:rPr>
        <w:t xml:space="preserve"> </w:t>
      </w:r>
      <w:r>
        <w:t>does</w:t>
      </w:r>
      <w:r>
        <w:rPr>
          <w:spacing w:val="-23"/>
        </w:rPr>
        <w:t xml:space="preserve"> </w:t>
      </w:r>
      <w:r>
        <w:t>not</w:t>
      </w:r>
      <w:r>
        <w:rPr>
          <w:spacing w:val="-26"/>
        </w:rPr>
        <w:t xml:space="preserve"> </w:t>
      </w:r>
      <w:r>
        <w:rPr>
          <w:spacing w:val="-3"/>
        </w:rPr>
        <w:t>release</w:t>
      </w:r>
      <w:r>
        <w:rPr>
          <w:spacing w:val="-25"/>
        </w:rPr>
        <w:t xml:space="preserve"> </w:t>
      </w:r>
      <w:r>
        <w:rPr>
          <w:spacing w:val="-2"/>
        </w:rPr>
        <w:t>the</w:t>
      </w:r>
      <w:r>
        <w:rPr>
          <w:spacing w:val="-24"/>
        </w:rPr>
        <w:t xml:space="preserve"> </w:t>
      </w:r>
      <w:r>
        <w:t>ATL</w:t>
      </w:r>
      <w:r>
        <w:rPr>
          <w:spacing w:val="-25"/>
        </w:rPr>
        <w:t xml:space="preserve"> </w:t>
      </w:r>
      <w:r>
        <w:t>or</w:t>
      </w:r>
      <w:r>
        <w:rPr>
          <w:spacing w:val="-25"/>
        </w:rPr>
        <w:t xml:space="preserve"> </w:t>
      </w:r>
      <w:r>
        <w:rPr>
          <w:spacing w:val="-2"/>
        </w:rPr>
        <w:t>the</w:t>
      </w:r>
      <w:r>
        <w:rPr>
          <w:spacing w:val="-25"/>
        </w:rPr>
        <w:t xml:space="preserve"> </w:t>
      </w:r>
      <w:r>
        <w:t>ATMs</w:t>
      </w:r>
      <w:r>
        <w:rPr>
          <w:spacing w:val="-24"/>
        </w:rPr>
        <w:t xml:space="preserve"> </w:t>
      </w:r>
      <w:r>
        <w:t>from</w:t>
      </w:r>
      <w:r>
        <w:rPr>
          <w:spacing w:val="-24"/>
        </w:rPr>
        <w:t xml:space="preserve"> </w:t>
      </w:r>
      <w:r>
        <w:rPr>
          <w:spacing w:val="-3"/>
        </w:rPr>
        <w:t xml:space="preserve">their </w:t>
      </w:r>
      <w:r>
        <w:t>confidentiality</w:t>
      </w:r>
      <w:r>
        <w:rPr>
          <w:spacing w:val="-8"/>
        </w:rPr>
        <w:t xml:space="preserve"> </w:t>
      </w:r>
      <w:r>
        <w:t>agreement.</w:t>
      </w:r>
    </w:p>
    <w:p w14:paraId="79CDAD4D" w14:textId="77777777" w:rsidR="0009623E" w:rsidRDefault="0009623E">
      <w:pPr>
        <w:pStyle w:val="BodyText"/>
        <w:spacing w:before="3"/>
        <w:rPr>
          <w:sz w:val="21"/>
        </w:rPr>
      </w:pPr>
    </w:p>
    <w:p w14:paraId="627E67E5" w14:textId="77777777" w:rsidR="0009623E" w:rsidRDefault="00F00F55">
      <w:pPr>
        <w:pStyle w:val="ListParagraph"/>
        <w:numPr>
          <w:ilvl w:val="1"/>
          <w:numId w:val="32"/>
        </w:numPr>
        <w:tabs>
          <w:tab w:val="left" w:pos="1171"/>
        </w:tabs>
        <w:spacing w:line="237" w:lineRule="auto"/>
        <w:ind w:right="420" w:firstLine="0"/>
        <w:jc w:val="both"/>
      </w:pPr>
      <w:r>
        <w:t>In</w:t>
      </w:r>
      <w:r>
        <w:rPr>
          <w:spacing w:val="-8"/>
        </w:rPr>
        <w:t xml:space="preserve"> </w:t>
      </w:r>
      <w:r>
        <w:t>some</w:t>
      </w:r>
      <w:r>
        <w:rPr>
          <w:spacing w:val="-8"/>
        </w:rPr>
        <w:t xml:space="preserve"> </w:t>
      </w:r>
      <w:r>
        <w:t>cases,</w:t>
      </w:r>
      <w:r>
        <w:rPr>
          <w:spacing w:val="-10"/>
        </w:rPr>
        <w:t xml:space="preserve"> </w:t>
      </w:r>
      <w:r>
        <w:t>observer</w:t>
      </w:r>
      <w:r>
        <w:rPr>
          <w:spacing w:val="-9"/>
        </w:rPr>
        <w:t xml:space="preserve"> </w:t>
      </w:r>
      <w:r>
        <w:t>auditors</w:t>
      </w:r>
      <w:r>
        <w:rPr>
          <w:spacing w:val="-8"/>
        </w:rPr>
        <w:t xml:space="preserve"> </w:t>
      </w:r>
      <w:r>
        <w:t>may</w:t>
      </w:r>
      <w:r>
        <w:rPr>
          <w:spacing w:val="-14"/>
        </w:rPr>
        <w:t xml:space="preserve"> </w:t>
      </w:r>
      <w:r>
        <w:t>be</w:t>
      </w:r>
      <w:r>
        <w:rPr>
          <w:spacing w:val="-11"/>
        </w:rPr>
        <w:t xml:space="preserve"> </w:t>
      </w:r>
      <w:r>
        <w:t>attached</w:t>
      </w:r>
      <w:r>
        <w:rPr>
          <w:spacing w:val="-10"/>
        </w:rPr>
        <w:t xml:space="preserve"> </w:t>
      </w:r>
      <w:r>
        <w:t>to</w:t>
      </w:r>
      <w:r>
        <w:rPr>
          <w:spacing w:val="-11"/>
        </w:rPr>
        <w:t xml:space="preserve"> </w:t>
      </w:r>
      <w:r>
        <w:t>audit</w:t>
      </w:r>
      <w:r>
        <w:rPr>
          <w:spacing w:val="-11"/>
        </w:rPr>
        <w:t xml:space="preserve"> </w:t>
      </w:r>
      <w:r>
        <w:t>teams,</w:t>
      </w:r>
      <w:r>
        <w:rPr>
          <w:spacing w:val="-12"/>
        </w:rPr>
        <w:t xml:space="preserve"> </w:t>
      </w:r>
      <w:r>
        <w:t>based</w:t>
      </w:r>
      <w:r>
        <w:rPr>
          <w:spacing w:val="-10"/>
        </w:rPr>
        <w:t xml:space="preserve"> </w:t>
      </w:r>
      <w:r>
        <w:t>on</w:t>
      </w:r>
      <w:r>
        <w:rPr>
          <w:spacing w:val="-11"/>
        </w:rPr>
        <w:t xml:space="preserve"> </w:t>
      </w:r>
      <w:r>
        <w:t xml:space="preserve">requests received from Member States for their nominated auditors to gain necessary training and experience through actual audits. These instances are </w:t>
      </w:r>
      <w:r>
        <w:rPr>
          <w:spacing w:val="2"/>
        </w:rPr>
        <w:t xml:space="preserve">also </w:t>
      </w:r>
      <w:r>
        <w:t>opportunities for MSA to obtain feedback</w:t>
      </w:r>
      <w:r>
        <w:rPr>
          <w:spacing w:val="-10"/>
        </w:rPr>
        <w:t xml:space="preserve"> </w:t>
      </w:r>
      <w:r>
        <w:t>from</w:t>
      </w:r>
      <w:r>
        <w:rPr>
          <w:spacing w:val="-10"/>
        </w:rPr>
        <w:t xml:space="preserve"> </w:t>
      </w:r>
      <w:r>
        <w:t>the</w:t>
      </w:r>
      <w:r>
        <w:rPr>
          <w:spacing w:val="-11"/>
        </w:rPr>
        <w:t xml:space="preserve"> </w:t>
      </w:r>
      <w:r>
        <w:t>ATL</w:t>
      </w:r>
      <w:r>
        <w:rPr>
          <w:spacing w:val="-10"/>
        </w:rPr>
        <w:t xml:space="preserve"> </w:t>
      </w:r>
      <w:r>
        <w:t>on</w:t>
      </w:r>
      <w:r>
        <w:rPr>
          <w:spacing w:val="-11"/>
        </w:rPr>
        <w:t xml:space="preserve"> </w:t>
      </w:r>
      <w:r>
        <w:t>suitability</w:t>
      </w:r>
      <w:r>
        <w:rPr>
          <w:spacing w:val="-16"/>
        </w:rPr>
        <w:t xml:space="preserve"> </w:t>
      </w:r>
      <w:r>
        <w:t>of</w:t>
      </w:r>
      <w:r>
        <w:rPr>
          <w:spacing w:val="-9"/>
        </w:rPr>
        <w:t xml:space="preserve"> </w:t>
      </w:r>
      <w:r>
        <w:t>those</w:t>
      </w:r>
      <w:r>
        <w:rPr>
          <w:spacing w:val="-10"/>
        </w:rPr>
        <w:t xml:space="preserve"> </w:t>
      </w:r>
      <w:r>
        <w:t>individuals</w:t>
      </w:r>
      <w:r>
        <w:rPr>
          <w:spacing w:val="-11"/>
        </w:rPr>
        <w:t xml:space="preserve"> </w:t>
      </w:r>
      <w:r>
        <w:t>as</w:t>
      </w:r>
      <w:r>
        <w:rPr>
          <w:spacing w:val="-9"/>
        </w:rPr>
        <w:t xml:space="preserve"> </w:t>
      </w:r>
      <w:r>
        <w:t>future</w:t>
      </w:r>
      <w:r>
        <w:rPr>
          <w:spacing w:val="-11"/>
        </w:rPr>
        <w:t xml:space="preserve"> </w:t>
      </w:r>
      <w:r>
        <w:t>ATMs.</w:t>
      </w:r>
      <w:r>
        <w:rPr>
          <w:spacing w:val="40"/>
        </w:rPr>
        <w:t xml:space="preserve"> </w:t>
      </w:r>
      <w:r>
        <w:t>As</w:t>
      </w:r>
      <w:r>
        <w:rPr>
          <w:spacing w:val="-10"/>
        </w:rPr>
        <w:t xml:space="preserve"> </w:t>
      </w:r>
      <w:r>
        <w:t>observer</w:t>
      </w:r>
      <w:r>
        <w:rPr>
          <w:spacing w:val="-13"/>
        </w:rPr>
        <w:t xml:space="preserve"> </w:t>
      </w:r>
      <w:r>
        <w:t>auditors will</w:t>
      </w:r>
      <w:r>
        <w:rPr>
          <w:spacing w:val="-7"/>
        </w:rPr>
        <w:t xml:space="preserve"> </w:t>
      </w:r>
      <w:r>
        <w:t>have</w:t>
      </w:r>
      <w:r>
        <w:rPr>
          <w:spacing w:val="-6"/>
        </w:rPr>
        <w:t xml:space="preserve"> </w:t>
      </w:r>
      <w:r>
        <w:t>access</w:t>
      </w:r>
      <w:r>
        <w:rPr>
          <w:spacing w:val="-5"/>
        </w:rPr>
        <w:t xml:space="preserve"> </w:t>
      </w:r>
      <w:r>
        <w:t>to</w:t>
      </w:r>
      <w:r>
        <w:rPr>
          <w:spacing w:val="-6"/>
        </w:rPr>
        <w:t xml:space="preserve"> </w:t>
      </w:r>
      <w:r>
        <w:t>the</w:t>
      </w:r>
      <w:r>
        <w:rPr>
          <w:spacing w:val="-5"/>
        </w:rPr>
        <w:t xml:space="preserve"> </w:t>
      </w:r>
      <w:r>
        <w:t>information</w:t>
      </w:r>
      <w:r>
        <w:rPr>
          <w:spacing w:val="-5"/>
        </w:rPr>
        <w:t xml:space="preserve"> </w:t>
      </w:r>
      <w:r>
        <w:t>in</w:t>
      </w:r>
      <w:r>
        <w:rPr>
          <w:spacing w:val="-5"/>
        </w:rPr>
        <w:t xml:space="preserve"> </w:t>
      </w:r>
      <w:r>
        <w:t>the</w:t>
      </w:r>
      <w:r>
        <w:rPr>
          <w:spacing w:val="-6"/>
        </w:rPr>
        <w:t xml:space="preserve"> </w:t>
      </w:r>
      <w:r>
        <w:t>audit</w:t>
      </w:r>
      <w:r>
        <w:rPr>
          <w:spacing w:val="-7"/>
        </w:rPr>
        <w:t xml:space="preserve"> </w:t>
      </w:r>
      <w:r>
        <w:t>reports</w:t>
      </w:r>
      <w:r>
        <w:rPr>
          <w:spacing w:val="-6"/>
        </w:rPr>
        <w:t xml:space="preserve"> </w:t>
      </w:r>
      <w:r>
        <w:t>of</w:t>
      </w:r>
      <w:r>
        <w:rPr>
          <w:spacing w:val="-4"/>
        </w:rPr>
        <w:t xml:space="preserve"> </w:t>
      </w:r>
      <w:r>
        <w:t>a</w:t>
      </w:r>
      <w:r>
        <w:rPr>
          <w:spacing w:val="-6"/>
        </w:rPr>
        <w:t xml:space="preserve"> </w:t>
      </w:r>
      <w:r>
        <w:t>Member</w:t>
      </w:r>
      <w:r>
        <w:rPr>
          <w:spacing w:val="-7"/>
        </w:rPr>
        <w:t xml:space="preserve"> </w:t>
      </w:r>
      <w:r>
        <w:t>State,</w:t>
      </w:r>
      <w:r>
        <w:rPr>
          <w:spacing w:val="-6"/>
        </w:rPr>
        <w:t xml:space="preserve"> </w:t>
      </w:r>
      <w:r>
        <w:t>they</w:t>
      </w:r>
      <w:r>
        <w:rPr>
          <w:spacing w:val="-14"/>
        </w:rPr>
        <w:t xml:space="preserve"> </w:t>
      </w:r>
      <w:r>
        <w:t>are</w:t>
      </w:r>
      <w:r>
        <w:rPr>
          <w:spacing w:val="-7"/>
        </w:rPr>
        <w:t xml:space="preserve"> </w:t>
      </w:r>
      <w:r>
        <w:t>required</w:t>
      </w:r>
      <w:r>
        <w:rPr>
          <w:spacing w:val="-8"/>
        </w:rPr>
        <w:t xml:space="preserve"> </w:t>
      </w:r>
      <w:r>
        <w:t xml:space="preserve">to sign the </w:t>
      </w:r>
      <w:r>
        <w:rPr>
          <w:i/>
        </w:rPr>
        <w:t xml:space="preserve">Statement of Confidentiality </w:t>
      </w:r>
      <w:r>
        <w:t>as audit team</w:t>
      </w:r>
      <w:r>
        <w:rPr>
          <w:spacing w:val="-16"/>
        </w:rPr>
        <w:t xml:space="preserve"> </w:t>
      </w:r>
      <w:r>
        <w:t>members.</w:t>
      </w:r>
    </w:p>
    <w:p w14:paraId="26649F06" w14:textId="77777777" w:rsidR="0009623E" w:rsidRDefault="0009623E">
      <w:pPr>
        <w:pStyle w:val="BodyText"/>
        <w:spacing w:before="9"/>
        <w:rPr>
          <w:sz w:val="21"/>
        </w:rPr>
      </w:pPr>
    </w:p>
    <w:p w14:paraId="7D35730E" w14:textId="77777777" w:rsidR="0009623E" w:rsidRDefault="00F00F55">
      <w:pPr>
        <w:pStyle w:val="Heading3"/>
        <w:ind w:left="318"/>
      </w:pPr>
      <w:bookmarkStart w:id="4" w:name="_bookmark4"/>
      <w:bookmarkEnd w:id="4"/>
      <w:r>
        <w:t>Review of the State-specific confidential audit file</w:t>
      </w:r>
    </w:p>
    <w:p w14:paraId="068BE40A" w14:textId="77777777" w:rsidR="0009623E" w:rsidRDefault="0009623E">
      <w:pPr>
        <w:pStyle w:val="BodyText"/>
        <w:spacing w:before="7"/>
        <w:rPr>
          <w:b/>
          <w:i/>
          <w:sz w:val="21"/>
        </w:rPr>
      </w:pPr>
    </w:p>
    <w:p w14:paraId="3FB8022A" w14:textId="77777777" w:rsidR="0009623E" w:rsidRDefault="00F00F55">
      <w:pPr>
        <w:pStyle w:val="ListParagraph"/>
        <w:numPr>
          <w:ilvl w:val="1"/>
          <w:numId w:val="32"/>
        </w:numPr>
        <w:tabs>
          <w:tab w:val="left" w:pos="1171"/>
        </w:tabs>
        <w:spacing w:line="237" w:lineRule="auto"/>
        <w:ind w:right="412" w:firstLine="0"/>
        <w:jc w:val="both"/>
      </w:pPr>
      <w:r>
        <w:t>The State-specific confidential audit file will be forwarded to ATMs on receipt of the signed Statement of confidentiality. On receipt of the file, each ATM must initial/sign the accompanying</w:t>
      </w:r>
      <w:r>
        <w:rPr>
          <w:spacing w:val="-19"/>
        </w:rPr>
        <w:t xml:space="preserve"> </w:t>
      </w:r>
      <w:r>
        <w:t>Index</w:t>
      </w:r>
      <w:r>
        <w:rPr>
          <w:spacing w:val="-22"/>
        </w:rPr>
        <w:t xml:space="preserve"> </w:t>
      </w:r>
      <w:r>
        <w:t>of</w:t>
      </w:r>
      <w:r>
        <w:rPr>
          <w:spacing w:val="-20"/>
        </w:rPr>
        <w:t xml:space="preserve"> </w:t>
      </w:r>
      <w:r>
        <w:t>the</w:t>
      </w:r>
      <w:r>
        <w:rPr>
          <w:spacing w:val="-20"/>
        </w:rPr>
        <w:t xml:space="preserve"> </w:t>
      </w:r>
      <w:r>
        <w:t>State-specific</w:t>
      </w:r>
      <w:r>
        <w:rPr>
          <w:spacing w:val="-21"/>
        </w:rPr>
        <w:t xml:space="preserve"> </w:t>
      </w:r>
      <w:r>
        <w:t>confidential</w:t>
      </w:r>
      <w:r>
        <w:rPr>
          <w:spacing w:val="-21"/>
        </w:rPr>
        <w:t xml:space="preserve"> </w:t>
      </w:r>
      <w:r>
        <w:t>audit</w:t>
      </w:r>
      <w:r>
        <w:rPr>
          <w:spacing w:val="-22"/>
        </w:rPr>
        <w:t xml:space="preserve"> </w:t>
      </w:r>
      <w:r>
        <w:t>file,</w:t>
      </w:r>
      <w:r>
        <w:rPr>
          <w:spacing w:val="-22"/>
        </w:rPr>
        <w:t xml:space="preserve"> </w:t>
      </w:r>
      <w:r>
        <w:t>confirming</w:t>
      </w:r>
      <w:r>
        <w:rPr>
          <w:spacing w:val="-21"/>
        </w:rPr>
        <w:t xml:space="preserve"> </w:t>
      </w:r>
      <w:r>
        <w:t>receipt</w:t>
      </w:r>
      <w:r>
        <w:rPr>
          <w:spacing w:val="-21"/>
        </w:rPr>
        <w:t xml:space="preserve"> </w:t>
      </w:r>
      <w:r>
        <w:t>of</w:t>
      </w:r>
      <w:r>
        <w:rPr>
          <w:spacing w:val="-19"/>
        </w:rPr>
        <w:t xml:space="preserve"> </w:t>
      </w:r>
      <w:r>
        <w:rPr>
          <w:spacing w:val="-2"/>
        </w:rPr>
        <w:t>the</w:t>
      </w:r>
      <w:r>
        <w:rPr>
          <w:spacing w:val="-22"/>
        </w:rPr>
        <w:t xml:space="preserve"> </w:t>
      </w:r>
      <w:r>
        <w:t>file</w:t>
      </w:r>
      <w:r>
        <w:rPr>
          <w:spacing w:val="-24"/>
        </w:rPr>
        <w:t xml:space="preserve"> </w:t>
      </w:r>
      <w:r>
        <w:rPr>
          <w:spacing w:val="-3"/>
        </w:rPr>
        <w:t xml:space="preserve">with </w:t>
      </w:r>
      <w:r>
        <w:t>contents</w:t>
      </w:r>
      <w:r>
        <w:rPr>
          <w:spacing w:val="-15"/>
        </w:rPr>
        <w:t xml:space="preserve"> </w:t>
      </w:r>
      <w:r>
        <w:t>as</w:t>
      </w:r>
      <w:r>
        <w:rPr>
          <w:spacing w:val="-15"/>
        </w:rPr>
        <w:t xml:space="preserve"> </w:t>
      </w:r>
      <w:r>
        <w:t>listed</w:t>
      </w:r>
      <w:r>
        <w:rPr>
          <w:spacing w:val="-15"/>
        </w:rPr>
        <w:t xml:space="preserve"> </w:t>
      </w:r>
      <w:r>
        <w:t>on</w:t>
      </w:r>
      <w:r>
        <w:rPr>
          <w:spacing w:val="-16"/>
        </w:rPr>
        <w:t xml:space="preserve"> </w:t>
      </w:r>
      <w:r>
        <w:t>the</w:t>
      </w:r>
      <w:r>
        <w:rPr>
          <w:spacing w:val="-11"/>
        </w:rPr>
        <w:t xml:space="preserve"> </w:t>
      </w:r>
      <w:r>
        <w:t>Index.</w:t>
      </w:r>
      <w:r>
        <w:rPr>
          <w:spacing w:val="28"/>
        </w:rPr>
        <w:t xml:space="preserve"> </w:t>
      </w:r>
      <w:r>
        <w:t>The</w:t>
      </w:r>
      <w:r>
        <w:rPr>
          <w:spacing w:val="-17"/>
        </w:rPr>
        <w:t xml:space="preserve"> </w:t>
      </w:r>
      <w:r>
        <w:t>initialled/signed</w:t>
      </w:r>
      <w:r>
        <w:rPr>
          <w:spacing w:val="-16"/>
        </w:rPr>
        <w:t xml:space="preserve"> </w:t>
      </w:r>
      <w:r>
        <w:t>Index</w:t>
      </w:r>
      <w:r>
        <w:rPr>
          <w:spacing w:val="-18"/>
        </w:rPr>
        <w:t xml:space="preserve"> </w:t>
      </w:r>
      <w:r>
        <w:t>should</w:t>
      </w:r>
      <w:r>
        <w:rPr>
          <w:spacing w:val="-18"/>
        </w:rPr>
        <w:t xml:space="preserve"> </w:t>
      </w:r>
      <w:r>
        <w:t>be</w:t>
      </w:r>
      <w:r>
        <w:rPr>
          <w:spacing w:val="-17"/>
        </w:rPr>
        <w:t xml:space="preserve"> </w:t>
      </w:r>
      <w:r>
        <w:t>communicated</w:t>
      </w:r>
      <w:r>
        <w:rPr>
          <w:spacing w:val="-18"/>
        </w:rPr>
        <w:t xml:space="preserve"> </w:t>
      </w:r>
      <w:r>
        <w:t>to</w:t>
      </w:r>
      <w:r>
        <w:rPr>
          <w:spacing w:val="-17"/>
        </w:rPr>
        <w:t xml:space="preserve"> </w:t>
      </w:r>
      <w:r>
        <w:t>MSA</w:t>
      </w:r>
      <w:r>
        <w:rPr>
          <w:spacing w:val="-17"/>
        </w:rPr>
        <w:t xml:space="preserve"> </w:t>
      </w:r>
      <w:r>
        <w:t>by fax or email, with the original sent by</w:t>
      </w:r>
      <w:r>
        <w:rPr>
          <w:spacing w:val="-23"/>
        </w:rPr>
        <w:t xml:space="preserve"> </w:t>
      </w:r>
      <w:r>
        <w:t>mail.</w:t>
      </w:r>
    </w:p>
    <w:p w14:paraId="1137D762" w14:textId="77777777" w:rsidR="0009623E" w:rsidRDefault="0009623E">
      <w:pPr>
        <w:pStyle w:val="BodyText"/>
        <w:spacing w:before="4"/>
        <w:rPr>
          <w:sz w:val="21"/>
        </w:rPr>
      </w:pPr>
    </w:p>
    <w:p w14:paraId="264E8114" w14:textId="77777777" w:rsidR="0009623E" w:rsidRDefault="00F00F55">
      <w:pPr>
        <w:pStyle w:val="ListParagraph"/>
        <w:numPr>
          <w:ilvl w:val="1"/>
          <w:numId w:val="32"/>
        </w:numPr>
        <w:tabs>
          <w:tab w:val="left" w:pos="1171"/>
        </w:tabs>
        <w:spacing w:line="237" w:lineRule="auto"/>
        <w:ind w:right="418" w:firstLine="0"/>
        <w:jc w:val="both"/>
      </w:pPr>
      <w:r>
        <w:t>The</w:t>
      </w:r>
      <w:r>
        <w:rPr>
          <w:spacing w:val="-18"/>
        </w:rPr>
        <w:t xml:space="preserve"> </w:t>
      </w:r>
      <w:r>
        <w:t>ATL</w:t>
      </w:r>
      <w:r>
        <w:rPr>
          <w:spacing w:val="-17"/>
        </w:rPr>
        <w:t xml:space="preserve"> </w:t>
      </w:r>
      <w:r>
        <w:t>is</w:t>
      </w:r>
      <w:r>
        <w:rPr>
          <w:spacing w:val="-18"/>
        </w:rPr>
        <w:t xml:space="preserve"> </w:t>
      </w:r>
      <w:r>
        <w:t>responsible</w:t>
      </w:r>
      <w:r>
        <w:rPr>
          <w:spacing w:val="-17"/>
        </w:rPr>
        <w:t xml:space="preserve"> </w:t>
      </w:r>
      <w:r>
        <w:t>to</w:t>
      </w:r>
      <w:r>
        <w:rPr>
          <w:spacing w:val="-17"/>
        </w:rPr>
        <w:t xml:space="preserve"> </w:t>
      </w:r>
      <w:r>
        <w:t>ensure</w:t>
      </w:r>
      <w:r>
        <w:rPr>
          <w:spacing w:val="-18"/>
        </w:rPr>
        <w:t xml:space="preserve"> </w:t>
      </w:r>
      <w:r>
        <w:t>that</w:t>
      </w:r>
      <w:r>
        <w:rPr>
          <w:spacing w:val="-18"/>
        </w:rPr>
        <w:t xml:space="preserve"> </w:t>
      </w:r>
      <w:r>
        <w:t>ATMs</w:t>
      </w:r>
      <w:r>
        <w:rPr>
          <w:spacing w:val="-18"/>
        </w:rPr>
        <w:t xml:space="preserve"> </w:t>
      </w:r>
      <w:r>
        <w:t>review</w:t>
      </w:r>
      <w:r>
        <w:rPr>
          <w:spacing w:val="-19"/>
        </w:rPr>
        <w:t xml:space="preserve"> </w:t>
      </w:r>
      <w:r>
        <w:t>all</w:t>
      </w:r>
      <w:r>
        <w:rPr>
          <w:spacing w:val="-18"/>
        </w:rPr>
        <w:t xml:space="preserve"> </w:t>
      </w:r>
      <w:r>
        <w:t>available</w:t>
      </w:r>
      <w:r>
        <w:rPr>
          <w:spacing w:val="-20"/>
        </w:rPr>
        <w:t xml:space="preserve"> </w:t>
      </w:r>
      <w:r>
        <w:t>material</w:t>
      </w:r>
      <w:r>
        <w:rPr>
          <w:spacing w:val="-20"/>
        </w:rPr>
        <w:t xml:space="preserve"> </w:t>
      </w:r>
      <w:r>
        <w:t>relating</w:t>
      </w:r>
      <w:r>
        <w:rPr>
          <w:spacing w:val="-20"/>
        </w:rPr>
        <w:t xml:space="preserve"> </w:t>
      </w:r>
      <w:r>
        <w:t>to</w:t>
      </w:r>
      <w:r>
        <w:rPr>
          <w:spacing w:val="-19"/>
        </w:rPr>
        <w:t xml:space="preserve"> </w:t>
      </w:r>
      <w:r>
        <w:t>the maritime activities of the Member State to be audited. Main documents, which need to be reviewed, include the pre-audit questionnaire and the State-specific confidential audit file prepared</w:t>
      </w:r>
      <w:r>
        <w:rPr>
          <w:spacing w:val="-6"/>
        </w:rPr>
        <w:t xml:space="preserve"> </w:t>
      </w:r>
      <w:r>
        <w:t>by</w:t>
      </w:r>
      <w:r>
        <w:rPr>
          <w:spacing w:val="-10"/>
        </w:rPr>
        <w:t xml:space="preserve"> </w:t>
      </w:r>
      <w:r>
        <w:t>MSA.</w:t>
      </w:r>
      <w:r>
        <w:rPr>
          <w:spacing w:val="50"/>
        </w:rPr>
        <w:t xml:space="preserve"> </w:t>
      </w:r>
      <w:r>
        <w:t>For</w:t>
      </w:r>
      <w:r>
        <w:rPr>
          <w:spacing w:val="-6"/>
        </w:rPr>
        <w:t xml:space="preserve"> </w:t>
      </w:r>
      <w:r>
        <w:t>the</w:t>
      </w:r>
      <w:r>
        <w:rPr>
          <w:spacing w:val="-5"/>
        </w:rPr>
        <w:t xml:space="preserve"> </w:t>
      </w:r>
      <w:r>
        <w:t>purpose</w:t>
      </w:r>
      <w:r>
        <w:rPr>
          <w:spacing w:val="-5"/>
        </w:rPr>
        <w:t xml:space="preserve"> </w:t>
      </w:r>
      <w:r>
        <w:t>of</w:t>
      </w:r>
      <w:r>
        <w:rPr>
          <w:spacing w:val="-6"/>
        </w:rPr>
        <w:t xml:space="preserve"> </w:t>
      </w:r>
      <w:r>
        <w:t>focusing</w:t>
      </w:r>
      <w:r>
        <w:rPr>
          <w:spacing w:val="-7"/>
        </w:rPr>
        <w:t xml:space="preserve"> </w:t>
      </w:r>
      <w:r>
        <w:t>on</w:t>
      </w:r>
      <w:r>
        <w:rPr>
          <w:spacing w:val="-7"/>
        </w:rPr>
        <w:t xml:space="preserve"> </w:t>
      </w:r>
      <w:r>
        <w:t>the</w:t>
      </w:r>
      <w:r>
        <w:rPr>
          <w:spacing w:val="-7"/>
        </w:rPr>
        <w:t xml:space="preserve"> </w:t>
      </w:r>
      <w:r>
        <w:t>scope</w:t>
      </w:r>
      <w:r>
        <w:rPr>
          <w:spacing w:val="-6"/>
        </w:rPr>
        <w:t xml:space="preserve"> </w:t>
      </w:r>
      <w:r>
        <w:t>of</w:t>
      </w:r>
      <w:r>
        <w:rPr>
          <w:spacing w:val="-6"/>
        </w:rPr>
        <w:t xml:space="preserve"> </w:t>
      </w:r>
      <w:r>
        <w:t>the</w:t>
      </w:r>
      <w:r>
        <w:rPr>
          <w:spacing w:val="-7"/>
        </w:rPr>
        <w:t xml:space="preserve"> </w:t>
      </w:r>
      <w:r>
        <w:t>audit</w:t>
      </w:r>
      <w:r>
        <w:rPr>
          <w:spacing w:val="-9"/>
        </w:rPr>
        <w:t xml:space="preserve"> </w:t>
      </w:r>
      <w:r>
        <w:t>programme</w:t>
      </w:r>
      <w:r>
        <w:rPr>
          <w:spacing w:val="-7"/>
        </w:rPr>
        <w:t xml:space="preserve"> </w:t>
      </w:r>
      <w:r>
        <w:t>and</w:t>
      </w:r>
      <w:r>
        <w:rPr>
          <w:spacing w:val="-7"/>
        </w:rPr>
        <w:t xml:space="preserve"> </w:t>
      </w:r>
      <w:r>
        <w:t>time available, additional material reviewed should have a direct relationship with the scope of the audit to be</w:t>
      </w:r>
      <w:r>
        <w:rPr>
          <w:spacing w:val="-6"/>
        </w:rPr>
        <w:t xml:space="preserve"> </w:t>
      </w:r>
      <w:r>
        <w:t>conducted.</w:t>
      </w:r>
    </w:p>
    <w:p w14:paraId="2CBA91C4" w14:textId="77777777" w:rsidR="0009623E" w:rsidRDefault="0009623E">
      <w:pPr>
        <w:pStyle w:val="BodyText"/>
        <w:spacing w:before="3"/>
        <w:rPr>
          <w:sz w:val="21"/>
        </w:rPr>
      </w:pPr>
    </w:p>
    <w:p w14:paraId="0C76DA35" w14:textId="77777777" w:rsidR="0009623E" w:rsidRDefault="00F00F55">
      <w:pPr>
        <w:pStyle w:val="ListParagraph"/>
        <w:numPr>
          <w:ilvl w:val="1"/>
          <w:numId w:val="32"/>
        </w:numPr>
        <w:tabs>
          <w:tab w:val="left" w:pos="1171"/>
        </w:tabs>
        <w:spacing w:line="237" w:lineRule="auto"/>
        <w:ind w:right="411" w:firstLine="0"/>
        <w:jc w:val="both"/>
      </w:pPr>
      <w:r>
        <w:t>The</w:t>
      </w:r>
      <w:r>
        <w:rPr>
          <w:spacing w:val="-17"/>
        </w:rPr>
        <w:t xml:space="preserve"> </w:t>
      </w:r>
      <w:r>
        <w:t>Member</w:t>
      </w:r>
      <w:r>
        <w:rPr>
          <w:spacing w:val="-18"/>
        </w:rPr>
        <w:t xml:space="preserve"> </w:t>
      </w:r>
      <w:r>
        <w:t>State</w:t>
      </w:r>
      <w:r>
        <w:rPr>
          <w:spacing w:val="-18"/>
        </w:rPr>
        <w:t xml:space="preserve"> </w:t>
      </w:r>
      <w:r>
        <w:t>Audit</w:t>
      </w:r>
      <w:r>
        <w:rPr>
          <w:spacing w:val="-21"/>
        </w:rPr>
        <w:t xml:space="preserve"> </w:t>
      </w:r>
      <w:r>
        <w:t>module</w:t>
      </w:r>
      <w:r>
        <w:rPr>
          <w:spacing w:val="-18"/>
        </w:rPr>
        <w:t xml:space="preserve"> </w:t>
      </w:r>
      <w:r>
        <w:t>in</w:t>
      </w:r>
      <w:r>
        <w:rPr>
          <w:spacing w:val="-19"/>
        </w:rPr>
        <w:t xml:space="preserve"> </w:t>
      </w:r>
      <w:r>
        <w:t>the</w:t>
      </w:r>
      <w:r>
        <w:rPr>
          <w:spacing w:val="-18"/>
        </w:rPr>
        <w:t xml:space="preserve"> </w:t>
      </w:r>
      <w:r>
        <w:t>Global</w:t>
      </w:r>
      <w:r>
        <w:rPr>
          <w:spacing w:val="-19"/>
        </w:rPr>
        <w:t xml:space="preserve"> </w:t>
      </w:r>
      <w:r>
        <w:t>Integrated</w:t>
      </w:r>
      <w:r>
        <w:rPr>
          <w:spacing w:val="-19"/>
        </w:rPr>
        <w:t xml:space="preserve"> </w:t>
      </w:r>
      <w:r>
        <w:t>Shipping</w:t>
      </w:r>
      <w:r>
        <w:rPr>
          <w:spacing w:val="-18"/>
        </w:rPr>
        <w:t xml:space="preserve"> </w:t>
      </w:r>
      <w:r>
        <w:t>Information</w:t>
      </w:r>
      <w:r>
        <w:rPr>
          <w:spacing w:val="-17"/>
        </w:rPr>
        <w:t xml:space="preserve"> </w:t>
      </w:r>
      <w:r>
        <w:t>System (GISIS)</w:t>
      </w:r>
      <w:r>
        <w:rPr>
          <w:spacing w:val="-9"/>
        </w:rPr>
        <w:t xml:space="preserve"> </w:t>
      </w:r>
      <w:r>
        <w:t>will</w:t>
      </w:r>
      <w:r>
        <w:rPr>
          <w:spacing w:val="-10"/>
        </w:rPr>
        <w:t xml:space="preserve"> </w:t>
      </w:r>
      <w:r>
        <w:t>provide</w:t>
      </w:r>
      <w:r>
        <w:rPr>
          <w:spacing w:val="-8"/>
        </w:rPr>
        <w:t xml:space="preserve"> </w:t>
      </w:r>
      <w:r>
        <w:t>a</w:t>
      </w:r>
      <w:r>
        <w:rPr>
          <w:spacing w:val="-10"/>
        </w:rPr>
        <w:t xml:space="preserve"> </w:t>
      </w:r>
      <w:r>
        <w:t>platform</w:t>
      </w:r>
      <w:r>
        <w:rPr>
          <w:spacing w:val="-11"/>
        </w:rPr>
        <w:t xml:space="preserve"> </w:t>
      </w:r>
      <w:r>
        <w:t>for</w:t>
      </w:r>
      <w:r>
        <w:rPr>
          <w:spacing w:val="-12"/>
        </w:rPr>
        <w:t xml:space="preserve"> </w:t>
      </w:r>
      <w:r>
        <w:t>the</w:t>
      </w:r>
      <w:r>
        <w:rPr>
          <w:spacing w:val="-11"/>
        </w:rPr>
        <w:t xml:space="preserve"> </w:t>
      </w:r>
      <w:r>
        <w:t>audit</w:t>
      </w:r>
      <w:r>
        <w:rPr>
          <w:spacing w:val="-12"/>
        </w:rPr>
        <w:t xml:space="preserve"> </w:t>
      </w:r>
      <w:r>
        <w:t>team</w:t>
      </w:r>
      <w:r>
        <w:rPr>
          <w:spacing w:val="-10"/>
        </w:rPr>
        <w:t xml:space="preserve"> </w:t>
      </w:r>
      <w:r>
        <w:t>to</w:t>
      </w:r>
      <w:r>
        <w:rPr>
          <w:spacing w:val="-11"/>
        </w:rPr>
        <w:t xml:space="preserve"> </w:t>
      </w:r>
      <w:r>
        <w:t>review</w:t>
      </w:r>
      <w:r>
        <w:rPr>
          <w:spacing w:val="-12"/>
        </w:rPr>
        <w:t xml:space="preserve"> </w:t>
      </w:r>
      <w:r>
        <w:t>information</w:t>
      </w:r>
      <w:r>
        <w:rPr>
          <w:spacing w:val="-10"/>
        </w:rPr>
        <w:t xml:space="preserve"> </w:t>
      </w:r>
      <w:r>
        <w:t>about</w:t>
      </w:r>
      <w:r>
        <w:rPr>
          <w:spacing w:val="-12"/>
        </w:rPr>
        <w:t xml:space="preserve"> </w:t>
      </w:r>
      <w:r>
        <w:t>Member</w:t>
      </w:r>
      <w:r>
        <w:rPr>
          <w:spacing w:val="-11"/>
        </w:rPr>
        <w:t xml:space="preserve"> </w:t>
      </w:r>
      <w:r>
        <w:t>States</w:t>
      </w:r>
      <w:r>
        <w:rPr>
          <w:spacing w:val="-10"/>
        </w:rPr>
        <w:t xml:space="preserve"> </w:t>
      </w:r>
      <w:r>
        <w:t>to be</w:t>
      </w:r>
      <w:r>
        <w:rPr>
          <w:spacing w:val="-21"/>
        </w:rPr>
        <w:t xml:space="preserve"> </w:t>
      </w:r>
      <w:r>
        <w:t>audited.</w:t>
      </w:r>
      <w:r>
        <w:rPr>
          <w:spacing w:val="20"/>
        </w:rPr>
        <w:t xml:space="preserve"> </w:t>
      </w:r>
      <w:r>
        <w:t>All</w:t>
      </w:r>
      <w:r>
        <w:rPr>
          <w:spacing w:val="-22"/>
        </w:rPr>
        <w:t xml:space="preserve"> </w:t>
      </w:r>
      <w:r>
        <w:t>available</w:t>
      </w:r>
      <w:r>
        <w:rPr>
          <w:spacing w:val="-21"/>
        </w:rPr>
        <w:t xml:space="preserve"> </w:t>
      </w:r>
      <w:r>
        <w:t>data</w:t>
      </w:r>
      <w:r>
        <w:rPr>
          <w:spacing w:val="-20"/>
        </w:rPr>
        <w:t xml:space="preserve"> </w:t>
      </w:r>
      <w:r>
        <w:t>for</w:t>
      </w:r>
      <w:r>
        <w:rPr>
          <w:spacing w:val="-22"/>
        </w:rPr>
        <w:t xml:space="preserve"> </w:t>
      </w:r>
      <w:r>
        <w:t>a</w:t>
      </w:r>
      <w:r>
        <w:rPr>
          <w:spacing w:val="-20"/>
        </w:rPr>
        <w:t xml:space="preserve"> </w:t>
      </w:r>
      <w:r>
        <w:t>particular</w:t>
      </w:r>
      <w:r>
        <w:rPr>
          <w:spacing w:val="-21"/>
        </w:rPr>
        <w:t xml:space="preserve"> </w:t>
      </w:r>
      <w:r>
        <w:t>Member</w:t>
      </w:r>
      <w:r>
        <w:rPr>
          <w:spacing w:val="-22"/>
        </w:rPr>
        <w:t xml:space="preserve"> </w:t>
      </w:r>
      <w:r>
        <w:t>State,</w:t>
      </w:r>
      <w:r>
        <w:rPr>
          <w:spacing w:val="-22"/>
        </w:rPr>
        <w:t xml:space="preserve"> </w:t>
      </w:r>
      <w:r>
        <w:t>as</w:t>
      </w:r>
      <w:r>
        <w:rPr>
          <w:spacing w:val="-22"/>
        </w:rPr>
        <w:t xml:space="preserve"> </w:t>
      </w:r>
      <w:r>
        <w:rPr>
          <w:spacing w:val="-3"/>
        </w:rPr>
        <w:t>reported</w:t>
      </w:r>
      <w:r>
        <w:rPr>
          <w:spacing w:val="-24"/>
        </w:rPr>
        <w:t xml:space="preserve"> </w:t>
      </w:r>
      <w:r>
        <w:t>to</w:t>
      </w:r>
      <w:r>
        <w:rPr>
          <w:spacing w:val="-25"/>
        </w:rPr>
        <w:t xml:space="preserve"> </w:t>
      </w:r>
      <w:r>
        <w:rPr>
          <w:spacing w:val="-3"/>
        </w:rPr>
        <w:t>IMO,</w:t>
      </w:r>
      <w:r>
        <w:rPr>
          <w:spacing w:val="-25"/>
        </w:rPr>
        <w:t xml:space="preserve"> </w:t>
      </w:r>
      <w:r>
        <w:rPr>
          <w:spacing w:val="-3"/>
        </w:rPr>
        <w:t>will</w:t>
      </w:r>
      <w:r>
        <w:rPr>
          <w:spacing w:val="-25"/>
        </w:rPr>
        <w:t xml:space="preserve"> </w:t>
      </w:r>
      <w:r>
        <w:t>be</w:t>
      </w:r>
      <w:r>
        <w:rPr>
          <w:spacing w:val="-25"/>
        </w:rPr>
        <w:t xml:space="preserve"> </w:t>
      </w:r>
      <w:r>
        <w:t>available, including audit specific information. In addition, the audit team is encouraged to review any relevant background</w:t>
      </w:r>
      <w:r>
        <w:rPr>
          <w:spacing w:val="-4"/>
        </w:rPr>
        <w:t xml:space="preserve"> </w:t>
      </w:r>
      <w:r>
        <w:t>information.</w:t>
      </w:r>
    </w:p>
    <w:p w14:paraId="469DDA1A" w14:textId="77777777" w:rsidR="0009623E" w:rsidRDefault="0009623E">
      <w:pPr>
        <w:pStyle w:val="BodyText"/>
        <w:spacing w:before="4"/>
        <w:rPr>
          <w:sz w:val="21"/>
        </w:rPr>
      </w:pPr>
    </w:p>
    <w:p w14:paraId="30C4EFC9" w14:textId="77777777" w:rsidR="0009623E" w:rsidRDefault="00F00F55">
      <w:pPr>
        <w:pStyle w:val="ListParagraph"/>
        <w:numPr>
          <w:ilvl w:val="1"/>
          <w:numId w:val="32"/>
        </w:numPr>
        <w:tabs>
          <w:tab w:val="left" w:pos="1171"/>
        </w:tabs>
        <w:spacing w:line="237" w:lineRule="auto"/>
        <w:ind w:right="415" w:firstLine="0"/>
        <w:jc w:val="both"/>
      </w:pPr>
      <w:r>
        <w:t>Additional</w:t>
      </w:r>
      <w:r>
        <w:rPr>
          <w:spacing w:val="-19"/>
        </w:rPr>
        <w:t xml:space="preserve"> </w:t>
      </w:r>
      <w:r>
        <w:t>material,</w:t>
      </w:r>
      <w:r>
        <w:rPr>
          <w:spacing w:val="-18"/>
        </w:rPr>
        <w:t xml:space="preserve"> </w:t>
      </w:r>
      <w:r>
        <w:t>which</w:t>
      </w:r>
      <w:r>
        <w:rPr>
          <w:spacing w:val="-17"/>
        </w:rPr>
        <w:t xml:space="preserve"> </w:t>
      </w:r>
      <w:r>
        <w:t>may</w:t>
      </w:r>
      <w:r>
        <w:rPr>
          <w:spacing w:val="-23"/>
        </w:rPr>
        <w:t xml:space="preserve"> </w:t>
      </w:r>
      <w:r>
        <w:t>be</w:t>
      </w:r>
      <w:r>
        <w:rPr>
          <w:spacing w:val="-17"/>
        </w:rPr>
        <w:t xml:space="preserve"> </w:t>
      </w:r>
      <w:r>
        <w:t>reviewed</w:t>
      </w:r>
      <w:r>
        <w:rPr>
          <w:spacing w:val="-18"/>
        </w:rPr>
        <w:t xml:space="preserve"> </w:t>
      </w:r>
      <w:r>
        <w:t>by</w:t>
      </w:r>
      <w:r>
        <w:rPr>
          <w:spacing w:val="-23"/>
        </w:rPr>
        <w:t xml:space="preserve"> </w:t>
      </w:r>
      <w:r>
        <w:t>ATMs,</w:t>
      </w:r>
      <w:r>
        <w:rPr>
          <w:spacing w:val="-21"/>
        </w:rPr>
        <w:t xml:space="preserve"> </w:t>
      </w:r>
      <w:r>
        <w:t>can</w:t>
      </w:r>
      <w:r>
        <w:rPr>
          <w:spacing w:val="-19"/>
        </w:rPr>
        <w:t xml:space="preserve"> </w:t>
      </w:r>
      <w:r>
        <w:t>be</w:t>
      </w:r>
      <w:r>
        <w:rPr>
          <w:spacing w:val="-19"/>
        </w:rPr>
        <w:t xml:space="preserve"> </w:t>
      </w:r>
      <w:r>
        <w:t>obtained</w:t>
      </w:r>
      <w:r>
        <w:rPr>
          <w:spacing w:val="-19"/>
        </w:rPr>
        <w:t xml:space="preserve"> </w:t>
      </w:r>
      <w:r>
        <w:t>by</w:t>
      </w:r>
      <w:r>
        <w:rPr>
          <w:spacing w:val="-26"/>
        </w:rPr>
        <w:t xml:space="preserve"> </w:t>
      </w:r>
      <w:r>
        <w:t>the</w:t>
      </w:r>
      <w:r>
        <w:rPr>
          <w:spacing w:val="-19"/>
        </w:rPr>
        <w:t xml:space="preserve"> </w:t>
      </w:r>
      <w:r>
        <w:t>ATL</w:t>
      </w:r>
      <w:r>
        <w:rPr>
          <w:spacing w:val="-19"/>
        </w:rPr>
        <w:t xml:space="preserve"> </w:t>
      </w:r>
      <w:r>
        <w:t>from the</w:t>
      </w:r>
      <w:r>
        <w:rPr>
          <w:spacing w:val="-20"/>
        </w:rPr>
        <w:t xml:space="preserve"> </w:t>
      </w:r>
      <w:r>
        <w:t>Member</w:t>
      </w:r>
      <w:r>
        <w:rPr>
          <w:spacing w:val="-21"/>
        </w:rPr>
        <w:t xml:space="preserve"> </w:t>
      </w:r>
      <w:r>
        <w:t>State</w:t>
      </w:r>
      <w:r>
        <w:rPr>
          <w:spacing w:val="-20"/>
        </w:rPr>
        <w:t xml:space="preserve"> </w:t>
      </w:r>
      <w:r>
        <w:t>or</w:t>
      </w:r>
      <w:r>
        <w:rPr>
          <w:spacing w:val="-21"/>
        </w:rPr>
        <w:t xml:space="preserve"> </w:t>
      </w:r>
      <w:r>
        <w:t>MSA,</w:t>
      </w:r>
      <w:r>
        <w:rPr>
          <w:spacing w:val="-21"/>
        </w:rPr>
        <w:t xml:space="preserve"> </w:t>
      </w:r>
      <w:r>
        <w:t>as</w:t>
      </w:r>
      <w:r>
        <w:rPr>
          <w:spacing w:val="-19"/>
        </w:rPr>
        <w:t xml:space="preserve"> </w:t>
      </w:r>
      <w:r>
        <w:t>appropriate.</w:t>
      </w:r>
      <w:r>
        <w:rPr>
          <w:spacing w:val="20"/>
        </w:rPr>
        <w:t xml:space="preserve"> </w:t>
      </w:r>
      <w:r>
        <w:t>Furthermore,</w:t>
      </w:r>
      <w:r>
        <w:rPr>
          <w:spacing w:val="-21"/>
        </w:rPr>
        <w:t xml:space="preserve"> </w:t>
      </w:r>
      <w:r>
        <w:t>if</w:t>
      </w:r>
      <w:r>
        <w:rPr>
          <w:spacing w:val="-20"/>
        </w:rPr>
        <w:t xml:space="preserve"> </w:t>
      </w:r>
      <w:r>
        <w:t>there</w:t>
      </w:r>
      <w:r>
        <w:rPr>
          <w:spacing w:val="-19"/>
        </w:rPr>
        <w:t xml:space="preserve"> </w:t>
      </w:r>
      <w:r>
        <w:t>has</w:t>
      </w:r>
      <w:r>
        <w:rPr>
          <w:spacing w:val="-20"/>
        </w:rPr>
        <w:t xml:space="preserve"> </w:t>
      </w:r>
      <w:r>
        <w:t>been</w:t>
      </w:r>
      <w:r>
        <w:rPr>
          <w:spacing w:val="-19"/>
        </w:rPr>
        <w:t xml:space="preserve"> </w:t>
      </w:r>
      <w:r>
        <w:t>any</w:t>
      </w:r>
      <w:r>
        <w:rPr>
          <w:spacing w:val="-26"/>
        </w:rPr>
        <w:t xml:space="preserve"> </w:t>
      </w:r>
      <w:r>
        <w:t>previous</w:t>
      </w:r>
      <w:r>
        <w:rPr>
          <w:spacing w:val="-19"/>
        </w:rPr>
        <w:t xml:space="preserve"> </w:t>
      </w:r>
      <w:r>
        <w:t>audit</w:t>
      </w:r>
      <w:r>
        <w:rPr>
          <w:spacing w:val="-21"/>
        </w:rPr>
        <w:t xml:space="preserve"> </w:t>
      </w:r>
      <w:r>
        <w:t>by IMO,</w:t>
      </w:r>
      <w:r>
        <w:rPr>
          <w:spacing w:val="-13"/>
        </w:rPr>
        <w:t xml:space="preserve"> </w:t>
      </w:r>
      <w:r>
        <w:t>documents</w:t>
      </w:r>
      <w:r>
        <w:rPr>
          <w:spacing w:val="-11"/>
        </w:rPr>
        <w:t xml:space="preserve"> </w:t>
      </w:r>
      <w:r>
        <w:t>from</w:t>
      </w:r>
      <w:r>
        <w:rPr>
          <w:spacing w:val="-11"/>
        </w:rPr>
        <w:t xml:space="preserve"> </w:t>
      </w:r>
      <w:r>
        <w:t>that</w:t>
      </w:r>
      <w:r>
        <w:rPr>
          <w:spacing w:val="-15"/>
        </w:rPr>
        <w:t xml:space="preserve"> </w:t>
      </w:r>
      <w:r>
        <w:t>audit</w:t>
      </w:r>
      <w:r>
        <w:rPr>
          <w:spacing w:val="-15"/>
        </w:rPr>
        <w:t xml:space="preserve"> </w:t>
      </w:r>
      <w:r>
        <w:t>should</w:t>
      </w:r>
      <w:r>
        <w:rPr>
          <w:spacing w:val="-13"/>
        </w:rPr>
        <w:t xml:space="preserve"> </w:t>
      </w:r>
      <w:r>
        <w:t>also</w:t>
      </w:r>
      <w:r>
        <w:rPr>
          <w:spacing w:val="-14"/>
        </w:rPr>
        <w:t xml:space="preserve"> </w:t>
      </w:r>
      <w:r>
        <w:t>be</w:t>
      </w:r>
      <w:r>
        <w:rPr>
          <w:spacing w:val="-13"/>
        </w:rPr>
        <w:t xml:space="preserve"> </w:t>
      </w:r>
      <w:r>
        <w:t>reviewed.</w:t>
      </w:r>
      <w:r>
        <w:rPr>
          <w:spacing w:val="32"/>
        </w:rPr>
        <w:t xml:space="preserve"> </w:t>
      </w:r>
      <w:r>
        <w:t>MSA</w:t>
      </w:r>
      <w:r>
        <w:rPr>
          <w:spacing w:val="-13"/>
        </w:rPr>
        <w:t xml:space="preserve"> </w:t>
      </w:r>
      <w:r>
        <w:t>will</w:t>
      </w:r>
      <w:r>
        <w:rPr>
          <w:spacing w:val="-14"/>
        </w:rPr>
        <w:t xml:space="preserve"> </w:t>
      </w:r>
      <w:r>
        <w:t>assist,</w:t>
      </w:r>
      <w:r>
        <w:rPr>
          <w:spacing w:val="-15"/>
        </w:rPr>
        <w:t xml:space="preserve"> </w:t>
      </w:r>
      <w:r>
        <w:t>where</w:t>
      </w:r>
      <w:r>
        <w:rPr>
          <w:spacing w:val="-13"/>
        </w:rPr>
        <w:t xml:space="preserve"> </w:t>
      </w:r>
      <w:r>
        <w:t>necessary,</w:t>
      </w:r>
      <w:r>
        <w:rPr>
          <w:spacing w:val="-14"/>
        </w:rPr>
        <w:t xml:space="preserve"> </w:t>
      </w:r>
      <w:r>
        <w:t>in obtaining relevant documentation and will make it available to the</w:t>
      </w:r>
      <w:r>
        <w:rPr>
          <w:spacing w:val="-25"/>
        </w:rPr>
        <w:t xml:space="preserve"> </w:t>
      </w:r>
      <w:r>
        <w:t>ATL.</w:t>
      </w:r>
    </w:p>
    <w:p w14:paraId="0E2FD1C8" w14:textId="77777777" w:rsidR="0009623E" w:rsidRDefault="0009623E">
      <w:pPr>
        <w:pStyle w:val="BodyText"/>
        <w:spacing w:before="5"/>
        <w:rPr>
          <w:sz w:val="21"/>
        </w:rPr>
      </w:pPr>
    </w:p>
    <w:p w14:paraId="5B8F9E60" w14:textId="77777777" w:rsidR="0009623E" w:rsidRDefault="00F00F55">
      <w:pPr>
        <w:pStyle w:val="ListParagraph"/>
        <w:numPr>
          <w:ilvl w:val="1"/>
          <w:numId w:val="32"/>
        </w:numPr>
        <w:tabs>
          <w:tab w:val="left" w:pos="1171"/>
        </w:tabs>
        <w:spacing w:before="1" w:line="237" w:lineRule="auto"/>
        <w:ind w:right="413" w:firstLine="0"/>
        <w:jc w:val="both"/>
      </w:pPr>
      <w:r>
        <w:t>In</w:t>
      </w:r>
      <w:r>
        <w:rPr>
          <w:spacing w:val="-8"/>
        </w:rPr>
        <w:t xml:space="preserve"> </w:t>
      </w:r>
      <w:r>
        <w:t>conducting</w:t>
      </w:r>
      <w:r>
        <w:rPr>
          <w:spacing w:val="-8"/>
        </w:rPr>
        <w:t xml:space="preserve"> </w:t>
      </w:r>
      <w:r>
        <w:t>the</w:t>
      </w:r>
      <w:r>
        <w:rPr>
          <w:spacing w:val="-5"/>
        </w:rPr>
        <w:t xml:space="preserve"> </w:t>
      </w:r>
      <w:r>
        <w:t>audit,</w:t>
      </w:r>
      <w:r>
        <w:rPr>
          <w:spacing w:val="-9"/>
        </w:rPr>
        <w:t xml:space="preserve"> </w:t>
      </w:r>
      <w:r>
        <w:t>ATMs</w:t>
      </w:r>
      <w:r>
        <w:rPr>
          <w:spacing w:val="-8"/>
        </w:rPr>
        <w:t xml:space="preserve"> </w:t>
      </w:r>
      <w:r>
        <w:t>should</w:t>
      </w:r>
      <w:r>
        <w:rPr>
          <w:spacing w:val="-9"/>
        </w:rPr>
        <w:t xml:space="preserve"> </w:t>
      </w:r>
      <w:r>
        <w:t>take</w:t>
      </w:r>
      <w:r>
        <w:rPr>
          <w:spacing w:val="-7"/>
        </w:rPr>
        <w:t xml:space="preserve"> </w:t>
      </w:r>
      <w:r>
        <w:t>note</w:t>
      </w:r>
      <w:r>
        <w:rPr>
          <w:spacing w:val="-8"/>
        </w:rPr>
        <w:t xml:space="preserve"> </w:t>
      </w:r>
      <w:r>
        <w:t>of</w:t>
      </w:r>
      <w:r>
        <w:rPr>
          <w:spacing w:val="-7"/>
        </w:rPr>
        <w:t xml:space="preserve"> </w:t>
      </w:r>
      <w:r>
        <w:t>specific</w:t>
      </w:r>
      <w:r>
        <w:rPr>
          <w:spacing w:val="-9"/>
        </w:rPr>
        <w:t xml:space="preserve"> </w:t>
      </w:r>
      <w:r>
        <w:t>concerns</w:t>
      </w:r>
      <w:r>
        <w:rPr>
          <w:spacing w:val="-7"/>
        </w:rPr>
        <w:t xml:space="preserve"> </w:t>
      </w:r>
      <w:r>
        <w:t>raised</w:t>
      </w:r>
      <w:r>
        <w:rPr>
          <w:spacing w:val="-11"/>
        </w:rPr>
        <w:t xml:space="preserve"> </w:t>
      </w:r>
      <w:r>
        <w:t>during</w:t>
      </w:r>
      <w:r>
        <w:rPr>
          <w:spacing w:val="-9"/>
        </w:rPr>
        <w:t xml:space="preserve"> </w:t>
      </w:r>
      <w:r>
        <w:t>the initial</w:t>
      </w:r>
      <w:r>
        <w:rPr>
          <w:spacing w:val="-21"/>
        </w:rPr>
        <w:t xml:space="preserve"> </w:t>
      </w:r>
      <w:r>
        <w:t>review</w:t>
      </w:r>
      <w:r>
        <w:rPr>
          <w:spacing w:val="-22"/>
        </w:rPr>
        <w:t xml:space="preserve"> </w:t>
      </w:r>
      <w:r>
        <w:t>of</w:t>
      </w:r>
      <w:r>
        <w:rPr>
          <w:spacing w:val="-19"/>
        </w:rPr>
        <w:t xml:space="preserve"> </w:t>
      </w:r>
      <w:r>
        <w:t>the</w:t>
      </w:r>
      <w:r>
        <w:rPr>
          <w:spacing w:val="-19"/>
        </w:rPr>
        <w:t xml:space="preserve"> </w:t>
      </w:r>
      <w:r>
        <w:t>Member</w:t>
      </w:r>
      <w:r>
        <w:rPr>
          <w:spacing w:val="-22"/>
        </w:rPr>
        <w:t xml:space="preserve"> </w:t>
      </w:r>
      <w:r>
        <w:t>State's</w:t>
      </w:r>
      <w:r>
        <w:rPr>
          <w:spacing w:val="-20"/>
        </w:rPr>
        <w:t xml:space="preserve"> </w:t>
      </w:r>
      <w:r>
        <w:t>documentation.</w:t>
      </w:r>
      <w:r>
        <w:rPr>
          <w:spacing w:val="20"/>
        </w:rPr>
        <w:t xml:space="preserve"> </w:t>
      </w:r>
      <w:r>
        <w:t>A</w:t>
      </w:r>
      <w:r>
        <w:rPr>
          <w:spacing w:val="-21"/>
        </w:rPr>
        <w:t xml:space="preserve"> </w:t>
      </w:r>
      <w:r>
        <w:t>review</w:t>
      </w:r>
      <w:r>
        <w:rPr>
          <w:spacing w:val="-21"/>
        </w:rPr>
        <w:t xml:space="preserve"> </w:t>
      </w:r>
      <w:r>
        <w:t>of</w:t>
      </w:r>
      <w:r>
        <w:rPr>
          <w:spacing w:val="-19"/>
        </w:rPr>
        <w:t xml:space="preserve"> </w:t>
      </w:r>
      <w:r>
        <w:t>the</w:t>
      </w:r>
      <w:r>
        <w:rPr>
          <w:spacing w:val="-20"/>
        </w:rPr>
        <w:t xml:space="preserve"> </w:t>
      </w:r>
      <w:r>
        <w:t>records</w:t>
      </w:r>
      <w:r>
        <w:rPr>
          <w:spacing w:val="-20"/>
        </w:rPr>
        <w:t xml:space="preserve"> </w:t>
      </w:r>
      <w:r>
        <w:t>may</w:t>
      </w:r>
      <w:r>
        <w:rPr>
          <w:spacing w:val="-26"/>
        </w:rPr>
        <w:t xml:space="preserve"> </w:t>
      </w:r>
      <w:r>
        <w:t>indicate</w:t>
      </w:r>
      <w:r>
        <w:rPr>
          <w:spacing w:val="-20"/>
        </w:rPr>
        <w:t xml:space="preserve"> </w:t>
      </w:r>
      <w:r>
        <w:t>a</w:t>
      </w:r>
      <w:r>
        <w:rPr>
          <w:spacing w:val="-22"/>
        </w:rPr>
        <w:t xml:space="preserve"> </w:t>
      </w:r>
      <w:r>
        <w:t>need for further information to be solicited from the Member State during the conduct of the audit, which should be requested through the</w:t>
      </w:r>
      <w:r>
        <w:rPr>
          <w:spacing w:val="-9"/>
        </w:rPr>
        <w:t xml:space="preserve"> </w:t>
      </w:r>
      <w:r>
        <w:t>ATL.</w:t>
      </w:r>
    </w:p>
    <w:p w14:paraId="2FBBB5F9" w14:textId="77777777" w:rsidR="0009623E" w:rsidRDefault="0009623E">
      <w:pPr>
        <w:spacing w:line="237" w:lineRule="auto"/>
        <w:jc w:val="both"/>
        <w:sectPr w:rsidR="0009623E">
          <w:headerReference w:type="default" r:id="rId17"/>
          <w:footerReference w:type="default" r:id="rId18"/>
          <w:pgSz w:w="11910" w:h="16840"/>
          <w:pgMar w:top="1380" w:right="1000" w:bottom="1000" w:left="1100" w:header="856" w:footer="803" w:gutter="0"/>
          <w:cols w:space="720"/>
        </w:sectPr>
      </w:pPr>
    </w:p>
    <w:p w14:paraId="4F40D6EA" w14:textId="77777777" w:rsidR="0009623E" w:rsidRDefault="0009623E">
      <w:pPr>
        <w:pStyle w:val="BodyText"/>
        <w:spacing w:before="11"/>
        <w:rPr>
          <w:sz w:val="13"/>
        </w:rPr>
      </w:pPr>
    </w:p>
    <w:p w14:paraId="0581B776" w14:textId="77777777" w:rsidR="0009623E" w:rsidRDefault="00F00F55">
      <w:pPr>
        <w:pStyle w:val="Heading2"/>
        <w:numPr>
          <w:ilvl w:val="0"/>
          <w:numId w:val="32"/>
        </w:numPr>
        <w:tabs>
          <w:tab w:val="left" w:pos="1170"/>
          <w:tab w:val="left" w:pos="1171"/>
        </w:tabs>
        <w:spacing w:before="91"/>
        <w:ind w:hanging="853"/>
        <w:jc w:val="both"/>
      </w:pPr>
      <w:bookmarkStart w:id="5" w:name="_bookmark5"/>
      <w:bookmarkEnd w:id="5"/>
      <w:r>
        <w:t>PLANNING FOR THE</w:t>
      </w:r>
      <w:r>
        <w:rPr>
          <w:spacing w:val="-5"/>
        </w:rPr>
        <w:t xml:space="preserve"> </w:t>
      </w:r>
      <w:r>
        <w:t>AUDIT</w:t>
      </w:r>
    </w:p>
    <w:p w14:paraId="5C67E549" w14:textId="77777777" w:rsidR="0009623E" w:rsidRDefault="0009623E">
      <w:pPr>
        <w:pStyle w:val="BodyText"/>
        <w:spacing w:before="3"/>
        <w:rPr>
          <w:b/>
        </w:rPr>
      </w:pPr>
    </w:p>
    <w:p w14:paraId="18D3FCEF" w14:textId="77777777" w:rsidR="0009623E" w:rsidRDefault="00F00F55">
      <w:pPr>
        <w:pStyle w:val="ListParagraph"/>
        <w:numPr>
          <w:ilvl w:val="1"/>
          <w:numId w:val="32"/>
        </w:numPr>
        <w:tabs>
          <w:tab w:val="left" w:pos="1171"/>
        </w:tabs>
        <w:spacing w:line="237" w:lineRule="auto"/>
        <w:ind w:right="412" w:firstLine="0"/>
        <w:jc w:val="both"/>
      </w:pPr>
      <w:r>
        <w:t>The</w:t>
      </w:r>
      <w:r>
        <w:rPr>
          <w:spacing w:val="-19"/>
        </w:rPr>
        <w:t xml:space="preserve"> </w:t>
      </w:r>
      <w:r>
        <w:t>planning</w:t>
      </w:r>
      <w:r>
        <w:rPr>
          <w:spacing w:val="-18"/>
        </w:rPr>
        <w:t xml:space="preserve"> </w:t>
      </w:r>
      <w:r>
        <w:t>for</w:t>
      </w:r>
      <w:r>
        <w:rPr>
          <w:spacing w:val="-21"/>
        </w:rPr>
        <w:t xml:space="preserve"> </w:t>
      </w:r>
      <w:r>
        <w:t>the</w:t>
      </w:r>
      <w:r>
        <w:rPr>
          <w:spacing w:val="-18"/>
        </w:rPr>
        <w:t xml:space="preserve"> </w:t>
      </w:r>
      <w:r>
        <w:t>audit</w:t>
      </w:r>
      <w:r>
        <w:rPr>
          <w:spacing w:val="-20"/>
        </w:rPr>
        <w:t xml:space="preserve"> </w:t>
      </w:r>
      <w:r>
        <w:t>should</w:t>
      </w:r>
      <w:r>
        <w:rPr>
          <w:spacing w:val="-19"/>
        </w:rPr>
        <w:t xml:space="preserve"> </w:t>
      </w:r>
      <w:r>
        <w:t>commence</w:t>
      </w:r>
      <w:r>
        <w:rPr>
          <w:spacing w:val="-24"/>
        </w:rPr>
        <w:t xml:space="preserve"> </w:t>
      </w:r>
      <w:r>
        <w:t>on</w:t>
      </w:r>
      <w:r>
        <w:rPr>
          <w:spacing w:val="-23"/>
        </w:rPr>
        <w:t xml:space="preserve"> </w:t>
      </w:r>
      <w:r>
        <w:rPr>
          <w:spacing w:val="-3"/>
        </w:rPr>
        <w:t>receipt</w:t>
      </w:r>
      <w:r>
        <w:rPr>
          <w:spacing w:val="-23"/>
        </w:rPr>
        <w:t xml:space="preserve"> </w:t>
      </w:r>
      <w:r>
        <w:t>of</w:t>
      </w:r>
      <w:r>
        <w:rPr>
          <w:spacing w:val="-23"/>
        </w:rPr>
        <w:t xml:space="preserve"> </w:t>
      </w:r>
      <w:r>
        <w:rPr>
          <w:spacing w:val="-2"/>
        </w:rPr>
        <w:t>the</w:t>
      </w:r>
      <w:r>
        <w:rPr>
          <w:spacing w:val="-16"/>
        </w:rPr>
        <w:t xml:space="preserve"> </w:t>
      </w:r>
      <w:r>
        <w:rPr>
          <w:i/>
          <w:spacing w:val="-3"/>
        </w:rPr>
        <w:t>State-specific</w:t>
      </w:r>
      <w:r>
        <w:rPr>
          <w:i/>
          <w:spacing w:val="-22"/>
        </w:rPr>
        <w:t xml:space="preserve"> </w:t>
      </w:r>
      <w:r>
        <w:rPr>
          <w:i/>
          <w:spacing w:val="-3"/>
        </w:rPr>
        <w:t xml:space="preserve">confidential </w:t>
      </w:r>
      <w:r>
        <w:rPr>
          <w:i/>
        </w:rPr>
        <w:t xml:space="preserve">audit file </w:t>
      </w:r>
      <w:r>
        <w:t>and the Secretary-General's letter appointing the audit team. All preparation for the audit should be consistent with section 5 of the Procedures for the Scheme (hereinafter the "Procedures"). The ATL should review the CVs of the ATMs and identify various areas of strength,</w:t>
      </w:r>
      <w:r>
        <w:rPr>
          <w:spacing w:val="-12"/>
        </w:rPr>
        <w:t xml:space="preserve"> </w:t>
      </w:r>
      <w:r>
        <w:t>which</w:t>
      </w:r>
      <w:r>
        <w:rPr>
          <w:spacing w:val="-11"/>
        </w:rPr>
        <w:t xml:space="preserve"> </w:t>
      </w:r>
      <w:r>
        <w:t>would</w:t>
      </w:r>
      <w:r>
        <w:rPr>
          <w:spacing w:val="-10"/>
        </w:rPr>
        <w:t xml:space="preserve"> </w:t>
      </w:r>
      <w:r>
        <w:t>form</w:t>
      </w:r>
      <w:r>
        <w:rPr>
          <w:spacing w:val="-11"/>
        </w:rPr>
        <w:t xml:space="preserve"> </w:t>
      </w:r>
      <w:r>
        <w:t>the</w:t>
      </w:r>
      <w:r>
        <w:rPr>
          <w:spacing w:val="-10"/>
        </w:rPr>
        <w:t xml:space="preserve"> </w:t>
      </w:r>
      <w:r>
        <w:t>basis</w:t>
      </w:r>
      <w:r>
        <w:rPr>
          <w:spacing w:val="-11"/>
        </w:rPr>
        <w:t xml:space="preserve"> </w:t>
      </w:r>
      <w:r>
        <w:t>for</w:t>
      </w:r>
      <w:r>
        <w:rPr>
          <w:spacing w:val="-11"/>
        </w:rPr>
        <w:t xml:space="preserve"> </w:t>
      </w:r>
      <w:r>
        <w:t>the</w:t>
      </w:r>
      <w:r>
        <w:rPr>
          <w:spacing w:val="-11"/>
        </w:rPr>
        <w:t xml:space="preserve"> </w:t>
      </w:r>
      <w:r>
        <w:t>distribution</w:t>
      </w:r>
      <w:r>
        <w:rPr>
          <w:spacing w:val="-10"/>
        </w:rPr>
        <w:t xml:space="preserve"> </w:t>
      </w:r>
      <w:r>
        <w:t>of</w:t>
      </w:r>
      <w:r>
        <w:rPr>
          <w:spacing w:val="-9"/>
        </w:rPr>
        <w:t xml:space="preserve"> </w:t>
      </w:r>
      <w:r>
        <w:t>areas</w:t>
      </w:r>
      <w:r>
        <w:rPr>
          <w:spacing w:val="-3"/>
        </w:rPr>
        <w:t xml:space="preserve"> </w:t>
      </w:r>
      <w:r>
        <w:t>to</w:t>
      </w:r>
      <w:r>
        <w:rPr>
          <w:spacing w:val="-10"/>
        </w:rPr>
        <w:t xml:space="preserve"> </w:t>
      </w:r>
      <w:r>
        <w:t>be</w:t>
      </w:r>
      <w:r>
        <w:rPr>
          <w:spacing w:val="-11"/>
        </w:rPr>
        <w:t xml:space="preserve"> </w:t>
      </w:r>
      <w:r>
        <w:t>covered</w:t>
      </w:r>
      <w:r>
        <w:rPr>
          <w:spacing w:val="-10"/>
        </w:rPr>
        <w:t xml:space="preserve"> </w:t>
      </w:r>
      <w:r>
        <w:t>during</w:t>
      </w:r>
      <w:r>
        <w:rPr>
          <w:spacing w:val="-12"/>
        </w:rPr>
        <w:t xml:space="preserve"> </w:t>
      </w:r>
      <w:r>
        <w:t>the</w:t>
      </w:r>
      <w:r>
        <w:rPr>
          <w:spacing w:val="-12"/>
        </w:rPr>
        <w:t xml:space="preserve"> </w:t>
      </w:r>
      <w:r>
        <w:t>audit by each ATM. This may seem like a straightforward process; however, careful consideration should</w:t>
      </w:r>
      <w:r>
        <w:rPr>
          <w:spacing w:val="21"/>
        </w:rPr>
        <w:t xml:space="preserve"> </w:t>
      </w:r>
      <w:r>
        <w:t>be</w:t>
      </w:r>
      <w:r>
        <w:rPr>
          <w:spacing w:val="22"/>
        </w:rPr>
        <w:t xml:space="preserve"> </w:t>
      </w:r>
      <w:r>
        <w:t>given</w:t>
      </w:r>
      <w:r>
        <w:rPr>
          <w:spacing w:val="23"/>
        </w:rPr>
        <w:t xml:space="preserve"> </w:t>
      </w:r>
      <w:r>
        <w:t>to</w:t>
      </w:r>
      <w:r>
        <w:rPr>
          <w:spacing w:val="22"/>
        </w:rPr>
        <w:t xml:space="preserve"> </w:t>
      </w:r>
      <w:r>
        <w:t>identifying</w:t>
      </w:r>
      <w:r>
        <w:rPr>
          <w:spacing w:val="23"/>
        </w:rPr>
        <w:t xml:space="preserve"> </w:t>
      </w:r>
      <w:r>
        <w:t>capabilities</w:t>
      </w:r>
      <w:r>
        <w:rPr>
          <w:spacing w:val="23"/>
        </w:rPr>
        <w:t xml:space="preserve"> </w:t>
      </w:r>
      <w:r>
        <w:t>that</w:t>
      </w:r>
      <w:r>
        <w:rPr>
          <w:spacing w:val="20"/>
        </w:rPr>
        <w:t xml:space="preserve"> </w:t>
      </w:r>
      <w:r>
        <w:t>would</w:t>
      </w:r>
      <w:r>
        <w:rPr>
          <w:spacing w:val="22"/>
        </w:rPr>
        <w:t xml:space="preserve"> </w:t>
      </w:r>
      <w:r>
        <w:t>not</w:t>
      </w:r>
      <w:r>
        <w:rPr>
          <w:spacing w:val="20"/>
        </w:rPr>
        <w:t xml:space="preserve"> </w:t>
      </w:r>
      <w:r>
        <w:t>only</w:t>
      </w:r>
      <w:r>
        <w:rPr>
          <w:spacing w:val="13"/>
        </w:rPr>
        <w:t xml:space="preserve"> </w:t>
      </w:r>
      <w:r>
        <w:t>centre</w:t>
      </w:r>
      <w:r>
        <w:rPr>
          <w:spacing w:val="20"/>
        </w:rPr>
        <w:t xml:space="preserve"> </w:t>
      </w:r>
      <w:r>
        <w:t>on</w:t>
      </w:r>
      <w:r>
        <w:rPr>
          <w:spacing w:val="20"/>
        </w:rPr>
        <w:t xml:space="preserve"> </w:t>
      </w:r>
      <w:r>
        <w:t>areas</w:t>
      </w:r>
      <w:r>
        <w:rPr>
          <w:spacing w:val="20"/>
        </w:rPr>
        <w:t xml:space="preserve"> </w:t>
      </w:r>
      <w:r>
        <w:t>of</w:t>
      </w:r>
      <w:r>
        <w:rPr>
          <w:spacing w:val="21"/>
        </w:rPr>
        <w:t xml:space="preserve"> </w:t>
      </w:r>
      <w:r>
        <w:t>expertise,</w:t>
      </w:r>
    </w:p>
    <w:p w14:paraId="179B2761" w14:textId="77777777" w:rsidR="0009623E" w:rsidRDefault="00F00F55">
      <w:pPr>
        <w:pStyle w:val="BodyText"/>
        <w:spacing w:line="237" w:lineRule="auto"/>
        <w:ind w:left="318" w:right="417"/>
        <w:jc w:val="both"/>
      </w:pPr>
      <w:r>
        <w:t>i.e. flag, port or coastal State responsibilities, but also expertise or sufficient knowledge of the applicable mandatory IMO instruments to be covered during the audit. The ability of the audit team</w:t>
      </w:r>
      <w:r>
        <w:rPr>
          <w:spacing w:val="-19"/>
        </w:rPr>
        <w:t xml:space="preserve"> </w:t>
      </w:r>
      <w:r>
        <w:t>to</w:t>
      </w:r>
      <w:r>
        <w:rPr>
          <w:spacing w:val="-18"/>
        </w:rPr>
        <w:t xml:space="preserve"> </w:t>
      </w:r>
      <w:r>
        <w:t>cover</w:t>
      </w:r>
      <w:r>
        <w:rPr>
          <w:spacing w:val="-22"/>
        </w:rPr>
        <w:t xml:space="preserve"> </w:t>
      </w:r>
      <w:r>
        <w:t>the</w:t>
      </w:r>
      <w:r>
        <w:rPr>
          <w:spacing w:val="-20"/>
        </w:rPr>
        <w:t xml:space="preserve"> </w:t>
      </w:r>
      <w:r>
        <w:t>administrative,</w:t>
      </w:r>
      <w:r>
        <w:rPr>
          <w:spacing w:val="-22"/>
        </w:rPr>
        <w:t xml:space="preserve"> </w:t>
      </w:r>
      <w:r>
        <w:t>legal</w:t>
      </w:r>
      <w:r>
        <w:rPr>
          <w:spacing w:val="-21"/>
        </w:rPr>
        <w:t xml:space="preserve"> </w:t>
      </w:r>
      <w:r>
        <w:t>and</w:t>
      </w:r>
      <w:r>
        <w:rPr>
          <w:spacing w:val="-20"/>
        </w:rPr>
        <w:t xml:space="preserve"> </w:t>
      </w:r>
      <w:r>
        <w:t>technical</w:t>
      </w:r>
      <w:r>
        <w:rPr>
          <w:spacing w:val="-21"/>
        </w:rPr>
        <w:t xml:space="preserve"> </w:t>
      </w:r>
      <w:r>
        <w:t>areas</w:t>
      </w:r>
      <w:r>
        <w:rPr>
          <w:spacing w:val="-20"/>
        </w:rPr>
        <w:t xml:space="preserve"> </w:t>
      </w:r>
      <w:r>
        <w:t>as</w:t>
      </w:r>
      <w:r>
        <w:rPr>
          <w:spacing w:val="-20"/>
        </w:rPr>
        <w:t xml:space="preserve"> </w:t>
      </w:r>
      <w:r>
        <w:t>enumerated</w:t>
      </w:r>
      <w:r>
        <w:rPr>
          <w:spacing w:val="-20"/>
        </w:rPr>
        <w:t xml:space="preserve"> </w:t>
      </w:r>
      <w:r>
        <w:t>in</w:t>
      </w:r>
      <w:r>
        <w:rPr>
          <w:spacing w:val="-21"/>
        </w:rPr>
        <w:t xml:space="preserve"> </w:t>
      </w:r>
      <w:r>
        <w:t>paragraph</w:t>
      </w:r>
      <w:r>
        <w:rPr>
          <w:spacing w:val="5"/>
        </w:rPr>
        <w:t xml:space="preserve"> </w:t>
      </w:r>
      <w:r>
        <w:t>7.4.2</w:t>
      </w:r>
      <w:r>
        <w:rPr>
          <w:spacing w:val="-20"/>
        </w:rPr>
        <w:t xml:space="preserve"> </w:t>
      </w:r>
      <w:r>
        <w:t>of the Framework for the Scheme (hereinafter the "Framework") should also form part of the consideration in the distribution of</w:t>
      </w:r>
      <w:r>
        <w:rPr>
          <w:spacing w:val="-4"/>
        </w:rPr>
        <w:t xml:space="preserve"> </w:t>
      </w:r>
      <w:r>
        <w:t>tasks.</w:t>
      </w:r>
    </w:p>
    <w:p w14:paraId="364283D0" w14:textId="77777777" w:rsidR="0009623E" w:rsidRDefault="0009623E">
      <w:pPr>
        <w:pStyle w:val="BodyText"/>
        <w:spacing w:before="9"/>
        <w:rPr>
          <w:sz w:val="20"/>
        </w:rPr>
      </w:pPr>
    </w:p>
    <w:p w14:paraId="30C798A8" w14:textId="77777777" w:rsidR="0009623E" w:rsidRDefault="00F00F55">
      <w:pPr>
        <w:pStyle w:val="ListParagraph"/>
        <w:numPr>
          <w:ilvl w:val="1"/>
          <w:numId w:val="32"/>
        </w:numPr>
        <w:tabs>
          <w:tab w:val="left" w:pos="1171"/>
        </w:tabs>
        <w:spacing w:before="1" w:line="237" w:lineRule="auto"/>
        <w:ind w:right="415" w:firstLine="0"/>
        <w:jc w:val="both"/>
      </w:pPr>
      <w:r>
        <w:t>The ATL should make contact with the SPC, who is the key partner in the Member State</w:t>
      </w:r>
      <w:r>
        <w:rPr>
          <w:b/>
        </w:rPr>
        <w:t>,</w:t>
      </w:r>
      <w:r>
        <w:rPr>
          <w:b/>
          <w:spacing w:val="-18"/>
        </w:rPr>
        <w:t xml:space="preserve"> </w:t>
      </w:r>
      <w:r>
        <w:t>as</w:t>
      </w:r>
      <w:r>
        <w:rPr>
          <w:spacing w:val="-17"/>
        </w:rPr>
        <w:t xml:space="preserve"> </w:t>
      </w:r>
      <w:r>
        <w:t>soon</w:t>
      </w:r>
      <w:r>
        <w:rPr>
          <w:spacing w:val="-17"/>
        </w:rPr>
        <w:t xml:space="preserve"> </w:t>
      </w:r>
      <w:r>
        <w:t>as</w:t>
      </w:r>
      <w:r>
        <w:rPr>
          <w:spacing w:val="-17"/>
        </w:rPr>
        <w:t xml:space="preserve"> </w:t>
      </w:r>
      <w:r>
        <w:t>possible</w:t>
      </w:r>
      <w:r>
        <w:rPr>
          <w:spacing w:val="-17"/>
        </w:rPr>
        <w:t xml:space="preserve"> </w:t>
      </w:r>
      <w:r>
        <w:t>to</w:t>
      </w:r>
      <w:r>
        <w:rPr>
          <w:spacing w:val="-17"/>
        </w:rPr>
        <w:t xml:space="preserve"> </w:t>
      </w:r>
      <w:r>
        <w:t>commence</w:t>
      </w:r>
      <w:r>
        <w:rPr>
          <w:spacing w:val="-17"/>
        </w:rPr>
        <w:t xml:space="preserve"> </w:t>
      </w:r>
      <w:r>
        <w:t>discussions</w:t>
      </w:r>
      <w:r>
        <w:rPr>
          <w:spacing w:val="-17"/>
        </w:rPr>
        <w:t xml:space="preserve"> </w:t>
      </w:r>
      <w:r>
        <w:t>on</w:t>
      </w:r>
      <w:r>
        <w:rPr>
          <w:spacing w:val="-19"/>
        </w:rPr>
        <w:t xml:space="preserve"> </w:t>
      </w:r>
      <w:r>
        <w:t>the</w:t>
      </w:r>
      <w:r>
        <w:rPr>
          <w:spacing w:val="-18"/>
        </w:rPr>
        <w:t xml:space="preserve"> </w:t>
      </w:r>
      <w:r>
        <w:t>specific</w:t>
      </w:r>
      <w:r>
        <w:rPr>
          <w:spacing w:val="-20"/>
        </w:rPr>
        <w:t xml:space="preserve"> </w:t>
      </w:r>
      <w:r>
        <w:t>areas</w:t>
      </w:r>
      <w:r>
        <w:rPr>
          <w:spacing w:val="-19"/>
        </w:rPr>
        <w:t xml:space="preserve"> </w:t>
      </w:r>
      <w:r>
        <w:t>to</w:t>
      </w:r>
      <w:r>
        <w:rPr>
          <w:spacing w:val="-19"/>
        </w:rPr>
        <w:t xml:space="preserve"> </w:t>
      </w:r>
      <w:r>
        <w:t>be</w:t>
      </w:r>
      <w:r>
        <w:rPr>
          <w:spacing w:val="-18"/>
        </w:rPr>
        <w:t xml:space="preserve"> </w:t>
      </w:r>
      <w:r>
        <w:t>covered</w:t>
      </w:r>
      <w:r>
        <w:rPr>
          <w:spacing w:val="-19"/>
        </w:rPr>
        <w:t xml:space="preserve"> </w:t>
      </w:r>
      <w:r>
        <w:t>during the</w:t>
      </w:r>
      <w:r>
        <w:rPr>
          <w:spacing w:val="-14"/>
        </w:rPr>
        <w:t xml:space="preserve"> </w:t>
      </w:r>
      <w:r>
        <w:t>audit</w:t>
      </w:r>
      <w:r>
        <w:rPr>
          <w:spacing w:val="-15"/>
        </w:rPr>
        <w:t xml:space="preserve"> </w:t>
      </w:r>
      <w:r>
        <w:t>visit,</w:t>
      </w:r>
      <w:r>
        <w:rPr>
          <w:spacing w:val="-15"/>
        </w:rPr>
        <w:t xml:space="preserve"> </w:t>
      </w:r>
      <w:r>
        <w:t>possible</w:t>
      </w:r>
      <w:r>
        <w:rPr>
          <w:spacing w:val="-14"/>
        </w:rPr>
        <w:t xml:space="preserve"> </w:t>
      </w:r>
      <w:r>
        <w:t>visits</w:t>
      </w:r>
      <w:r>
        <w:rPr>
          <w:spacing w:val="-13"/>
        </w:rPr>
        <w:t xml:space="preserve"> </w:t>
      </w:r>
      <w:r>
        <w:t>to</w:t>
      </w:r>
      <w:r>
        <w:rPr>
          <w:spacing w:val="-14"/>
        </w:rPr>
        <w:t xml:space="preserve"> </w:t>
      </w:r>
      <w:r>
        <w:t>other</w:t>
      </w:r>
      <w:r>
        <w:rPr>
          <w:spacing w:val="-14"/>
        </w:rPr>
        <w:t xml:space="preserve"> </w:t>
      </w:r>
      <w:r>
        <w:t>entities</w:t>
      </w:r>
      <w:r>
        <w:rPr>
          <w:spacing w:val="-13"/>
        </w:rPr>
        <w:t xml:space="preserve"> </w:t>
      </w:r>
      <w:r>
        <w:t>and</w:t>
      </w:r>
      <w:r>
        <w:rPr>
          <w:spacing w:val="-14"/>
        </w:rPr>
        <w:t xml:space="preserve"> </w:t>
      </w:r>
      <w:r>
        <w:t>locations,</w:t>
      </w:r>
      <w:r>
        <w:rPr>
          <w:spacing w:val="-14"/>
        </w:rPr>
        <w:t xml:space="preserve"> </w:t>
      </w:r>
      <w:r>
        <w:t>individuals</w:t>
      </w:r>
      <w:r>
        <w:rPr>
          <w:spacing w:val="-14"/>
        </w:rPr>
        <w:t xml:space="preserve"> </w:t>
      </w:r>
      <w:r>
        <w:t>to</w:t>
      </w:r>
      <w:r>
        <w:rPr>
          <w:spacing w:val="-16"/>
        </w:rPr>
        <w:t xml:space="preserve"> </w:t>
      </w:r>
      <w:r>
        <w:t>be</w:t>
      </w:r>
      <w:r>
        <w:rPr>
          <w:spacing w:val="-16"/>
        </w:rPr>
        <w:t xml:space="preserve"> </w:t>
      </w:r>
      <w:r>
        <w:t>interviewed</w:t>
      </w:r>
      <w:r>
        <w:rPr>
          <w:spacing w:val="-17"/>
        </w:rPr>
        <w:t xml:space="preserve"> </w:t>
      </w:r>
      <w:r>
        <w:t>during the</w:t>
      </w:r>
      <w:r>
        <w:rPr>
          <w:spacing w:val="-12"/>
        </w:rPr>
        <w:t xml:space="preserve"> </w:t>
      </w:r>
      <w:r>
        <w:t>audit,</w:t>
      </w:r>
      <w:r>
        <w:rPr>
          <w:spacing w:val="-13"/>
        </w:rPr>
        <w:t xml:space="preserve"> </w:t>
      </w:r>
      <w:r>
        <w:t>etc.</w:t>
      </w:r>
      <w:r>
        <w:rPr>
          <w:spacing w:val="35"/>
        </w:rPr>
        <w:t xml:space="preserve"> </w:t>
      </w:r>
      <w:r>
        <w:t>In</w:t>
      </w:r>
      <w:r>
        <w:rPr>
          <w:spacing w:val="-11"/>
        </w:rPr>
        <w:t xml:space="preserve"> </w:t>
      </w:r>
      <w:r>
        <w:t>doing</w:t>
      </w:r>
      <w:r>
        <w:rPr>
          <w:spacing w:val="-11"/>
        </w:rPr>
        <w:t xml:space="preserve"> </w:t>
      </w:r>
      <w:r>
        <w:t>so,</w:t>
      </w:r>
      <w:r>
        <w:rPr>
          <w:spacing w:val="-13"/>
        </w:rPr>
        <w:t xml:space="preserve"> </w:t>
      </w:r>
      <w:r>
        <w:t>the</w:t>
      </w:r>
      <w:r>
        <w:rPr>
          <w:spacing w:val="-12"/>
        </w:rPr>
        <w:t xml:space="preserve"> </w:t>
      </w:r>
      <w:r>
        <w:t>ATL</w:t>
      </w:r>
      <w:r>
        <w:rPr>
          <w:spacing w:val="-12"/>
        </w:rPr>
        <w:t xml:space="preserve"> </w:t>
      </w:r>
      <w:r>
        <w:t>and</w:t>
      </w:r>
      <w:r>
        <w:rPr>
          <w:spacing w:val="-12"/>
        </w:rPr>
        <w:t xml:space="preserve"> </w:t>
      </w:r>
      <w:r>
        <w:t>the</w:t>
      </w:r>
      <w:r>
        <w:rPr>
          <w:spacing w:val="-14"/>
        </w:rPr>
        <w:t xml:space="preserve"> </w:t>
      </w:r>
      <w:r>
        <w:t>SPC</w:t>
      </w:r>
      <w:r>
        <w:rPr>
          <w:spacing w:val="-15"/>
        </w:rPr>
        <w:t xml:space="preserve"> </w:t>
      </w:r>
      <w:r>
        <w:t>should</w:t>
      </w:r>
      <w:r>
        <w:rPr>
          <w:spacing w:val="-14"/>
        </w:rPr>
        <w:t xml:space="preserve"> </w:t>
      </w:r>
      <w:r>
        <w:t>endeavour</w:t>
      </w:r>
      <w:r>
        <w:rPr>
          <w:spacing w:val="-16"/>
        </w:rPr>
        <w:t xml:space="preserve"> </w:t>
      </w:r>
      <w:r>
        <w:t>to</w:t>
      </w:r>
      <w:r>
        <w:rPr>
          <w:spacing w:val="-15"/>
        </w:rPr>
        <w:t xml:space="preserve"> </w:t>
      </w:r>
      <w:r>
        <w:t>establish</w:t>
      </w:r>
      <w:r>
        <w:rPr>
          <w:spacing w:val="-14"/>
        </w:rPr>
        <w:t xml:space="preserve"> </w:t>
      </w:r>
      <w:r>
        <w:t>a</w:t>
      </w:r>
      <w:r>
        <w:rPr>
          <w:spacing w:val="-15"/>
        </w:rPr>
        <w:t xml:space="preserve"> </w:t>
      </w:r>
      <w:r>
        <w:t>detailed</w:t>
      </w:r>
      <w:r>
        <w:rPr>
          <w:spacing w:val="-14"/>
        </w:rPr>
        <w:t xml:space="preserve"> </w:t>
      </w:r>
      <w:r>
        <w:t>audit timetable</w:t>
      </w:r>
      <w:r>
        <w:rPr>
          <w:spacing w:val="-15"/>
        </w:rPr>
        <w:t xml:space="preserve"> </w:t>
      </w:r>
      <w:r>
        <w:t>and</w:t>
      </w:r>
      <w:r>
        <w:rPr>
          <w:spacing w:val="-17"/>
        </w:rPr>
        <w:t xml:space="preserve"> </w:t>
      </w:r>
      <w:r>
        <w:t>programme.</w:t>
      </w:r>
      <w:r>
        <w:rPr>
          <w:spacing w:val="27"/>
        </w:rPr>
        <w:t xml:space="preserve"> </w:t>
      </w:r>
      <w:r>
        <w:t>A</w:t>
      </w:r>
      <w:r>
        <w:rPr>
          <w:spacing w:val="-3"/>
        </w:rPr>
        <w:t xml:space="preserve"> </w:t>
      </w:r>
      <w:r>
        <w:t>model</w:t>
      </w:r>
      <w:r>
        <w:rPr>
          <w:spacing w:val="-18"/>
        </w:rPr>
        <w:t xml:space="preserve"> </w:t>
      </w:r>
      <w:r>
        <w:t>for</w:t>
      </w:r>
      <w:r>
        <w:rPr>
          <w:spacing w:val="-17"/>
        </w:rPr>
        <w:t xml:space="preserve"> </w:t>
      </w:r>
      <w:r>
        <w:t>the</w:t>
      </w:r>
      <w:r>
        <w:rPr>
          <w:spacing w:val="-17"/>
        </w:rPr>
        <w:t xml:space="preserve"> </w:t>
      </w:r>
      <w:r>
        <w:t>audit</w:t>
      </w:r>
      <w:r>
        <w:rPr>
          <w:spacing w:val="-19"/>
        </w:rPr>
        <w:t xml:space="preserve"> </w:t>
      </w:r>
      <w:r>
        <w:t>timetable</w:t>
      </w:r>
      <w:r>
        <w:rPr>
          <w:spacing w:val="-16"/>
        </w:rPr>
        <w:t xml:space="preserve"> </w:t>
      </w:r>
      <w:r>
        <w:t>and</w:t>
      </w:r>
      <w:r>
        <w:rPr>
          <w:spacing w:val="-17"/>
        </w:rPr>
        <w:t xml:space="preserve"> </w:t>
      </w:r>
      <w:r>
        <w:t>programme</w:t>
      </w:r>
      <w:r>
        <w:rPr>
          <w:spacing w:val="-17"/>
        </w:rPr>
        <w:t xml:space="preserve"> </w:t>
      </w:r>
      <w:r>
        <w:t>is</w:t>
      </w:r>
      <w:r>
        <w:rPr>
          <w:spacing w:val="-16"/>
        </w:rPr>
        <w:t xml:space="preserve"> </w:t>
      </w:r>
      <w:r>
        <w:t>set</w:t>
      </w:r>
      <w:r>
        <w:rPr>
          <w:spacing w:val="-18"/>
        </w:rPr>
        <w:t xml:space="preserve"> </w:t>
      </w:r>
      <w:r>
        <w:t>out</w:t>
      </w:r>
      <w:r>
        <w:rPr>
          <w:spacing w:val="-18"/>
        </w:rPr>
        <w:t xml:space="preserve"> </w:t>
      </w:r>
      <w:r>
        <w:t>in</w:t>
      </w:r>
      <w:r>
        <w:rPr>
          <w:spacing w:val="-16"/>
        </w:rPr>
        <w:t xml:space="preserve"> </w:t>
      </w:r>
      <w:r>
        <w:t>annex</w:t>
      </w:r>
      <w:r>
        <w:rPr>
          <w:spacing w:val="-19"/>
        </w:rPr>
        <w:t xml:space="preserve"> </w:t>
      </w:r>
      <w:r>
        <w:t>1 of this</w:t>
      </w:r>
      <w:r>
        <w:rPr>
          <w:spacing w:val="-2"/>
        </w:rPr>
        <w:t xml:space="preserve"> </w:t>
      </w:r>
      <w:r>
        <w:t>Manual.</w:t>
      </w:r>
    </w:p>
    <w:p w14:paraId="7438338E" w14:textId="77777777" w:rsidR="0009623E" w:rsidRDefault="0009623E">
      <w:pPr>
        <w:pStyle w:val="BodyText"/>
        <w:spacing w:before="10"/>
        <w:rPr>
          <w:sz w:val="21"/>
        </w:rPr>
      </w:pPr>
    </w:p>
    <w:p w14:paraId="2B1EB637" w14:textId="77777777" w:rsidR="0009623E" w:rsidRDefault="00F00F55">
      <w:pPr>
        <w:pStyle w:val="ListParagraph"/>
        <w:numPr>
          <w:ilvl w:val="1"/>
          <w:numId w:val="32"/>
        </w:numPr>
        <w:tabs>
          <w:tab w:val="left" w:pos="1171"/>
        </w:tabs>
        <w:spacing w:line="237" w:lineRule="auto"/>
        <w:ind w:right="419" w:firstLine="0"/>
        <w:jc w:val="both"/>
      </w:pPr>
      <w:r>
        <w:t>In that context, the ATL should review the information provided by the Member State regarding</w:t>
      </w:r>
      <w:r>
        <w:rPr>
          <w:spacing w:val="-9"/>
        </w:rPr>
        <w:t xml:space="preserve"> </w:t>
      </w:r>
      <w:r>
        <w:t>overall</w:t>
      </w:r>
      <w:r>
        <w:rPr>
          <w:spacing w:val="-10"/>
        </w:rPr>
        <w:t xml:space="preserve"> </w:t>
      </w:r>
      <w:r>
        <w:t>organization</w:t>
      </w:r>
      <w:r>
        <w:rPr>
          <w:spacing w:val="-11"/>
        </w:rPr>
        <w:t xml:space="preserve"> </w:t>
      </w:r>
      <w:r>
        <w:t>and</w:t>
      </w:r>
      <w:r>
        <w:rPr>
          <w:spacing w:val="-11"/>
        </w:rPr>
        <w:t xml:space="preserve"> </w:t>
      </w:r>
      <w:r>
        <w:t>functions</w:t>
      </w:r>
      <w:r>
        <w:rPr>
          <w:spacing w:val="-11"/>
        </w:rPr>
        <w:t xml:space="preserve"> </w:t>
      </w:r>
      <w:r>
        <w:t>of</w:t>
      </w:r>
      <w:r>
        <w:rPr>
          <w:spacing w:val="-10"/>
        </w:rPr>
        <w:t xml:space="preserve"> </w:t>
      </w:r>
      <w:r>
        <w:t>its</w:t>
      </w:r>
      <w:r>
        <w:rPr>
          <w:spacing w:val="-10"/>
        </w:rPr>
        <w:t xml:space="preserve"> </w:t>
      </w:r>
      <w:r>
        <w:t>relevant</w:t>
      </w:r>
      <w:r>
        <w:rPr>
          <w:spacing w:val="-12"/>
        </w:rPr>
        <w:t xml:space="preserve"> </w:t>
      </w:r>
      <w:r>
        <w:t>entities,</w:t>
      </w:r>
      <w:r>
        <w:rPr>
          <w:spacing w:val="-13"/>
        </w:rPr>
        <w:t xml:space="preserve"> </w:t>
      </w:r>
      <w:r>
        <w:t>and</w:t>
      </w:r>
      <w:r>
        <w:rPr>
          <w:spacing w:val="-11"/>
        </w:rPr>
        <w:t xml:space="preserve"> </w:t>
      </w:r>
      <w:r>
        <w:t>provide</w:t>
      </w:r>
      <w:r>
        <w:rPr>
          <w:spacing w:val="-10"/>
        </w:rPr>
        <w:t xml:space="preserve"> </w:t>
      </w:r>
      <w:r>
        <w:t>the</w:t>
      </w:r>
      <w:r>
        <w:rPr>
          <w:spacing w:val="-12"/>
        </w:rPr>
        <w:t xml:space="preserve"> </w:t>
      </w:r>
      <w:r>
        <w:t>SPC</w:t>
      </w:r>
      <w:r>
        <w:rPr>
          <w:spacing w:val="-11"/>
        </w:rPr>
        <w:t xml:space="preserve"> </w:t>
      </w:r>
      <w:r>
        <w:t>with</w:t>
      </w:r>
      <w:r>
        <w:rPr>
          <w:spacing w:val="-11"/>
        </w:rPr>
        <w:t xml:space="preserve"> </w:t>
      </w:r>
      <w:r>
        <w:t>a draft</w:t>
      </w:r>
      <w:r>
        <w:rPr>
          <w:spacing w:val="-7"/>
        </w:rPr>
        <w:t xml:space="preserve"> </w:t>
      </w:r>
      <w:r>
        <w:t>timetable</w:t>
      </w:r>
      <w:r>
        <w:rPr>
          <w:spacing w:val="-5"/>
        </w:rPr>
        <w:t xml:space="preserve"> </w:t>
      </w:r>
      <w:r>
        <w:t>that</w:t>
      </w:r>
      <w:r>
        <w:rPr>
          <w:spacing w:val="-6"/>
        </w:rPr>
        <w:t xml:space="preserve"> </w:t>
      </w:r>
      <w:r>
        <w:t>includes</w:t>
      </w:r>
      <w:r>
        <w:rPr>
          <w:spacing w:val="-6"/>
        </w:rPr>
        <w:t xml:space="preserve"> </w:t>
      </w:r>
      <w:r>
        <w:t>all</w:t>
      </w:r>
      <w:r>
        <w:rPr>
          <w:spacing w:val="-6"/>
        </w:rPr>
        <w:t xml:space="preserve"> </w:t>
      </w:r>
      <w:r>
        <w:t>of</w:t>
      </w:r>
      <w:r>
        <w:rPr>
          <w:spacing w:val="-5"/>
        </w:rPr>
        <w:t xml:space="preserve"> </w:t>
      </w:r>
      <w:r>
        <w:t>the</w:t>
      </w:r>
      <w:r>
        <w:rPr>
          <w:spacing w:val="-5"/>
        </w:rPr>
        <w:t xml:space="preserve"> </w:t>
      </w:r>
      <w:r>
        <w:t>areas</w:t>
      </w:r>
      <w:r>
        <w:rPr>
          <w:spacing w:val="-5"/>
        </w:rPr>
        <w:t xml:space="preserve"> </w:t>
      </w:r>
      <w:r>
        <w:t>that</w:t>
      </w:r>
      <w:r>
        <w:rPr>
          <w:spacing w:val="-7"/>
        </w:rPr>
        <w:t xml:space="preserve"> </w:t>
      </w:r>
      <w:r>
        <w:t>need</w:t>
      </w:r>
      <w:r>
        <w:rPr>
          <w:spacing w:val="-5"/>
        </w:rPr>
        <w:t xml:space="preserve"> </w:t>
      </w:r>
      <w:r>
        <w:t>to</w:t>
      </w:r>
      <w:r>
        <w:rPr>
          <w:spacing w:val="-7"/>
        </w:rPr>
        <w:t xml:space="preserve"> </w:t>
      </w:r>
      <w:r>
        <w:t>be</w:t>
      </w:r>
      <w:r>
        <w:rPr>
          <w:spacing w:val="-7"/>
        </w:rPr>
        <w:t xml:space="preserve"> </w:t>
      </w:r>
      <w:r>
        <w:t>addressed,</w:t>
      </w:r>
      <w:r>
        <w:rPr>
          <w:spacing w:val="-9"/>
        </w:rPr>
        <w:t xml:space="preserve"> </w:t>
      </w:r>
      <w:r>
        <w:t>in</w:t>
      </w:r>
      <w:r>
        <w:rPr>
          <w:spacing w:val="-9"/>
        </w:rPr>
        <w:t xml:space="preserve"> </w:t>
      </w:r>
      <w:r>
        <w:t>accordance</w:t>
      </w:r>
      <w:r>
        <w:rPr>
          <w:spacing w:val="-7"/>
        </w:rPr>
        <w:t xml:space="preserve"> </w:t>
      </w:r>
      <w:r>
        <w:t>with</w:t>
      </w:r>
      <w:r>
        <w:rPr>
          <w:spacing w:val="-7"/>
        </w:rPr>
        <w:t xml:space="preserve"> </w:t>
      </w:r>
      <w:r>
        <w:t>the model set out in annex 1 of this</w:t>
      </w:r>
      <w:r>
        <w:rPr>
          <w:spacing w:val="-15"/>
        </w:rPr>
        <w:t xml:space="preserve"> </w:t>
      </w:r>
      <w:r>
        <w:t>Manual.</w:t>
      </w:r>
    </w:p>
    <w:p w14:paraId="5441178C" w14:textId="77777777" w:rsidR="0009623E" w:rsidRDefault="0009623E">
      <w:pPr>
        <w:pStyle w:val="BodyText"/>
        <w:spacing w:before="5"/>
        <w:rPr>
          <w:sz w:val="21"/>
        </w:rPr>
      </w:pPr>
    </w:p>
    <w:p w14:paraId="60313F35" w14:textId="77777777" w:rsidR="0009623E" w:rsidRDefault="00F00F55">
      <w:pPr>
        <w:pStyle w:val="ListParagraph"/>
        <w:numPr>
          <w:ilvl w:val="1"/>
          <w:numId w:val="32"/>
        </w:numPr>
        <w:tabs>
          <w:tab w:val="left" w:pos="1171"/>
        </w:tabs>
        <w:spacing w:line="237" w:lineRule="auto"/>
        <w:ind w:right="410" w:firstLine="0"/>
        <w:jc w:val="both"/>
      </w:pPr>
      <w:r>
        <w:t>The</w:t>
      </w:r>
      <w:r>
        <w:rPr>
          <w:spacing w:val="-17"/>
        </w:rPr>
        <w:t xml:space="preserve"> </w:t>
      </w:r>
      <w:r>
        <w:t>SPC,</w:t>
      </w:r>
      <w:r>
        <w:rPr>
          <w:spacing w:val="-18"/>
        </w:rPr>
        <w:t xml:space="preserve"> </w:t>
      </w:r>
      <w:r>
        <w:t>in</w:t>
      </w:r>
      <w:r>
        <w:rPr>
          <w:spacing w:val="-16"/>
        </w:rPr>
        <w:t xml:space="preserve"> </w:t>
      </w:r>
      <w:r>
        <w:t>turn,</w:t>
      </w:r>
      <w:r>
        <w:rPr>
          <w:spacing w:val="-18"/>
        </w:rPr>
        <w:t xml:space="preserve"> </w:t>
      </w:r>
      <w:r>
        <w:t>will</w:t>
      </w:r>
      <w:r>
        <w:rPr>
          <w:spacing w:val="-18"/>
        </w:rPr>
        <w:t xml:space="preserve"> </w:t>
      </w:r>
      <w:r>
        <w:t>act</w:t>
      </w:r>
      <w:r>
        <w:rPr>
          <w:spacing w:val="-17"/>
        </w:rPr>
        <w:t xml:space="preserve"> </w:t>
      </w:r>
      <w:r>
        <w:t>as</w:t>
      </w:r>
      <w:r>
        <w:rPr>
          <w:spacing w:val="-17"/>
        </w:rPr>
        <w:t xml:space="preserve"> </w:t>
      </w:r>
      <w:r>
        <w:t>the</w:t>
      </w:r>
      <w:r>
        <w:rPr>
          <w:spacing w:val="-17"/>
        </w:rPr>
        <w:t xml:space="preserve"> </w:t>
      </w:r>
      <w:r>
        <w:t>internal</w:t>
      </w:r>
      <w:r>
        <w:rPr>
          <w:spacing w:val="-19"/>
        </w:rPr>
        <w:t xml:space="preserve"> </w:t>
      </w:r>
      <w:r>
        <w:t>coordinator</w:t>
      </w:r>
      <w:r>
        <w:rPr>
          <w:spacing w:val="-21"/>
        </w:rPr>
        <w:t xml:space="preserve"> </w:t>
      </w:r>
      <w:r>
        <w:t>for</w:t>
      </w:r>
      <w:r>
        <w:rPr>
          <w:spacing w:val="-20"/>
        </w:rPr>
        <w:t xml:space="preserve"> </w:t>
      </w:r>
      <w:r>
        <w:t>the</w:t>
      </w:r>
      <w:r>
        <w:rPr>
          <w:spacing w:val="-18"/>
        </w:rPr>
        <w:t xml:space="preserve"> </w:t>
      </w:r>
      <w:r>
        <w:t>maritime</w:t>
      </w:r>
      <w:r>
        <w:rPr>
          <w:spacing w:val="-19"/>
        </w:rPr>
        <w:t xml:space="preserve"> </w:t>
      </w:r>
      <w:r>
        <w:t>administration</w:t>
      </w:r>
      <w:r>
        <w:rPr>
          <w:spacing w:val="-19"/>
        </w:rPr>
        <w:t xml:space="preserve"> </w:t>
      </w:r>
      <w:r>
        <w:t>of</w:t>
      </w:r>
      <w:r>
        <w:rPr>
          <w:spacing w:val="-17"/>
        </w:rPr>
        <w:t xml:space="preserve"> </w:t>
      </w:r>
      <w:r>
        <w:t>a Member</w:t>
      </w:r>
      <w:r>
        <w:rPr>
          <w:spacing w:val="-8"/>
        </w:rPr>
        <w:t xml:space="preserve"> </w:t>
      </w:r>
      <w:r>
        <w:t>State</w:t>
      </w:r>
      <w:r>
        <w:rPr>
          <w:spacing w:val="-6"/>
        </w:rPr>
        <w:t xml:space="preserve"> </w:t>
      </w:r>
      <w:r>
        <w:t>to</w:t>
      </w:r>
      <w:r>
        <w:rPr>
          <w:spacing w:val="-7"/>
        </w:rPr>
        <w:t xml:space="preserve"> </w:t>
      </w:r>
      <w:r>
        <w:t>be</w:t>
      </w:r>
      <w:r>
        <w:rPr>
          <w:spacing w:val="-7"/>
        </w:rPr>
        <w:t xml:space="preserve"> </w:t>
      </w:r>
      <w:r>
        <w:t>audited,</w:t>
      </w:r>
      <w:r>
        <w:rPr>
          <w:spacing w:val="-7"/>
        </w:rPr>
        <w:t xml:space="preserve"> </w:t>
      </w:r>
      <w:r>
        <w:t>by</w:t>
      </w:r>
      <w:r>
        <w:rPr>
          <w:spacing w:val="-12"/>
        </w:rPr>
        <w:t xml:space="preserve"> </w:t>
      </w:r>
      <w:r>
        <w:t>identifying</w:t>
      </w:r>
      <w:r>
        <w:rPr>
          <w:spacing w:val="-6"/>
        </w:rPr>
        <w:t xml:space="preserve"> </w:t>
      </w:r>
      <w:r>
        <w:t>the</w:t>
      </w:r>
      <w:r>
        <w:rPr>
          <w:spacing w:val="-6"/>
        </w:rPr>
        <w:t xml:space="preserve"> </w:t>
      </w:r>
      <w:r>
        <w:t>appropriate</w:t>
      </w:r>
      <w:r>
        <w:rPr>
          <w:spacing w:val="-7"/>
        </w:rPr>
        <w:t xml:space="preserve"> </w:t>
      </w:r>
      <w:r>
        <w:t>persons</w:t>
      </w:r>
      <w:r>
        <w:rPr>
          <w:spacing w:val="-8"/>
        </w:rPr>
        <w:t xml:space="preserve"> </w:t>
      </w:r>
      <w:r>
        <w:t>and</w:t>
      </w:r>
      <w:r>
        <w:rPr>
          <w:spacing w:val="-9"/>
        </w:rPr>
        <w:t xml:space="preserve"> </w:t>
      </w:r>
      <w:r>
        <w:t>entities</w:t>
      </w:r>
      <w:r>
        <w:rPr>
          <w:spacing w:val="-7"/>
        </w:rPr>
        <w:t xml:space="preserve"> </w:t>
      </w:r>
      <w:r>
        <w:t>that</w:t>
      </w:r>
      <w:r>
        <w:rPr>
          <w:spacing w:val="-10"/>
        </w:rPr>
        <w:t xml:space="preserve"> </w:t>
      </w:r>
      <w:r>
        <w:t>should</w:t>
      </w:r>
      <w:r>
        <w:rPr>
          <w:spacing w:val="-9"/>
        </w:rPr>
        <w:t xml:space="preserve"> </w:t>
      </w:r>
      <w:r>
        <w:t>be audited in order to address all the areas of the audit. Due to the unique interrelationship of various</w:t>
      </w:r>
      <w:r>
        <w:rPr>
          <w:spacing w:val="-11"/>
        </w:rPr>
        <w:t xml:space="preserve"> </w:t>
      </w:r>
      <w:r>
        <w:t>entities</w:t>
      </w:r>
      <w:r>
        <w:rPr>
          <w:spacing w:val="-11"/>
        </w:rPr>
        <w:t xml:space="preserve"> </w:t>
      </w:r>
      <w:r>
        <w:t>that</w:t>
      </w:r>
      <w:r>
        <w:rPr>
          <w:spacing w:val="-13"/>
        </w:rPr>
        <w:t xml:space="preserve"> </w:t>
      </w:r>
      <w:r>
        <w:t>comprise</w:t>
      </w:r>
      <w:r>
        <w:rPr>
          <w:spacing w:val="-12"/>
        </w:rPr>
        <w:t xml:space="preserve"> </w:t>
      </w:r>
      <w:r>
        <w:t>a</w:t>
      </w:r>
      <w:r>
        <w:rPr>
          <w:spacing w:val="-13"/>
        </w:rPr>
        <w:t xml:space="preserve"> </w:t>
      </w:r>
      <w:r>
        <w:t>maritime</w:t>
      </w:r>
      <w:r>
        <w:rPr>
          <w:spacing w:val="-14"/>
        </w:rPr>
        <w:t xml:space="preserve"> </w:t>
      </w:r>
      <w:r>
        <w:t>administration,</w:t>
      </w:r>
      <w:r>
        <w:rPr>
          <w:spacing w:val="-14"/>
        </w:rPr>
        <w:t xml:space="preserve"> </w:t>
      </w:r>
      <w:r>
        <w:t>where</w:t>
      </w:r>
      <w:r>
        <w:rPr>
          <w:spacing w:val="-13"/>
        </w:rPr>
        <w:t xml:space="preserve"> </w:t>
      </w:r>
      <w:r>
        <w:t>in</w:t>
      </w:r>
      <w:r>
        <w:rPr>
          <w:spacing w:val="-14"/>
        </w:rPr>
        <w:t xml:space="preserve"> </w:t>
      </w:r>
      <w:r>
        <w:t>some</w:t>
      </w:r>
      <w:r>
        <w:rPr>
          <w:spacing w:val="-13"/>
        </w:rPr>
        <w:t xml:space="preserve"> </w:t>
      </w:r>
      <w:r>
        <w:t>instances</w:t>
      </w:r>
      <w:r>
        <w:rPr>
          <w:spacing w:val="-13"/>
        </w:rPr>
        <w:t xml:space="preserve"> </w:t>
      </w:r>
      <w:r>
        <w:t>also</w:t>
      </w:r>
      <w:r>
        <w:rPr>
          <w:spacing w:val="-14"/>
        </w:rPr>
        <w:t xml:space="preserve"> </w:t>
      </w:r>
      <w:r>
        <w:t>multiple entities</w:t>
      </w:r>
      <w:r>
        <w:rPr>
          <w:spacing w:val="-7"/>
        </w:rPr>
        <w:t xml:space="preserve"> </w:t>
      </w:r>
      <w:r>
        <w:t>may</w:t>
      </w:r>
      <w:r>
        <w:rPr>
          <w:spacing w:val="-14"/>
        </w:rPr>
        <w:t xml:space="preserve"> </w:t>
      </w:r>
      <w:r>
        <w:t>share</w:t>
      </w:r>
      <w:r>
        <w:rPr>
          <w:spacing w:val="-8"/>
        </w:rPr>
        <w:t xml:space="preserve"> </w:t>
      </w:r>
      <w:r>
        <w:t>responsibility</w:t>
      </w:r>
      <w:r>
        <w:rPr>
          <w:spacing w:val="-14"/>
        </w:rPr>
        <w:t xml:space="preserve"> </w:t>
      </w:r>
      <w:r>
        <w:t>for</w:t>
      </w:r>
      <w:r>
        <w:rPr>
          <w:spacing w:val="-9"/>
        </w:rPr>
        <w:t xml:space="preserve"> </w:t>
      </w:r>
      <w:r>
        <w:t>the</w:t>
      </w:r>
      <w:r>
        <w:rPr>
          <w:spacing w:val="-8"/>
        </w:rPr>
        <w:t xml:space="preserve"> </w:t>
      </w:r>
      <w:r>
        <w:t>implementation</w:t>
      </w:r>
      <w:r>
        <w:rPr>
          <w:spacing w:val="-7"/>
        </w:rPr>
        <w:t xml:space="preserve"> </w:t>
      </w:r>
      <w:r>
        <w:t>of</w:t>
      </w:r>
      <w:r>
        <w:rPr>
          <w:spacing w:val="-7"/>
        </w:rPr>
        <w:t xml:space="preserve"> </w:t>
      </w:r>
      <w:r>
        <w:t>an</w:t>
      </w:r>
      <w:r>
        <w:rPr>
          <w:spacing w:val="-7"/>
        </w:rPr>
        <w:t xml:space="preserve"> </w:t>
      </w:r>
      <w:r>
        <w:t>area</w:t>
      </w:r>
      <w:r>
        <w:rPr>
          <w:spacing w:val="-11"/>
        </w:rPr>
        <w:t xml:space="preserve"> </w:t>
      </w:r>
      <w:r>
        <w:t>to</w:t>
      </w:r>
      <w:r>
        <w:rPr>
          <w:spacing w:val="-10"/>
        </w:rPr>
        <w:t xml:space="preserve"> </w:t>
      </w:r>
      <w:r>
        <w:t>be</w:t>
      </w:r>
      <w:r>
        <w:rPr>
          <w:spacing w:val="-10"/>
        </w:rPr>
        <w:t xml:space="preserve"> </w:t>
      </w:r>
      <w:r>
        <w:t>audited,</w:t>
      </w:r>
      <w:r>
        <w:rPr>
          <w:spacing w:val="-11"/>
        </w:rPr>
        <w:t xml:space="preserve"> </w:t>
      </w:r>
      <w:r>
        <w:t>the</w:t>
      </w:r>
      <w:r>
        <w:rPr>
          <w:spacing w:val="-11"/>
        </w:rPr>
        <w:t xml:space="preserve"> </w:t>
      </w:r>
      <w:r>
        <w:t>ATL</w:t>
      </w:r>
      <w:r>
        <w:rPr>
          <w:spacing w:val="-10"/>
        </w:rPr>
        <w:t xml:space="preserve"> </w:t>
      </w:r>
      <w:r>
        <w:t>must impress upon the SPC that he/she is expected to play an active role in providing detailed information</w:t>
      </w:r>
      <w:r>
        <w:rPr>
          <w:spacing w:val="-20"/>
        </w:rPr>
        <w:t xml:space="preserve"> </w:t>
      </w:r>
      <w:r>
        <w:t>in</w:t>
      </w:r>
      <w:r>
        <w:rPr>
          <w:spacing w:val="-20"/>
        </w:rPr>
        <w:t xml:space="preserve"> </w:t>
      </w:r>
      <w:r>
        <w:t>this</w:t>
      </w:r>
      <w:r>
        <w:rPr>
          <w:spacing w:val="-20"/>
        </w:rPr>
        <w:t xml:space="preserve"> </w:t>
      </w:r>
      <w:r>
        <w:t>regard</w:t>
      </w:r>
      <w:r>
        <w:rPr>
          <w:spacing w:val="-20"/>
        </w:rPr>
        <w:t xml:space="preserve"> </w:t>
      </w:r>
      <w:r>
        <w:t>and</w:t>
      </w:r>
      <w:r>
        <w:rPr>
          <w:spacing w:val="-19"/>
        </w:rPr>
        <w:t xml:space="preserve"> </w:t>
      </w:r>
      <w:r>
        <w:t>in</w:t>
      </w:r>
      <w:r>
        <w:rPr>
          <w:spacing w:val="-20"/>
        </w:rPr>
        <w:t xml:space="preserve"> </w:t>
      </w:r>
      <w:r>
        <w:t>preparing</w:t>
      </w:r>
      <w:r>
        <w:rPr>
          <w:spacing w:val="-19"/>
        </w:rPr>
        <w:t xml:space="preserve"> </w:t>
      </w:r>
      <w:r>
        <w:t>and</w:t>
      </w:r>
      <w:r>
        <w:rPr>
          <w:spacing w:val="-20"/>
        </w:rPr>
        <w:t xml:space="preserve"> </w:t>
      </w:r>
      <w:r>
        <w:t>coordinating</w:t>
      </w:r>
      <w:r>
        <w:rPr>
          <w:spacing w:val="-19"/>
        </w:rPr>
        <w:t xml:space="preserve"> </w:t>
      </w:r>
      <w:r>
        <w:t>all</w:t>
      </w:r>
      <w:r>
        <w:rPr>
          <w:spacing w:val="-21"/>
        </w:rPr>
        <w:t xml:space="preserve"> </w:t>
      </w:r>
      <w:r>
        <w:t>entities</w:t>
      </w:r>
      <w:r>
        <w:rPr>
          <w:spacing w:val="-18"/>
        </w:rPr>
        <w:t xml:space="preserve"> </w:t>
      </w:r>
      <w:r>
        <w:t>involved</w:t>
      </w:r>
      <w:r>
        <w:rPr>
          <w:spacing w:val="-20"/>
        </w:rPr>
        <w:t xml:space="preserve"> </w:t>
      </w:r>
      <w:r>
        <w:t>in</w:t>
      </w:r>
      <w:r>
        <w:rPr>
          <w:spacing w:val="-24"/>
        </w:rPr>
        <w:t xml:space="preserve"> </w:t>
      </w:r>
      <w:r>
        <w:t>an</w:t>
      </w:r>
      <w:r>
        <w:rPr>
          <w:spacing w:val="-23"/>
        </w:rPr>
        <w:t xml:space="preserve"> </w:t>
      </w:r>
      <w:r>
        <w:rPr>
          <w:spacing w:val="-3"/>
        </w:rPr>
        <w:t>audit.</w:t>
      </w:r>
      <w:r>
        <w:rPr>
          <w:spacing w:val="53"/>
        </w:rPr>
        <w:t xml:space="preserve"> </w:t>
      </w:r>
      <w:r>
        <w:t>This includes</w:t>
      </w:r>
      <w:r>
        <w:rPr>
          <w:spacing w:val="-11"/>
        </w:rPr>
        <w:t xml:space="preserve"> </w:t>
      </w:r>
      <w:r>
        <w:t>making</w:t>
      </w:r>
      <w:r>
        <w:rPr>
          <w:spacing w:val="-11"/>
        </w:rPr>
        <w:t xml:space="preserve"> </w:t>
      </w:r>
      <w:r>
        <w:t>sure</w:t>
      </w:r>
      <w:r>
        <w:rPr>
          <w:spacing w:val="-11"/>
        </w:rPr>
        <w:t xml:space="preserve"> </w:t>
      </w:r>
      <w:r>
        <w:t>that</w:t>
      </w:r>
      <w:r>
        <w:rPr>
          <w:spacing w:val="-12"/>
        </w:rPr>
        <w:t xml:space="preserve"> </w:t>
      </w:r>
      <w:r>
        <w:t>the</w:t>
      </w:r>
      <w:r>
        <w:rPr>
          <w:spacing w:val="-12"/>
        </w:rPr>
        <w:t xml:space="preserve"> </w:t>
      </w:r>
      <w:r>
        <w:t>proper</w:t>
      </w:r>
      <w:r>
        <w:rPr>
          <w:spacing w:val="-12"/>
        </w:rPr>
        <w:t xml:space="preserve"> </w:t>
      </w:r>
      <w:r>
        <w:t>entities</w:t>
      </w:r>
      <w:r>
        <w:rPr>
          <w:spacing w:val="-10"/>
        </w:rPr>
        <w:t xml:space="preserve"> </w:t>
      </w:r>
      <w:r>
        <w:t>of</w:t>
      </w:r>
      <w:r>
        <w:rPr>
          <w:spacing w:val="-11"/>
        </w:rPr>
        <w:t xml:space="preserve"> </w:t>
      </w:r>
      <w:r>
        <w:t>a</w:t>
      </w:r>
      <w:r>
        <w:rPr>
          <w:spacing w:val="-13"/>
        </w:rPr>
        <w:t xml:space="preserve"> </w:t>
      </w:r>
      <w:r>
        <w:t>maritime</w:t>
      </w:r>
      <w:r>
        <w:rPr>
          <w:spacing w:val="-13"/>
        </w:rPr>
        <w:t xml:space="preserve"> </w:t>
      </w:r>
      <w:r>
        <w:t>administration</w:t>
      </w:r>
      <w:r>
        <w:rPr>
          <w:spacing w:val="-13"/>
        </w:rPr>
        <w:t xml:space="preserve"> </w:t>
      </w:r>
      <w:r>
        <w:t>have</w:t>
      </w:r>
      <w:r>
        <w:rPr>
          <w:spacing w:val="-13"/>
        </w:rPr>
        <w:t xml:space="preserve"> </w:t>
      </w:r>
      <w:r>
        <w:t>been</w:t>
      </w:r>
      <w:r>
        <w:rPr>
          <w:spacing w:val="-13"/>
        </w:rPr>
        <w:t xml:space="preserve"> </w:t>
      </w:r>
      <w:r>
        <w:t>contacted and that they are aware of the dates and times for their interviews and the materials that they should have available for review by the audit team, such as procedures, relevant national legislation, records,</w:t>
      </w:r>
      <w:r>
        <w:rPr>
          <w:spacing w:val="-5"/>
        </w:rPr>
        <w:t xml:space="preserve"> </w:t>
      </w:r>
      <w:r>
        <w:t>etc.</w:t>
      </w:r>
    </w:p>
    <w:p w14:paraId="5C52BCED" w14:textId="77777777" w:rsidR="0009623E" w:rsidRDefault="0009623E">
      <w:pPr>
        <w:pStyle w:val="BodyText"/>
        <w:spacing w:before="11"/>
        <w:rPr>
          <w:sz w:val="20"/>
        </w:rPr>
      </w:pPr>
    </w:p>
    <w:p w14:paraId="6D26C6C8" w14:textId="77777777" w:rsidR="0009623E" w:rsidRDefault="00F00F55">
      <w:pPr>
        <w:pStyle w:val="ListParagraph"/>
        <w:numPr>
          <w:ilvl w:val="1"/>
          <w:numId w:val="32"/>
        </w:numPr>
        <w:tabs>
          <w:tab w:val="left" w:pos="1171"/>
        </w:tabs>
        <w:spacing w:line="237" w:lineRule="auto"/>
        <w:ind w:right="417" w:firstLine="0"/>
        <w:jc w:val="both"/>
      </w:pPr>
      <w:r>
        <w:t>The</w:t>
      </w:r>
      <w:r>
        <w:rPr>
          <w:spacing w:val="-21"/>
        </w:rPr>
        <w:t xml:space="preserve"> </w:t>
      </w:r>
      <w:r>
        <w:t>ATL</w:t>
      </w:r>
      <w:r>
        <w:rPr>
          <w:spacing w:val="-21"/>
        </w:rPr>
        <w:t xml:space="preserve"> </w:t>
      </w:r>
      <w:r>
        <w:t>should</w:t>
      </w:r>
      <w:r>
        <w:rPr>
          <w:spacing w:val="-21"/>
        </w:rPr>
        <w:t xml:space="preserve"> </w:t>
      </w:r>
      <w:r>
        <w:t>inquire</w:t>
      </w:r>
      <w:r>
        <w:rPr>
          <w:spacing w:val="-21"/>
        </w:rPr>
        <w:t xml:space="preserve"> </w:t>
      </w:r>
      <w:r>
        <w:t>with</w:t>
      </w:r>
      <w:r>
        <w:rPr>
          <w:spacing w:val="-20"/>
        </w:rPr>
        <w:t xml:space="preserve"> </w:t>
      </w:r>
      <w:r>
        <w:t>the</w:t>
      </w:r>
      <w:r>
        <w:rPr>
          <w:spacing w:val="-21"/>
        </w:rPr>
        <w:t xml:space="preserve"> </w:t>
      </w:r>
      <w:r>
        <w:t>SPC</w:t>
      </w:r>
      <w:r>
        <w:rPr>
          <w:spacing w:val="-21"/>
        </w:rPr>
        <w:t xml:space="preserve"> </w:t>
      </w:r>
      <w:r>
        <w:t>as</w:t>
      </w:r>
      <w:r>
        <w:rPr>
          <w:spacing w:val="-21"/>
        </w:rPr>
        <w:t xml:space="preserve"> </w:t>
      </w:r>
      <w:r>
        <w:t>to</w:t>
      </w:r>
      <w:r>
        <w:rPr>
          <w:spacing w:val="-24"/>
        </w:rPr>
        <w:t xml:space="preserve"> </w:t>
      </w:r>
      <w:r>
        <w:rPr>
          <w:spacing w:val="-2"/>
        </w:rPr>
        <w:t>the</w:t>
      </w:r>
      <w:r>
        <w:rPr>
          <w:spacing w:val="-25"/>
        </w:rPr>
        <w:t xml:space="preserve"> </w:t>
      </w:r>
      <w:r>
        <w:t>normal</w:t>
      </w:r>
      <w:r>
        <w:rPr>
          <w:spacing w:val="-26"/>
        </w:rPr>
        <w:t xml:space="preserve"> </w:t>
      </w:r>
      <w:r>
        <w:rPr>
          <w:spacing w:val="-3"/>
        </w:rPr>
        <w:t>work</w:t>
      </w:r>
      <w:r>
        <w:rPr>
          <w:spacing w:val="-24"/>
        </w:rPr>
        <w:t xml:space="preserve"> </w:t>
      </w:r>
      <w:r>
        <w:t>schedule</w:t>
      </w:r>
      <w:r>
        <w:rPr>
          <w:spacing w:val="-25"/>
        </w:rPr>
        <w:t xml:space="preserve"> </w:t>
      </w:r>
      <w:r>
        <w:t>for</w:t>
      </w:r>
      <w:r>
        <w:rPr>
          <w:spacing w:val="-26"/>
        </w:rPr>
        <w:t xml:space="preserve"> </w:t>
      </w:r>
      <w:r>
        <w:rPr>
          <w:spacing w:val="-2"/>
        </w:rPr>
        <w:t>the</w:t>
      </w:r>
      <w:r>
        <w:rPr>
          <w:spacing w:val="-25"/>
        </w:rPr>
        <w:t xml:space="preserve"> </w:t>
      </w:r>
      <w:r>
        <w:rPr>
          <w:spacing w:val="-3"/>
        </w:rPr>
        <w:t xml:space="preserve">participants </w:t>
      </w:r>
      <w:r>
        <w:t>and try, to the extent possible, to accommodate that schedule so as not to place any undue burden on the participants that could disrupt their normal transportation arrangements to and from</w:t>
      </w:r>
      <w:r>
        <w:rPr>
          <w:spacing w:val="-17"/>
        </w:rPr>
        <w:t xml:space="preserve"> </w:t>
      </w:r>
      <w:r>
        <w:t>work</w:t>
      </w:r>
      <w:r>
        <w:rPr>
          <w:spacing w:val="-17"/>
        </w:rPr>
        <w:t xml:space="preserve"> </w:t>
      </w:r>
      <w:r>
        <w:t>or</w:t>
      </w:r>
      <w:r>
        <w:rPr>
          <w:spacing w:val="-18"/>
        </w:rPr>
        <w:t xml:space="preserve"> </w:t>
      </w:r>
      <w:r>
        <w:t>their</w:t>
      </w:r>
      <w:r>
        <w:rPr>
          <w:spacing w:val="-21"/>
        </w:rPr>
        <w:t xml:space="preserve"> </w:t>
      </w:r>
      <w:r>
        <w:t>professional</w:t>
      </w:r>
      <w:r>
        <w:rPr>
          <w:spacing w:val="-20"/>
        </w:rPr>
        <w:t xml:space="preserve"> </w:t>
      </w:r>
      <w:r>
        <w:t>or</w:t>
      </w:r>
      <w:r>
        <w:rPr>
          <w:spacing w:val="-20"/>
        </w:rPr>
        <w:t xml:space="preserve"> </w:t>
      </w:r>
      <w:r>
        <w:t>personal</w:t>
      </w:r>
      <w:r>
        <w:rPr>
          <w:spacing w:val="-20"/>
        </w:rPr>
        <w:t xml:space="preserve"> </w:t>
      </w:r>
      <w:r>
        <w:t>commitments.</w:t>
      </w:r>
      <w:r>
        <w:rPr>
          <w:spacing w:val="3"/>
        </w:rPr>
        <w:t xml:space="preserve"> </w:t>
      </w:r>
      <w:r>
        <w:t>The</w:t>
      </w:r>
      <w:r>
        <w:rPr>
          <w:spacing w:val="-19"/>
        </w:rPr>
        <w:t xml:space="preserve"> </w:t>
      </w:r>
      <w:r>
        <w:t>SPC</w:t>
      </w:r>
      <w:r>
        <w:rPr>
          <w:spacing w:val="-20"/>
        </w:rPr>
        <w:t xml:space="preserve"> </w:t>
      </w:r>
      <w:r>
        <w:t>should</w:t>
      </w:r>
      <w:r>
        <w:rPr>
          <w:spacing w:val="-19"/>
        </w:rPr>
        <w:t xml:space="preserve"> </w:t>
      </w:r>
      <w:r>
        <w:t>also</w:t>
      </w:r>
      <w:r>
        <w:rPr>
          <w:spacing w:val="-19"/>
        </w:rPr>
        <w:t xml:space="preserve"> </w:t>
      </w:r>
      <w:r>
        <w:t>advise</w:t>
      </w:r>
      <w:r>
        <w:rPr>
          <w:spacing w:val="-19"/>
        </w:rPr>
        <w:t xml:space="preserve"> </w:t>
      </w:r>
      <w:r>
        <w:t>the</w:t>
      </w:r>
      <w:r>
        <w:rPr>
          <w:spacing w:val="-19"/>
        </w:rPr>
        <w:t xml:space="preserve"> </w:t>
      </w:r>
      <w:r>
        <w:t>ATL if</w:t>
      </w:r>
      <w:r>
        <w:rPr>
          <w:spacing w:val="-18"/>
        </w:rPr>
        <w:t xml:space="preserve"> </w:t>
      </w:r>
      <w:r>
        <w:t>there</w:t>
      </w:r>
      <w:r>
        <w:rPr>
          <w:spacing w:val="-17"/>
        </w:rPr>
        <w:t xml:space="preserve"> </w:t>
      </w:r>
      <w:r>
        <w:t>will</w:t>
      </w:r>
      <w:r>
        <w:rPr>
          <w:spacing w:val="-18"/>
        </w:rPr>
        <w:t xml:space="preserve"> </w:t>
      </w:r>
      <w:r>
        <w:t>be</w:t>
      </w:r>
      <w:r>
        <w:rPr>
          <w:spacing w:val="-17"/>
        </w:rPr>
        <w:t xml:space="preserve"> </w:t>
      </w:r>
      <w:r>
        <w:t>any</w:t>
      </w:r>
      <w:r>
        <w:rPr>
          <w:spacing w:val="-23"/>
        </w:rPr>
        <w:t xml:space="preserve"> </w:t>
      </w:r>
      <w:r>
        <w:t>scheduled</w:t>
      </w:r>
      <w:r>
        <w:rPr>
          <w:spacing w:val="-17"/>
        </w:rPr>
        <w:t xml:space="preserve"> </w:t>
      </w:r>
      <w:r>
        <w:t>events</w:t>
      </w:r>
      <w:r>
        <w:rPr>
          <w:spacing w:val="-17"/>
        </w:rPr>
        <w:t xml:space="preserve"> </w:t>
      </w:r>
      <w:r>
        <w:t>that</w:t>
      </w:r>
      <w:r>
        <w:rPr>
          <w:spacing w:val="-18"/>
        </w:rPr>
        <w:t xml:space="preserve"> </w:t>
      </w:r>
      <w:r>
        <w:t>could</w:t>
      </w:r>
      <w:r>
        <w:rPr>
          <w:spacing w:val="-20"/>
        </w:rPr>
        <w:t xml:space="preserve"> </w:t>
      </w:r>
      <w:r>
        <w:t>divert</w:t>
      </w:r>
      <w:r>
        <w:rPr>
          <w:spacing w:val="-21"/>
        </w:rPr>
        <w:t xml:space="preserve"> </w:t>
      </w:r>
      <w:r>
        <w:t>audit</w:t>
      </w:r>
      <w:r>
        <w:rPr>
          <w:spacing w:val="-21"/>
        </w:rPr>
        <w:t xml:space="preserve"> </w:t>
      </w:r>
      <w:r>
        <w:t>participants.</w:t>
      </w:r>
      <w:r>
        <w:rPr>
          <w:spacing w:val="21"/>
        </w:rPr>
        <w:t xml:space="preserve"> </w:t>
      </w:r>
      <w:r>
        <w:t>This</w:t>
      </w:r>
      <w:r>
        <w:rPr>
          <w:spacing w:val="-20"/>
        </w:rPr>
        <w:t xml:space="preserve"> </w:t>
      </w:r>
      <w:r>
        <w:t>could</w:t>
      </w:r>
      <w:r>
        <w:rPr>
          <w:spacing w:val="-20"/>
        </w:rPr>
        <w:t xml:space="preserve"> </w:t>
      </w:r>
      <w:r>
        <w:t>include</w:t>
      </w:r>
      <w:r>
        <w:rPr>
          <w:spacing w:val="-19"/>
        </w:rPr>
        <w:t xml:space="preserve"> </w:t>
      </w:r>
      <w:r>
        <w:t>local holidays, cultural or religious customs, celebrations and ceremonies, which can be accommodated</w:t>
      </w:r>
      <w:r>
        <w:rPr>
          <w:spacing w:val="-15"/>
        </w:rPr>
        <w:t xml:space="preserve"> </w:t>
      </w:r>
      <w:r>
        <w:t>in</w:t>
      </w:r>
      <w:r>
        <w:rPr>
          <w:spacing w:val="-15"/>
        </w:rPr>
        <w:t xml:space="preserve"> </w:t>
      </w:r>
      <w:r>
        <w:t>the</w:t>
      </w:r>
      <w:r>
        <w:rPr>
          <w:spacing w:val="-15"/>
        </w:rPr>
        <w:t xml:space="preserve"> </w:t>
      </w:r>
      <w:r>
        <w:t>audit</w:t>
      </w:r>
      <w:r>
        <w:rPr>
          <w:spacing w:val="-16"/>
        </w:rPr>
        <w:t xml:space="preserve"> </w:t>
      </w:r>
      <w:r>
        <w:t>timetable,</w:t>
      </w:r>
      <w:r>
        <w:rPr>
          <w:spacing w:val="-15"/>
        </w:rPr>
        <w:t xml:space="preserve"> </w:t>
      </w:r>
      <w:r>
        <w:t>but</w:t>
      </w:r>
      <w:r>
        <w:rPr>
          <w:spacing w:val="-16"/>
        </w:rPr>
        <w:t xml:space="preserve"> </w:t>
      </w:r>
      <w:r>
        <w:t>the</w:t>
      </w:r>
      <w:r>
        <w:rPr>
          <w:spacing w:val="-14"/>
        </w:rPr>
        <w:t xml:space="preserve"> </w:t>
      </w:r>
      <w:r>
        <w:t>ATL</w:t>
      </w:r>
      <w:r>
        <w:rPr>
          <w:spacing w:val="-15"/>
        </w:rPr>
        <w:t xml:space="preserve"> </w:t>
      </w:r>
      <w:r>
        <w:t>should</w:t>
      </w:r>
      <w:r>
        <w:rPr>
          <w:spacing w:val="-17"/>
        </w:rPr>
        <w:t xml:space="preserve"> </w:t>
      </w:r>
      <w:r>
        <w:t>consider</w:t>
      </w:r>
      <w:r>
        <w:rPr>
          <w:spacing w:val="-18"/>
        </w:rPr>
        <w:t xml:space="preserve"> </w:t>
      </w:r>
      <w:r>
        <w:t>their</w:t>
      </w:r>
      <w:r>
        <w:rPr>
          <w:spacing w:val="-18"/>
        </w:rPr>
        <w:t xml:space="preserve"> </w:t>
      </w:r>
      <w:r>
        <w:t>impact</w:t>
      </w:r>
      <w:r>
        <w:rPr>
          <w:spacing w:val="-18"/>
        </w:rPr>
        <w:t xml:space="preserve"> </w:t>
      </w:r>
      <w:r>
        <w:t>on</w:t>
      </w:r>
      <w:r>
        <w:rPr>
          <w:spacing w:val="-17"/>
        </w:rPr>
        <w:t xml:space="preserve"> </w:t>
      </w:r>
      <w:r>
        <w:t>the</w:t>
      </w:r>
      <w:r>
        <w:rPr>
          <w:spacing w:val="-16"/>
        </w:rPr>
        <w:t xml:space="preserve"> </w:t>
      </w:r>
      <w:r>
        <w:t>available audit</w:t>
      </w:r>
      <w:r>
        <w:rPr>
          <w:spacing w:val="-8"/>
        </w:rPr>
        <w:t xml:space="preserve"> </w:t>
      </w:r>
      <w:r>
        <w:t>time</w:t>
      </w:r>
      <w:r>
        <w:rPr>
          <w:spacing w:val="-5"/>
        </w:rPr>
        <w:t xml:space="preserve"> </w:t>
      </w:r>
      <w:r>
        <w:t>and,</w:t>
      </w:r>
      <w:r>
        <w:rPr>
          <w:spacing w:val="-6"/>
        </w:rPr>
        <w:t xml:space="preserve"> </w:t>
      </w:r>
      <w:r>
        <w:t>if</w:t>
      </w:r>
      <w:r>
        <w:rPr>
          <w:spacing w:val="-6"/>
        </w:rPr>
        <w:t xml:space="preserve"> </w:t>
      </w:r>
      <w:r>
        <w:t>necessary,</w:t>
      </w:r>
      <w:r>
        <w:rPr>
          <w:spacing w:val="-6"/>
        </w:rPr>
        <w:t xml:space="preserve"> </w:t>
      </w:r>
      <w:r>
        <w:t>request</w:t>
      </w:r>
      <w:r>
        <w:rPr>
          <w:spacing w:val="-6"/>
        </w:rPr>
        <w:t xml:space="preserve"> </w:t>
      </w:r>
      <w:r>
        <w:t>a</w:t>
      </w:r>
      <w:r>
        <w:rPr>
          <w:spacing w:val="-6"/>
        </w:rPr>
        <w:t xml:space="preserve"> </w:t>
      </w:r>
      <w:r>
        <w:t>compensatory</w:t>
      </w:r>
      <w:r>
        <w:rPr>
          <w:spacing w:val="-11"/>
        </w:rPr>
        <w:t xml:space="preserve"> </w:t>
      </w:r>
      <w:r>
        <w:t>time</w:t>
      </w:r>
      <w:r>
        <w:rPr>
          <w:spacing w:val="-5"/>
        </w:rPr>
        <w:t xml:space="preserve"> </w:t>
      </w:r>
      <w:r>
        <w:t>to</w:t>
      </w:r>
      <w:r>
        <w:rPr>
          <w:spacing w:val="-6"/>
        </w:rPr>
        <w:t xml:space="preserve"> </w:t>
      </w:r>
      <w:r>
        <w:t>be</w:t>
      </w:r>
      <w:r>
        <w:rPr>
          <w:spacing w:val="-5"/>
        </w:rPr>
        <w:t xml:space="preserve"> </w:t>
      </w:r>
      <w:r>
        <w:t>added</w:t>
      </w:r>
      <w:r>
        <w:rPr>
          <w:spacing w:val="-5"/>
        </w:rPr>
        <w:t xml:space="preserve"> </w:t>
      </w:r>
      <w:r>
        <w:t>to</w:t>
      </w:r>
      <w:r>
        <w:rPr>
          <w:spacing w:val="-6"/>
        </w:rPr>
        <w:t xml:space="preserve"> </w:t>
      </w:r>
      <w:r>
        <w:t>the</w:t>
      </w:r>
      <w:r>
        <w:rPr>
          <w:spacing w:val="-5"/>
        </w:rPr>
        <w:t xml:space="preserve"> </w:t>
      </w:r>
      <w:r>
        <w:t>audit</w:t>
      </w:r>
      <w:r>
        <w:rPr>
          <w:spacing w:val="-7"/>
        </w:rPr>
        <w:t xml:space="preserve"> </w:t>
      </w:r>
      <w:r>
        <w:t>timetable.</w:t>
      </w:r>
    </w:p>
    <w:p w14:paraId="03A4DC13" w14:textId="77777777" w:rsidR="0009623E" w:rsidRDefault="0009623E">
      <w:pPr>
        <w:pStyle w:val="BodyText"/>
        <w:spacing w:before="2"/>
        <w:rPr>
          <w:sz w:val="21"/>
        </w:rPr>
      </w:pPr>
    </w:p>
    <w:p w14:paraId="669B6A4A" w14:textId="77777777" w:rsidR="0009623E" w:rsidRDefault="00F00F55">
      <w:pPr>
        <w:pStyle w:val="ListParagraph"/>
        <w:numPr>
          <w:ilvl w:val="1"/>
          <w:numId w:val="32"/>
        </w:numPr>
        <w:tabs>
          <w:tab w:val="left" w:pos="1171"/>
        </w:tabs>
        <w:spacing w:line="237" w:lineRule="auto"/>
        <w:ind w:right="413" w:firstLine="0"/>
        <w:jc w:val="both"/>
      </w:pPr>
      <w:r>
        <w:t>Any</w:t>
      </w:r>
      <w:r>
        <w:rPr>
          <w:spacing w:val="-10"/>
        </w:rPr>
        <w:t xml:space="preserve"> </w:t>
      </w:r>
      <w:r>
        <w:t>agreement</w:t>
      </w:r>
      <w:r>
        <w:rPr>
          <w:spacing w:val="-4"/>
        </w:rPr>
        <w:t xml:space="preserve"> </w:t>
      </w:r>
      <w:r>
        <w:t>reached</w:t>
      </w:r>
      <w:r>
        <w:rPr>
          <w:spacing w:val="-4"/>
        </w:rPr>
        <w:t xml:space="preserve"> </w:t>
      </w:r>
      <w:r>
        <w:t>between</w:t>
      </w:r>
      <w:r>
        <w:rPr>
          <w:spacing w:val="-4"/>
        </w:rPr>
        <w:t xml:space="preserve"> </w:t>
      </w:r>
      <w:r>
        <w:t>the</w:t>
      </w:r>
      <w:r>
        <w:rPr>
          <w:spacing w:val="-3"/>
        </w:rPr>
        <w:t xml:space="preserve"> </w:t>
      </w:r>
      <w:r>
        <w:t>ATL</w:t>
      </w:r>
      <w:r>
        <w:rPr>
          <w:spacing w:val="-4"/>
        </w:rPr>
        <w:t xml:space="preserve"> </w:t>
      </w:r>
      <w:r>
        <w:t>and</w:t>
      </w:r>
      <w:r>
        <w:rPr>
          <w:spacing w:val="-4"/>
        </w:rPr>
        <w:t xml:space="preserve"> </w:t>
      </w:r>
      <w:r>
        <w:t>the</w:t>
      </w:r>
      <w:r>
        <w:rPr>
          <w:spacing w:val="-4"/>
        </w:rPr>
        <w:t xml:space="preserve"> </w:t>
      </w:r>
      <w:r>
        <w:t>SPC,</w:t>
      </w:r>
      <w:r>
        <w:rPr>
          <w:spacing w:val="-4"/>
        </w:rPr>
        <w:t xml:space="preserve"> </w:t>
      </w:r>
      <w:r>
        <w:t>including</w:t>
      </w:r>
      <w:r>
        <w:rPr>
          <w:spacing w:val="-3"/>
        </w:rPr>
        <w:t xml:space="preserve"> </w:t>
      </w:r>
      <w:r>
        <w:t>the</w:t>
      </w:r>
      <w:r>
        <w:rPr>
          <w:spacing w:val="-4"/>
        </w:rPr>
        <w:t xml:space="preserve"> </w:t>
      </w:r>
      <w:r>
        <w:t>audit</w:t>
      </w:r>
      <w:r>
        <w:rPr>
          <w:spacing w:val="-7"/>
        </w:rPr>
        <w:t xml:space="preserve"> </w:t>
      </w:r>
      <w:r>
        <w:t>timetable and</w:t>
      </w:r>
      <w:r>
        <w:rPr>
          <w:spacing w:val="-22"/>
        </w:rPr>
        <w:t xml:space="preserve"> </w:t>
      </w:r>
      <w:r>
        <w:t>programme</w:t>
      </w:r>
      <w:r>
        <w:rPr>
          <w:spacing w:val="-22"/>
        </w:rPr>
        <w:t xml:space="preserve"> </w:t>
      </w:r>
      <w:r>
        <w:t>should</w:t>
      </w:r>
      <w:r>
        <w:rPr>
          <w:spacing w:val="-23"/>
        </w:rPr>
        <w:t xml:space="preserve"> </w:t>
      </w:r>
      <w:r>
        <w:t>be</w:t>
      </w:r>
      <w:r>
        <w:rPr>
          <w:spacing w:val="-22"/>
        </w:rPr>
        <w:t xml:space="preserve"> </w:t>
      </w:r>
      <w:r>
        <w:t>communicated</w:t>
      </w:r>
      <w:r>
        <w:rPr>
          <w:spacing w:val="-22"/>
        </w:rPr>
        <w:t xml:space="preserve"> </w:t>
      </w:r>
      <w:r>
        <w:t>to</w:t>
      </w:r>
      <w:r>
        <w:rPr>
          <w:spacing w:val="-22"/>
        </w:rPr>
        <w:t xml:space="preserve"> </w:t>
      </w:r>
      <w:r>
        <w:t>ATMs</w:t>
      </w:r>
      <w:r>
        <w:rPr>
          <w:spacing w:val="-22"/>
        </w:rPr>
        <w:t xml:space="preserve"> </w:t>
      </w:r>
      <w:r>
        <w:t>and</w:t>
      </w:r>
      <w:r>
        <w:rPr>
          <w:spacing w:val="-22"/>
        </w:rPr>
        <w:t xml:space="preserve"> </w:t>
      </w:r>
      <w:r>
        <w:t>MSA</w:t>
      </w:r>
      <w:r>
        <w:rPr>
          <w:spacing w:val="-23"/>
        </w:rPr>
        <w:t xml:space="preserve"> </w:t>
      </w:r>
      <w:r>
        <w:t>by</w:t>
      </w:r>
      <w:r>
        <w:rPr>
          <w:spacing w:val="-18"/>
        </w:rPr>
        <w:t xml:space="preserve"> </w:t>
      </w:r>
      <w:r>
        <w:t>the</w:t>
      </w:r>
      <w:r>
        <w:rPr>
          <w:spacing w:val="-22"/>
        </w:rPr>
        <w:t xml:space="preserve"> </w:t>
      </w:r>
      <w:r>
        <w:t>ATL.</w:t>
      </w:r>
      <w:r>
        <w:rPr>
          <w:spacing w:val="-27"/>
        </w:rPr>
        <w:t xml:space="preserve"> </w:t>
      </w:r>
      <w:r>
        <w:t>It</w:t>
      </w:r>
      <w:r>
        <w:rPr>
          <w:spacing w:val="-28"/>
        </w:rPr>
        <w:t xml:space="preserve"> </w:t>
      </w:r>
      <w:r>
        <w:t>is</w:t>
      </w:r>
      <w:r>
        <w:rPr>
          <w:spacing w:val="-25"/>
        </w:rPr>
        <w:t xml:space="preserve"> </w:t>
      </w:r>
      <w:r>
        <w:t>recommended</w:t>
      </w:r>
      <w:r>
        <w:rPr>
          <w:spacing w:val="-26"/>
        </w:rPr>
        <w:t xml:space="preserve"> </w:t>
      </w:r>
      <w:r>
        <w:t>that MSA</w:t>
      </w:r>
      <w:r>
        <w:rPr>
          <w:spacing w:val="-17"/>
        </w:rPr>
        <w:t xml:space="preserve"> </w:t>
      </w:r>
      <w:r>
        <w:t>be</w:t>
      </w:r>
      <w:r>
        <w:rPr>
          <w:spacing w:val="-17"/>
        </w:rPr>
        <w:t xml:space="preserve"> </w:t>
      </w:r>
      <w:r>
        <w:t>copied</w:t>
      </w:r>
      <w:r>
        <w:rPr>
          <w:spacing w:val="-16"/>
        </w:rPr>
        <w:t xml:space="preserve"> </w:t>
      </w:r>
      <w:r>
        <w:t>on</w:t>
      </w:r>
      <w:r>
        <w:rPr>
          <w:spacing w:val="-16"/>
        </w:rPr>
        <w:t xml:space="preserve"> </w:t>
      </w:r>
      <w:r>
        <w:t>all</w:t>
      </w:r>
      <w:r>
        <w:rPr>
          <w:spacing w:val="-18"/>
        </w:rPr>
        <w:t xml:space="preserve"> </w:t>
      </w:r>
      <w:r>
        <w:t>e-mail</w:t>
      </w:r>
      <w:r>
        <w:rPr>
          <w:spacing w:val="-17"/>
        </w:rPr>
        <w:t xml:space="preserve"> </w:t>
      </w:r>
      <w:r>
        <w:t>between</w:t>
      </w:r>
      <w:r>
        <w:rPr>
          <w:spacing w:val="-17"/>
        </w:rPr>
        <w:t xml:space="preserve"> </w:t>
      </w:r>
      <w:r>
        <w:t>the</w:t>
      </w:r>
      <w:r>
        <w:rPr>
          <w:spacing w:val="-17"/>
        </w:rPr>
        <w:t xml:space="preserve"> </w:t>
      </w:r>
      <w:r>
        <w:t>ATL</w:t>
      </w:r>
      <w:r>
        <w:rPr>
          <w:spacing w:val="-16"/>
        </w:rPr>
        <w:t xml:space="preserve"> </w:t>
      </w:r>
      <w:r>
        <w:t>and</w:t>
      </w:r>
      <w:r>
        <w:rPr>
          <w:spacing w:val="-17"/>
        </w:rPr>
        <w:t xml:space="preserve"> </w:t>
      </w:r>
      <w:r>
        <w:t>the</w:t>
      </w:r>
      <w:r>
        <w:rPr>
          <w:spacing w:val="-17"/>
        </w:rPr>
        <w:t xml:space="preserve"> </w:t>
      </w:r>
      <w:r>
        <w:t>SPC,</w:t>
      </w:r>
      <w:r>
        <w:rPr>
          <w:spacing w:val="-17"/>
        </w:rPr>
        <w:t xml:space="preserve"> </w:t>
      </w:r>
      <w:r>
        <w:t>so</w:t>
      </w:r>
      <w:r>
        <w:rPr>
          <w:spacing w:val="-17"/>
        </w:rPr>
        <w:t xml:space="preserve"> </w:t>
      </w:r>
      <w:r>
        <w:t>that</w:t>
      </w:r>
      <w:r>
        <w:rPr>
          <w:spacing w:val="-18"/>
        </w:rPr>
        <w:t xml:space="preserve"> </w:t>
      </w:r>
      <w:r>
        <w:t>MSA</w:t>
      </w:r>
      <w:r>
        <w:rPr>
          <w:spacing w:val="-16"/>
        </w:rPr>
        <w:t xml:space="preserve"> </w:t>
      </w:r>
      <w:r>
        <w:t>can</w:t>
      </w:r>
      <w:r>
        <w:rPr>
          <w:spacing w:val="-17"/>
        </w:rPr>
        <w:t xml:space="preserve"> </w:t>
      </w:r>
      <w:r>
        <w:t>track</w:t>
      </w:r>
      <w:r>
        <w:rPr>
          <w:spacing w:val="-17"/>
        </w:rPr>
        <w:t xml:space="preserve"> </w:t>
      </w:r>
      <w:r>
        <w:t>the</w:t>
      </w:r>
      <w:r>
        <w:rPr>
          <w:spacing w:val="-16"/>
        </w:rPr>
        <w:t xml:space="preserve"> </w:t>
      </w:r>
      <w:r>
        <w:t>progress of the audit preparations and provide any advice or assistance, as</w:t>
      </w:r>
      <w:r>
        <w:rPr>
          <w:spacing w:val="-39"/>
        </w:rPr>
        <w:t xml:space="preserve"> </w:t>
      </w:r>
      <w:r>
        <w:t>necessary.</w:t>
      </w:r>
    </w:p>
    <w:p w14:paraId="73498B38" w14:textId="77777777" w:rsidR="0009623E" w:rsidRDefault="0009623E">
      <w:pPr>
        <w:spacing w:line="237" w:lineRule="auto"/>
        <w:jc w:val="both"/>
        <w:sectPr w:rsidR="0009623E">
          <w:headerReference w:type="default" r:id="rId19"/>
          <w:footerReference w:type="default" r:id="rId20"/>
          <w:pgSz w:w="11910" w:h="16840"/>
          <w:pgMar w:top="1380" w:right="1000" w:bottom="1000" w:left="1100" w:header="856" w:footer="803" w:gutter="0"/>
          <w:cols w:space="720"/>
        </w:sectPr>
      </w:pPr>
    </w:p>
    <w:p w14:paraId="676EEA96" w14:textId="77777777" w:rsidR="0009623E" w:rsidRDefault="0009623E">
      <w:pPr>
        <w:pStyle w:val="BodyText"/>
        <w:rPr>
          <w:sz w:val="20"/>
        </w:rPr>
      </w:pPr>
    </w:p>
    <w:p w14:paraId="252A7774" w14:textId="77777777" w:rsidR="0009623E" w:rsidRDefault="0009623E">
      <w:pPr>
        <w:pStyle w:val="BodyText"/>
        <w:spacing w:before="2"/>
        <w:rPr>
          <w:sz w:val="23"/>
        </w:rPr>
      </w:pPr>
    </w:p>
    <w:p w14:paraId="69355363" w14:textId="77777777" w:rsidR="0009623E" w:rsidRDefault="00F00F55">
      <w:pPr>
        <w:pStyle w:val="ListParagraph"/>
        <w:numPr>
          <w:ilvl w:val="1"/>
          <w:numId w:val="32"/>
        </w:numPr>
        <w:tabs>
          <w:tab w:val="left" w:pos="1171"/>
        </w:tabs>
        <w:spacing w:line="237" w:lineRule="auto"/>
        <w:ind w:right="413" w:firstLine="0"/>
        <w:jc w:val="both"/>
      </w:pPr>
      <w:r>
        <w:t>Key</w:t>
      </w:r>
      <w:r>
        <w:rPr>
          <w:spacing w:val="-14"/>
        </w:rPr>
        <w:t xml:space="preserve"> </w:t>
      </w:r>
      <w:r>
        <w:t>logistical</w:t>
      </w:r>
      <w:r>
        <w:rPr>
          <w:spacing w:val="-11"/>
        </w:rPr>
        <w:t xml:space="preserve"> </w:t>
      </w:r>
      <w:r>
        <w:t>arrangements</w:t>
      </w:r>
      <w:r>
        <w:rPr>
          <w:spacing w:val="-10"/>
        </w:rPr>
        <w:t xml:space="preserve"> </w:t>
      </w:r>
      <w:r>
        <w:t>to</w:t>
      </w:r>
      <w:r>
        <w:rPr>
          <w:spacing w:val="-10"/>
        </w:rPr>
        <w:t xml:space="preserve"> </w:t>
      </w:r>
      <w:r>
        <w:t>be</w:t>
      </w:r>
      <w:r>
        <w:rPr>
          <w:spacing w:val="-10"/>
        </w:rPr>
        <w:t xml:space="preserve"> </w:t>
      </w:r>
      <w:r>
        <w:t>agreed</w:t>
      </w:r>
      <w:r>
        <w:rPr>
          <w:spacing w:val="-10"/>
        </w:rPr>
        <w:t xml:space="preserve"> </w:t>
      </w:r>
      <w:r>
        <w:t>between</w:t>
      </w:r>
      <w:r>
        <w:rPr>
          <w:spacing w:val="-3"/>
        </w:rPr>
        <w:t xml:space="preserve"> </w:t>
      </w:r>
      <w:r>
        <w:t>the</w:t>
      </w:r>
      <w:r>
        <w:rPr>
          <w:spacing w:val="-10"/>
        </w:rPr>
        <w:t xml:space="preserve"> </w:t>
      </w:r>
      <w:r>
        <w:t>ATL</w:t>
      </w:r>
      <w:r>
        <w:rPr>
          <w:spacing w:val="-10"/>
        </w:rPr>
        <w:t xml:space="preserve"> </w:t>
      </w:r>
      <w:r>
        <w:t>and</w:t>
      </w:r>
      <w:r>
        <w:rPr>
          <w:spacing w:val="-10"/>
        </w:rPr>
        <w:t xml:space="preserve"> </w:t>
      </w:r>
      <w:r>
        <w:t>SPC</w:t>
      </w:r>
      <w:r>
        <w:rPr>
          <w:spacing w:val="-10"/>
        </w:rPr>
        <w:t xml:space="preserve"> </w:t>
      </w:r>
      <w:r>
        <w:t>before</w:t>
      </w:r>
      <w:r>
        <w:rPr>
          <w:spacing w:val="-10"/>
        </w:rPr>
        <w:t xml:space="preserve"> </w:t>
      </w:r>
      <w:r>
        <w:t>the</w:t>
      </w:r>
      <w:r>
        <w:rPr>
          <w:spacing w:val="-10"/>
        </w:rPr>
        <w:t xml:space="preserve"> </w:t>
      </w:r>
      <w:r>
        <w:t>audit, include:</w:t>
      </w:r>
    </w:p>
    <w:p w14:paraId="3DCCEA49" w14:textId="77777777" w:rsidR="0009623E" w:rsidRDefault="0009623E">
      <w:pPr>
        <w:pStyle w:val="BodyText"/>
        <w:spacing w:before="6"/>
        <w:rPr>
          <w:sz w:val="21"/>
        </w:rPr>
      </w:pPr>
    </w:p>
    <w:p w14:paraId="7944CCE1" w14:textId="77777777" w:rsidR="0009623E" w:rsidRDefault="00F00F55">
      <w:pPr>
        <w:pStyle w:val="ListParagraph"/>
        <w:numPr>
          <w:ilvl w:val="2"/>
          <w:numId w:val="32"/>
        </w:numPr>
        <w:tabs>
          <w:tab w:val="left" w:pos="2022"/>
          <w:tab w:val="left" w:pos="2023"/>
        </w:tabs>
        <w:spacing w:before="1" w:line="237" w:lineRule="auto"/>
        <w:ind w:right="422" w:hanging="850"/>
        <w:jc w:val="both"/>
      </w:pPr>
      <w:r>
        <w:t>arrangements</w:t>
      </w:r>
      <w:r>
        <w:rPr>
          <w:spacing w:val="-21"/>
        </w:rPr>
        <w:t xml:space="preserve"> </w:t>
      </w:r>
      <w:r>
        <w:t>for</w:t>
      </w:r>
      <w:r>
        <w:rPr>
          <w:spacing w:val="-22"/>
        </w:rPr>
        <w:t xml:space="preserve"> </w:t>
      </w:r>
      <w:r>
        <w:t>the</w:t>
      </w:r>
      <w:r>
        <w:rPr>
          <w:spacing w:val="-21"/>
        </w:rPr>
        <w:t xml:space="preserve"> </w:t>
      </w:r>
      <w:r>
        <w:t>arrival</w:t>
      </w:r>
      <w:r>
        <w:rPr>
          <w:spacing w:val="-22"/>
        </w:rPr>
        <w:t xml:space="preserve"> </w:t>
      </w:r>
      <w:r>
        <w:t>at</w:t>
      </w:r>
      <w:r>
        <w:rPr>
          <w:spacing w:val="-22"/>
        </w:rPr>
        <w:t xml:space="preserve"> </w:t>
      </w:r>
      <w:r>
        <w:t>the</w:t>
      </w:r>
      <w:r>
        <w:rPr>
          <w:spacing w:val="-20"/>
        </w:rPr>
        <w:t xml:space="preserve"> </w:t>
      </w:r>
      <w:r>
        <w:t>airport</w:t>
      </w:r>
      <w:r>
        <w:rPr>
          <w:spacing w:val="-23"/>
        </w:rPr>
        <w:t xml:space="preserve"> </w:t>
      </w:r>
      <w:r>
        <w:t>and</w:t>
      </w:r>
      <w:r>
        <w:rPr>
          <w:spacing w:val="-20"/>
        </w:rPr>
        <w:t xml:space="preserve"> </w:t>
      </w:r>
      <w:r>
        <w:t>day</w:t>
      </w:r>
      <w:r>
        <w:rPr>
          <w:spacing w:val="-27"/>
        </w:rPr>
        <w:t xml:space="preserve"> </w:t>
      </w:r>
      <w:r>
        <w:t>by</w:t>
      </w:r>
      <w:r>
        <w:rPr>
          <w:spacing w:val="-27"/>
        </w:rPr>
        <w:t xml:space="preserve"> </w:t>
      </w:r>
      <w:r>
        <w:t>day</w:t>
      </w:r>
      <w:r>
        <w:rPr>
          <w:spacing w:val="-27"/>
        </w:rPr>
        <w:t xml:space="preserve"> </w:t>
      </w:r>
      <w:r>
        <w:t>transport</w:t>
      </w:r>
      <w:r>
        <w:rPr>
          <w:spacing w:val="-24"/>
        </w:rPr>
        <w:t xml:space="preserve"> </w:t>
      </w:r>
      <w:r>
        <w:t>to</w:t>
      </w:r>
      <w:r>
        <w:rPr>
          <w:spacing w:val="-25"/>
        </w:rPr>
        <w:t xml:space="preserve"> </w:t>
      </w:r>
      <w:r>
        <w:t>and</w:t>
      </w:r>
      <w:r>
        <w:rPr>
          <w:spacing w:val="-25"/>
        </w:rPr>
        <w:t xml:space="preserve"> </w:t>
      </w:r>
      <w:r>
        <w:t>from the hotel of the audit team, as</w:t>
      </w:r>
      <w:r>
        <w:rPr>
          <w:spacing w:val="-15"/>
        </w:rPr>
        <w:t xml:space="preserve"> </w:t>
      </w:r>
      <w:r>
        <w:t>necessary;</w:t>
      </w:r>
    </w:p>
    <w:p w14:paraId="5F74D630" w14:textId="77777777" w:rsidR="0009623E" w:rsidRDefault="0009623E">
      <w:pPr>
        <w:pStyle w:val="BodyText"/>
        <w:spacing w:before="6"/>
        <w:rPr>
          <w:sz w:val="21"/>
        </w:rPr>
      </w:pPr>
    </w:p>
    <w:p w14:paraId="2049D26C" w14:textId="77777777" w:rsidR="0009623E" w:rsidRDefault="00F00F55">
      <w:pPr>
        <w:pStyle w:val="ListParagraph"/>
        <w:numPr>
          <w:ilvl w:val="2"/>
          <w:numId w:val="32"/>
        </w:numPr>
        <w:tabs>
          <w:tab w:val="left" w:pos="2022"/>
          <w:tab w:val="left" w:pos="2023"/>
        </w:tabs>
        <w:spacing w:line="237" w:lineRule="auto"/>
        <w:ind w:right="419" w:hanging="850"/>
        <w:jc w:val="both"/>
      </w:pPr>
      <w:r>
        <w:t>assistance in obtaining visas or other travel permissions, which may be needed</w:t>
      </w:r>
      <w:r>
        <w:rPr>
          <w:spacing w:val="-11"/>
        </w:rPr>
        <w:t xml:space="preserve"> </w:t>
      </w:r>
      <w:r>
        <w:t>for</w:t>
      </w:r>
      <w:r>
        <w:rPr>
          <w:spacing w:val="-12"/>
        </w:rPr>
        <w:t xml:space="preserve"> </w:t>
      </w:r>
      <w:r>
        <w:t>the</w:t>
      </w:r>
      <w:r>
        <w:rPr>
          <w:spacing w:val="-11"/>
        </w:rPr>
        <w:t xml:space="preserve"> </w:t>
      </w:r>
      <w:r>
        <w:t>ATMs.</w:t>
      </w:r>
      <w:r>
        <w:rPr>
          <w:spacing w:val="38"/>
        </w:rPr>
        <w:t xml:space="preserve"> </w:t>
      </w:r>
      <w:r>
        <w:t>This</w:t>
      </w:r>
      <w:r>
        <w:rPr>
          <w:spacing w:val="-10"/>
        </w:rPr>
        <w:t xml:space="preserve"> </w:t>
      </w:r>
      <w:r>
        <w:t>should</w:t>
      </w:r>
      <w:r>
        <w:rPr>
          <w:spacing w:val="-11"/>
        </w:rPr>
        <w:t xml:space="preserve"> </w:t>
      </w:r>
      <w:r>
        <w:t>be</w:t>
      </w:r>
      <w:r>
        <w:rPr>
          <w:spacing w:val="-11"/>
        </w:rPr>
        <w:t xml:space="preserve"> </w:t>
      </w:r>
      <w:r>
        <w:t>addressed</w:t>
      </w:r>
      <w:r>
        <w:rPr>
          <w:spacing w:val="-13"/>
        </w:rPr>
        <w:t xml:space="preserve"> </w:t>
      </w:r>
      <w:r>
        <w:t>as</w:t>
      </w:r>
      <w:r>
        <w:rPr>
          <w:spacing w:val="-13"/>
        </w:rPr>
        <w:t xml:space="preserve"> </w:t>
      </w:r>
      <w:r>
        <w:t>soon</w:t>
      </w:r>
      <w:r>
        <w:rPr>
          <w:spacing w:val="-14"/>
        </w:rPr>
        <w:t xml:space="preserve"> </w:t>
      </w:r>
      <w:r>
        <w:t>as</w:t>
      </w:r>
      <w:r>
        <w:rPr>
          <w:spacing w:val="-12"/>
        </w:rPr>
        <w:t xml:space="preserve"> </w:t>
      </w:r>
      <w:r>
        <w:t>the</w:t>
      </w:r>
      <w:r>
        <w:rPr>
          <w:spacing w:val="-14"/>
        </w:rPr>
        <w:t xml:space="preserve"> </w:t>
      </w:r>
      <w:r>
        <w:t>ATL</w:t>
      </w:r>
      <w:r>
        <w:rPr>
          <w:spacing w:val="-13"/>
        </w:rPr>
        <w:t xml:space="preserve"> </w:t>
      </w:r>
      <w:r>
        <w:t>and</w:t>
      </w:r>
      <w:r>
        <w:rPr>
          <w:spacing w:val="-14"/>
        </w:rPr>
        <w:t xml:space="preserve"> </w:t>
      </w:r>
      <w:r>
        <w:t>the ATM are known and MSA should instruct each ATM to correspond with the SPC individually to attend to these important travel matters. The SPC may need to ensure that documentation is provided to ATMs in order for them to secure the necessary entry visas. Likewise, ATMs should ensure that their passport or other personal records, such as required vaccinations, are complete and up to date, for the place to be</w:t>
      </w:r>
      <w:r>
        <w:rPr>
          <w:spacing w:val="-20"/>
        </w:rPr>
        <w:t xml:space="preserve"> </w:t>
      </w:r>
      <w:r>
        <w:t>visited.</w:t>
      </w:r>
    </w:p>
    <w:p w14:paraId="4B1A2AB0" w14:textId="77777777" w:rsidR="0009623E" w:rsidRDefault="0009623E">
      <w:pPr>
        <w:pStyle w:val="BodyText"/>
        <w:spacing w:before="2"/>
        <w:rPr>
          <w:sz w:val="21"/>
        </w:rPr>
      </w:pPr>
    </w:p>
    <w:p w14:paraId="45E47748" w14:textId="77777777" w:rsidR="0009623E" w:rsidRDefault="00F00F55">
      <w:pPr>
        <w:pStyle w:val="ListParagraph"/>
        <w:numPr>
          <w:ilvl w:val="2"/>
          <w:numId w:val="32"/>
        </w:numPr>
        <w:tabs>
          <w:tab w:val="left" w:pos="2022"/>
          <w:tab w:val="left" w:pos="2023"/>
        </w:tabs>
        <w:spacing w:line="237" w:lineRule="auto"/>
        <w:ind w:right="423" w:hanging="850"/>
        <w:jc w:val="both"/>
      </w:pPr>
      <w:r>
        <w:t>suitable</w:t>
      </w:r>
      <w:r>
        <w:rPr>
          <w:spacing w:val="-18"/>
        </w:rPr>
        <w:t xml:space="preserve"> </w:t>
      </w:r>
      <w:r>
        <w:t>location</w:t>
      </w:r>
      <w:r>
        <w:rPr>
          <w:spacing w:val="-16"/>
        </w:rPr>
        <w:t xml:space="preserve"> </w:t>
      </w:r>
      <w:r>
        <w:t>of</w:t>
      </w:r>
      <w:r>
        <w:rPr>
          <w:spacing w:val="-16"/>
        </w:rPr>
        <w:t xml:space="preserve"> </w:t>
      </w:r>
      <w:r>
        <w:t>a</w:t>
      </w:r>
      <w:r>
        <w:rPr>
          <w:spacing w:val="-14"/>
        </w:rPr>
        <w:t xml:space="preserve"> </w:t>
      </w:r>
      <w:r>
        <w:t>hotel</w:t>
      </w:r>
      <w:r>
        <w:rPr>
          <w:spacing w:val="-18"/>
        </w:rPr>
        <w:t xml:space="preserve"> </w:t>
      </w:r>
      <w:r>
        <w:t>for</w:t>
      </w:r>
      <w:r>
        <w:rPr>
          <w:spacing w:val="-18"/>
        </w:rPr>
        <w:t xml:space="preserve"> </w:t>
      </w:r>
      <w:r>
        <w:t>auditors</w:t>
      </w:r>
      <w:r>
        <w:rPr>
          <w:spacing w:val="-18"/>
        </w:rPr>
        <w:t xml:space="preserve"> </w:t>
      </w:r>
      <w:r>
        <w:t>in</w:t>
      </w:r>
      <w:r>
        <w:rPr>
          <w:spacing w:val="-17"/>
        </w:rPr>
        <w:t xml:space="preserve"> </w:t>
      </w:r>
      <w:r>
        <w:t>order</w:t>
      </w:r>
      <w:r>
        <w:rPr>
          <w:spacing w:val="-18"/>
        </w:rPr>
        <w:t xml:space="preserve"> </w:t>
      </w:r>
      <w:r>
        <w:t>to</w:t>
      </w:r>
      <w:r>
        <w:rPr>
          <w:spacing w:val="-17"/>
        </w:rPr>
        <w:t xml:space="preserve"> </w:t>
      </w:r>
      <w:r>
        <w:t>reduce</w:t>
      </w:r>
      <w:r>
        <w:rPr>
          <w:spacing w:val="-17"/>
        </w:rPr>
        <w:t xml:space="preserve"> </w:t>
      </w:r>
      <w:r>
        <w:t>the</w:t>
      </w:r>
      <w:r>
        <w:rPr>
          <w:spacing w:val="-17"/>
        </w:rPr>
        <w:t xml:space="preserve"> </w:t>
      </w:r>
      <w:r>
        <w:t>time</w:t>
      </w:r>
      <w:r>
        <w:rPr>
          <w:spacing w:val="-17"/>
        </w:rPr>
        <w:t xml:space="preserve"> </w:t>
      </w:r>
      <w:r>
        <w:t>for</w:t>
      </w:r>
      <w:r>
        <w:rPr>
          <w:spacing w:val="-21"/>
        </w:rPr>
        <w:t xml:space="preserve"> </w:t>
      </w:r>
      <w:r>
        <w:t>transfers between the hotel and the audit</w:t>
      </w:r>
      <w:r>
        <w:rPr>
          <w:spacing w:val="-13"/>
        </w:rPr>
        <w:t xml:space="preserve"> </w:t>
      </w:r>
      <w:r>
        <w:t>locations;</w:t>
      </w:r>
    </w:p>
    <w:p w14:paraId="68C0DAB9" w14:textId="77777777" w:rsidR="0009623E" w:rsidRDefault="0009623E">
      <w:pPr>
        <w:pStyle w:val="BodyText"/>
        <w:spacing w:before="6"/>
        <w:rPr>
          <w:sz w:val="21"/>
        </w:rPr>
      </w:pPr>
    </w:p>
    <w:p w14:paraId="4993D5AE" w14:textId="77777777" w:rsidR="0009623E" w:rsidRDefault="006570BA">
      <w:pPr>
        <w:pStyle w:val="ListParagraph"/>
        <w:numPr>
          <w:ilvl w:val="2"/>
          <w:numId w:val="32"/>
        </w:numPr>
        <w:tabs>
          <w:tab w:val="left" w:pos="2022"/>
          <w:tab w:val="left" w:pos="2023"/>
        </w:tabs>
        <w:spacing w:line="237" w:lineRule="auto"/>
        <w:ind w:right="411" w:hanging="850"/>
        <w:jc w:val="both"/>
      </w:pPr>
      <w:r>
        <w:pict w14:anchorId="3755BE74">
          <v:rect id="_x0000_s1084" style="position:absolute;left:0;text-align:left;margin-left:287.2pt;margin-top:7.35pt;width:3pt;height:.6pt;z-index:-257615872;mso-position-horizontal-relative:page" fillcolor="black" stroked="f">
            <w10:wrap anchorx="page"/>
          </v:rect>
        </w:pict>
      </w:r>
      <w:r w:rsidR="00F00F55">
        <w:t>a</w:t>
      </w:r>
      <w:r w:rsidR="00F00F55">
        <w:rPr>
          <w:spacing w:val="-20"/>
        </w:rPr>
        <w:t xml:space="preserve"> </w:t>
      </w:r>
      <w:r w:rsidR="00F00F55">
        <w:t>meeting</w:t>
      </w:r>
      <w:r w:rsidR="00F00F55">
        <w:rPr>
          <w:spacing w:val="-20"/>
        </w:rPr>
        <w:t xml:space="preserve"> </w:t>
      </w:r>
      <w:r w:rsidR="00F00F55">
        <w:t>room</w:t>
      </w:r>
      <w:r w:rsidR="00F00F55">
        <w:rPr>
          <w:spacing w:val="-21"/>
        </w:rPr>
        <w:t xml:space="preserve"> </w:t>
      </w:r>
      <w:r w:rsidR="00F00F55">
        <w:t>for</w:t>
      </w:r>
      <w:r w:rsidR="00F00F55">
        <w:rPr>
          <w:spacing w:val="-21"/>
        </w:rPr>
        <w:t xml:space="preserve"> </w:t>
      </w:r>
      <w:r w:rsidR="00F00F55">
        <w:t>auditors,</w:t>
      </w:r>
      <w:r w:rsidR="00F00F55">
        <w:rPr>
          <w:spacing w:val="-22"/>
        </w:rPr>
        <w:t xml:space="preserve"> </w:t>
      </w:r>
      <w:r w:rsidR="00F00F55">
        <w:t>at</w:t>
      </w:r>
      <w:r w:rsidR="00F00F55">
        <w:rPr>
          <w:spacing w:val="-21"/>
        </w:rPr>
        <w:t xml:space="preserve"> </w:t>
      </w:r>
      <w:r w:rsidR="00F00F55">
        <w:t>the</w:t>
      </w:r>
      <w:r w:rsidR="00F00F55">
        <w:rPr>
          <w:spacing w:val="-20"/>
        </w:rPr>
        <w:t xml:space="preserve"> </w:t>
      </w:r>
      <w:r w:rsidR="00F00F55">
        <w:t>audit</w:t>
      </w:r>
      <w:r w:rsidR="00F00F55">
        <w:rPr>
          <w:spacing w:val="-21"/>
        </w:rPr>
        <w:t xml:space="preserve"> </w:t>
      </w:r>
      <w:r w:rsidR="00F00F55">
        <w:t>locations</w:t>
      </w:r>
      <w:r w:rsidR="00F00F55">
        <w:rPr>
          <w:spacing w:val="-20"/>
        </w:rPr>
        <w:t xml:space="preserve"> </w:t>
      </w:r>
      <w:r w:rsidR="00F00F55">
        <w:t>to</w:t>
      </w:r>
      <w:r w:rsidR="00F00F55">
        <w:rPr>
          <w:spacing w:val="-20"/>
        </w:rPr>
        <w:t xml:space="preserve"> </w:t>
      </w:r>
      <w:r w:rsidR="00F00F55">
        <w:t>facilitate</w:t>
      </w:r>
      <w:r w:rsidR="00F00F55">
        <w:rPr>
          <w:spacing w:val="-20"/>
        </w:rPr>
        <w:t xml:space="preserve"> </w:t>
      </w:r>
      <w:r w:rsidR="00F00F55">
        <w:t>auditor's</w:t>
      </w:r>
      <w:r w:rsidR="00F00F55">
        <w:rPr>
          <w:spacing w:val="-19"/>
        </w:rPr>
        <w:t xml:space="preserve"> </w:t>
      </w:r>
      <w:r w:rsidR="00F00F55">
        <w:t>end-of- interview</w:t>
      </w:r>
      <w:r w:rsidR="00F00F55">
        <w:rPr>
          <w:spacing w:val="-4"/>
        </w:rPr>
        <w:t xml:space="preserve"> </w:t>
      </w:r>
      <w:r w:rsidR="00F00F55">
        <w:t>briefings;</w:t>
      </w:r>
    </w:p>
    <w:p w14:paraId="47795252" w14:textId="77777777" w:rsidR="0009623E" w:rsidRDefault="0009623E">
      <w:pPr>
        <w:pStyle w:val="BodyText"/>
        <w:spacing w:before="7"/>
        <w:rPr>
          <w:sz w:val="21"/>
        </w:rPr>
      </w:pPr>
    </w:p>
    <w:p w14:paraId="1457F307" w14:textId="77777777" w:rsidR="0009623E" w:rsidRDefault="00F00F55">
      <w:pPr>
        <w:pStyle w:val="ListParagraph"/>
        <w:numPr>
          <w:ilvl w:val="2"/>
          <w:numId w:val="32"/>
        </w:numPr>
        <w:tabs>
          <w:tab w:val="left" w:pos="2022"/>
          <w:tab w:val="left" w:pos="2023"/>
        </w:tabs>
        <w:spacing w:line="237" w:lineRule="auto"/>
        <w:ind w:right="414" w:hanging="850"/>
        <w:jc w:val="both"/>
      </w:pPr>
      <w:r>
        <w:t>a meeting room at the hotel or the main audit location, equipped with a projector/TV</w:t>
      </w:r>
      <w:r>
        <w:rPr>
          <w:spacing w:val="-19"/>
        </w:rPr>
        <w:t xml:space="preserve"> </w:t>
      </w:r>
      <w:r>
        <w:t>screen</w:t>
      </w:r>
      <w:r>
        <w:rPr>
          <w:spacing w:val="-23"/>
        </w:rPr>
        <w:t xml:space="preserve"> </w:t>
      </w:r>
      <w:r>
        <w:t>to</w:t>
      </w:r>
      <w:r>
        <w:rPr>
          <w:spacing w:val="-23"/>
        </w:rPr>
        <w:t xml:space="preserve"> </w:t>
      </w:r>
      <w:r>
        <w:rPr>
          <w:spacing w:val="-3"/>
        </w:rPr>
        <w:t>facilitate</w:t>
      </w:r>
      <w:r>
        <w:rPr>
          <w:spacing w:val="-23"/>
        </w:rPr>
        <w:t xml:space="preserve"> </w:t>
      </w:r>
      <w:r>
        <w:rPr>
          <w:spacing w:val="-3"/>
        </w:rPr>
        <w:t>auditor's</w:t>
      </w:r>
      <w:r>
        <w:rPr>
          <w:spacing w:val="-21"/>
        </w:rPr>
        <w:t xml:space="preserve"> </w:t>
      </w:r>
      <w:r>
        <w:rPr>
          <w:spacing w:val="-3"/>
        </w:rPr>
        <w:t>end-of-day</w:t>
      </w:r>
      <w:r>
        <w:rPr>
          <w:spacing w:val="-30"/>
        </w:rPr>
        <w:t xml:space="preserve"> </w:t>
      </w:r>
      <w:r>
        <w:rPr>
          <w:spacing w:val="-3"/>
        </w:rPr>
        <w:t>briefings,</w:t>
      </w:r>
      <w:r>
        <w:rPr>
          <w:spacing w:val="-23"/>
        </w:rPr>
        <w:t xml:space="preserve"> </w:t>
      </w:r>
      <w:r>
        <w:rPr>
          <w:spacing w:val="-3"/>
        </w:rPr>
        <w:t>coordination</w:t>
      </w:r>
      <w:r>
        <w:rPr>
          <w:spacing w:val="-23"/>
        </w:rPr>
        <w:t xml:space="preserve"> </w:t>
      </w:r>
      <w:r>
        <w:t>and writing</w:t>
      </w:r>
      <w:r>
        <w:rPr>
          <w:spacing w:val="-11"/>
        </w:rPr>
        <w:t xml:space="preserve"> </w:t>
      </w:r>
      <w:r>
        <w:t>of</w:t>
      </w:r>
      <w:r>
        <w:rPr>
          <w:spacing w:val="-10"/>
        </w:rPr>
        <w:t xml:space="preserve"> </w:t>
      </w:r>
      <w:r>
        <w:t>the</w:t>
      </w:r>
      <w:r>
        <w:rPr>
          <w:spacing w:val="-11"/>
        </w:rPr>
        <w:t xml:space="preserve"> </w:t>
      </w:r>
      <w:r>
        <w:t>draft</w:t>
      </w:r>
      <w:r>
        <w:rPr>
          <w:spacing w:val="-12"/>
        </w:rPr>
        <w:t xml:space="preserve"> </w:t>
      </w:r>
      <w:r>
        <w:t>interim</w:t>
      </w:r>
      <w:r>
        <w:rPr>
          <w:spacing w:val="-13"/>
        </w:rPr>
        <w:t xml:space="preserve"> </w:t>
      </w:r>
      <w:r>
        <w:t>report</w:t>
      </w:r>
      <w:r>
        <w:rPr>
          <w:spacing w:val="-14"/>
        </w:rPr>
        <w:t xml:space="preserve"> </w:t>
      </w:r>
      <w:r>
        <w:t>after</w:t>
      </w:r>
      <w:r>
        <w:rPr>
          <w:spacing w:val="-14"/>
        </w:rPr>
        <w:t xml:space="preserve"> </w:t>
      </w:r>
      <w:r>
        <w:t>working</w:t>
      </w:r>
      <w:r>
        <w:rPr>
          <w:spacing w:val="-12"/>
        </w:rPr>
        <w:t xml:space="preserve"> </w:t>
      </w:r>
      <w:r>
        <w:t>hours</w:t>
      </w:r>
      <w:r>
        <w:rPr>
          <w:spacing w:val="-13"/>
        </w:rPr>
        <w:t xml:space="preserve"> </w:t>
      </w:r>
      <w:r>
        <w:t>and</w:t>
      </w:r>
      <w:r>
        <w:rPr>
          <w:spacing w:val="-13"/>
        </w:rPr>
        <w:t xml:space="preserve"> </w:t>
      </w:r>
      <w:r>
        <w:t>over</w:t>
      </w:r>
      <w:r>
        <w:rPr>
          <w:spacing w:val="-13"/>
        </w:rPr>
        <w:t xml:space="preserve"> </w:t>
      </w:r>
      <w:r>
        <w:t>the</w:t>
      </w:r>
      <w:r>
        <w:rPr>
          <w:spacing w:val="-13"/>
        </w:rPr>
        <w:t xml:space="preserve"> </w:t>
      </w:r>
      <w:r>
        <w:t>weekend,</w:t>
      </w:r>
      <w:r>
        <w:rPr>
          <w:spacing w:val="-14"/>
        </w:rPr>
        <w:t xml:space="preserve"> </w:t>
      </w:r>
      <w:r>
        <w:t>if necessary;</w:t>
      </w:r>
    </w:p>
    <w:p w14:paraId="0D1301DA" w14:textId="77777777" w:rsidR="0009623E" w:rsidRDefault="0009623E">
      <w:pPr>
        <w:pStyle w:val="BodyText"/>
        <w:spacing w:before="4"/>
        <w:rPr>
          <w:sz w:val="21"/>
        </w:rPr>
      </w:pPr>
    </w:p>
    <w:p w14:paraId="2D3AC56A" w14:textId="77777777" w:rsidR="0009623E" w:rsidRDefault="00F00F55">
      <w:pPr>
        <w:pStyle w:val="ListParagraph"/>
        <w:numPr>
          <w:ilvl w:val="2"/>
          <w:numId w:val="32"/>
        </w:numPr>
        <w:tabs>
          <w:tab w:val="left" w:pos="2022"/>
          <w:tab w:val="left" w:pos="2023"/>
        </w:tabs>
        <w:spacing w:line="237" w:lineRule="auto"/>
        <w:ind w:right="420" w:hanging="850"/>
        <w:jc w:val="both"/>
      </w:pPr>
      <w:r>
        <w:t>internet connection in the hotel/meeting room for access to online support, GISIS, IMODOCS,</w:t>
      </w:r>
      <w:r>
        <w:rPr>
          <w:spacing w:val="-5"/>
        </w:rPr>
        <w:t xml:space="preserve"> </w:t>
      </w:r>
      <w:r>
        <w:t>etc.;</w:t>
      </w:r>
    </w:p>
    <w:p w14:paraId="42B43658" w14:textId="77777777" w:rsidR="0009623E" w:rsidRDefault="0009623E">
      <w:pPr>
        <w:pStyle w:val="BodyText"/>
        <w:spacing w:before="7"/>
        <w:rPr>
          <w:sz w:val="21"/>
        </w:rPr>
      </w:pPr>
    </w:p>
    <w:p w14:paraId="1695A8B6" w14:textId="77777777" w:rsidR="0009623E" w:rsidRDefault="00F00F55">
      <w:pPr>
        <w:pStyle w:val="ListParagraph"/>
        <w:numPr>
          <w:ilvl w:val="2"/>
          <w:numId w:val="32"/>
        </w:numPr>
        <w:tabs>
          <w:tab w:val="left" w:pos="2022"/>
          <w:tab w:val="left" w:pos="2023"/>
        </w:tabs>
        <w:spacing w:line="237" w:lineRule="auto"/>
        <w:ind w:right="425" w:hanging="850"/>
        <w:jc w:val="both"/>
      </w:pPr>
      <w:r>
        <w:t>any</w:t>
      </w:r>
      <w:r>
        <w:rPr>
          <w:spacing w:val="-17"/>
        </w:rPr>
        <w:t xml:space="preserve"> </w:t>
      </w:r>
      <w:r>
        <w:t>in-country</w:t>
      </w:r>
      <w:r>
        <w:rPr>
          <w:spacing w:val="-17"/>
        </w:rPr>
        <w:t xml:space="preserve"> </w:t>
      </w:r>
      <w:r>
        <w:t>travel</w:t>
      </w:r>
      <w:r>
        <w:rPr>
          <w:spacing w:val="-12"/>
        </w:rPr>
        <w:t xml:space="preserve"> </w:t>
      </w:r>
      <w:r>
        <w:t>to</w:t>
      </w:r>
      <w:r>
        <w:rPr>
          <w:spacing w:val="-11"/>
        </w:rPr>
        <w:t xml:space="preserve"> </w:t>
      </w:r>
      <w:r>
        <w:t>other</w:t>
      </w:r>
      <w:r>
        <w:rPr>
          <w:spacing w:val="-12"/>
        </w:rPr>
        <w:t xml:space="preserve"> </w:t>
      </w:r>
      <w:r>
        <w:t>locations</w:t>
      </w:r>
      <w:r>
        <w:rPr>
          <w:spacing w:val="-10"/>
        </w:rPr>
        <w:t xml:space="preserve"> </w:t>
      </w:r>
      <w:r>
        <w:t>involved</w:t>
      </w:r>
      <w:r>
        <w:rPr>
          <w:spacing w:val="-11"/>
        </w:rPr>
        <w:t xml:space="preserve"> </w:t>
      </w:r>
      <w:r>
        <w:t>in</w:t>
      </w:r>
      <w:r>
        <w:rPr>
          <w:spacing w:val="-12"/>
        </w:rPr>
        <w:t xml:space="preserve"> </w:t>
      </w:r>
      <w:r>
        <w:t>the</w:t>
      </w:r>
      <w:r>
        <w:rPr>
          <w:spacing w:val="-13"/>
        </w:rPr>
        <w:t xml:space="preserve"> </w:t>
      </w:r>
      <w:r>
        <w:t>audit</w:t>
      </w:r>
      <w:r>
        <w:rPr>
          <w:spacing w:val="-14"/>
        </w:rPr>
        <w:t xml:space="preserve"> </w:t>
      </w:r>
      <w:r>
        <w:t>should</w:t>
      </w:r>
      <w:r>
        <w:rPr>
          <w:spacing w:val="-13"/>
        </w:rPr>
        <w:t xml:space="preserve"> </w:t>
      </w:r>
      <w:r>
        <w:t>be</w:t>
      </w:r>
      <w:r>
        <w:rPr>
          <w:spacing w:val="-13"/>
        </w:rPr>
        <w:t xml:space="preserve"> </w:t>
      </w:r>
      <w:r>
        <w:t>agreed beforehand and time spent travelling should be limited as much as is practicable;</w:t>
      </w:r>
      <w:r>
        <w:rPr>
          <w:spacing w:val="-3"/>
        </w:rPr>
        <w:t xml:space="preserve"> </w:t>
      </w:r>
      <w:r>
        <w:t>and</w:t>
      </w:r>
    </w:p>
    <w:p w14:paraId="06760053" w14:textId="77777777" w:rsidR="0009623E" w:rsidRDefault="0009623E">
      <w:pPr>
        <w:pStyle w:val="BodyText"/>
        <w:spacing w:before="6"/>
        <w:rPr>
          <w:sz w:val="21"/>
        </w:rPr>
      </w:pPr>
    </w:p>
    <w:p w14:paraId="77F71816" w14:textId="77777777" w:rsidR="0009623E" w:rsidRDefault="00F00F55">
      <w:pPr>
        <w:pStyle w:val="ListParagraph"/>
        <w:numPr>
          <w:ilvl w:val="2"/>
          <w:numId w:val="32"/>
        </w:numPr>
        <w:tabs>
          <w:tab w:val="left" w:pos="2022"/>
          <w:tab w:val="left" w:pos="2023"/>
        </w:tabs>
        <w:spacing w:line="237" w:lineRule="auto"/>
        <w:ind w:right="412" w:hanging="850"/>
        <w:jc w:val="both"/>
      </w:pPr>
      <w:r>
        <w:t>participation of observer(s), who may be observer auditors or individuals invited</w:t>
      </w:r>
      <w:r>
        <w:rPr>
          <w:spacing w:val="-22"/>
        </w:rPr>
        <w:t xml:space="preserve"> </w:t>
      </w:r>
      <w:r>
        <w:t>by</w:t>
      </w:r>
      <w:r>
        <w:rPr>
          <w:spacing w:val="-28"/>
        </w:rPr>
        <w:t xml:space="preserve"> </w:t>
      </w:r>
      <w:r>
        <w:t>the</w:t>
      </w:r>
      <w:r>
        <w:rPr>
          <w:spacing w:val="-22"/>
        </w:rPr>
        <w:t xml:space="preserve"> </w:t>
      </w:r>
      <w:r>
        <w:t>Member</w:t>
      </w:r>
      <w:r>
        <w:rPr>
          <w:spacing w:val="-24"/>
        </w:rPr>
        <w:t xml:space="preserve"> </w:t>
      </w:r>
      <w:r>
        <w:t>State.</w:t>
      </w:r>
      <w:r>
        <w:rPr>
          <w:spacing w:val="-23"/>
        </w:rPr>
        <w:t xml:space="preserve"> </w:t>
      </w:r>
      <w:r>
        <w:t>Observers</w:t>
      </w:r>
      <w:r>
        <w:rPr>
          <w:spacing w:val="-25"/>
        </w:rPr>
        <w:t xml:space="preserve"> </w:t>
      </w:r>
      <w:r>
        <w:t>accepted</w:t>
      </w:r>
      <w:r>
        <w:rPr>
          <w:spacing w:val="-26"/>
        </w:rPr>
        <w:t xml:space="preserve"> </w:t>
      </w:r>
      <w:r>
        <w:t>or</w:t>
      </w:r>
      <w:r>
        <w:rPr>
          <w:spacing w:val="-27"/>
        </w:rPr>
        <w:t xml:space="preserve"> </w:t>
      </w:r>
      <w:r>
        <w:rPr>
          <w:spacing w:val="-3"/>
        </w:rPr>
        <w:t>invited</w:t>
      </w:r>
      <w:r>
        <w:rPr>
          <w:spacing w:val="-26"/>
        </w:rPr>
        <w:t xml:space="preserve"> </w:t>
      </w:r>
      <w:r>
        <w:t>by</w:t>
      </w:r>
      <w:r>
        <w:rPr>
          <w:spacing w:val="-33"/>
        </w:rPr>
        <w:t xml:space="preserve"> </w:t>
      </w:r>
      <w:r>
        <w:t>a</w:t>
      </w:r>
      <w:r>
        <w:rPr>
          <w:spacing w:val="-26"/>
        </w:rPr>
        <w:t xml:space="preserve"> </w:t>
      </w:r>
      <w:r>
        <w:rPr>
          <w:spacing w:val="-3"/>
        </w:rPr>
        <w:t>Member</w:t>
      </w:r>
      <w:r>
        <w:rPr>
          <w:spacing w:val="-27"/>
        </w:rPr>
        <w:t xml:space="preserve"> </w:t>
      </w:r>
      <w:r>
        <w:rPr>
          <w:spacing w:val="-3"/>
        </w:rPr>
        <w:t xml:space="preserve">State </w:t>
      </w:r>
      <w:r>
        <w:t>should</w:t>
      </w:r>
      <w:r>
        <w:rPr>
          <w:spacing w:val="-15"/>
        </w:rPr>
        <w:t xml:space="preserve"> </w:t>
      </w:r>
      <w:r>
        <w:t>not</w:t>
      </w:r>
      <w:r>
        <w:rPr>
          <w:spacing w:val="-16"/>
        </w:rPr>
        <w:t xml:space="preserve"> </w:t>
      </w:r>
      <w:r>
        <w:t>fulfil,</w:t>
      </w:r>
      <w:r>
        <w:rPr>
          <w:spacing w:val="-16"/>
        </w:rPr>
        <w:t xml:space="preserve"> </w:t>
      </w:r>
      <w:r>
        <w:t>in</w:t>
      </w:r>
      <w:r>
        <w:rPr>
          <w:spacing w:val="-15"/>
        </w:rPr>
        <w:t xml:space="preserve"> </w:t>
      </w:r>
      <w:r>
        <w:t>whole</w:t>
      </w:r>
      <w:r>
        <w:rPr>
          <w:spacing w:val="-15"/>
        </w:rPr>
        <w:t xml:space="preserve"> </w:t>
      </w:r>
      <w:r>
        <w:t>or</w:t>
      </w:r>
      <w:r>
        <w:rPr>
          <w:spacing w:val="-17"/>
        </w:rPr>
        <w:t xml:space="preserve"> </w:t>
      </w:r>
      <w:r>
        <w:t>in</w:t>
      </w:r>
      <w:r>
        <w:rPr>
          <w:spacing w:val="-17"/>
        </w:rPr>
        <w:t xml:space="preserve"> </w:t>
      </w:r>
      <w:r>
        <w:t>part,</w:t>
      </w:r>
      <w:r>
        <w:rPr>
          <w:spacing w:val="-18"/>
        </w:rPr>
        <w:t xml:space="preserve"> </w:t>
      </w:r>
      <w:r>
        <w:t>any</w:t>
      </w:r>
      <w:r>
        <w:rPr>
          <w:spacing w:val="-22"/>
        </w:rPr>
        <w:t xml:space="preserve"> </w:t>
      </w:r>
      <w:r>
        <w:t>of</w:t>
      </w:r>
      <w:r>
        <w:rPr>
          <w:spacing w:val="-16"/>
        </w:rPr>
        <w:t xml:space="preserve"> </w:t>
      </w:r>
      <w:r>
        <w:t>the</w:t>
      </w:r>
      <w:r>
        <w:rPr>
          <w:spacing w:val="-16"/>
        </w:rPr>
        <w:t xml:space="preserve"> </w:t>
      </w:r>
      <w:r>
        <w:t>obligations</w:t>
      </w:r>
      <w:r>
        <w:rPr>
          <w:spacing w:val="-17"/>
        </w:rPr>
        <w:t xml:space="preserve"> </w:t>
      </w:r>
      <w:r>
        <w:t>of</w:t>
      </w:r>
      <w:r>
        <w:rPr>
          <w:spacing w:val="-16"/>
        </w:rPr>
        <w:t xml:space="preserve"> </w:t>
      </w:r>
      <w:r>
        <w:t>the</w:t>
      </w:r>
      <w:r>
        <w:rPr>
          <w:spacing w:val="-17"/>
        </w:rPr>
        <w:t xml:space="preserve"> </w:t>
      </w:r>
      <w:r>
        <w:t>Member</w:t>
      </w:r>
      <w:r>
        <w:rPr>
          <w:spacing w:val="-17"/>
        </w:rPr>
        <w:t xml:space="preserve"> </w:t>
      </w:r>
      <w:r>
        <w:t>State subject</w:t>
      </w:r>
      <w:r>
        <w:rPr>
          <w:spacing w:val="-22"/>
        </w:rPr>
        <w:t xml:space="preserve"> </w:t>
      </w:r>
      <w:r>
        <w:t>to</w:t>
      </w:r>
      <w:r>
        <w:rPr>
          <w:spacing w:val="-19"/>
        </w:rPr>
        <w:t xml:space="preserve"> </w:t>
      </w:r>
      <w:r>
        <w:t>the</w:t>
      </w:r>
      <w:r>
        <w:rPr>
          <w:spacing w:val="-20"/>
        </w:rPr>
        <w:t xml:space="preserve"> </w:t>
      </w:r>
      <w:r>
        <w:t>audit</w:t>
      </w:r>
      <w:r>
        <w:rPr>
          <w:spacing w:val="-21"/>
        </w:rPr>
        <w:t xml:space="preserve"> </w:t>
      </w:r>
      <w:r>
        <w:t>(e.g.</w:t>
      </w:r>
      <w:r>
        <w:rPr>
          <w:spacing w:val="-22"/>
        </w:rPr>
        <w:t xml:space="preserve"> </w:t>
      </w:r>
      <w:r>
        <w:t>observers</w:t>
      </w:r>
      <w:r>
        <w:rPr>
          <w:spacing w:val="-19"/>
        </w:rPr>
        <w:t xml:space="preserve"> </w:t>
      </w:r>
      <w:r>
        <w:t>from</w:t>
      </w:r>
      <w:r>
        <w:rPr>
          <w:spacing w:val="-21"/>
        </w:rPr>
        <w:t xml:space="preserve"> </w:t>
      </w:r>
      <w:r>
        <w:t>a</w:t>
      </w:r>
      <w:r>
        <w:rPr>
          <w:spacing w:val="-19"/>
        </w:rPr>
        <w:t xml:space="preserve"> </w:t>
      </w:r>
      <w:r>
        <w:t>Member</w:t>
      </w:r>
      <w:r>
        <w:rPr>
          <w:spacing w:val="-25"/>
        </w:rPr>
        <w:t xml:space="preserve"> </w:t>
      </w:r>
      <w:r>
        <w:rPr>
          <w:spacing w:val="-3"/>
        </w:rPr>
        <w:t>State's</w:t>
      </w:r>
      <w:r>
        <w:rPr>
          <w:spacing w:val="-23"/>
        </w:rPr>
        <w:t xml:space="preserve"> </w:t>
      </w:r>
      <w:r>
        <w:t>RO</w:t>
      </w:r>
      <w:r>
        <w:rPr>
          <w:spacing w:val="-24"/>
        </w:rPr>
        <w:t xml:space="preserve"> </w:t>
      </w:r>
      <w:r>
        <w:rPr>
          <w:spacing w:val="-2"/>
        </w:rPr>
        <w:t>are</w:t>
      </w:r>
      <w:r>
        <w:rPr>
          <w:spacing w:val="-24"/>
        </w:rPr>
        <w:t xml:space="preserve"> </w:t>
      </w:r>
      <w:r>
        <w:rPr>
          <w:spacing w:val="-3"/>
        </w:rPr>
        <w:t>normally</w:t>
      </w:r>
      <w:r>
        <w:rPr>
          <w:spacing w:val="-31"/>
        </w:rPr>
        <w:t xml:space="preserve"> </w:t>
      </w:r>
      <w:r>
        <w:t>not permitted). Whilst it remains the prerogative of the Member State to allow observers, ATL should clearly inform SPC on the expected standard of their conduct</w:t>
      </w:r>
      <w:r>
        <w:rPr>
          <w:spacing w:val="-16"/>
        </w:rPr>
        <w:t xml:space="preserve"> </w:t>
      </w:r>
      <w:r>
        <w:t>during</w:t>
      </w:r>
      <w:r>
        <w:rPr>
          <w:spacing w:val="-14"/>
        </w:rPr>
        <w:t xml:space="preserve"> </w:t>
      </w:r>
      <w:r>
        <w:t>the</w:t>
      </w:r>
      <w:r>
        <w:rPr>
          <w:spacing w:val="-15"/>
        </w:rPr>
        <w:t xml:space="preserve"> </w:t>
      </w:r>
      <w:r>
        <w:t>audit,</w:t>
      </w:r>
      <w:r>
        <w:rPr>
          <w:spacing w:val="-16"/>
        </w:rPr>
        <w:t xml:space="preserve"> </w:t>
      </w:r>
      <w:r>
        <w:t>in</w:t>
      </w:r>
      <w:r>
        <w:rPr>
          <w:spacing w:val="-14"/>
        </w:rPr>
        <w:t xml:space="preserve"> </w:t>
      </w:r>
      <w:r>
        <w:t>order</w:t>
      </w:r>
      <w:r>
        <w:rPr>
          <w:spacing w:val="-16"/>
        </w:rPr>
        <w:t xml:space="preserve"> </w:t>
      </w:r>
      <w:r>
        <w:t>to</w:t>
      </w:r>
      <w:r>
        <w:rPr>
          <w:spacing w:val="-17"/>
        </w:rPr>
        <w:t xml:space="preserve"> </w:t>
      </w:r>
      <w:r>
        <w:t>make</w:t>
      </w:r>
      <w:r>
        <w:rPr>
          <w:spacing w:val="-16"/>
        </w:rPr>
        <w:t xml:space="preserve"> </w:t>
      </w:r>
      <w:r>
        <w:t>sure</w:t>
      </w:r>
      <w:r>
        <w:rPr>
          <w:spacing w:val="-17"/>
        </w:rPr>
        <w:t xml:space="preserve"> </w:t>
      </w:r>
      <w:r>
        <w:t>that</w:t>
      </w:r>
      <w:r>
        <w:rPr>
          <w:spacing w:val="-17"/>
        </w:rPr>
        <w:t xml:space="preserve"> </w:t>
      </w:r>
      <w:r>
        <w:t>observers</w:t>
      </w:r>
      <w:r>
        <w:rPr>
          <w:spacing w:val="-17"/>
        </w:rPr>
        <w:t xml:space="preserve"> </w:t>
      </w:r>
      <w:r>
        <w:t>do</w:t>
      </w:r>
      <w:r>
        <w:rPr>
          <w:spacing w:val="-17"/>
        </w:rPr>
        <w:t xml:space="preserve"> </w:t>
      </w:r>
      <w:r>
        <w:t>not</w:t>
      </w:r>
      <w:r>
        <w:rPr>
          <w:spacing w:val="-17"/>
        </w:rPr>
        <w:t xml:space="preserve"> </w:t>
      </w:r>
      <w:r>
        <w:t>interfere with the smooth running of the audit and that the numbers are limited, particularly during</w:t>
      </w:r>
      <w:r>
        <w:rPr>
          <w:spacing w:val="-8"/>
        </w:rPr>
        <w:t xml:space="preserve"> </w:t>
      </w:r>
      <w:r>
        <w:t>interviews.</w:t>
      </w:r>
    </w:p>
    <w:p w14:paraId="5D63FD13" w14:textId="77777777" w:rsidR="0009623E" w:rsidRDefault="0009623E">
      <w:pPr>
        <w:pStyle w:val="BodyText"/>
        <w:rPr>
          <w:sz w:val="21"/>
        </w:rPr>
      </w:pPr>
    </w:p>
    <w:p w14:paraId="5FF0B01F" w14:textId="77777777" w:rsidR="0009623E" w:rsidRDefault="00F00F55">
      <w:pPr>
        <w:pStyle w:val="ListParagraph"/>
        <w:numPr>
          <w:ilvl w:val="1"/>
          <w:numId w:val="32"/>
        </w:numPr>
        <w:tabs>
          <w:tab w:val="left" w:pos="1171"/>
        </w:tabs>
        <w:spacing w:line="237" w:lineRule="auto"/>
        <w:ind w:right="419" w:firstLine="0"/>
        <w:jc w:val="both"/>
      </w:pPr>
      <w:r>
        <w:t>Identification</w:t>
      </w:r>
      <w:r>
        <w:rPr>
          <w:spacing w:val="-17"/>
        </w:rPr>
        <w:t xml:space="preserve"> </w:t>
      </w:r>
      <w:r>
        <w:t>of</w:t>
      </w:r>
      <w:r>
        <w:rPr>
          <w:spacing w:val="-17"/>
        </w:rPr>
        <w:t xml:space="preserve"> </w:t>
      </w:r>
      <w:r>
        <w:t>documents</w:t>
      </w:r>
      <w:r>
        <w:rPr>
          <w:spacing w:val="-17"/>
        </w:rPr>
        <w:t xml:space="preserve"> </w:t>
      </w:r>
      <w:r>
        <w:t>necessary</w:t>
      </w:r>
      <w:r>
        <w:rPr>
          <w:spacing w:val="-23"/>
        </w:rPr>
        <w:t xml:space="preserve"> </w:t>
      </w:r>
      <w:r>
        <w:t>to</w:t>
      </w:r>
      <w:r>
        <w:rPr>
          <w:spacing w:val="-17"/>
        </w:rPr>
        <w:t xml:space="preserve"> </w:t>
      </w:r>
      <w:r>
        <w:t>conduct</w:t>
      </w:r>
      <w:r>
        <w:rPr>
          <w:spacing w:val="-19"/>
        </w:rPr>
        <w:t xml:space="preserve"> </w:t>
      </w:r>
      <w:r>
        <w:t>the</w:t>
      </w:r>
      <w:r>
        <w:rPr>
          <w:spacing w:val="-17"/>
        </w:rPr>
        <w:t xml:space="preserve"> </w:t>
      </w:r>
      <w:r>
        <w:t>audit</w:t>
      </w:r>
      <w:r>
        <w:rPr>
          <w:spacing w:val="-21"/>
        </w:rPr>
        <w:t xml:space="preserve"> </w:t>
      </w:r>
      <w:r>
        <w:t>is</w:t>
      </w:r>
      <w:r>
        <w:rPr>
          <w:spacing w:val="-20"/>
        </w:rPr>
        <w:t xml:space="preserve"> </w:t>
      </w:r>
      <w:r>
        <w:t>part</w:t>
      </w:r>
      <w:r>
        <w:rPr>
          <w:spacing w:val="-22"/>
        </w:rPr>
        <w:t xml:space="preserve"> </w:t>
      </w:r>
      <w:r>
        <w:t>of</w:t>
      </w:r>
      <w:r>
        <w:rPr>
          <w:spacing w:val="-18"/>
        </w:rPr>
        <w:t xml:space="preserve"> </w:t>
      </w:r>
      <w:r>
        <w:t>the</w:t>
      </w:r>
      <w:r>
        <w:rPr>
          <w:spacing w:val="-19"/>
        </w:rPr>
        <w:t xml:space="preserve"> </w:t>
      </w:r>
      <w:r>
        <w:t>audit</w:t>
      </w:r>
      <w:r>
        <w:rPr>
          <w:spacing w:val="-21"/>
        </w:rPr>
        <w:t xml:space="preserve"> </w:t>
      </w:r>
      <w:r>
        <w:t>plan</w:t>
      </w:r>
      <w:r>
        <w:rPr>
          <w:spacing w:val="-20"/>
        </w:rPr>
        <w:t xml:space="preserve"> </w:t>
      </w:r>
      <w:r>
        <w:t>(see annex</w:t>
      </w:r>
      <w:r>
        <w:rPr>
          <w:spacing w:val="16"/>
        </w:rPr>
        <w:t xml:space="preserve"> </w:t>
      </w:r>
      <w:r>
        <w:t>of</w:t>
      </w:r>
      <w:r>
        <w:rPr>
          <w:spacing w:val="17"/>
        </w:rPr>
        <w:t xml:space="preserve"> </w:t>
      </w:r>
      <w:r>
        <w:t>resolution</w:t>
      </w:r>
      <w:r>
        <w:rPr>
          <w:spacing w:val="16"/>
        </w:rPr>
        <w:t xml:space="preserve"> </w:t>
      </w:r>
      <w:r>
        <w:t>A.1067(28),</w:t>
      </w:r>
      <w:r>
        <w:rPr>
          <w:spacing w:val="15"/>
        </w:rPr>
        <w:t xml:space="preserve"> </w:t>
      </w:r>
      <w:r>
        <w:t>part</w:t>
      </w:r>
      <w:r>
        <w:rPr>
          <w:spacing w:val="16"/>
        </w:rPr>
        <w:t xml:space="preserve"> </w:t>
      </w:r>
      <w:r>
        <w:t>II,</w:t>
      </w:r>
      <w:r>
        <w:rPr>
          <w:spacing w:val="14"/>
        </w:rPr>
        <w:t xml:space="preserve"> </w:t>
      </w:r>
      <w:r>
        <w:t>paragraph</w:t>
      </w:r>
      <w:r>
        <w:rPr>
          <w:spacing w:val="17"/>
        </w:rPr>
        <w:t xml:space="preserve"> </w:t>
      </w:r>
      <w:r>
        <w:t>5.7.5).</w:t>
      </w:r>
      <w:r>
        <w:rPr>
          <w:spacing w:val="15"/>
        </w:rPr>
        <w:t xml:space="preserve"> </w:t>
      </w:r>
      <w:r>
        <w:t>Whilst</w:t>
      </w:r>
      <w:r>
        <w:rPr>
          <w:spacing w:val="14"/>
        </w:rPr>
        <w:t xml:space="preserve"> </w:t>
      </w:r>
      <w:r>
        <w:t>some</w:t>
      </w:r>
      <w:r>
        <w:rPr>
          <w:spacing w:val="17"/>
        </w:rPr>
        <w:t xml:space="preserve"> </w:t>
      </w:r>
      <w:r>
        <w:t>top</w:t>
      </w:r>
      <w:r>
        <w:rPr>
          <w:spacing w:val="16"/>
        </w:rPr>
        <w:t xml:space="preserve"> </w:t>
      </w:r>
      <w:r>
        <w:t>level</w:t>
      </w:r>
      <w:r>
        <w:rPr>
          <w:spacing w:val="15"/>
        </w:rPr>
        <w:t xml:space="preserve"> </w:t>
      </w:r>
      <w:r>
        <w:t>documents,</w:t>
      </w:r>
    </w:p>
    <w:p w14:paraId="2FA17685" w14:textId="77777777" w:rsidR="0009623E" w:rsidRDefault="00F00F55">
      <w:pPr>
        <w:pStyle w:val="BodyText"/>
        <w:spacing w:line="237" w:lineRule="auto"/>
        <w:ind w:left="318" w:right="414"/>
        <w:jc w:val="both"/>
      </w:pPr>
      <w:r>
        <w:t xml:space="preserve">e.g. legislation and notices are usually available in the official audit language, some are also available in advance, either through the maritime administration's website, </w:t>
      </w:r>
      <w:r>
        <w:rPr>
          <w:i/>
        </w:rPr>
        <w:t>pre-audit questionnaire</w:t>
      </w:r>
      <w:r>
        <w:rPr>
          <w:i/>
          <w:spacing w:val="-19"/>
        </w:rPr>
        <w:t xml:space="preserve"> </w:t>
      </w:r>
      <w:r>
        <w:t>or</w:t>
      </w:r>
      <w:r>
        <w:rPr>
          <w:spacing w:val="-22"/>
        </w:rPr>
        <w:t xml:space="preserve"> </w:t>
      </w:r>
      <w:r>
        <w:t>on</w:t>
      </w:r>
      <w:r>
        <w:rPr>
          <w:spacing w:val="-21"/>
        </w:rPr>
        <w:t xml:space="preserve"> </w:t>
      </w:r>
      <w:r>
        <w:t>request.</w:t>
      </w:r>
      <w:r>
        <w:rPr>
          <w:spacing w:val="-22"/>
        </w:rPr>
        <w:t xml:space="preserve"> </w:t>
      </w:r>
      <w:r>
        <w:t>Other</w:t>
      </w:r>
      <w:r>
        <w:rPr>
          <w:spacing w:val="-18"/>
        </w:rPr>
        <w:t xml:space="preserve"> </w:t>
      </w:r>
      <w:r>
        <w:t>documents</w:t>
      </w:r>
      <w:r>
        <w:rPr>
          <w:spacing w:val="-21"/>
        </w:rPr>
        <w:t xml:space="preserve"> </w:t>
      </w:r>
      <w:r>
        <w:t>and</w:t>
      </w:r>
      <w:r>
        <w:rPr>
          <w:spacing w:val="-24"/>
        </w:rPr>
        <w:t xml:space="preserve"> </w:t>
      </w:r>
      <w:r>
        <w:rPr>
          <w:spacing w:val="-3"/>
        </w:rPr>
        <w:t>records</w:t>
      </w:r>
      <w:r>
        <w:rPr>
          <w:spacing w:val="-24"/>
        </w:rPr>
        <w:t xml:space="preserve"> </w:t>
      </w:r>
      <w:r>
        <w:t>might</w:t>
      </w:r>
      <w:r>
        <w:rPr>
          <w:spacing w:val="-26"/>
        </w:rPr>
        <w:t xml:space="preserve"> </w:t>
      </w:r>
      <w:r>
        <w:t>be</w:t>
      </w:r>
      <w:r>
        <w:rPr>
          <w:spacing w:val="-25"/>
        </w:rPr>
        <w:t xml:space="preserve"> </w:t>
      </w:r>
      <w:r>
        <w:rPr>
          <w:spacing w:val="-3"/>
        </w:rPr>
        <w:t>available</w:t>
      </w:r>
      <w:r>
        <w:rPr>
          <w:spacing w:val="-25"/>
        </w:rPr>
        <w:t xml:space="preserve"> </w:t>
      </w:r>
      <w:r>
        <w:t>only</w:t>
      </w:r>
      <w:r>
        <w:rPr>
          <w:spacing w:val="-31"/>
        </w:rPr>
        <w:t xml:space="preserve"> </w:t>
      </w:r>
      <w:r>
        <w:t>in</w:t>
      </w:r>
      <w:r>
        <w:rPr>
          <w:spacing w:val="-24"/>
        </w:rPr>
        <w:t xml:space="preserve"> </w:t>
      </w:r>
      <w:r>
        <w:rPr>
          <w:spacing w:val="-2"/>
        </w:rPr>
        <w:t>the</w:t>
      </w:r>
      <w:r>
        <w:rPr>
          <w:spacing w:val="-25"/>
        </w:rPr>
        <w:t xml:space="preserve"> </w:t>
      </w:r>
      <w:r>
        <w:rPr>
          <w:spacing w:val="-3"/>
        </w:rPr>
        <w:t xml:space="preserve">national </w:t>
      </w:r>
      <w:r>
        <w:t>language.</w:t>
      </w:r>
      <w:r>
        <w:rPr>
          <w:spacing w:val="-22"/>
        </w:rPr>
        <w:t xml:space="preserve"> </w:t>
      </w:r>
      <w:r>
        <w:t>Consideration</w:t>
      </w:r>
      <w:r>
        <w:rPr>
          <w:spacing w:val="-19"/>
        </w:rPr>
        <w:t xml:space="preserve"> </w:t>
      </w:r>
      <w:r>
        <w:t>should</w:t>
      </w:r>
      <w:r>
        <w:rPr>
          <w:spacing w:val="-20"/>
        </w:rPr>
        <w:t xml:space="preserve"> </w:t>
      </w:r>
      <w:r>
        <w:t>be</w:t>
      </w:r>
      <w:r>
        <w:rPr>
          <w:spacing w:val="-19"/>
        </w:rPr>
        <w:t xml:space="preserve"> </w:t>
      </w:r>
      <w:r>
        <w:t>given</w:t>
      </w:r>
      <w:r>
        <w:rPr>
          <w:spacing w:val="-20"/>
        </w:rPr>
        <w:t xml:space="preserve"> </w:t>
      </w:r>
      <w:r>
        <w:t>by</w:t>
      </w:r>
      <w:r>
        <w:rPr>
          <w:spacing w:val="-25"/>
        </w:rPr>
        <w:t xml:space="preserve"> </w:t>
      </w:r>
      <w:r>
        <w:t>the</w:t>
      </w:r>
      <w:r>
        <w:rPr>
          <w:spacing w:val="-20"/>
        </w:rPr>
        <w:t xml:space="preserve"> </w:t>
      </w:r>
      <w:r>
        <w:t>audit</w:t>
      </w:r>
      <w:r>
        <w:rPr>
          <w:spacing w:val="-21"/>
        </w:rPr>
        <w:t xml:space="preserve"> </w:t>
      </w:r>
      <w:r>
        <w:t>team</w:t>
      </w:r>
      <w:r>
        <w:rPr>
          <w:spacing w:val="-20"/>
        </w:rPr>
        <w:t xml:space="preserve"> </w:t>
      </w:r>
      <w:r>
        <w:t>leader</w:t>
      </w:r>
      <w:r>
        <w:rPr>
          <w:spacing w:val="-21"/>
        </w:rPr>
        <w:t xml:space="preserve"> </w:t>
      </w:r>
      <w:r>
        <w:t>in</w:t>
      </w:r>
      <w:r>
        <w:rPr>
          <w:spacing w:val="-20"/>
        </w:rPr>
        <w:t xml:space="preserve"> </w:t>
      </w:r>
      <w:r>
        <w:t>advance</w:t>
      </w:r>
      <w:r>
        <w:rPr>
          <w:spacing w:val="-19"/>
        </w:rPr>
        <w:t xml:space="preserve"> </w:t>
      </w:r>
      <w:r>
        <w:t>to</w:t>
      </w:r>
      <w:r>
        <w:rPr>
          <w:spacing w:val="-20"/>
        </w:rPr>
        <w:t xml:space="preserve"> </w:t>
      </w:r>
      <w:r>
        <w:t>the</w:t>
      </w:r>
      <w:r>
        <w:rPr>
          <w:spacing w:val="-19"/>
        </w:rPr>
        <w:t xml:space="preserve"> </w:t>
      </w:r>
      <w:r>
        <w:t>scale</w:t>
      </w:r>
      <w:r>
        <w:rPr>
          <w:spacing w:val="-24"/>
        </w:rPr>
        <w:t xml:space="preserve"> </w:t>
      </w:r>
      <w:r>
        <w:t>of</w:t>
      </w:r>
      <w:r>
        <w:rPr>
          <w:spacing w:val="-23"/>
        </w:rPr>
        <w:t xml:space="preserve"> </w:t>
      </w:r>
      <w:r>
        <w:rPr>
          <w:spacing w:val="-3"/>
        </w:rPr>
        <w:t xml:space="preserve">this </w:t>
      </w:r>
      <w:r>
        <w:t>issue,</w:t>
      </w:r>
      <w:r>
        <w:rPr>
          <w:spacing w:val="-19"/>
        </w:rPr>
        <w:t xml:space="preserve"> </w:t>
      </w:r>
      <w:r>
        <w:t>to</w:t>
      </w:r>
      <w:r>
        <w:rPr>
          <w:spacing w:val="-17"/>
        </w:rPr>
        <w:t xml:space="preserve"> </w:t>
      </w:r>
      <w:r>
        <w:t>ensure</w:t>
      </w:r>
      <w:r>
        <w:rPr>
          <w:spacing w:val="-17"/>
        </w:rPr>
        <w:t xml:space="preserve"> </w:t>
      </w:r>
      <w:r>
        <w:t>that</w:t>
      </w:r>
      <w:r>
        <w:rPr>
          <w:spacing w:val="-19"/>
        </w:rPr>
        <w:t xml:space="preserve"> </w:t>
      </w:r>
      <w:r>
        <w:t>critical</w:t>
      </w:r>
      <w:r>
        <w:rPr>
          <w:spacing w:val="-18"/>
        </w:rPr>
        <w:t xml:space="preserve"> </w:t>
      </w:r>
      <w:r>
        <w:t>documents</w:t>
      </w:r>
      <w:r>
        <w:rPr>
          <w:spacing w:val="-17"/>
        </w:rPr>
        <w:t xml:space="preserve"> </w:t>
      </w:r>
      <w:r>
        <w:t>are</w:t>
      </w:r>
      <w:r>
        <w:rPr>
          <w:spacing w:val="-18"/>
        </w:rPr>
        <w:t xml:space="preserve"> </w:t>
      </w:r>
      <w:r>
        <w:t>available</w:t>
      </w:r>
      <w:r>
        <w:rPr>
          <w:spacing w:val="-17"/>
        </w:rPr>
        <w:t xml:space="preserve"> </w:t>
      </w:r>
      <w:r>
        <w:t>in</w:t>
      </w:r>
      <w:r>
        <w:rPr>
          <w:spacing w:val="-17"/>
        </w:rPr>
        <w:t xml:space="preserve"> </w:t>
      </w:r>
      <w:r>
        <w:t>the</w:t>
      </w:r>
      <w:r>
        <w:rPr>
          <w:spacing w:val="-18"/>
        </w:rPr>
        <w:t xml:space="preserve"> </w:t>
      </w:r>
      <w:r>
        <w:t>audit</w:t>
      </w:r>
      <w:r>
        <w:rPr>
          <w:spacing w:val="-19"/>
        </w:rPr>
        <w:t xml:space="preserve"> </w:t>
      </w:r>
      <w:r>
        <w:t>language</w:t>
      </w:r>
      <w:r>
        <w:rPr>
          <w:spacing w:val="-17"/>
        </w:rPr>
        <w:t xml:space="preserve"> </w:t>
      </w:r>
      <w:r>
        <w:t>before</w:t>
      </w:r>
      <w:r>
        <w:rPr>
          <w:spacing w:val="-17"/>
        </w:rPr>
        <w:t xml:space="preserve"> </w:t>
      </w:r>
      <w:r>
        <w:t>the</w:t>
      </w:r>
      <w:r>
        <w:rPr>
          <w:spacing w:val="-18"/>
        </w:rPr>
        <w:t xml:space="preserve"> </w:t>
      </w:r>
      <w:r>
        <w:t>audit</w:t>
      </w:r>
      <w:r>
        <w:rPr>
          <w:spacing w:val="-19"/>
        </w:rPr>
        <w:t xml:space="preserve"> </w:t>
      </w:r>
      <w:r>
        <w:t>or</w:t>
      </w:r>
      <w:r>
        <w:rPr>
          <w:spacing w:val="-7"/>
        </w:rPr>
        <w:t xml:space="preserve"> </w:t>
      </w:r>
      <w:r>
        <w:t>to request</w:t>
      </w:r>
      <w:r>
        <w:rPr>
          <w:spacing w:val="-26"/>
        </w:rPr>
        <w:t xml:space="preserve"> </w:t>
      </w:r>
      <w:r>
        <w:t>that</w:t>
      </w:r>
      <w:r>
        <w:rPr>
          <w:spacing w:val="-25"/>
        </w:rPr>
        <w:t xml:space="preserve"> </w:t>
      </w:r>
      <w:r>
        <w:t>interpreters</w:t>
      </w:r>
      <w:r>
        <w:rPr>
          <w:spacing w:val="-23"/>
        </w:rPr>
        <w:t xml:space="preserve"> </w:t>
      </w:r>
      <w:r>
        <w:t>are</w:t>
      </w:r>
      <w:r>
        <w:rPr>
          <w:spacing w:val="-24"/>
        </w:rPr>
        <w:t xml:space="preserve"> </w:t>
      </w:r>
      <w:r>
        <w:t>available</w:t>
      </w:r>
      <w:r>
        <w:rPr>
          <w:spacing w:val="-24"/>
        </w:rPr>
        <w:t xml:space="preserve"> </w:t>
      </w:r>
      <w:r>
        <w:t>during</w:t>
      </w:r>
      <w:r>
        <w:rPr>
          <w:spacing w:val="-23"/>
        </w:rPr>
        <w:t xml:space="preserve"> </w:t>
      </w:r>
      <w:r>
        <w:t>interviews.</w:t>
      </w:r>
      <w:r>
        <w:rPr>
          <w:spacing w:val="-25"/>
        </w:rPr>
        <w:t xml:space="preserve"> </w:t>
      </w:r>
      <w:r>
        <w:t>Although</w:t>
      </w:r>
      <w:r>
        <w:rPr>
          <w:spacing w:val="-24"/>
        </w:rPr>
        <w:t xml:space="preserve"> </w:t>
      </w:r>
      <w:r>
        <w:t>requests</w:t>
      </w:r>
      <w:r>
        <w:rPr>
          <w:spacing w:val="-27"/>
        </w:rPr>
        <w:t xml:space="preserve"> </w:t>
      </w:r>
      <w:r>
        <w:t>for</w:t>
      </w:r>
      <w:r>
        <w:rPr>
          <w:spacing w:val="-28"/>
        </w:rPr>
        <w:t xml:space="preserve"> </w:t>
      </w:r>
      <w:r>
        <w:rPr>
          <w:spacing w:val="-3"/>
        </w:rPr>
        <w:t>translations</w:t>
      </w:r>
      <w:r>
        <w:rPr>
          <w:spacing w:val="-27"/>
        </w:rPr>
        <w:t xml:space="preserve"> </w:t>
      </w:r>
      <w:r>
        <w:t>could be made during audit, these take time and should be</w:t>
      </w:r>
      <w:r>
        <w:rPr>
          <w:spacing w:val="-10"/>
        </w:rPr>
        <w:t xml:space="preserve"> </w:t>
      </w:r>
      <w:r>
        <w:t>limited.</w:t>
      </w:r>
    </w:p>
    <w:p w14:paraId="604C9D50" w14:textId="77777777" w:rsidR="0009623E" w:rsidRDefault="0009623E">
      <w:pPr>
        <w:spacing w:line="237" w:lineRule="auto"/>
        <w:jc w:val="both"/>
        <w:sectPr w:rsidR="0009623E">
          <w:headerReference w:type="default" r:id="rId21"/>
          <w:footerReference w:type="default" r:id="rId22"/>
          <w:pgSz w:w="11910" w:h="16840"/>
          <w:pgMar w:top="1380" w:right="1000" w:bottom="1000" w:left="1100" w:header="856" w:footer="803" w:gutter="0"/>
          <w:cols w:space="720"/>
        </w:sectPr>
      </w:pPr>
    </w:p>
    <w:p w14:paraId="763BED76" w14:textId="77777777" w:rsidR="0009623E" w:rsidRDefault="0009623E">
      <w:pPr>
        <w:pStyle w:val="BodyText"/>
        <w:spacing w:before="4"/>
        <w:rPr>
          <w:sz w:val="13"/>
        </w:rPr>
      </w:pPr>
    </w:p>
    <w:p w14:paraId="7411BB2E" w14:textId="77777777" w:rsidR="0009623E" w:rsidRDefault="00F00F55">
      <w:pPr>
        <w:pStyle w:val="ListParagraph"/>
        <w:numPr>
          <w:ilvl w:val="1"/>
          <w:numId w:val="32"/>
        </w:numPr>
        <w:tabs>
          <w:tab w:val="left" w:pos="1171"/>
        </w:tabs>
        <w:spacing w:before="93" w:line="237" w:lineRule="auto"/>
        <w:ind w:right="413" w:firstLine="0"/>
        <w:jc w:val="both"/>
      </w:pPr>
      <w:r>
        <w:t>The</w:t>
      </w:r>
      <w:r>
        <w:rPr>
          <w:spacing w:val="-20"/>
        </w:rPr>
        <w:t xml:space="preserve"> </w:t>
      </w:r>
      <w:r>
        <w:t>use</w:t>
      </w:r>
      <w:r>
        <w:rPr>
          <w:spacing w:val="-19"/>
        </w:rPr>
        <w:t xml:space="preserve"> </w:t>
      </w:r>
      <w:r>
        <w:t>of</w:t>
      </w:r>
      <w:r>
        <w:rPr>
          <w:spacing w:val="-19"/>
        </w:rPr>
        <w:t xml:space="preserve"> </w:t>
      </w:r>
      <w:r>
        <w:t>interpreters</w:t>
      </w:r>
      <w:r>
        <w:rPr>
          <w:spacing w:val="-19"/>
        </w:rPr>
        <w:t xml:space="preserve"> </w:t>
      </w:r>
      <w:r>
        <w:t>is</w:t>
      </w:r>
      <w:r>
        <w:rPr>
          <w:spacing w:val="-20"/>
        </w:rPr>
        <w:t xml:space="preserve"> </w:t>
      </w:r>
      <w:r>
        <w:t>discouraged</w:t>
      </w:r>
      <w:r>
        <w:rPr>
          <w:spacing w:val="-20"/>
        </w:rPr>
        <w:t xml:space="preserve"> </w:t>
      </w:r>
      <w:r>
        <w:t>whenever</w:t>
      </w:r>
      <w:r>
        <w:rPr>
          <w:spacing w:val="-21"/>
        </w:rPr>
        <w:t xml:space="preserve"> </w:t>
      </w:r>
      <w:r>
        <w:t>possible</w:t>
      </w:r>
      <w:r>
        <w:rPr>
          <w:spacing w:val="-19"/>
        </w:rPr>
        <w:t xml:space="preserve"> </w:t>
      </w:r>
      <w:r>
        <w:t>since</w:t>
      </w:r>
      <w:r>
        <w:rPr>
          <w:spacing w:val="-24"/>
        </w:rPr>
        <w:t xml:space="preserve"> </w:t>
      </w:r>
      <w:r>
        <w:t>it</w:t>
      </w:r>
      <w:r>
        <w:rPr>
          <w:spacing w:val="-25"/>
        </w:rPr>
        <w:t xml:space="preserve"> </w:t>
      </w:r>
      <w:r>
        <w:rPr>
          <w:spacing w:val="-3"/>
        </w:rPr>
        <w:t>significantly</w:t>
      </w:r>
      <w:r>
        <w:rPr>
          <w:spacing w:val="-30"/>
        </w:rPr>
        <w:t xml:space="preserve"> </w:t>
      </w:r>
      <w:r>
        <w:rPr>
          <w:spacing w:val="-3"/>
        </w:rPr>
        <w:t>slows</w:t>
      </w:r>
      <w:r>
        <w:rPr>
          <w:spacing w:val="-14"/>
        </w:rPr>
        <w:t xml:space="preserve"> </w:t>
      </w:r>
      <w:r>
        <w:rPr>
          <w:spacing w:val="-2"/>
        </w:rPr>
        <w:t xml:space="preserve">the </w:t>
      </w:r>
      <w:r>
        <w:t>pace</w:t>
      </w:r>
      <w:r>
        <w:rPr>
          <w:spacing w:val="-7"/>
        </w:rPr>
        <w:t xml:space="preserve"> </w:t>
      </w:r>
      <w:r>
        <w:t>of</w:t>
      </w:r>
      <w:r>
        <w:rPr>
          <w:spacing w:val="-5"/>
        </w:rPr>
        <w:t xml:space="preserve"> </w:t>
      </w:r>
      <w:r>
        <w:t>the</w:t>
      </w:r>
      <w:r>
        <w:rPr>
          <w:spacing w:val="-6"/>
        </w:rPr>
        <w:t xml:space="preserve"> </w:t>
      </w:r>
      <w:r>
        <w:t>audit.</w:t>
      </w:r>
      <w:r>
        <w:rPr>
          <w:spacing w:val="45"/>
        </w:rPr>
        <w:t xml:space="preserve"> </w:t>
      </w:r>
      <w:r>
        <w:t>However,</w:t>
      </w:r>
      <w:r>
        <w:rPr>
          <w:spacing w:val="-10"/>
        </w:rPr>
        <w:t xml:space="preserve"> </w:t>
      </w:r>
      <w:r>
        <w:t>it</w:t>
      </w:r>
      <w:r>
        <w:rPr>
          <w:spacing w:val="-10"/>
        </w:rPr>
        <w:t xml:space="preserve"> </w:t>
      </w:r>
      <w:r>
        <w:t>may</w:t>
      </w:r>
      <w:r>
        <w:rPr>
          <w:spacing w:val="-15"/>
        </w:rPr>
        <w:t xml:space="preserve"> </w:t>
      </w:r>
      <w:r>
        <w:t>be</w:t>
      </w:r>
      <w:r>
        <w:rPr>
          <w:spacing w:val="-8"/>
        </w:rPr>
        <w:t xml:space="preserve"> </w:t>
      </w:r>
      <w:r>
        <w:t>necessary</w:t>
      </w:r>
      <w:r>
        <w:rPr>
          <w:spacing w:val="-14"/>
        </w:rPr>
        <w:t xml:space="preserve"> </w:t>
      </w:r>
      <w:r>
        <w:t>when</w:t>
      </w:r>
      <w:r>
        <w:rPr>
          <w:spacing w:val="-8"/>
        </w:rPr>
        <w:t xml:space="preserve"> </w:t>
      </w:r>
      <w:r>
        <w:t>interviewing</w:t>
      </w:r>
      <w:r>
        <w:rPr>
          <w:spacing w:val="-8"/>
        </w:rPr>
        <w:t xml:space="preserve"> </w:t>
      </w:r>
      <w:r>
        <w:t>certain</w:t>
      </w:r>
      <w:r>
        <w:rPr>
          <w:spacing w:val="-9"/>
        </w:rPr>
        <w:t xml:space="preserve"> </w:t>
      </w:r>
      <w:r>
        <w:t>personnel</w:t>
      </w:r>
      <w:r>
        <w:rPr>
          <w:spacing w:val="-9"/>
        </w:rPr>
        <w:t xml:space="preserve"> </w:t>
      </w:r>
      <w:r>
        <w:t>who,</w:t>
      </w:r>
      <w:r>
        <w:rPr>
          <w:spacing w:val="-10"/>
        </w:rPr>
        <w:t xml:space="preserve"> </w:t>
      </w:r>
      <w:r>
        <w:t>for reasons of their functions, may not be fluent in the audit</w:t>
      </w:r>
      <w:r>
        <w:rPr>
          <w:spacing w:val="-31"/>
        </w:rPr>
        <w:t xml:space="preserve"> </w:t>
      </w:r>
      <w:r>
        <w:t>language.</w:t>
      </w:r>
    </w:p>
    <w:p w14:paraId="6746C287" w14:textId="77777777" w:rsidR="0009623E" w:rsidRDefault="0009623E">
      <w:pPr>
        <w:pStyle w:val="BodyText"/>
        <w:spacing w:before="6"/>
        <w:rPr>
          <w:sz w:val="21"/>
        </w:rPr>
      </w:pPr>
    </w:p>
    <w:p w14:paraId="20A1A7C3" w14:textId="77777777" w:rsidR="0009623E" w:rsidRDefault="00F00F55">
      <w:pPr>
        <w:pStyle w:val="ListParagraph"/>
        <w:numPr>
          <w:ilvl w:val="1"/>
          <w:numId w:val="32"/>
        </w:numPr>
        <w:tabs>
          <w:tab w:val="left" w:pos="1171"/>
        </w:tabs>
        <w:spacing w:line="237" w:lineRule="auto"/>
        <w:ind w:right="411" w:firstLine="0"/>
        <w:jc w:val="both"/>
      </w:pPr>
      <w:r>
        <w:t>Interpreters</w:t>
      </w:r>
      <w:r>
        <w:rPr>
          <w:spacing w:val="-23"/>
        </w:rPr>
        <w:t xml:space="preserve"> </w:t>
      </w:r>
      <w:r>
        <w:t>may</w:t>
      </w:r>
      <w:r>
        <w:rPr>
          <w:spacing w:val="-28"/>
        </w:rPr>
        <w:t xml:space="preserve"> </w:t>
      </w:r>
      <w:r>
        <w:t>be</w:t>
      </w:r>
      <w:r>
        <w:rPr>
          <w:spacing w:val="-22"/>
        </w:rPr>
        <w:t xml:space="preserve"> </w:t>
      </w:r>
      <w:r>
        <w:t>the</w:t>
      </w:r>
      <w:r>
        <w:rPr>
          <w:spacing w:val="-22"/>
        </w:rPr>
        <w:t xml:space="preserve"> </w:t>
      </w:r>
      <w:r>
        <w:t>employees</w:t>
      </w:r>
      <w:r>
        <w:rPr>
          <w:spacing w:val="-23"/>
        </w:rPr>
        <w:t xml:space="preserve"> </w:t>
      </w:r>
      <w:r>
        <w:t>of</w:t>
      </w:r>
      <w:r>
        <w:rPr>
          <w:spacing w:val="-21"/>
        </w:rPr>
        <w:t xml:space="preserve"> </w:t>
      </w:r>
      <w:r>
        <w:t>the</w:t>
      </w:r>
      <w:r>
        <w:rPr>
          <w:spacing w:val="-26"/>
        </w:rPr>
        <w:t xml:space="preserve"> </w:t>
      </w:r>
      <w:r>
        <w:rPr>
          <w:spacing w:val="-3"/>
        </w:rPr>
        <w:t>maritime</w:t>
      </w:r>
      <w:r>
        <w:rPr>
          <w:spacing w:val="-27"/>
        </w:rPr>
        <w:t xml:space="preserve"> </w:t>
      </w:r>
      <w:r>
        <w:rPr>
          <w:spacing w:val="-3"/>
        </w:rPr>
        <w:t>administration</w:t>
      </w:r>
      <w:r>
        <w:rPr>
          <w:spacing w:val="-26"/>
        </w:rPr>
        <w:t xml:space="preserve"> </w:t>
      </w:r>
      <w:r>
        <w:t>and</w:t>
      </w:r>
      <w:r>
        <w:rPr>
          <w:spacing w:val="-27"/>
        </w:rPr>
        <w:t xml:space="preserve"> </w:t>
      </w:r>
      <w:r>
        <w:t>should</w:t>
      </w:r>
      <w:r>
        <w:rPr>
          <w:spacing w:val="-26"/>
        </w:rPr>
        <w:t xml:space="preserve"> </w:t>
      </w:r>
      <w:r>
        <w:t>be</w:t>
      </w:r>
      <w:r>
        <w:rPr>
          <w:spacing w:val="-27"/>
        </w:rPr>
        <w:t xml:space="preserve"> </w:t>
      </w:r>
      <w:r>
        <w:t>familiar with the technical language related to the maritime topics of the audit. Supervisors or other persons</w:t>
      </w:r>
      <w:r>
        <w:rPr>
          <w:spacing w:val="-22"/>
        </w:rPr>
        <w:t xml:space="preserve"> </w:t>
      </w:r>
      <w:r>
        <w:t>who</w:t>
      </w:r>
      <w:r>
        <w:rPr>
          <w:spacing w:val="-22"/>
        </w:rPr>
        <w:t xml:space="preserve"> </w:t>
      </w:r>
      <w:r>
        <w:t>review,</w:t>
      </w:r>
      <w:r>
        <w:rPr>
          <w:spacing w:val="-23"/>
        </w:rPr>
        <w:t xml:space="preserve"> </w:t>
      </w:r>
      <w:r>
        <w:t>control</w:t>
      </w:r>
      <w:r>
        <w:rPr>
          <w:spacing w:val="-22"/>
        </w:rPr>
        <w:t xml:space="preserve"> </w:t>
      </w:r>
      <w:r>
        <w:t>or</w:t>
      </w:r>
      <w:r>
        <w:rPr>
          <w:spacing w:val="-24"/>
        </w:rPr>
        <w:t xml:space="preserve"> </w:t>
      </w:r>
      <w:r>
        <w:t>influence</w:t>
      </w:r>
      <w:r>
        <w:rPr>
          <w:spacing w:val="-21"/>
        </w:rPr>
        <w:t xml:space="preserve"> </w:t>
      </w:r>
      <w:r>
        <w:t>the</w:t>
      </w:r>
      <w:r>
        <w:rPr>
          <w:spacing w:val="-22"/>
        </w:rPr>
        <w:t xml:space="preserve"> </w:t>
      </w:r>
      <w:r>
        <w:t>work</w:t>
      </w:r>
      <w:r>
        <w:rPr>
          <w:spacing w:val="-21"/>
        </w:rPr>
        <w:t xml:space="preserve"> </w:t>
      </w:r>
      <w:r>
        <w:t>of</w:t>
      </w:r>
      <w:r>
        <w:rPr>
          <w:spacing w:val="-21"/>
        </w:rPr>
        <w:t xml:space="preserve"> </w:t>
      </w:r>
      <w:r>
        <w:t>a</w:t>
      </w:r>
      <w:r>
        <w:rPr>
          <w:spacing w:val="-22"/>
        </w:rPr>
        <w:t xml:space="preserve"> </w:t>
      </w:r>
      <w:r>
        <w:t>person</w:t>
      </w:r>
      <w:r>
        <w:rPr>
          <w:spacing w:val="-25"/>
        </w:rPr>
        <w:t xml:space="preserve"> </w:t>
      </w:r>
      <w:r>
        <w:t>being</w:t>
      </w:r>
      <w:r>
        <w:rPr>
          <w:spacing w:val="-26"/>
        </w:rPr>
        <w:t xml:space="preserve"> </w:t>
      </w:r>
      <w:r>
        <w:rPr>
          <w:spacing w:val="-3"/>
        </w:rPr>
        <w:t>interviewed</w:t>
      </w:r>
      <w:r>
        <w:rPr>
          <w:spacing w:val="-26"/>
        </w:rPr>
        <w:t xml:space="preserve"> </w:t>
      </w:r>
      <w:r>
        <w:t>should</w:t>
      </w:r>
      <w:r>
        <w:rPr>
          <w:spacing w:val="-26"/>
        </w:rPr>
        <w:t xml:space="preserve"> </w:t>
      </w:r>
      <w:r>
        <w:t>not</w:t>
      </w:r>
      <w:r>
        <w:rPr>
          <w:spacing w:val="-27"/>
        </w:rPr>
        <w:t xml:space="preserve"> </w:t>
      </w:r>
      <w:r>
        <w:rPr>
          <w:spacing w:val="-3"/>
        </w:rPr>
        <w:t xml:space="preserve">serve </w:t>
      </w:r>
      <w:r>
        <w:t>as</w:t>
      </w:r>
      <w:r>
        <w:rPr>
          <w:spacing w:val="-2"/>
        </w:rPr>
        <w:t xml:space="preserve"> </w:t>
      </w:r>
      <w:r>
        <w:t>interpreters.</w:t>
      </w:r>
    </w:p>
    <w:p w14:paraId="74AD9AD6" w14:textId="77777777" w:rsidR="0009623E" w:rsidRDefault="0009623E">
      <w:pPr>
        <w:pStyle w:val="BodyText"/>
        <w:spacing w:before="5"/>
        <w:rPr>
          <w:sz w:val="21"/>
        </w:rPr>
      </w:pPr>
    </w:p>
    <w:p w14:paraId="4319EA05" w14:textId="77777777" w:rsidR="0009623E" w:rsidRDefault="00F00F55">
      <w:pPr>
        <w:pStyle w:val="ListParagraph"/>
        <w:numPr>
          <w:ilvl w:val="1"/>
          <w:numId w:val="32"/>
        </w:numPr>
        <w:tabs>
          <w:tab w:val="left" w:pos="1171"/>
        </w:tabs>
        <w:spacing w:line="237" w:lineRule="auto"/>
        <w:ind w:right="418" w:firstLine="0"/>
        <w:jc w:val="both"/>
      </w:pPr>
      <w:r>
        <w:t>As</w:t>
      </w:r>
      <w:r>
        <w:rPr>
          <w:spacing w:val="-11"/>
        </w:rPr>
        <w:t xml:space="preserve"> </w:t>
      </w:r>
      <w:r>
        <w:t>mentioned</w:t>
      </w:r>
      <w:r>
        <w:rPr>
          <w:spacing w:val="-11"/>
        </w:rPr>
        <w:t xml:space="preserve"> </w:t>
      </w:r>
      <w:r>
        <w:t>earlier,</w:t>
      </w:r>
      <w:r>
        <w:rPr>
          <w:spacing w:val="-12"/>
        </w:rPr>
        <w:t xml:space="preserve"> </w:t>
      </w:r>
      <w:r>
        <w:t>the</w:t>
      </w:r>
      <w:r>
        <w:rPr>
          <w:spacing w:val="-11"/>
        </w:rPr>
        <w:t xml:space="preserve"> </w:t>
      </w:r>
      <w:r>
        <w:t>issue</w:t>
      </w:r>
      <w:r>
        <w:rPr>
          <w:spacing w:val="-7"/>
        </w:rPr>
        <w:t xml:space="preserve"> </w:t>
      </w:r>
      <w:r>
        <w:t>of</w:t>
      </w:r>
      <w:r>
        <w:rPr>
          <w:spacing w:val="-10"/>
        </w:rPr>
        <w:t xml:space="preserve"> </w:t>
      </w:r>
      <w:r>
        <w:t>in-country</w:t>
      </w:r>
      <w:r>
        <w:rPr>
          <w:spacing w:val="-19"/>
        </w:rPr>
        <w:t xml:space="preserve"> </w:t>
      </w:r>
      <w:r>
        <w:t>travel</w:t>
      </w:r>
      <w:r>
        <w:rPr>
          <w:spacing w:val="-14"/>
        </w:rPr>
        <w:t xml:space="preserve"> </w:t>
      </w:r>
      <w:r>
        <w:t>should</w:t>
      </w:r>
      <w:r>
        <w:rPr>
          <w:spacing w:val="-13"/>
        </w:rPr>
        <w:t xml:space="preserve"> </w:t>
      </w:r>
      <w:r>
        <w:t>be</w:t>
      </w:r>
      <w:r>
        <w:rPr>
          <w:spacing w:val="-13"/>
        </w:rPr>
        <w:t xml:space="preserve"> </w:t>
      </w:r>
      <w:r>
        <w:t>taken</w:t>
      </w:r>
      <w:r>
        <w:rPr>
          <w:spacing w:val="-13"/>
        </w:rPr>
        <w:t xml:space="preserve"> </w:t>
      </w:r>
      <w:r>
        <w:t>into</w:t>
      </w:r>
      <w:r>
        <w:rPr>
          <w:spacing w:val="-13"/>
        </w:rPr>
        <w:t xml:space="preserve"> </w:t>
      </w:r>
      <w:r>
        <w:t>account</w:t>
      </w:r>
      <w:r>
        <w:rPr>
          <w:spacing w:val="-13"/>
        </w:rPr>
        <w:t xml:space="preserve"> </w:t>
      </w:r>
      <w:r>
        <w:t>when developing</w:t>
      </w:r>
      <w:r>
        <w:rPr>
          <w:spacing w:val="-20"/>
        </w:rPr>
        <w:t xml:space="preserve"> </w:t>
      </w:r>
      <w:r>
        <w:t>the</w:t>
      </w:r>
      <w:r>
        <w:rPr>
          <w:spacing w:val="-20"/>
        </w:rPr>
        <w:t xml:space="preserve"> </w:t>
      </w:r>
      <w:r>
        <w:t>audit</w:t>
      </w:r>
      <w:r>
        <w:rPr>
          <w:spacing w:val="-22"/>
        </w:rPr>
        <w:t xml:space="preserve"> </w:t>
      </w:r>
      <w:r>
        <w:t>timetable,</w:t>
      </w:r>
      <w:r>
        <w:rPr>
          <w:spacing w:val="-20"/>
        </w:rPr>
        <w:t xml:space="preserve"> </w:t>
      </w:r>
      <w:r>
        <w:t>as</w:t>
      </w:r>
      <w:r>
        <w:rPr>
          <w:spacing w:val="-20"/>
        </w:rPr>
        <w:t xml:space="preserve"> </w:t>
      </w:r>
      <w:r>
        <w:t>the</w:t>
      </w:r>
      <w:r>
        <w:rPr>
          <w:spacing w:val="-20"/>
        </w:rPr>
        <w:t xml:space="preserve"> </w:t>
      </w:r>
      <w:r>
        <w:t>time</w:t>
      </w:r>
      <w:r>
        <w:rPr>
          <w:spacing w:val="-20"/>
        </w:rPr>
        <w:t xml:space="preserve"> </w:t>
      </w:r>
      <w:r>
        <w:t>spent</w:t>
      </w:r>
      <w:r>
        <w:rPr>
          <w:spacing w:val="-21"/>
        </w:rPr>
        <w:t xml:space="preserve"> </w:t>
      </w:r>
      <w:r>
        <w:t>travelling</w:t>
      </w:r>
      <w:r>
        <w:rPr>
          <w:spacing w:val="-20"/>
        </w:rPr>
        <w:t xml:space="preserve"> </w:t>
      </w:r>
      <w:r>
        <w:t>to</w:t>
      </w:r>
      <w:r>
        <w:rPr>
          <w:spacing w:val="-20"/>
        </w:rPr>
        <w:t xml:space="preserve"> </w:t>
      </w:r>
      <w:r>
        <w:t>field</w:t>
      </w:r>
      <w:r>
        <w:rPr>
          <w:spacing w:val="-24"/>
        </w:rPr>
        <w:t xml:space="preserve"> </w:t>
      </w:r>
      <w:r>
        <w:rPr>
          <w:spacing w:val="-3"/>
        </w:rPr>
        <w:t>locations</w:t>
      </w:r>
      <w:r>
        <w:rPr>
          <w:spacing w:val="-24"/>
        </w:rPr>
        <w:t xml:space="preserve"> </w:t>
      </w:r>
      <w:r>
        <w:t>may</w:t>
      </w:r>
      <w:r>
        <w:rPr>
          <w:spacing w:val="-30"/>
        </w:rPr>
        <w:t xml:space="preserve"> </w:t>
      </w:r>
      <w:r>
        <w:rPr>
          <w:spacing w:val="-3"/>
        </w:rPr>
        <w:t>significantly</w:t>
      </w:r>
      <w:r>
        <w:rPr>
          <w:spacing w:val="-31"/>
        </w:rPr>
        <w:t xml:space="preserve"> </w:t>
      </w:r>
      <w:r>
        <w:rPr>
          <w:spacing w:val="-3"/>
        </w:rPr>
        <w:t xml:space="preserve">limit </w:t>
      </w:r>
      <w:r>
        <w:t>the</w:t>
      </w:r>
      <w:r>
        <w:rPr>
          <w:spacing w:val="-20"/>
        </w:rPr>
        <w:t xml:space="preserve"> </w:t>
      </w:r>
      <w:r>
        <w:t>amount</w:t>
      </w:r>
      <w:r>
        <w:rPr>
          <w:spacing w:val="-21"/>
        </w:rPr>
        <w:t xml:space="preserve"> </w:t>
      </w:r>
      <w:r>
        <w:t>of</w:t>
      </w:r>
      <w:r>
        <w:rPr>
          <w:spacing w:val="-18"/>
        </w:rPr>
        <w:t xml:space="preserve"> </w:t>
      </w:r>
      <w:r>
        <w:t>time</w:t>
      </w:r>
      <w:r>
        <w:rPr>
          <w:spacing w:val="-19"/>
        </w:rPr>
        <w:t xml:space="preserve"> </w:t>
      </w:r>
      <w:r>
        <w:t>available</w:t>
      </w:r>
      <w:r>
        <w:rPr>
          <w:spacing w:val="-20"/>
        </w:rPr>
        <w:t xml:space="preserve"> </w:t>
      </w:r>
      <w:r>
        <w:t>to</w:t>
      </w:r>
      <w:r>
        <w:rPr>
          <w:spacing w:val="-19"/>
        </w:rPr>
        <w:t xml:space="preserve"> </w:t>
      </w:r>
      <w:r>
        <w:t>do</w:t>
      </w:r>
      <w:r>
        <w:rPr>
          <w:spacing w:val="-19"/>
        </w:rPr>
        <w:t xml:space="preserve"> </w:t>
      </w:r>
      <w:r>
        <w:t>the</w:t>
      </w:r>
      <w:r>
        <w:rPr>
          <w:spacing w:val="-19"/>
        </w:rPr>
        <w:t xml:space="preserve"> </w:t>
      </w:r>
      <w:r>
        <w:t>actual</w:t>
      </w:r>
      <w:r>
        <w:rPr>
          <w:spacing w:val="-20"/>
        </w:rPr>
        <w:t xml:space="preserve"> </w:t>
      </w:r>
      <w:r>
        <w:t>audit.</w:t>
      </w:r>
      <w:r>
        <w:rPr>
          <w:spacing w:val="21"/>
        </w:rPr>
        <w:t xml:space="preserve"> </w:t>
      </w:r>
      <w:r>
        <w:t>This</w:t>
      </w:r>
      <w:r>
        <w:rPr>
          <w:spacing w:val="-21"/>
        </w:rPr>
        <w:t xml:space="preserve"> </w:t>
      </w:r>
      <w:r>
        <w:t>is</w:t>
      </w:r>
      <w:r>
        <w:rPr>
          <w:spacing w:val="-20"/>
        </w:rPr>
        <w:t xml:space="preserve"> </w:t>
      </w:r>
      <w:r>
        <w:t>an</w:t>
      </w:r>
      <w:r>
        <w:rPr>
          <w:spacing w:val="-19"/>
        </w:rPr>
        <w:t xml:space="preserve"> </w:t>
      </w:r>
      <w:r>
        <w:t>element</w:t>
      </w:r>
      <w:r>
        <w:rPr>
          <w:spacing w:val="-21"/>
        </w:rPr>
        <w:t xml:space="preserve"> </w:t>
      </w:r>
      <w:r>
        <w:t>to</w:t>
      </w:r>
      <w:r>
        <w:rPr>
          <w:spacing w:val="-19"/>
        </w:rPr>
        <w:t xml:space="preserve"> </w:t>
      </w:r>
      <w:r>
        <w:t>be</w:t>
      </w:r>
      <w:r>
        <w:rPr>
          <w:spacing w:val="-19"/>
        </w:rPr>
        <w:t xml:space="preserve"> </w:t>
      </w:r>
      <w:r>
        <w:t>considered</w:t>
      </w:r>
      <w:r>
        <w:rPr>
          <w:spacing w:val="-24"/>
        </w:rPr>
        <w:t xml:space="preserve"> </w:t>
      </w:r>
      <w:r>
        <w:rPr>
          <w:spacing w:val="-3"/>
        </w:rPr>
        <w:t xml:space="preserve">between </w:t>
      </w:r>
      <w:r>
        <w:t>the ATL and the SPC to minimize in-country travel to what is absolutely necessary. It is suggested</w:t>
      </w:r>
      <w:r>
        <w:rPr>
          <w:spacing w:val="-8"/>
        </w:rPr>
        <w:t xml:space="preserve"> </w:t>
      </w:r>
      <w:r>
        <w:t>that</w:t>
      </w:r>
      <w:r>
        <w:rPr>
          <w:spacing w:val="-11"/>
        </w:rPr>
        <w:t xml:space="preserve"> </w:t>
      </w:r>
      <w:r>
        <w:t>consideration</w:t>
      </w:r>
      <w:r>
        <w:rPr>
          <w:spacing w:val="-9"/>
        </w:rPr>
        <w:t xml:space="preserve"> </w:t>
      </w:r>
      <w:r>
        <w:t>be</w:t>
      </w:r>
      <w:r>
        <w:rPr>
          <w:spacing w:val="-10"/>
        </w:rPr>
        <w:t xml:space="preserve"> </w:t>
      </w:r>
      <w:r>
        <w:t>given</w:t>
      </w:r>
      <w:r>
        <w:rPr>
          <w:spacing w:val="-10"/>
        </w:rPr>
        <w:t xml:space="preserve"> </w:t>
      </w:r>
      <w:r>
        <w:t>to</w:t>
      </w:r>
      <w:r>
        <w:rPr>
          <w:spacing w:val="-10"/>
        </w:rPr>
        <w:t xml:space="preserve"> </w:t>
      </w:r>
      <w:r>
        <w:t>the</w:t>
      </w:r>
      <w:r>
        <w:rPr>
          <w:spacing w:val="-10"/>
        </w:rPr>
        <w:t xml:space="preserve"> </w:t>
      </w:r>
      <w:r>
        <w:t>minimum</w:t>
      </w:r>
      <w:r>
        <w:rPr>
          <w:spacing w:val="-10"/>
        </w:rPr>
        <w:t xml:space="preserve"> </w:t>
      </w:r>
      <w:r>
        <w:t>amount</w:t>
      </w:r>
      <w:r>
        <w:rPr>
          <w:spacing w:val="-11"/>
        </w:rPr>
        <w:t xml:space="preserve"> </w:t>
      </w:r>
      <w:r>
        <w:t>of</w:t>
      </w:r>
      <w:r>
        <w:rPr>
          <w:spacing w:val="-9"/>
        </w:rPr>
        <w:t xml:space="preserve"> </w:t>
      </w:r>
      <w:r>
        <w:t>time</w:t>
      </w:r>
      <w:r>
        <w:rPr>
          <w:spacing w:val="-10"/>
        </w:rPr>
        <w:t xml:space="preserve"> </w:t>
      </w:r>
      <w:r>
        <w:t>to</w:t>
      </w:r>
      <w:r>
        <w:rPr>
          <w:spacing w:val="-10"/>
        </w:rPr>
        <w:t xml:space="preserve"> </w:t>
      </w:r>
      <w:r>
        <w:t>be</w:t>
      </w:r>
      <w:r>
        <w:rPr>
          <w:spacing w:val="-10"/>
        </w:rPr>
        <w:t xml:space="preserve"> </w:t>
      </w:r>
      <w:r>
        <w:t>spent</w:t>
      </w:r>
      <w:r>
        <w:rPr>
          <w:spacing w:val="-11"/>
        </w:rPr>
        <w:t xml:space="preserve"> </w:t>
      </w:r>
      <w:r>
        <w:t>at</w:t>
      </w:r>
      <w:r>
        <w:rPr>
          <w:spacing w:val="-11"/>
        </w:rPr>
        <w:t xml:space="preserve"> </w:t>
      </w:r>
      <w:r>
        <w:t>a</w:t>
      </w:r>
      <w:r>
        <w:rPr>
          <w:spacing w:val="-10"/>
        </w:rPr>
        <w:t xml:space="preserve"> </w:t>
      </w:r>
      <w:r>
        <w:t>location and to include this in the outline audit</w:t>
      </w:r>
      <w:r>
        <w:rPr>
          <w:spacing w:val="-13"/>
        </w:rPr>
        <w:t xml:space="preserve"> </w:t>
      </w:r>
      <w:r>
        <w:t>plan.</w:t>
      </w:r>
    </w:p>
    <w:p w14:paraId="54339968" w14:textId="77777777" w:rsidR="0009623E" w:rsidRDefault="0009623E">
      <w:pPr>
        <w:pStyle w:val="BodyText"/>
        <w:spacing w:before="3"/>
        <w:rPr>
          <w:sz w:val="21"/>
        </w:rPr>
      </w:pPr>
    </w:p>
    <w:p w14:paraId="5A911195" w14:textId="77777777" w:rsidR="0009623E" w:rsidRDefault="00F00F55">
      <w:pPr>
        <w:pStyle w:val="ListParagraph"/>
        <w:numPr>
          <w:ilvl w:val="1"/>
          <w:numId w:val="32"/>
        </w:numPr>
        <w:tabs>
          <w:tab w:val="left" w:pos="1171"/>
        </w:tabs>
        <w:spacing w:line="237" w:lineRule="auto"/>
        <w:ind w:right="414" w:firstLine="0"/>
        <w:jc w:val="both"/>
      </w:pPr>
      <w:r>
        <w:t xml:space="preserve">The </w:t>
      </w:r>
      <w:r>
        <w:rPr>
          <w:spacing w:val="-3"/>
        </w:rPr>
        <w:t xml:space="preserve">option </w:t>
      </w:r>
      <w:r>
        <w:t xml:space="preserve">of </w:t>
      </w:r>
      <w:r>
        <w:rPr>
          <w:spacing w:val="-3"/>
        </w:rPr>
        <w:t xml:space="preserve">leaving Friday afternoon unallocated during </w:t>
      </w:r>
      <w:r>
        <w:rPr>
          <w:spacing w:val="-2"/>
        </w:rPr>
        <w:t xml:space="preserve">the </w:t>
      </w:r>
      <w:r>
        <w:rPr>
          <w:spacing w:val="-3"/>
        </w:rPr>
        <w:t xml:space="preserve">development </w:t>
      </w:r>
      <w:r>
        <w:t xml:space="preserve">of </w:t>
      </w:r>
      <w:r>
        <w:rPr>
          <w:spacing w:val="-2"/>
        </w:rPr>
        <w:t xml:space="preserve">the </w:t>
      </w:r>
      <w:r>
        <w:t xml:space="preserve">audit </w:t>
      </w:r>
      <w:r>
        <w:rPr>
          <w:spacing w:val="-3"/>
        </w:rPr>
        <w:t>timetable</w:t>
      </w:r>
      <w:r>
        <w:rPr>
          <w:spacing w:val="-20"/>
        </w:rPr>
        <w:t xml:space="preserve"> </w:t>
      </w:r>
      <w:r>
        <w:t>should</w:t>
      </w:r>
      <w:r>
        <w:rPr>
          <w:spacing w:val="-20"/>
        </w:rPr>
        <w:t xml:space="preserve"> </w:t>
      </w:r>
      <w:r>
        <w:t>be</w:t>
      </w:r>
      <w:r>
        <w:rPr>
          <w:spacing w:val="-20"/>
        </w:rPr>
        <w:t xml:space="preserve"> </w:t>
      </w:r>
      <w:r>
        <w:rPr>
          <w:spacing w:val="-3"/>
        </w:rPr>
        <w:t>considered</w:t>
      </w:r>
      <w:r>
        <w:rPr>
          <w:spacing w:val="-20"/>
        </w:rPr>
        <w:t xml:space="preserve"> </w:t>
      </w:r>
      <w:r>
        <w:t>by</w:t>
      </w:r>
      <w:r>
        <w:rPr>
          <w:spacing w:val="-26"/>
        </w:rPr>
        <w:t xml:space="preserve"> </w:t>
      </w:r>
      <w:r>
        <w:rPr>
          <w:spacing w:val="-2"/>
        </w:rPr>
        <w:t>the</w:t>
      </w:r>
      <w:r>
        <w:rPr>
          <w:spacing w:val="-20"/>
        </w:rPr>
        <w:t xml:space="preserve"> </w:t>
      </w:r>
      <w:r>
        <w:t>ATL</w:t>
      </w:r>
      <w:r>
        <w:rPr>
          <w:spacing w:val="-20"/>
        </w:rPr>
        <w:t xml:space="preserve"> </w:t>
      </w:r>
      <w:r>
        <w:t>to</w:t>
      </w:r>
      <w:r>
        <w:rPr>
          <w:spacing w:val="-20"/>
        </w:rPr>
        <w:t xml:space="preserve"> </w:t>
      </w:r>
      <w:r>
        <w:t>allow</w:t>
      </w:r>
      <w:r>
        <w:rPr>
          <w:spacing w:val="-22"/>
        </w:rPr>
        <w:t xml:space="preserve"> </w:t>
      </w:r>
      <w:r>
        <w:rPr>
          <w:spacing w:val="-3"/>
        </w:rPr>
        <w:t>time</w:t>
      </w:r>
      <w:r>
        <w:rPr>
          <w:spacing w:val="-20"/>
        </w:rPr>
        <w:t xml:space="preserve"> </w:t>
      </w:r>
      <w:r>
        <w:t>for</w:t>
      </w:r>
      <w:r>
        <w:rPr>
          <w:spacing w:val="-22"/>
        </w:rPr>
        <w:t xml:space="preserve"> </w:t>
      </w:r>
      <w:r>
        <w:t>areas</w:t>
      </w:r>
      <w:r>
        <w:rPr>
          <w:spacing w:val="-19"/>
        </w:rPr>
        <w:t xml:space="preserve"> </w:t>
      </w:r>
      <w:r>
        <w:t>to</w:t>
      </w:r>
      <w:r>
        <w:rPr>
          <w:spacing w:val="-20"/>
        </w:rPr>
        <w:t xml:space="preserve"> </w:t>
      </w:r>
      <w:r>
        <w:t>be</w:t>
      </w:r>
      <w:r>
        <w:rPr>
          <w:spacing w:val="-20"/>
        </w:rPr>
        <w:t xml:space="preserve"> </w:t>
      </w:r>
      <w:r>
        <w:rPr>
          <w:spacing w:val="-3"/>
        </w:rPr>
        <w:t>revisited,</w:t>
      </w:r>
      <w:r>
        <w:rPr>
          <w:spacing w:val="-22"/>
        </w:rPr>
        <w:t xml:space="preserve"> </w:t>
      </w:r>
      <w:r>
        <w:t>or</w:t>
      </w:r>
      <w:r>
        <w:rPr>
          <w:spacing w:val="-21"/>
        </w:rPr>
        <w:t xml:space="preserve"> </w:t>
      </w:r>
      <w:r>
        <w:t>for</w:t>
      </w:r>
      <w:r>
        <w:rPr>
          <w:spacing w:val="-22"/>
        </w:rPr>
        <w:t xml:space="preserve"> </w:t>
      </w:r>
      <w:r>
        <w:rPr>
          <w:spacing w:val="-2"/>
        </w:rPr>
        <w:t>the</w:t>
      </w:r>
      <w:r>
        <w:rPr>
          <w:spacing w:val="-20"/>
        </w:rPr>
        <w:t xml:space="preserve"> </w:t>
      </w:r>
      <w:r>
        <w:rPr>
          <w:spacing w:val="-3"/>
        </w:rPr>
        <w:t xml:space="preserve">receipt </w:t>
      </w:r>
      <w:r>
        <w:t>of</w:t>
      </w:r>
      <w:r>
        <w:rPr>
          <w:spacing w:val="-7"/>
        </w:rPr>
        <w:t xml:space="preserve"> </w:t>
      </w:r>
      <w:r>
        <w:rPr>
          <w:spacing w:val="-3"/>
        </w:rPr>
        <w:t>additional</w:t>
      </w:r>
      <w:r>
        <w:rPr>
          <w:spacing w:val="-8"/>
        </w:rPr>
        <w:t xml:space="preserve"> </w:t>
      </w:r>
      <w:r>
        <w:rPr>
          <w:spacing w:val="-3"/>
        </w:rPr>
        <w:t>information</w:t>
      </w:r>
      <w:r>
        <w:rPr>
          <w:spacing w:val="-7"/>
        </w:rPr>
        <w:t xml:space="preserve"> </w:t>
      </w:r>
      <w:r>
        <w:t>or</w:t>
      </w:r>
      <w:r>
        <w:rPr>
          <w:spacing w:val="-8"/>
        </w:rPr>
        <w:t xml:space="preserve"> </w:t>
      </w:r>
      <w:r>
        <w:rPr>
          <w:spacing w:val="-3"/>
        </w:rPr>
        <w:t>clarification</w:t>
      </w:r>
      <w:r>
        <w:rPr>
          <w:spacing w:val="-6"/>
        </w:rPr>
        <w:t xml:space="preserve"> </w:t>
      </w:r>
      <w:r>
        <w:t>from</w:t>
      </w:r>
      <w:r>
        <w:rPr>
          <w:spacing w:val="-8"/>
        </w:rPr>
        <w:t xml:space="preserve"> </w:t>
      </w:r>
      <w:r>
        <w:rPr>
          <w:spacing w:val="-2"/>
        </w:rPr>
        <w:t>the</w:t>
      </w:r>
      <w:r>
        <w:rPr>
          <w:spacing w:val="-6"/>
        </w:rPr>
        <w:t xml:space="preserve"> </w:t>
      </w:r>
      <w:r>
        <w:rPr>
          <w:spacing w:val="-3"/>
        </w:rPr>
        <w:t>Member</w:t>
      </w:r>
      <w:r>
        <w:rPr>
          <w:spacing w:val="-8"/>
        </w:rPr>
        <w:t xml:space="preserve"> </w:t>
      </w:r>
      <w:r>
        <w:rPr>
          <w:spacing w:val="-3"/>
        </w:rPr>
        <w:t>State</w:t>
      </w:r>
      <w:r>
        <w:rPr>
          <w:spacing w:val="-7"/>
        </w:rPr>
        <w:t xml:space="preserve"> </w:t>
      </w:r>
      <w:r>
        <w:t>on</w:t>
      </w:r>
      <w:r>
        <w:rPr>
          <w:spacing w:val="-6"/>
        </w:rPr>
        <w:t xml:space="preserve"> </w:t>
      </w:r>
      <w:r>
        <w:rPr>
          <w:spacing w:val="-3"/>
        </w:rPr>
        <w:t>outstanding</w:t>
      </w:r>
      <w:r>
        <w:rPr>
          <w:spacing w:val="-7"/>
        </w:rPr>
        <w:t xml:space="preserve"> </w:t>
      </w:r>
      <w:r>
        <w:t>issues.</w:t>
      </w:r>
    </w:p>
    <w:p w14:paraId="0A5C6310" w14:textId="77777777" w:rsidR="0009623E" w:rsidRDefault="0009623E">
      <w:pPr>
        <w:pStyle w:val="BodyText"/>
        <w:spacing w:before="6"/>
        <w:rPr>
          <w:sz w:val="21"/>
        </w:rPr>
      </w:pPr>
    </w:p>
    <w:p w14:paraId="15511FCD" w14:textId="77777777" w:rsidR="0009623E" w:rsidRDefault="00F00F55">
      <w:pPr>
        <w:pStyle w:val="ListParagraph"/>
        <w:numPr>
          <w:ilvl w:val="1"/>
          <w:numId w:val="32"/>
        </w:numPr>
        <w:tabs>
          <w:tab w:val="left" w:pos="1171"/>
        </w:tabs>
        <w:spacing w:line="237" w:lineRule="auto"/>
        <w:ind w:right="416" w:firstLine="0"/>
        <w:jc w:val="both"/>
      </w:pPr>
      <w:r>
        <w:t>The</w:t>
      </w:r>
      <w:r>
        <w:rPr>
          <w:spacing w:val="-20"/>
        </w:rPr>
        <w:t xml:space="preserve"> </w:t>
      </w:r>
      <w:r>
        <w:t>actual</w:t>
      </w:r>
      <w:r>
        <w:rPr>
          <w:spacing w:val="-21"/>
        </w:rPr>
        <w:t xml:space="preserve"> </w:t>
      </w:r>
      <w:r>
        <w:t>on-site</w:t>
      </w:r>
      <w:r>
        <w:rPr>
          <w:spacing w:val="-19"/>
        </w:rPr>
        <w:t xml:space="preserve"> </w:t>
      </w:r>
      <w:r>
        <w:t>audit</w:t>
      </w:r>
      <w:r>
        <w:rPr>
          <w:spacing w:val="-22"/>
        </w:rPr>
        <w:t xml:space="preserve"> </w:t>
      </w:r>
      <w:r>
        <w:t>would</w:t>
      </w:r>
      <w:r>
        <w:rPr>
          <w:spacing w:val="-20"/>
        </w:rPr>
        <w:t xml:space="preserve"> </w:t>
      </w:r>
      <w:r>
        <w:t>normally</w:t>
      </w:r>
      <w:r>
        <w:rPr>
          <w:spacing w:val="-26"/>
        </w:rPr>
        <w:t xml:space="preserve"> </w:t>
      </w:r>
      <w:r>
        <w:t>commence</w:t>
      </w:r>
      <w:r>
        <w:rPr>
          <w:spacing w:val="-20"/>
        </w:rPr>
        <w:t xml:space="preserve"> </w:t>
      </w:r>
      <w:r>
        <w:t>on</w:t>
      </w:r>
      <w:r>
        <w:rPr>
          <w:spacing w:val="-20"/>
        </w:rPr>
        <w:t xml:space="preserve"> </w:t>
      </w:r>
      <w:r>
        <w:t>the</w:t>
      </w:r>
      <w:r>
        <w:rPr>
          <w:spacing w:val="-19"/>
        </w:rPr>
        <w:t xml:space="preserve"> </w:t>
      </w:r>
      <w:r>
        <w:t>Saturday</w:t>
      </w:r>
      <w:r>
        <w:rPr>
          <w:spacing w:val="-28"/>
        </w:rPr>
        <w:t xml:space="preserve"> </w:t>
      </w:r>
      <w:r>
        <w:t>or</w:t>
      </w:r>
      <w:r>
        <w:rPr>
          <w:spacing w:val="-25"/>
        </w:rPr>
        <w:t xml:space="preserve"> </w:t>
      </w:r>
      <w:r>
        <w:rPr>
          <w:spacing w:val="-3"/>
        </w:rPr>
        <w:t>Sunday,</w:t>
      </w:r>
      <w:r>
        <w:rPr>
          <w:spacing w:val="-25"/>
        </w:rPr>
        <w:t xml:space="preserve"> </w:t>
      </w:r>
      <w:r>
        <w:rPr>
          <w:spacing w:val="-3"/>
        </w:rPr>
        <w:t>with</w:t>
      </w:r>
      <w:r>
        <w:rPr>
          <w:spacing w:val="-24"/>
        </w:rPr>
        <w:t xml:space="preserve"> </w:t>
      </w:r>
      <w:r>
        <w:rPr>
          <w:spacing w:val="-2"/>
        </w:rPr>
        <w:t xml:space="preserve">the </w:t>
      </w:r>
      <w:r>
        <w:t>arrival of the audit team in the Member State for the face-to-face preparatory meeting of the team. The face-to-face preparatory meeting is a very important component of the planning process. The preparatory meeting should cover the areas mentioned in paragraph 5.7 of the Procedures, with particular emphasis on the following</w:t>
      </w:r>
      <w:r>
        <w:rPr>
          <w:spacing w:val="-14"/>
        </w:rPr>
        <w:t xml:space="preserve"> </w:t>
      </w:r>
      <w:r>
        <w:t>topics:</w:t>
      </w:r>
    </w:p>
    <w:p w14:paraId="643DBDC8" w14:textId="77777777" w:rsidR="0009623E" w:rsidRDefault="0009623E">
      <w:pPr>
        <w:pStyle w:val="BodyText"/>
        <w:spacing w:before="4"/>
        <w:rPr>
          <w:sz w:val="21"/>
        </w:rPr>
      </w:pPr>
    </w:p>
    <w:p w14:paraId="2FA69858" w14:textId="77777777" w:rsidR="0009623E" w:rsidRDefault="00F00F55">
      <w:pPr>
        <w:pStyle w:val="ListParagraph"/>
        <w:numPr>
          <w:ilvl w:val="0"/>
          <w:numId w:val="31"/>
        </w:numPr>
        <w:tabs>
          <w:tab w:val="left" w:pos="2022"/>
          <w:tab w:val="left" w:pos="2023"/>
        </w:tabs>
        <w:spacing w:line="237" w:lineRule="auto"/>
        <w:ind w:right="419" w:hanging="850"/>
        <w:jc w:val="both"/>
      </w:pPr>
      <w:r>
        <w:t xml:space="preserve">reviewing the completed </w:t>
      </w:r>
      <w:r>
        <w:rPr>
          <w:i/>
        </w:rPr>
        <w:t xml:space="preserve">pre-audit questionnaire </w:t>
      </w:r>
      <w:r>
        <w:t>and supporting documentation;</w:t>
      </w:r>
    </w:p>
    <w:p w14:paraId="252F3705" w14:textId="77777777" w:rsidR="0009623E" w:rsidRDefault="00F00F55">
      <w:pPr>
        <w:pStyle w:val="ListParagraph"/>
        <w:numPr>
          <w:ilvl w:val="0"/>
          <w:numId w:val="31"/>
        </w:numPr>
        <w:tabs>
          <w:tab w:val="left" w:pos="2022"/>
          <w:tab w:val="left" w:pos="2023"/>
        </w:tabs>
        <w:spacing w:before="202" w:line="237" w:lineRule="auto"/>
        <w:ind w:right="427" w:hanging="850"/>
        <w:jc w:val="both"/>
      </w:pPr>
      <w:r>
        <w:t>reviewing the audit timetable and plan and confirming the role and responsibility of each</w:t>
      </w:r>
      <w:r>
        <w:rPr>
          <w:spacing w:val="-9"/>
        </w:rPr>
        <w:t xml:space="preserve"> </w:t>
      </w:r>
      <w:r>
        <w:t>auditor;</w:t>
      </w:r>
    </w:p>
    <w:p w14:paraId="1F5E867F" w14:textId="77777777" w:rsidR="0009623E" w:rsidRDefault="00F00F55">
      <w:pPr>
        <w:pStyle w:val="ListParagraph"/>
        <w:numPr>
          <w:ilvl w:val="0"/>
          <w:numId w:val="31"/>
        </w:numPr>
        <w:tabs>
          <w:tab w:val="left" w:pos="2022"/>
          <w:tab w:val="left" w:pos="2023"/>
        </w:tabs>
        <w:spacing w:before="203" w:line="237" w:lineRule="auto"/>
        <w:ind w:right="426" w:hanging="850"/>
        <w:jc w:val="both"/>
      </w:pPr>
      <w:r>
        <w:t>agreeing on how information obtained from interviews and examination of records will be recorded for reporting</w:t>
      </w:r>
      <w:r>
        <w:rPr>
          <w:spacing w:val="-12"/>
        </w:rPr>
        <w:t xml:space="preserve"> </w:t>
      </w:r>
      <w:r>
        <w:t>purposes;</w:t>
      </w:r>
    </w:p>
    <w:p w14:paraId="085A7B26" w14:textId="77777777" w:rsidR="0009623E" w:rsidRDefault="00F00F55">
      <w:pPr>
        <w:pStyle w:val="ListParagraph"/>
        <w:numPr>
          <w:ilvl w:val="0"/>
          <w:numId w:val="31"/>
        </w:numPr>
        <w:tabs>
          <w:tab w:val="left" w:pos="2022"/>
          <w:tab w:val="left" w:pos="2023"/>
        </w:tabs>
        <w:spacing w:before="202" w:line="237" w:lineRule="auto"/>
        <w:ind w:right="425" w:hanging="850"/>
        <w:jc w:val="both"/>
      </w:pPr>
      <w:r>
        <w:t>agreeing</w:t>
      </w:r>
      <w:r>
        <w:rPr>
          <w:spacing w:val="-7"/>
        </w:rPr>
        <w:t xml:space="preserve"> </w:t>
      </w:r>
      <w:r>
        <w:t>on</w:t>
      </w:r>
      <w:r>
        <w:rPr>
          <w:spacing w:val="-7"/>
        </w:rPr>
        <w:t xml:space="preserve"> </w:t>
      </w:r>
      <w:r>
        <w:t>the</w:t>
      </w:r>
      <w:r>
        <w:rPr>
          <w:spacing w:val="-6"/>
        </w:rPr>
        <w:t xml:space="preserve"> </w:t>
      </w:r>
      <w:r>
        <w:t>procedures</w:t>
      </w:r>
      <w:r>
        <w:rPr>
          <w:spacing w:val="-7"/>
        </w:rPr>
        <w:t xml:space="preserve"> </w:t>
      </w:r>
      <w:r>
        <w:t>to</w:t>
      </w:r>
      <w:r>
        <w:rPr>
          <w:spacing w:val="-6"/>
        </w:rPr>
        <w:t xml:space="preserve"> </w:t>
      </w:r>
      <w:r>
        <w:t>be</w:t>
      </w:r>
      <w:r>
        <w:rPr>
          <w:spacing w:val="-7"/>
        </w:rPr>
        <w:t xml:space="preserve"> </w:t>
      </w:r>
      <w:r>
        <w:t>used</w:t>
      </w:r>
      <w:r>
        <w:rPr>
          <w:spacing w:val="-6"/>
        </w:rPr>
        <w:t xml:space="preserve"> </w:t>
      </w:r>
      <w:r>
        <w:t>for</w:t>
      </w:r>
      <w:r>
        <w:rPr>
          <w:spacing w:val="-9"/>
        </w:rPr>
        <w:t xml:space="preserve"> </w:t>
      </w:r>
      <w:r>
        <w:t>the</w:t>
      </w:r>
      <w:r>
        <w:rPr>
          <w:spacing w:val="-6"/>
        </w:rPr>
        <w:t xml:space="preserve"> </w:t>
      </w:r>
      <w:r>
        <w:t>issuance</w:t>
      </w:r>
      <w:r>
        <w:rPr>
          <w:spacing w:val="-7"/>
        </w:rPr>
        <w:t xml:space="preserve"> </w:t>
      </w:r>
      <w:r>
        <w:t>of</w:t>
      </w:r>
      <w:r>
        <w:rPr>
          <w:spacing w:val="-8"/>
        </w:rPr>
        <w:t xml:space="preserve"> </w:t>
      </w:r>
      <w:r>
        <w:t>audit</w:t>
      </w:r>
      <w:r>
        <w:rPr>
          <w:spacing w:val="-10"/>
        </w:rPr>
        <w:t xml:space="preserve"> </w:t>
      </w:r>
      <w:r>
        <w:t>findings</w:t>
      </w:r>
      <w:r>
        <w:rPr>
          <w:spacing w:val="-9"/>
        </w:rPr>
        <w:t xml:space="preserve"> </w:t>
      </w:r>
      <w:r>
        <w:t>and observations;</w:t>
      </w:r>
    </w:p>
    <w:p w14:paraId="12331F73" w14:textId="77777777" w:rsidR="0009623E" w:rsidRDefault="00F00F55">
      <w:pPr>
        <w:pStyle w:val="ListParagraph"/>
        <w:numPr>
          <w:ilvl w:val="0"/>
          <w:numId w:val="31"/>
        </w:numPr>
        <w:tabs>
          <w:tab w:val="left" w:pos="2022"/>
          <w:tab w:val="left" w:pos="2023"/>
        </w:tabs>
        <w:spacing w:before="203" w:line="237" w:lineRule="auto"/>
        <w:ind w:right="422" w:hanging="850"/>
        <w:jc w:val="both"/>
      </w:pPr>
      <w:r>
        <w:t>considering</w:t>
      </w:r>
      <w:r>
        <w:rPr>
          <w:spacing w:val="-23"/>
        </w:rPr>
        <w:t xml:space="preserve"> </w:t>
      </w:r>
      <w:r>
        <w:t>and</w:t>
      </w:r>
      <w:r>
        <w:rPr>
          <w:spacing w:val="-23"/>
        </w:rPr>
        <w:t xml:space="preserve"> </w:t>
      </w:r>
      <w:r>
        <w:t>agreeing</w:t>
      </w:r>
      <w:r>
        <w:rPr>
          <w:spacing w:val="-22"/>
        </w:rPr>
        <w:t xml:space="preserve"> </w:t>
      </w:r>
      <w:r>
        <w:t>on</w:t>
      </w:r>
      <w:r>
        <w:rPr>
          <w:spacing w:val="-23"/>
        </w:rPr>
        <w:t xml:space="preserve"> </w:t>
      </w:r>
      <w:r>
        <w:t>any</w:t>
      </w:r>
      <w:r>
        <w:rPr>
          <w:spacing w:val="-28"/>
        </w:rPr>
        <w:t xml:space="preserve"> </w:t>
      </w:r>
      <w:r>
        <w:t>checklists</w:t>
      </w:r>
      <w:r>
        <w:rPr>
          <w:spacing w:val="-23"/>
        </w:rPr>
        <w:t xml:space="preserve"> </w:t>
      </w:r>
      <w:r>
        <w:t>developed</w:t>
      </w:r>
      <w:r>
        <w:rPr>
          <w:spacing w:val="-27"/>
        </w:rPr>
        <w:t xml:space="preserve"> </w:t>
      </w:r>
      <w:r>
        <w:t>by</w:t>
      </w:r>
      <w:r>
        <w:rPr>
          <w:spacing w:val="-32"/>
        </w:rPr>
        <w:t xml:space="preserve"> </w:t>
      </w:r>
      <w:r>
        <w:rPr>
          <w:spacing w:val="-3"/>
        </w:rPr>
        <w:t>individual</w:t>
      </w:r>
      <w:r>
        <w:rPr>
          <w:spacing w:val="-28"/>
        </w:rPr>
        <w:t xml:space="preserve"> </w:t>
      </w:r>
      <w:r>
        <w:t>ATMs</w:t>
      </w:r>
      <w:r>
        <w:rPr>
          <w:spacing w:val="-26"/>
        </w:rPr>
        <w:t xml:space="preserve"> </w:t>
      </w:r>
      <w:r>
        <w:t>and consolidating them into one checklist for the</w:t>
      </w:r>
      <w:r>
        <w:rPr>
          <w:spacing w:val="-14"/>
        </w:rPr>
        <w:t xml:space="preserve"> </w:t>
      </w:r>
      <w:r>
        <w:t>audit;</w:t>
      </w:r>
    </w:p>
    <w:p w14:paraId="4E4A2C8F" w14:textId="77777777" w:rsidR="0009623E" w:rsidRDefault="00F00F55">
      <w:pPr>
        <w:pStyle w:val="ListParagraph"/>
        <w:numPr>
          <w:ilvl w:val="0"/>
          <w:numId w:val="31"/>
        </w:numPr>
        <w:tabs>
          <w:tab w:val="left" w:pos="2022"/>
          <w:tab w:val="left" w:pos="2023"/>
        </w:tabs>
        <w:spacing w:before="202" w:line="237" w:lineRule="auto"/>
        <w:ind w:right="419" w:hanging="850"/>
        <w:jc w:val="both"/>
      </w:pPr>
      <w:r>
        <w:t>discussing and agreeing on any issue for which a common understanding</w:t>
      </w:r>
      <w:r>
        <w:rPr>
          <w:spacing w:val="-40"/>
        </w:rPr>
        <w:t xml:space="preserve"> </w:t>
      </w:r>
      <w:r>
        <w:t>is necessary;</w:t>
      </w:r>
      <w:r>
        <w:rPr>
          <w:spacing w:val="-3"/>
        </w:rPr>
        <w:t xml:space="preserve"> </w:t>
      </w:r>
      <w:r>
        <w:t>and</w:t>
      </w:r>
    </w:p>
    <w:p w14:paraId="0E9C431E" w14:textId="77777777" w:rsidR="0009623E" w:rsidRDefault="00F00F55">
      <w:pPr>
        <w:pStyle w:val="ListParagraph"/>
        <w:numPr>
          <w:ilvl w:val="0"/>
          <w:numId w:val="31"/>
        </w:numPr>
        <w:tabs>
          <w:tab w:val="left" w:pos="2022"/>
          <w:tab w:val="left" w:pos="2023"/>
        </w:tabs>
        <w:spacing w:before="202" w:line="237" w:lineRule="auto"/>
        <w:ind w:right="414" w:hanging="850"/>
        <w:jc w:val="both"/>
      </w:pPr>
      <w:r>
        <w:t>reviewing</w:t>
      </w:r>
      <w:r>
        <w:rPr>
          <w:spacing w:val="-20"/>
        </w:rPr>
        <w:t xml:space="preserve"> </w:t>
      </w:r>
      <w:r>
        <w:t>the</w:t>
      </w:r>
      <w:r>
        <w:rPr>
          <w:spacing w:val="-19"/>
        </w:rPr>
        <w:t xml:space="preserve"> </w:t>
      </w:r>
      <w:r>
        <w:t>model</w:t>
      </w:r>
      <w:r>
        <w:rPr>
          <w:spacing w:val="-20"/>
        </w:rPr>
        <w:t xml:space="preserve"> </w:t>
      </w:r>
      <w:r>
        <w:t>draft</w:t>
      </w:r>
      <w:r>
        <w:rPr>
          <w:spacing w:val="-22"/>
        </w:rPr>
        <w:t xml:space="preserve"> </w:t>
      </w:r>
      <w:r>
        <w:t>interim</w:t>
      </w:r>
      <w:r>
        <w:rPr>
          <w:spacing w:val="-20"/>
        </w:rPr>
        <w:t xml:space="preserve"> </w:t>
      </w:r>
      <w:r>
        <w:t>report</w:t>
      </w:r>
      <w:r>
        <w:rPr>
          <w:spacing w:val="-21"/>
        </w:rPr>
        <w:t xml:space="preserve"> </w:t>
      </w:r>
      <w:r>
        <w:t>(set</w:t>
      </w:r>
      <w:r>
        <w:rPr>
          <w:spacing w:val="-21"/>
        </w:rPr>
        <w:t xml:space="preserve"> </w:t>
      </w:r>
      <w:r>
        <w:t>out</w:t>
      </w:r>
      <w:r>
        <w:rPr>
          <w:spacing w:val="-21"/>
        </w:rPr>
        <w:t xml:space="preserve"> </w:t>
      </w:r>
      <w:r>
        <w:t>in</w:t>
      </w:r>
      <w:r>
        <w:rPr>
          <w:spacing w:val="-20"/>
        </w:rPr>
        <w:t xml:space="preserve"> </w:t>
      </w:r>
      <w:r>
        <w:t>annex</w:t>
      </w:r>
      <w:r>
        <w:rPr>
          <w:spacing w:val="-22"/>
        </w:rPr>
        <w:t xml:space="preserve"> </w:t>
      </w:r>
      <w:r>
        <w:t>2</w:t>
      </w:r>
      <w:r>
        <w:rPr>
          <w:spacing w:val="-19"/>
        </w:rPr>
        <w:t xml:space="preserve"> </w:t>
      </w:r>
      <w:r>
        <w:t>to</w:t>
      </w:r>
      <w:r>
        <w:rPr>
          <w:spacing w:val="-19"/>
        </w:rPr>
        <w:t xml:space="preserve"> </w:t>
      </w:r>
      <w:r>
        <w:t>this</w:t>
      </w:r>
      <w:r>
        <w:rPr>
          <w:spacing w:val="-20"/>
        </w:rPr>
        <w:t xml:space="preserve"> </w:t>
      </w:r>
      <w:r>
        <w:t>Manual)</w:t>
      </w:r>
      <w:r>
        <w:rPr>
          <w:spacing w:val="-22"/>
        </w:rPr>
        <w:t xml:space="preserve"> </w:t>
      </w:r>
      <w:r>
        <w:t>and agreeing</w:t>
      </w:r>
      <w:r>
        <w:rPr>
          <w:spacing w:val="-3"/>
        </w:rPr>
        <w:t xml:space="preserve"> </w:t>
      </w:r>
      <w:r>
        <w:t>on</w:t>
      </w:r>
      <w:r>
        <w:rPr>
          <w:spacing w:val="-4"/>
        </w:rPr>
        <w:t xml:space="preserve"> </w:t>
      </w:r>
      <w:r>
        <w:t>a</w:t>
      </w:r>
      <w:r>
        <w:rPr>
          <w:spacing w:val="-6"/>
        </w:rPr>
        <w:t xml:space="preserve"> </w:t>
      </w:r>
      <w:r>
        <w:t>routine,</w:t>
      </w:r>
      <w:r>
        <w:rPr>
          <w:spacing w:val="-7"/>
        </w:rPr>
        <w:t xml:space="preserve"> </w:t>
      </w:r>
      <w:r>
        <w:t>preferably</w:t>
      </w:r>
      <w:r>
        <w:rPr>
          <w:spacing w:val="-12"/>
        </w:rPr>
        <w:t xml:space="preserve"> </w:t>
      </w:r>
      <w:r>
        <w:t>a</w:t>
      </w:r>
      <w:r>
        <w:rPr>
          <w:spacing w:val="-5"/>
        </w:rPr>
        <w:t xml:space="preserve"> </w:t>
      </w:r>
      <w:r>
        <w:t>daily</w:t>
      </w:r>
      <w:r>
        <w:rPr>
          <w:spacing w:val="-12"/>
        </w:rPr>
        <w:t xml:space="preserve"> </w:t>
      </w:r>
      <w:r>
        <w:t>end-of-day</w:t>
      </w:r>
      <w:r>
        <w:rPr>
          <w:spacing w:val="-11"/>
        </w:rPr>
        <w:t xml:space="preserve"> </w:t>
      </w:r>
      <w:r>
        <w:t>meeting,</w:t>
      </w:r>
      <w:r>
        <w:rPr>
          <w:spacing w:val="-6"/>
        </w:rPr>
        <w:t xml:space="preserve"> </w:t>
      </w:r>
      <w:r>
        <w:t>for</w:t>
      </w:r>
      <w:r>
        <w:rPr>
          <w:spacing w:val="-7"/>
        </w:rPr>
        <w:t xml:space="preserve"> </w:t>
      </w:r>
      <w:r>
        <w:t>transposing information</w:t>
      </w:r>
      <w:r>
        <w:rPr>
          <w:spacing w:val="-24"/>
        </w:rPr>
        <w:t xml:space="preserve"> </w:t>
      </w:r>
      <w:r>
        <w:t>recorded</w:t>
      </w:r>
      <w:r>
        <w:rPr>
          <w:spacing w:val="-23"/>
        </w:rPr>
        <w:t xml:space="preserve"> </w:t>
      </w:r>
      <w:r>
        <w:t>(as</w:t>
      </w:r>
      <w:r>
        <w:rPr>
          <w:spacing w:val="-25"/>
        </w:rPr>
        <w:t xml:space="preserve"> </w:t>
      </w:r>
      <w:r>
        <w:rPr>
          <w:spacing w:val="-3"/>
        </w:rPr>
        <w:t>mentioned</w:t>
      </w:r>
      <w:r>
        <w:rPr>
          <w:spacing w:val="-27"/>
        </w:rPr>
        <w:t xml:space="preserve"> </w:t>
      </w:r>
      <w:r>
        <w:t>in</w:t>
      </w:r>
      <w:r>
        <w:rPr>
          <w:spacing w:val="-27"/>
        </w:rPr>
        <w:t xml:space="preserve"> </w:t>
      </w:r>
      <w:r>
        <w:t>.3</w:t>
      </w:r>
      <w:r>
        <w:rPr>
          <w:spacing w:val="-28"/>
        </w:rPr>
        <w:t xml:space="preserve"> </w:t>
      </w:r>
      <w:r>
        <w:t>above)</w:t>
      </w:r>
      <w:r>
        <w:rPr>
          <w:spacing w:val="-28"/>
        </w:rPr>
        <w:t xml:space="preserve"> </w:t>
      </w:r>
      <w:r>
        <w:t>and</w:t>
      </w:r>
      <w:r>
        <w:rPr>
          <w:spacing w:val="-23"/>
        </w:rPr>
        <w:t xml:space="preserve"> </w:t>
      </w:r>
      <w:r>
        <w:t>findings</w:t>
      </w:r>
      <w:r>
        <w:rPr>
          <w:spacing w:val="-26"/>
        </w:rPr>
        <w:t xml:space="preserve"> </w:t>
      </w:r>
      <w:r>
        <w:t>and</w:t>
      </w:r>
      <w:r>
        <w:rPr>
          <w:spacing w:val="-28"/>
        </w:rPr>
        <w:t xml:space="preserve"> </w:t>
      </w:r>
      <w:r>
        <w:rPr>
          <w:spacing w:val="-3"/>
        </w:rPr>
        <w:t xml:space="preserve">observations </w:t>
      </w:r>
      <w:r>
        <w:t>to the draft interim</w:t>
      </w:r>
      <w:r>
        <w:rPr>
          <w:spacing w:val="-5"/>
        </w:rPr>
        <w:t xml:space="preserve"> </w:t>
      </w:r>
      <w:r>
        <w:t>report.</w:t>
      </w:r>
    </w:p>
    <w:p w14:paraId="1BC78F39" w14:textId="77777777" w:rsidR="0009623E" w:rsidRDefault="0009623E">
      <w:pPr>
        <w:pStyle w:val="BodyText"/>
        <w:spacing w:before="5"/>
        <w:rPr>
          <w:sz w:val="21"/>
        </w:rPr>
      </w:pPr>
    </w:p>
    <w:p w14:paraId="51CE2F75" w14:textId="77777777" w:rsidR="0009623E" w:rsidRDefault="00F00F55">
      <w:pPr>
        <w:pStyle w:val="ListParagraph"/>
        <w:numPr>
          <w:ilvl w:val="1"/>
          <w:numId w:val="32"/>
        </w:numPr>
        <w:tabs>
          <w:tab w:val="left" w:pos="1171"/>
        </w:tabs>
        <w:spacing w:line="237" w:lineRule="auto"/>
        <w:ind w:right="413" w:firstLine="0"/>
        <w:jc w:val="both"/>
      </w:pPr>
      <w:r>
        <w:t>A preparatory meeting may also be organized between the audit team and SPC on arrival</w:t>
      </w:r>
      <w:r>
        <w:rPr>
          <w:spacing w:val="-19"/>
        </w:rPr>
        <w:t xml:space="preserve"> </w:t>
      </w:r>
      <w:r>
        <w:t>of</w:t>
      </w:r>
      <w:r>
        <w:rPr>
          <w:spacing w:val="-18"/>
        </w:rPr>
        <w:t xml:space="preserve"> </w:t>
      </w:r>
      <w:r>
        <w:t>the</w:t>
      </w:r>
      <w:r>
        <w:rPr>
          <w:spacing w:val="-18"/>
        </w:rPr>
        <w:t xml:space="preserve"> </w:t>
      </w:r>
      <w:r>
        <w:t>team</w:t>
      </w:r>
      <w:r>
        <w:rPr>
          <w:spacing w:val="-18"/>
        </w:rPr>
        <w:t xml:space="preserve"> </w:t>
      </w:r>
      <w:r>
        <w:t>in</w:t>
      </w:r>
      <w:r>
        <w:rPr>
          <w:spacing w:val="-18"/>
        </w:rPr>
        <w:t xml:space="preserve"> </w:t>
      </w:r>
      <w:r>
        <w:t>the</w:t>
      </w:r>
      <w:r>
        <w:rPr>
          <w:spacing w:val="-18"/>
        </w:rPr>
        <w:t xml:space="preserve"> </w:t>
      </w:r>
      <w:r>
        <w:t>country,</w:t>
      </w:r>
      <w:r>
        <w:rPr>
          <w:spacing w:val="-19"/>
        </w:rPr>
        <w:t xml:space="preserve"> </w:t>
      </w:r>
      <w:r>
        <w:t>which</w:t>
      </w:r>
      <w:r>
        <w:rPr>
          <w:spacing w:val="-20"/>
        </w:rPr>
        <w:t xml:space="preserve"> </w:t>
      </w:r>
      <w:r>
        <w:t>is</w:t>
      </w:r>
      <w:r>
        <w:rPr>
          <w:spacing w:val="-20"/>
        </w:rPr>
        <w:t xml:space="preserve"> </w:t>
      </w:r>
      <w:r>
        <w:t>an</w:t>
      </w:r>
      <w:r>
        <w:rPr>
          <w:spacing w:val="-20"/>
        </w:rPr>
        <w:t xml:space="preserve"> </w:t>
      </w:r>
      <w:r>
        <w:t>opportunity</w:t>
      </w:r>
      <w:r>
        <w:rPr>
          <w:spacing w:val="-26"/>
        </w:rPr>
        <w:t xml:space="preserve"> </w:t>
      </w:r>
      <w:r>
        <w:t>for</w:t>
      </w:r>
      <w:r>
        <w:rPr>
          <w:spacing w:val="-22"/>
        </w:rPr>
        <w:t xml:space="preserve"> </w:t>
      </w:r>
      <w:r>
        <w:t>confirmation</w:t>
      </w:r>
      <w:r>
        <w:rPr>
          <w:spacing w:val="-20"/>
        </w:rPr>
        <w:t xml:space="preserve"> </w:t>
      </w:r>
      <w:r>
        <w:t>of</w:t>
      </w:r>
      <w:r>
        <w:rPr>
          <w:spacing w:val="-19"/>
        </w:rPr>
        <w:t xml:space="preserve"> </w:t>
      </w:r>
      <w:r>
        <w:t>all</w:t>
      </w:r>
      <w:r>
        <w:rPr>
          <w:spacing w:val="-21"/>
        </w:rPr>
        <w:t xml:space="preserve"> </w:t>
      </w:r>
      <w:r>
        <w:t>arrangements</w:t>
      </w:r>
      <w:r>
        <w:rPr>
          <w:spacing w:val="-20"/>
        </w:rPr>
        <w:t xml:space="preserve"> </w:t>
      </w:r>
      <w:r>
        <w:t>for the</w:t>
      </w:r>
      <w:r>
        <w:rPr>
          <w:spacing w:val="-21"/>
        </w:rPr>
        <w:t xml:space="preserve"> </w:t>
      </w:r>
      <w:r>
        <w:t>conduct</w:t>
      </w:r>
      <w:r>
        <w:rPr>
          <w:spacing w:val="-23"/>
        </w:rPr>
        <w:t xml:space="preserve"> </w:t>
      </w:r>
      <w:r>
        <w:t>of</w:t>
      </w:r>
      <w:r>
        <w:rPr>
          <w:spacing w:val="-20"/>
        </w:rPr>
        <w:t xml:space="preserve"> </w:t>
      </w:r>
      <w:r>
        <w:t>the</w:t>
      </w:r>
      <w:r>
        <w:rPr>
          <w:spacing w:val="-21"/>
        </w:rPr>
        <w:t xml:space="preserve"> </w:t>
      </w:r>
      <w:r>
        <w:t>audit,</w:t>
      </w:r>
      <w:r>
        <w:rPr>
          <w:spacing w:val="-22"/>
        </w:rPr>
        <w:t xml:space="preserve"> </w:t>
      </w:r>
      <w:r>
        <w:t>including</w:t>
      </w:r>
      <w:r>
        <w:rPr>
          <w:spacing w:val="-21"/>
        </w:rPr>
        <w:t xml:space="preserve"> </w:t>
      </w:r>
      <w:r>
        <w:t>conduct</w:t>
      </w:r>
      <w:r>
        <w:rPr>
          <w:spacing w:val="-23"/>
        </w:rPr>
        <w:t xml:space="preserve"> </w:t>
      </w:r>
      <w:r>
        <w:t>of</w:t>
      </w:r>
      <w:r>
        <w:rPr>
          <w:spacing w:val="-16"/>
        </w:rPr>
        <w:t xml:space="preserve"> </w:t>
      </w:r>
      <w:r>
        <w:t>the</w:t>
      </w:r>
      <w:r>
        <w:rPr>
          <w:spacing w:val="-21"/>
        </w:rPr>
        <w:t xml:space="preserve"> </w:t>
      </w:r>
      <w:r>
        <w:t>opening</w:t>
      </w:r>
      <w:r>
        <w:rPr>
          <w:spacing w:val="-25"/>
        </w:rPr>
        <w:t xml:space="preserve"> </w:t>
      </w:r>
      <w:r>
        <w:rPr>
          <w:spacing w:val="-3"/>
        </w:rPr>
        <w:t>meeting</w:t>
      </w:r>
      <w:r>
        <w:rPr>
          <w:spacing w:val="-25"/>
        </w:rPr>
        <w:t xml:space="preserve"> </w:t>
      </w:r>
      <w:r>
        <w:t>and</w:t>
      </w:r>
      <w:r>
        <w:rPr>
          <w:spacing w:val="-25"/>
        </w:rPr>
        <w:t xml:space="preserve"> </w:t>
      </w:r>
      <w:r>
        <w:t>any</w:t>
      </w:r>
      <w:r>
        <w:rPr>
          <w:spacing w:val="-32"/>
        </w:rPr>
        <w:t xml:space="preserve"> </w:t>
      </w:r>
      <w:r>
        <w:rPr>
          <w:spacing w:val="-3"/>
        </w:rPr>
        <w:t>administrative</w:t>
      </w:r>
      <w:r>
        <w:rPr>
          <w:spacing w:val="-25"/>
        </w:rPr>
        <w:t xml:space="preserve"> </w:t>
      </w:r>
      <w:r>
        <w:t>issues.</w:t>
      </w:r>
    </w:p>
    <w:p w14:paraId="6DFF8CB8" w14:textId="77777777" w:rsidR="0009623E" w:rsidRDefault="0009623E">
      <w:pPr>
        <w:pStyle w:val="BodyText"/>
        <w:spacing w:before="6"/>
        <w:rPr>
          <w:sz w:val="21"/>
        </w:rPr>
      </w:pPr>
    </w:p>
    <w:p w14:paraId="7FC65A4A" w14:textId="77777777" w:rsidR="0009623E" w:rsidRDefault="00F00F55">
      <w:pPr>
        <w:pStyle w:val="ListParagraph"/>
        <w:numPr>
          <w:ilvl w:val="1"/>
          <w:numId w:val="32"/>
        </w:numPr>
        <w:tabs>
          <w:tab w:val="left" w:pos="1171"/>
        </w:tabs>
        <w:spacing w:line="237" w:lineRule="auto"/>
        <w:ind w:right="413" w:firstLine="0"/>
        <w:jc w:val="both"/>
      </w:pPr>
      <w:r>
        <w:t xml:space="preserve">Taking  </w:t>
      </w:r>
      <w:r>
        <w:rPr>
          <w:spacing w:val="-3"/>
        </w:rPr>
        <w:t xml:space="preserve">into  </w:t>
      </w:r>
      <w:r>
        <w:t xml:space="preserve">account  that   </w:t>
      </w:r>
      <w:r>
        <w:rPr>
          <w:spacing w:val="-2"/>
        </w:rPr>
        <w:t xml:space="preserve">the   </w:t>
      </w:r>
      <w:r>
        <w:rPr>
          <w:i/>
          <w:spacing w:val="-3"/>
        </w:rPr>
        <w:t xml:space="preserve">IMO   Instruments   Implementation   </w:t>
      </w:r>
      <w:r>
        <w:rPr>
          <w:i/>
        </w:rPr>
        <w:t xml:space="preserve">Code </w:t>
      </w:r>
      <w:r>
        <w:rPr>
          <w:spacing w:val="-3"/>
        </w:rPr>
        <w:t>(resolution</w:t>
      </w:r>
      <w:r>
        <w:rPr>
          <w:spacing w:val="-11"/>
        </w:rPr>
        <w:t xml:space="preserve"> </w:t>
      </w:r>
      <w:r>
        <w:rPr>
          <w:spacing w:val="-3"/>
        </w:rPr>
        <w:t>A.1070(28))</w:t>
      </w:r>
      <w:r>
        <w:rPr>
          <w:spacing w:val="-22"/>
        </w:rPr>
        <w:t xml:space="preserve"> </w:t>
      </w:r>
      <w:r>
        <w:rPr>
          <w:spacing w:val="-3"/>
        </w:rPr>
        <w:t>(hereinafter</w:t>
      </w:r>
      <w:r>
        <w:rPr>
          <w:spacing w:val="-22"/>
        </w:rPr>
        <w:t xml:space="preserve"> </w:t>
      </w:r>
      <w:r>
        <w:rPr>
          <w:spacing w:val="-2"/>
        </w:rPr>
        <w:t>the</w:t>
      </w:r>
      <w:r>
        <w:rPr>
          <w:spacing w:val="-21"/>
        </w:rPr>
        <w:t xml:space="preserve"> </w:t>
      </w:r>
      <w:r>
        <w:rPr>
          <w:spacing w:val="-3"/>
        </w:rPr>
        <w:t>III</w:t>
      </w:r>
      <w:r>
        <w:rPr>
          <w:spacing w:val="-22"/>
        </w:rPr>
        <w:t xml:space="preserve"> </w:t>
      </w:r>
      <w:r>
        <w:t>Code)</w:t>
      </w:r>
      <w:r>
        <w:rPr>
          <w:spacing w:val="-22"/>
        </w:rPr>
        <w:t xml:space="preserve"> </w:t>
      </w:r>
      <w:r>
        <w:t>is</w:t>
      </w:r>
      <w:r>
        <w:rPr>
          <w:spacing w:val="-21"/>
        </w:rPr>
        <w:t xml:space="preserve"> </w:t>
      </w:r>
      <w:r>
        <w:rPr>
          <w:spacing w:val="-2"/>
        </w:rPr>
        <w:t>the</w:t>
      </w:r>
      <w:r>
        <w:rPr>
          <w:spacing w:val="-20"/>
        </w:rPr>
        <w:t xml:space="preserve"> </w:t>
      </w:r>
      <w:r>
        <w:t>audit</w:t>
      </w:r>
      <w:r>
        <w:rPr>
          <w:spacing w:val="-23"/>
        </w:rPr>
        <w:t xml:space="preserve"> </w:t>
      </w:r>
      <w:r>
        <w:rPr>
          <w:spacing w:val="-3"/>
        </w:rPr>
        <w:t>standard,</w:t>
      </w:r>
      <w:r>
        <w:rPr>
          <w:spacing w:val="-22"/>
        </w:rPr>
        <w:t xml:space="preserve"> </w:t>
      </w:r>
      <w:r>
        <w:t>a</w:t>
      </w:r>
      <w:r>
        <w:rPr>
          <w:spacing w:val="-23"/>
        </w:rPr>
        <w:t xml:space="preserve"> </w:t>
      </w:r>
      <w:r>
        <w:rPr>
          <w:spacing w:val="-3"/>
        </w:rPr>
        <w:t>consistent</w:t>
      </w:r>
      <w:r>
        <w:rPr>
          <w:spacing w:val="-24"/>
        </w:rPr>
        <w:t xml:space="preserve"> </w:t>
      </w:r>
      <w:r>
        <w:rPr>
          <w:spacing w:val="-3"/>
        </w:rPr>
        <w:t>review</w:t>
      </w:r>
      <w:r>
        <w:rPr>
          <w:spacing w:val="-26"/>
        </w:rPr>
        <w:t xml:space="preserve"> </w:t>
      </w:r>
      <w:r>
        <w:t>of</w:t>
      </w:r>
      <w:r>
        <w:rPr>
          <w:spacing w:val="-22"/>
        </w:rPr>
        <w:t xml:space="preserve"> </w:t>
      </w:r>
      <w:r>
        <w:t xml:space="preserve">each </w:t>
      </w:r>
      <w:r>
        <w:rPr>
          <w:spacing w:val="-3"/>
        </w:rPr>
        <w:t>Member</w:t>
      </w:r>
      <w:r>
        <w:rPr>
          <w:spacing w:val="-14"/>
        </w:rPr>
        <w:t xml:space="preserve"> </w:t>
      </w:r>
      <w:r>
        <w:rPr>
          <w:spacing w:val="-3"/>
        </w:rPr>
        <w:t>State's</w:t>
      </w:r>
      <w:r>
        <w:rPr>
          <w:spacing w:val="-13"/>
        </w:rPr>
        <w:t xml:space="preserve"> </w:t>
      </w:r>
      <w:r>
        <w:rPr>
          <w:spacing w:val="-3"/>
        </w:rPr>
        <w:t>activities</w:t>
      </w:r>
      <w:r>
        <w:rPr>
          <w:spacing w:val="-12"/>
        </w:rPr>
        <w:t xml:space="preserve"> </w:t>
      </w:r>
      <w:r>
        <w:t>falling</w:t>
      </w:r>
      <w:r>
        <w:rPr>
          <w:spacing w:val="-12"/>
        </w:rPr>
        <w:t xml:space="preserve"> </w:t>
      </w:r>
      <w:r>
        <w:rPr>
          <w:spacing w:val="-3"/>
        </w:rPr>
        <w:t>within</w:t>
      </w:r>
      <w:r>
        <w:rPr>
          <w:spacing w:val="-12"/>
        </w:rPr>
        <w:t xml:space="preserve"> </w:t>
      </w:r>
      <w:r>
        <w:rPr>
          <w:spacing w:val="-2"/>
        </w:rPr>
        <w:t>the</w:t>
      </w:r>
      <w:r>
        <w:rPr>
          <w:spacing w:val="-13"/>
        </w:rPr>
        <w:t xml:space="preserve"> </w:t>
      </w:r>
      <w:r>
        <w:rPr>
          <w:spacing w:val="-3"/>
        </w:rPr>
        <w:t>III</w:t>
      </w:r>
      <w:r>
        <w:rPr>
          <w:spacing w:val="-15"/>
        </w:rPr>
        <w:t xml:space="preserve"> </w:t>
      </w:r>
      <w:r>
        <w:t>Code</w:t>
      </w:r>
      <w:r>
        <w:rPr>
          <w:spacing w:val="-15"/>
        </w:rPr>
        <w:t xml:space="preserve"> </w:t>
      </w:r>
      <w:r>
        <w:t>should</w:t>
      </w:r>
      <w:r>
        <w:rPr>
          <w:spacing w:val="-15"/>
        </w:rPr>
        <w:t xml:space="preserve"> </w:t>
      </w:r>
      <w:r>
        <w:t>be</w:t>
      </w:r>
      <w:r>
        <w:rPr>
          <w:spacing w:val="-15"/>
        </w:rPr>
        <w:t xml:space="preserve"> </w:t>
      </w:r>
      <w:r>
        <w:t>ensured.</w:t>
      </w:r>
      <w:r>
        <w:rPr>
          <w:spacing w:val="-16"/>
        </w:rPr>
        <w:t xml:space="preserve"> </w:t>
      </w:r>
      <w:r>
        <w:t>In</w:t>
      </w:r>
      <w:r>
        <w:rPr>
          <w:spacing w:val="-14"/>
        </w:rPr>
        <w:t xml:space="preserve"> </w:t>
      </w:r>
      <w:r>
        <w:rPr>
          <w:spacing w:val="-3"/>
        </w:rPr>
        <w:t>this</w:t>
      </w:r>
      <w:r>
        <w:rPr>
          <w:spacing w:val="-14"/>
        </w:rPr>
        <w:t xml:space="preserve"> </w:t>
      </w:r>
      <w:r>
        <w:rPr>
          <w:spacing w:val="-3"/>
        </w:rPr>
        <w:t>context,</w:t>
      </w:r>
      <w:r>
        <w:rPr>
          <w:spacing w:val="-16"/>
        </w:rPr>
        <w:t xml:space="preserve"> </w:t>
      </w:r>
      <w:r>
        <w:t>each</w:t>
      </w:r>
      <w:r>
        <w:rPr>
          <w:spacing w:val="-15"/>
        </w:rPr>
        <w:t xml:space="preserve"> </w:t>
      </w:r>
      <w:r>
        <w:t>audit</w:t>
      </w:r>
    </w:p>
    <w:p w14:paraId="7782B500" w14:textId="77777777" w:rsidR="0009623E" w:rsidRDefault="0009623E">
      <w:pPr>
        <w:spacing w:line="237" w:lineRule="auto"/>
        <w:jc w:val="both"/>
        <w:sectPr w:rsidR="0009623E">
          <w:headerReference w:type="default" r:id="rId23"/>
          <w:footerReference w:type="default" r:id="rId24"/>
          <w:pgSz w:w="11910" w:h="16840"/>
          <w:pgMar w:top="1380" w:right="1000" w:bottom="1000" w:left="1100" w:header="856" w:footer="803" w:gutter="0"/>
          <w:cols w:space="720"/>
        </w:sectPr>
      </w:pPr>
    </w:p>
    <w:p w14:paraId="6C66C565" w14:textId="77777777" w:rsidR="0009623E" w:rsidRDefault="0009623E">
      <w:pPr>
        <w:pStyle w:val="BodyText"/>
        <w:spacing w:before="4"/>
        <w:rPr>
          <w:sz w:val="13"/>
        </w:rPr>
      </w:pPr>
    </w:p>
    <w:p w14:paraId="3DAFB265" w14:textId="77777777" w:rsidR="0009623E" w:rsidRDefault="00F00F55">
      <w:pPr>
        <w:pStyle w:val="BodyText"/>
        <w:spacing w:before="93" w:line="237" w:lineRule="auto"/>
        <w:ind w:left="318"/>
      </w:pPr>
      <w:r>
        <w:t>team should verify all the items enumerated in the Verification Index set out in appendix 2 to annex 2 to this Manual, which closely follows the requirements of the III Code.</w:t>
      </w:r>
    </w:p>
    <w:p w14:paraId="185BAC87" w14:textId="77777777" w:rsidR="0009623E" w:rsidRDefault="0009623E">
      <w:pPr>
        <w:pStyle w:val="BodyText"/>
      </w:pPr>
    </w:p>
    <w:p w14:paraId="0FF676BC" w14:textId="77777777" w:rsidR="0009623E" w:rsidRDefault="00F00F55">
      <w:pPr>
        <w:pStyle w:val="Heading2"/>
        <w:numPr>
          <w:ilvl w:val="0"/>
          <w:numId w:val="32"/>
        </w:numPr>
        <w:tabs>
          <w:tab w:val="left" w:pos="1170"/>
          <w:tab w:val="left" w:pos="1171"/>
        </w:tabs>
        <w:spacing w:before="1"/>
        <w:ind w:hanging="853"/>
        <w:jc w:val="both"/>
      </w:pPr>
      <w:bookmarkStart w:id="6" w:name="_bookmark6"/>
      <w:bookmarkEnd w:id="6"/>
      <w:r>
        <w:t>COMMENCEMENT OF THE</w:t>
      </w:r>
      <w:r>
        <w:rPr>
          <w:spacing w:val="-6"/>
        </w:rPr>
        <w:t xml:space="preserve"> </w:t>
      </w:r>
      <w:r>
        <w:t>AUDIT</w:t>
      </w:r>
    </w:p>
    <w:p w14:paraId="7D35CCE8" w14:textId="77777777" w:rsidR="0009623E" w:rsidRDefault="0009623E">
      <w:pPr>
        <w:pStyle w:val="BodyText"/>
        <w:spacing w:before="6"/>
        <w:rPr>
          <w:b/>
          <w:sz w:val="21"/>
        </w:rPr>
      </w:pPr>
    </w:p>
    <w:p w14:paraId="1402CC7B" w14:textId="77777777" w:rsidR="0009623E" w:rsidRDefault="00F00F55">
      <w:pPr>
        <w:pStyle w:val="ListParagraph"/>
        <w:numPr>
          <w:ilvl w:val="1"/>
          <w:numId w:val="32"/>
        </w:numPr>
        <w:tabs>
          <w:tab w:val="left" w:pos="1171"/>
        </w:tabs>
        <w:spacing w:line="237" w:lineRule="auto"/>
        <w:ind w:right="423" w:firstLine="0"/>
        <w:jc w:val="both"/>
      </w:pPr>
      <w:r>
        <w:t>The</w:t>
      </w:r>
      <w:r>
        <w:rPr>
          <w:spacing w:val="-19"/>
        </w:rPr>
        <w:t xml:space="preserve"> </w:t>
      </w:r>
      <w:r>
        <w:t>audit</w:t>
      </w:r>
      <w:r>
        <w:rPr>
          <w:spacing w:val="-21"/>
        </w:rPr>
        <w:t xml:space="preserve"> </w:t>
      </w:r>
      <w:r>
        <w:t>will</w:t>
      </w:r>
      <w:r>
        <w:rPr>
          <w:spacing w:val="-20"/>
        </w:rPr>
        <w:t xml:space="preserve"> </w:t>
      </w:r>
      <w:r>
        <w:t>normally</w:t>
      </w:r>
      <w:r>
        <w:rPr>
          <w:spacing w:val="-26"/>
        </w:rPr>
        <w:t xml:space="preserve"> </w:t>
      </w:r>
      <w:r>
        <w:t>commence</w:t>
      </w:r>
      <w:r>
        <w:rPr>
          <w:spacing w:val="-19"/>
        </w:rPr>
        <w:t xml:space="preserve"> </w:t>
      </w:r>
      <w:r>
        <w:t>on</w:t>
      </w:r>
      <w:r>
        <w:rPr>
          <w:spacing w:val="-19"/>
        </w:rPr>
        <w:t xml:space="preserve"> </w:t>
      </w:r>
      <w:r>
        <w:t>the</w:t>
      </w:r>
      <w:r>
        <w:rPr>
          <w:spacing w:val="-19"/>
        </w:rPr>
        <w:t xml:space="preserve"> </w:t>
      </w:r>
      <w:r>
        <w:t>morning</w:t>
      </w:r>
      <w:r>
        <w:rPr>
          <w:spacing w:val="-19"/>
        </w:rPr>
        <w:t xml:space="preserve"> </w:t>
      </w:r>
      <w:r>
        <w:t>of</w:t>
      </w:r>
      <w:r>
        <w:rPr>
          <w:spacing w:val="-18"/>
        </w:rPr>
        <w:t xml:space="preserve"> </w:t>
      </w:r>
      <w:r>
        <w:t>the</w:t>
      </w:r>
      <w:r>
        <w:rPr>
          <w:spacing w:val="-19"/>
        </w:rPr>
        <w:t xml:space="preserve"> </w:t>
      </w:r>
      <w:r>
        <w:t>first</w:t>
      </w:r>
      <w:r>
        <w:rPr>
          <w:spacing w:val="-20"/>
        </w:rPr>
        <w:t xml:space="preserve"> </w:t>
      </w:r>
      <w:r>
        <w:t>working</w:t>
      </w:r>
      <w:r>
        <w:rPr>
          <w:spacing w:val="-19"/>
        </w:rPr>
        <w:t xml:space="preserve"> </w:t>
      </w:r>
      <w:r>
        <w:t>day</w:t>
      </w:r>
      <w:r>
        <w:rPr>
          <w:spacing w:val="-28"/>
        </w:rPr>
        <w:t xml:space="preserve"> </w:t>
      </w:r>
      <w:r>
        <w:t>of</w:t>
      </w:r>
      <w:r>
        <w:rPr>
          <w:spacing w:val="-22"/>
        </w:rPr>
        <w:t xml:space="preserve"> </w:t>
      </w:r>
      <w:r>
        <w:rPr>
          <w:spacing w:val="-2"/>
        </w:rPr>
        <w:t>the</w:t>
      </w:r>
      <w:r>
        <w:rPr>
          <w:spacing w:val="-24"/>
        </w:rPr>
        <w:t xml:space="preserve"> </w:t>
      </w:r>
      <w:r>
        <w:rPr>
          <w:spacing w:val="-3"/>
        </w:rPr>
        <w:t>week</w:t>
      </w:r>
      <w:r>
        <w:rPr>
          <w:spacing w:val="-22"/>
        </w:rPr>
        <w:t xml:space="preserve"> </w:t>
      </w:r>
      <w:r>
        <w:t>of the</w:t>
      </w:r>
      <w:r>
        <w:rPr>
          <w:spacing w:val="-5"/>
        </w:rPr>
        <w:t xml:space="preserve"> </w:t>
      </w:r>
      <w:r>
        <w:t>audit</w:t>
      </w:r>
      <w:r>
        <w:rPr>
          <w:spacing w:val="-7"/>
        </w:rPr>
        <w:t xml:space="preserve"> </w:t>
      </w:r>
      <w:r>
        <w:t>and</w:t>
      </w:r>
      <w:r>
        <w:rPr>
          <w:spacing w:val="-4"/>
        </w:rPr>
        <w:t xml:space="preserve"> </w:t>
      </w:r>
      <w:r>
        <w:t>the</w:t>
      </w:r>
      <w:r>
        <w:rPr>
          <w:spacing w:val="-5"/>
        </w:rPr>
        <w:t xml:space="preserve"> </w:t>
      </w:r>
      <w:r>
        <w:t>conduct</w:t>
      </w:r>
      <w:r>
        <w:rPr>
          <w:spacing w:val="-5"/>
        </w:rPr>
        <w:t xml:space="preserve"> </w:t>
      </w:r>
      <w:r>
        <w:t>of</w:t>
      </w:r>
      <w:r>
        <w:rPr>
          <w:spacing w:val="-4"/>
        </w:rPr>
        <w:t xml:space="preserve"> </w:t>
      </w:r>
      <w:r>
        <w:t>the</w:t>
      </w:r>
      <w:r>
        <w:rPr>
          <w:spacing w:val="-5"/>
        </w:rPr>
        <w:t xml:space="preserve"> </w:t>
      </w:r>
      <w:r>
        <w:t>audit</w:t>
      </w:r>
      <w:r>
        <w:rPr>
          <w:spacing w:val="-6"/>
        </w:rPr>
        <w:t xml:space="preserve"> </w:t>
      </w:r>
      <w:r>
        <w:t>should</w:t>
      </w:r>
      <w:r>
        <w:rPr>
          <w:spacing w:val="-5"/>
        </w:rPr>
        <w:t xml:space="preserve"> </w:t>
      </w:r>
      <w:r>
        <w:t>be</w:t>
      </w:r>
      <w:r>
        <w:rPr>
          <w:spacing w:val="-5"/>
        </w:rPr>
        <w:t xml:space="preserve"> </w:t>
      </w:r>
      <w:r>
        <w:t>consistent</w:t>
      </w:r>
      <w:r>
        <w:rPr>
          <w:spacing w:val="-5"/>
        </w:rPr>
        <w:t xml:space="preserve"> </w:t>
      </w:r>
      <w:r>
        <w:t>with</w:t>
      </w:r>
      <w:r>
        <w:rPr>
          <w:spacing w:val="-5"/>
        </w:rPr>
        <w:t xml:space="preserve"> </w:t>
      </w:r>
      <w:r>
        <w:t>section</w:t>
      </w:r>
      <w:r>
        <w:rPr>
          <w:spacing w:val="-3"/>
        </w:rPr>
        <w:t xml:space="preserve"> </w:t>
      </w:r>
      <w:r>
        <w:t>6</w:t>
      </w:r>
      <w:r>
        <w:rPr>
          <w:spacing w:val="-5"/>
        </w:rPr>
        <w:t xml:space="preserve"> </w:t>
      </w:r>
      <w:r>
        <w:t>of</w:t>
      </w:r>
      <w:r>
        <w:rPr>
          <w:spacing w:val="-4"/>
        </w:rPr>
        <w:t xml:space="preserve"> </w:t>
      </w:r>
      <w:r>
        <w:t>the</w:t>
      </w:r>
      <w:r>
        <w:rPr>
          <w:spacing w:val="-4"/>
        </w:rPr>
        <w:t xml:space="preserve"> </w:t>
      </w:r>
      <w:r>
        <w:t>Procedures.</w:t>
      </w:r>
    </w:p>
    <w:p w14:paraId="4A6B4940" w14:textId="77777777" w:rsidR="0009623E" w:rsidRDefault="0009623E">
      <w:pPr>
        <w:pStyle w:val="BodyText"/>
        <w:spacing w:before="7"/>
        <w:rPr>
          <w:sz w:val="21"/>
        </w:rPr>
      </w:pPr>
    </w:p>
    <w:p w14:paraId="10E5E96E" w14:textId="77777777" w:rsidR="0009623E" w:rsidRDefault="00F00F55">
      <w:pPr>
        <w:pStyle w:val="ListParagraph"/>
        <w:numPr>
          <w:ilvl w:val="1"/>
          <w:numId w:val="32"/>
        </w:numPr>
        <w:tabs>
          <w:tab w:val="left" w:pos="1171"/>
        </w:tabs>
        <w:spacing w:line="237" w:lineRule="auto"/>
        <w:ind w:right="413" w:firstLine="0"/>
        <w:jc w:val="both"/>
      </w:pPr>
      <w:r>
        <w:t>The</w:t>
      </w:r>
      <w:r>
        <w:rPr>
          <w:spacing w:val="-20"/>
        </w:rPr>
        <w:t xml:space="preserve"> </w:t>
      </w:r>
      <w:r>
        <w:t>opening</w:t>
      </w:r>
      <w:r>
        <w:rPr>
          <w:spacing w:val="-19"/>
        </w:rPr>
        <w:t xml:space="preserve"> </w:t>
      </w:r>
      <w:r>
        <w:t>meeting</w:t>
      </w:r>
      <w:r>
        <w:rPr>
          <w:spacing w:val="-19"/>
        </w:rPr>
        <w:t xml:space="preserve"> </w:t>
      </w:r>
      <w:r>
        <w:t>is</w:t>
      </w:r>
      <w:r>
        <w:rPr>
          <w:spacing w:val="-21"/>
        </w:rPr>
        <w:t xml:space="preserve"> </w:t>
      </w:r>
      <w:r>
        <w:t>the</w:t>
      </w:r>
      <w:r>
        <w:rPr>
          <w:spacing w:val="-19"/>
        </w:rPr>
        <w:t xml:space="preserve"> </w:t>
      </w:r>
      <w:r>
        <w:t>first</w:t>
      </w:r>
      <w:r>
        <w:rPr>
          <w:spacing w:val="-21"/>
        </w:rPr>
        <w:t xml:space="preserve"> </w:t>
      </w:r>
      <w:r>
        <w:t>event</w:t>
      </w:r>
      <w:r>
        <w:rPr>
          <w:spacing w:val="-21"/>
        </w:rPr>
        <w:t xml:space="preserve"> </w:t>
      </w:r>
      <w:r>
        <w:t>and</w:t>
      </w:r>
      <w:r>
        <w:rPr>
          <w:spacing w:val="-20"/>
        </w:rPr>
        <w:t xml:space="preserve"> </w:t>
      </w:r>
      <w:r>
        <w:t>sets</w:t>
      </w:r>
      <w:r>
        <w:rPr>
          <w:spacing w:val="-19"/>
        </w:rPr>
        <w:t xml:space="preserve"> </w:t>
      </w:r>
      <w:r>
        <w:t>the</w:t>
      </w:r>
      <w:r>
        <w:rPr>
          <w:spacing w:val="-19"/>
        </w:rPr>
        <w:t xml:space="preserve"> </w:t>
      </w:r>
      <w:r>
        <w:t>stage</w:t>
      </w:r>
      <w:r>
        <w:rPr>
          <w:spacing w:val="-20"/>
        </w:rPr>
        <w:t xml:space="preserve"> </w:t>
      </w:r>
      <w:r>
        <w:t>for</w:t>
      </w:r>
      <w:r>
        <w:rPr>
          <w:spacing w:val="-24"/>
        </w:rPr>
        <w:t xml:space="preserve"> </w:t>
      </w:r>
      <w:r>
        <w:rPr>
          <w:spacing w:val="-2"/>
        </w:rPr>
        <w:t>the</w:t>
      </w:r>
      <w:r>
        <w:rPr>
          <w:spacing w:val="-24"/>
        </w:rPr>
        <w:t xml:space="preserve"> </w:t>
      </w:r>
      <w:r>
        <w:rPr>
          <w:spacing w:val="-3"/>
        </w:rPr>
        <w:t>entire</w:t>
      </w:r>
      <w:r>
        <w:rPr>
          <w:spacing w:val="-24"/>
        </w:rPr>
        <w:t xml:space="preserve"> </w:t>
      </w:r>
      <w:r>
        <w:rPr>
          <w:spacing w:val="-3"/>
        </w:rPr>
        <w:t>audit.</w:t>
      </w:r>
      <w:r>
        <w:rPr>
          <w:spacing w:val="14"/>
        </w:rPr>
        <w:t xml:space="preserve"> </w:t>
      </w:r>
      <w:r>
        <w:t>Therefore, time</w:t>
      </w:r>
      <w:r>
        <w:rPr>
          <w:spacing w:val="-8"/>
        </w:rPr>
        <w:t xml:space="preserve"> </w:t>
      </w:r>
      <w:r>
        <w:t>should</w:t>
      </w:r>
      <w:r>
        <w:rPr>
          <w:spacing w:val="-9"/>
        </w:rPr>
        <w:t xml:space="preserve"> </w:t>
      </w:r>
      <w:r>
        <w:t>be</w:t>
      </w:r>
      <w:r>
        <w:rPr>
          <w:spacing w:val="-7"/>
        </w:rPr>
        <w:t xml:space="preserve"> </w:t>
      </w:r>
      <w:r>
        <w:t>allocated</w:t>
      </w:r>
      <w:r>
        <w:rPr>
          <w:spacing w:val="-8"/>
        </w:rPr>
        <w:t xml:space="preserve"> </w:t>
      </w:r>
      <w:r>
        <w:t>for</w:t>
      </w:r>
      <w:r>
        <w:rPr>
          <w:spacing w:val="-10"/>
        </w:rPr>
        <w:t xml:space="preserve"> </w:t>
      </w:r>
      <w:r>
        <w:t>the</w:t>
      </w:r>
      <w:r>
        <w:rPr>
          <w:spacing w:val="-7"/>
        </w:rPr>
        <w:t xml:space="preserve"> </w:t>
      </w:r>
      <w:r>
        <w:t>proper</w:t>
      </w:r>
      <w:r>
        <w:rPr>
          <w:spacing w:val="-10"/>
        </w:rPr>
        <w:t xml:space="preserve"> </w:t>
      </w:r>
      <w:r>
        <w:t>introduction</w:t>
      </w:r>
      <w:r>
        <w:rPr>
          <w:spacing w:val="-8"/>
        </w:rPr>
        <w:t xml:space="preserve"> </w:t>
      </w:r>
      <w:r>
        <w:t>of</w:t>
      </w:r>
      <w:r>
        <w:rPr>
          <w:spacing w:val="-6"/>
        </w:rPr>
        <w:t xml:space="preserve"> </w:t>
      </w:r>
      <w:r>
        <w:t>all</w:t>
      </w:r>
      <w:r>
        <w:rPr>
          <w:spacing w:val="-10"/>
        </w:rPr>
        <w:t xml:space="preserve"> </w:t>
      </w:r>
      <w:r>
        <w:t>participants</w:t>
      </w:r>
      <w:r>
        <w:rPr>
          <w:spacing w:val="-8"/>
        </w:rPr>
        <w:t xml:space="preserve"> </w:t>
      </w:r>
      <w:r>
        <w:t>in</w:t>
      </w:r>
      <w:r>
        <w:rPr>
          <w:spacing w:val="-10"/>
        </w:rPr>
        <w:t xml:space="preserve"> </w:t>
      </w:r>
      <w:r>
        <w:t>the</w:t>
      </w:r>
      <w:r>
        <w:rPr>
          <w:spacing w:val="-11"/>
        </w:rPr>
        <w:t xml:space="preserve"> </w:t>
      </w:r>
      <w:r>
        <w:t>meeting</w:t>
      </w:r>
      <w:r>
        <w:rPr>
          <w:spacing w:val="-9"/>
        </w:rPr>
        <w:t xml:space="preserve"> </w:t>
      </w:r>
      <w:r>
        <w:t>along</w:t>
      </w:r>
      <w:r>
        <w:rPr>
          <w:spacing w:val="-11"/>
        </w:rPr>
        <w:t xml:space="preserve"> </w:t>
      </w:r>
      <w:r>
        <w:t>with the</w:t>
      </w:r>
      <w:r>
        <w:rPr>
          <w:spacing w:val="-21"/>
        </w:rPr>
        <w:t xml:space="preserve"> </w:t>
      </w:r>
      <w:r>
        <w:t>audit</w:t>
      </w:r>
      <w:r>
        <w:rPr>
          <w:spacing w:val="-22"/>
        </w:rPr>
        <w:t xml:space="preserve"> </w:t>
      </w:r>
      <w:r>
        <w:t>team.</w:t>
      </w:r>
      <w:r>
        <w:rPr>
          <w:spacing w:val="18"/>
        </w:rPr>
        <w:t xml:space="preserve"> </w:t>
      </w:r>
      <w:r>
        <w:t>An</w:t>
      </w:r>
      <w:r>
        <w:rPr>
          <w:spacing w:val="-20"/>
        </w:rPr>
        <w:t xml:space="preserve"> </w:t>
      </w:r>
      <w:r>
        <w:t>agenda,</w:t>
      </w:r>
      <w:r>
        <w:rPr>
          <w:spacing w:val="-23"/>
        </w:rPr>
        <w:t xml:space="preserve"> </w:t>
      </w:r>
      <w:r>
        <w:t>which</w:t>
      </w:r>
      <w:r>
        <w:rPr>
          <w:spacing w:val="-20"/>
        </w:rPr>
        <w:t xml:space="preserve"> </w:t>
      </w:r>
      <w:r>
        <w:t>should</w:t>
      </w:r>
      <w:r>
        <w:rPr>
          <w:spacing w:val="-22"/>
        </w:rPr>
        <w:t xml:space="preserve"> </w:t>
      </w:r>
      <w:r>
        <w:t>have</w:t>
      </w:r>
      <w:r>
        <w:rPr>
          <w:spacing w:val="-20"/>
        </w:rPr>
        <w:t xml:space="preserve"> </w:t>
      </w:r>
      <w:r>
        <w:t>been</w:t>
      </w:r>
      <w:r>
        <w:rPr>
          <w:spacing w:val="-21"/>
        </w:rPr>
        <w:t xml:space="preserve"> </w:t>
      </w:r>
      <w:r>
        <w:t>prepared</w:t>
      </w:r>
      <w:r>
        <w:rPr>
          <w:spacing w:val="-20"/>
        </w:rPr>
        <w:t xml:space="preserve"> </w:t>
      </w:r>
      <w:r>
        <w:t>earlier</w:t>
      </w:r>
      <w:r>
        <w:rPr>
          <w:spacing w:val="-22"/>
        </w:rPr>
        <w:t xml:space="preserve"> </w:t>
      </w:r>
      <w:r>
        <w:t>by</w:t>
      </w:r>
      <w:r>
        <w:rPr>
          <w:spacing w:val="-27"/>
        </w:rPr>
        <w:t xml:space="preserve"> </w:t>
      </w:r>
      <w:r>
        <w:t>the</w:t>
      </w:r>
      <w:r>
        <w:rPr>
          <w:spacing w:val="-23"/>
        </w:rPr>
        <w:t xml:space="preserve"> </w:t>
      </w:r>
      <w:r>
        <w:t>ATL,</w:t>
      </w:r>
      <w:r>
        <w:rPr>
          <w:spacing w:val="-26"/>
        </w:rPr>
        <w:t xml:space="preserve"> </w:t>
      </w:r>
      <w:r>
        <w:t>should</w:t>
      </w:r>
      <w:r>
        <w:rPr>
          <w:spacing w:val="-25"/>
        </w:rPr>
        <w:t xml:space="preserve"> </w:t>
      </w:r>
      <w:r>
        <w:t>include all</w:t>
      </w:r>
      <w:r>
        <w:rPr>
          <w:spacing w:val="-17"/>
        </w:rPr>
        <w:t xml:space="preserve"> </w:t>
      </w:r>
      <w:r>
        <w:t>the</w:t>
      </w:r>
      <w:r>
        <w:rPr>
          <w:spacing w:val="-15"/>
        </w:rPr>
        <w:t xml:space="preserve"> </w:t>
      </w:r>
      <w:r>
        <w:t>issues</w:t>
      </w:r>
      <w:r>
        <w:rPr>
          <w:spacing w:val="-15"/>
        </w:rPr>
        <w:t xml:space="preserve"> </w:t>
      </w:r>
      <w:r>
        <w:t>listed</w:t>
      </w:r>
      <w:r>
        <w:rPr>
          <w:spacing w:val="-16"/>
        </w:rPr>
        <w:t xml:space="preserve"> </w:t>
      </w:r>
      <w:r>
        <w:t>in</w:t>
      </w:r>
      <w:r>
        <w:rPr>
          <w:spacing w:val="-15"/>
        </w:rPr>
        <w:t xml:space="preserve"> </w:t>
      </w:r>
      <w:r>
        <w:t>paragraph</w:t>
      </w:r>
      <w:r>
        <w:rPr>
          <w:spacing w:val="-16"/>
        </w:rPr>
        <w:t xml:space="preserve"> </w:t>
      </w:r>
      <w:r>
        <w:t>6.3.2</w:t>
      </w:r>
      <w:r>
        <w:rPr>
          <w:spacing w:val="-15"/>
        </w:rPr>
        <w:t xml:space="preserve"> </w:t>
      </w:r>
      <w:r>
        <w:t>of</w:t>
      </w:r>
      <w:r>
        <w:rPr>
          <w:spacing w:val="-17"/>
        </w:rPr>
        <w:t xml:space="preserve"> </w:t>
      </w:r>
      <w:r>
        <w:t>the</w:t>
      </w:r>
      <w:r>
        <w:rPr>
          <w:spacing w:val="-17"/>
        </w:rPr>
        <w:t xml:space="preserve"> </w:t>
      </w:r>
      <w:r>
        <w:t>Procedures.</w:t>
      </w:r>
      <w:r>
        <w:rPr>
          <w:spacing w:val="-18"/>
        </w:rPr>
        <w:t xml:space="preserve"> </w:t>
      </w:r>
      <w:r>
        <w:t>A</w:t>
      </w:r>
      <w:r>
        <w:rPr>
          <w:spacing w:val="-18"/>
        </w:rPr>
        <w:t xml:space="preserve"> </w:t>
      </w:r>
      <w:r>
        <w:t>list</w:t>
      </w:r>
      <w:r>
        <w:rPr>
          <w:spacing w:val="-18"/>
        </w:rPr>
        <w:t xml:space="preserve"> </w:t>
      </w:r>
      <w:r>
        <w:t>of</w:t>
      </w:r>
      <w:r>
        <w:rPr>
          <w:spacing w:val="-16"/>
        </w:rPr>
        <w:t xml:space="preserve"> </w:t>
      </w:r>
      <w:r>
        <w:t>attendees</w:t>
      </w:r>
      <w:r>
        <w:rPr>
          <w:spacing w:val="-18"/>
        </w:rPr>
        <w:t xml:space="preserve"> </w:t>
      </w:r>
      <w:r>
        <w:t>should</w:t>
      </w:r>
      <w:r>
        <w:rPr>
          <w:spacing w:val="-17"/>
        </w:rPr>
        <w:t xml:space="preserve"> </w:t>
      </w:r>
      <w:r>
        <w:t>be</w:t>
      </w:r>
      <w:r>
        <w:rPr>
          <w:spacing w:val="-17"/>
        </w:rPr>
        <w:t xml:space="preserve"> </w:t>
      </w:r>
      <w:r>
        <w:t>provided to the ATL by the SPC. Normally, the senior executive of the lead entity of the maritime administration attends the opening meeting and provides introductory</w:t>
      </w:r>
      <w:r>
        <w:rPr>
          <w:spacing w:val="-26"/>
        </w:rPr>
        <w:t xml:space="preserve"> </w:t>
      </w:r>
      <w:r>
        <w:t>remarks.</w:t>
      </w:r>
    </w:p>
    <w:p w14:paraId="5F38D7E2" w14:textId="77777777" w:rsidR="0009623E" w:rsidRDefault="0009623E">
      <w:pPr>
        <w:pStyle w:val="BodyText"/>
        <w:spacing w:before="3"/>
        <w:rPr>
          <w:sz w:val="21"/>
        </w:rPr>
      </w:pPr>
    </w:p>
    <w:p w14:paraId="22BED86A" w14:textId="77777777" w:rsidR="0009623E" w:rsidRDefault="00F00F55">
      <w:pPr>
        <w:pStyle w:val="ListParagraph"/>
        <w:numPr>
          <w:ilvl w:val="1"/>
          <w:numId w:val="32"/>
        </w:numPr>
        <w:tabs>
          <w:tab w:val="left" w:pos="1171"/>
        </w:tabs>
        <w:spacing w:line="237" w:lineRule="auto"/>
        <w:ind w:right="418" w:firstLine="0"/>
        <w:jc w:val="both"/>
      </w:pPr>
      <w:r>
        <w:t>During</w:t>
      </w:r>
      <w:r>
        <w:rPr>
          <w:spacing w:val="-21"/>
        </w:rPr>
        <w:t xml:space="preserve"> </w:t>
      </w:r>
      <w:r>
        <w:t>the</w:t>
      </w:r>
      <w:r>
        <w:rPr>
          <w:spacing w:val="-21"/>
        </w:rPr>
        <w:t xml:space="preserve"> </w:t>
      </w:r>
      <w:r>
        <w:t>audit</w:t>
      </w:r>
      <w:r>
        <w:rPr>
          <w:spacing w:val="-23"/>
        </w:rPr>
        <w:t xml:space="preserve"> </w:t>
      </w:r>
      <w:r>
        <w:t>opening</w:t>
      </w:r>
      <w:r>
        <w:rPr>
          <w:spacing w:val="-21"/>
        </w:rPr>
        <w:t xml:space="preserve"> </w:t>
      </w:r>
      <w:r>
        <w:t>meeting,</w:t>
      </w:r>
      <w:r>
        <w:rPr>
          <w:spacing w:val="-26"/>
        </w:rPr>
        <w:t xml:space="preserve"> </w:t>
      </w:r>
      <w:r>
        <w:rPr>
          <w:spacing w:val="-2"/>
        </w:rPr>
        <w:t>the</w:t>
      </w:r>
      <w:r>
        <w:rPr>
          <w:spacing w:val="-25"/>
        </w:rPr>
        <w:t xml:space="preserve"> </w:t>
      </w:r>
      <w:r>
        <w:t>ATL</w:t>
      </w:r>
      <w:r>
        <w:rPr>
          <w:spacing w:val="-25"/>
        </w:rPr>
        <w:t xml:space="preserve"> </w:t>
      </w:r>
      <w:r>
        <w:t>should</w:t>
      </w:r>
      <w:r>
        <w:rPr>
          <w:spacing w:val="-25"/>
        </w:rPr>
        <w:t xml:space="preserve"> </w:t>
      </w:r>
      <w:r>
        <w:rPr>
          <w:spacing w:val="-3"/>
        </w:rPr>
        <w:t>emphasize</w:t>
      </w:r>
      <w:r>
        <w:rPr>
          <w:spacing w:val="-26"/>
        </w:rPr>
        <w:t xml:space="preserve"> </w:t>
      </w:r>
      <w:r>
        <w:t>that</w:t>
      </w:r>
      <w:r>
        <w:rPr>
          <w:spacing w:val="-26"/>
        </w:rPr>
        <w:t xml:space="preserve"> </w:t>
      </w:r>
      <w:r>
        <w:rPr>
          <w:spacing w:val="-3"/>
        </w:rPr>
        <w:t>interviews</w:t>
      </w:r>
      <w:r>
        <w:rPr>
          <w:spacing w:val="-24"/>
        </w:rPr>
        <w:t xml:space="preserve"> </w:t>
      </w:r>
      <w:r>
        <w:t>of</w:t>
      </w:r>
      <w:r>
        <w:rPr>
          <w:spacing w:val="-25"/>
        </w:rPr>
        <w:t xml:space="preserve"> </w:t>
      </w:r>
      <w:r>
        <w:rPr>
          <w:spacing w:val="-3"/>
        </w:rPr>
        <w:t xml:space="preserve">selected </w:t>
      </w:r>
      <w:r>
        <w:t>individuals would be done with the individual concerned alone and not in a group, unless necessary</w:t>
      </w:r>
      <w:r>
        <w:rPr>
          <w:spacing w:val="-21"/>
        </w:rPr>
        <w:t xml:space="preserve"> </w:t>
      </w:r>
      <w:r>
        <w:t>and</w:t>
      </w:r>
      <w:r>
        <w:rPr>
          <w:spacing w:val="-15"/>
        </w:rPr>
        <w:t xml:space="preserve"> </w:t>
      </w:r>
      <w:r>
        <w:t>previously</w:t>
      </w:r>
      <w:r>
        <w:rPr>
          <w:spacing w:val="-22"/>
        </w:rPr>
        <w:t xml:space="preserve"> </w:t>
      </w:r>
      <w:r>
        <w:t>agreed.</w:t>
      </w:r>
      <w:r>
        <w:rPr>
          <w:spacing w:val="31"/>
        </w:rPr>
        <w:t xml:space="preserve"> </w:t>
      </w:r>
      <w:r>
        <w:t>This</w:t>
      </w:r>
      <w:r>
        <w:rPr>
          <w:spacing w:val="-15"/>
        </w:rPr>
        <w:t xml:space="preserve"> </w:t>
      </w:r>
      <w:r>
        <w:t>does</w:t>
      </w:r>
      <w:r>
        <w:rPr>
          <w:spacing w:val="-14"/>
        </w:rPr>
        <w:t xml:space="preserve"> </w:t>
      </w:r>
      <w:r>
        <w:t>not</w:t>
      </w:r>
      <w:r>
        <w:rPr>
          <w:spacing w:val="-16"/>
        </w:rPr>
        <w:t xml:space="preserve"> </w:t>
      </w:r>
      <w:r>
        <w:t>exclude</w:t>
      </w:r>
      <w:r>
        <w:rPr>
          <w:spacing w:val="-17"/>
        </w:rPr>
        <w:t xml:space="preserve"> </w:t>
      </w:r>
      <w:r>
        <w:t>the</w:t>
      </w:r>
      <w:r>
        <w:rPr>
          <w:spacing w:val="-15"/>
        </w:rPr>
        <w:t xml:space="preserve"> </w:t>
      </w:r>
      <w:r>
        <w:t>"guide"</w:t>
      </w:r>
      <w:r>
        <w:rPr>
          <w:spacing w:val="-18"/>
        </w:rPr>
        <w:t xml:space="preserve"> </w:t>
      </w:r>
      <w:r>
        <w:t>and</w:t>
      </w:r>
      <w:r>
        <w:rPr>
          <w:spacing w:val="-17"/>
        </w:rPr>
        <w:t xml:space="preserve"> </w:t>
      </w:r>
      <w:r>
        <w:t>interpreter</w:t>
      </w:r>
      <w:r>
        <w:rPr>
          <w:spacing w:val="-17"/>
        </w:rPr>
        <w:t xml:space="preserve"> </w:t>
      </w:r>
      <w:r>
        <w:t>from</w:t>
      </w:r>
      <w:r>
        <w:rPr>
          <w:spacing w:val="-17"/>
        </w:rPr>
        <w:t xml:space="preserve"> </w:t>
      </w:r>
      <w:r>
        <w:t>being present. This has been found to be important in avoiding one senior manager or a handful of people shadowing the audit team and answering all the</w:t>
      </w:r>
      <w:r>
        <w:rPr>
          <w:spacing w:val="-19"/>
        </w:rPr>
        <w:t xml:space="preserve"> </w:t>
      </w:r>
      <w:r>
        <w:t>questions.</w:t>
      </w:r>
    </w:p>
    <w:p w14:paraId="0E810FC9" w14:textId="77777777" w:rsidR="0009623E" w:rsidRDefault="0009623E">
      <w:pPr>
        <w:pStyle w:val="BodyText"/>
        <w:spacing w:before="9"/>
        <w:rPr>
          <w:sz w:val="21"/>
        </w:rPr>
      </w:pPr>
    </w:p>
    <w:p w14:paraId="08474B1E" w14:textId="77777777" w:rsidR="0009623E" w:rsidRDefault="00F00F55">
      <w:pPr>
        <w:pStyle w:val="Heading2"/>
        <w:numPr>
          <w:ilvl w:val="0"/>
          <w:numId w:val="32"/>
        </w:numPr>
        <w:tabs>
          <w:tab w:val="left" w:pos="1170"/>
          <w:tab w:val="left" w:pos="1171"/>
        </w:tabs>
        <w:ind w:hanging="853"/>
        <w:jc w:val="both"/>
      </w:pPr>
      <w:bookmarkStart w:id="7" w:name="_bookmark7"/>
      <w:bookmarkEnd w:id="7"/>
      <w:r>
        <w:t>THE</w:t>
      </w:r>
      <w:r>
        <w:rPr>
          <w:spacing w:val="-2"/>
        </w:rPr>
        <w:t xml:space="preserve"> </w:t>
      </w:r>
      <w:r>
        <w:t>AUDIT</w:t>
      </w:r>
    </w:p>
    <w:p w14:paraId="3219811C" w14:textId="77777777" w:rsidR="0009623E" w:rsidRDefault="0009623E">
      <w:pPr>
        <w:pStyle w:val="BodyText"/>
        <w:spacing w:before="7"/>
        <w:rPr>
          <w:b/>
          <w:sz w:val="21"/>
        </w:rPr>
      </w:pPr>
    </w:p>
    <w:p w14:paraId="177AE664" w14:textId="77777777" w:rsidR="0009623E" w:rsidRDefault="00F00F55">
      <w:pPr>
        <w:pStyle w:val="ListParagraph"/>
        <w:numPr>
          <w:ilvl w:val="1"/>
          <w:numId w:val="32"/>
        </w:numPr>
        <w:tabs>
          <w:tab w:val="left" w:pos="1171"/>
        </w:tabs>
        <w:spacing w:line="237" w:lineRule="auto"/>
        <w:ind w:right="415" w:firstLine="0"/>
        <w:jc w:val="both"/>
      </w:pPr>
      <w:r>
        <w:t>Immediately</w:t>
      </w:r>
      <w:r>
        <w:rPr>
          <w:spacing w:val="-32"/>
        </w:rPr>
        <w:t xml:space="preserve"> </w:t>
      </w:r>
      <w:r>
        <w:rPr>
          <w:spacing w:val="-3"/>
        </w:rPr>
        <w:t>following</w:t>
      </w:r>
      <w:r>
        <w:rPr>
          <w:spacing w:val="-30"/>
        </w:rPr>
        <w:t xml:space="preserve"> </w:t>
      </w:r>
      <w:r>
        <w:rPr>
          <w:spacing w:val="-2"/>
        </w:rPr>
        <w:t>the</w:t>
      </w:r>
      <w:r>
        <w:rPr>
          <w:spacing w:val="-29"/>
        </w:rPr>
        <w:t xml:space="preserve"> </w:t>
      </w:r>
      <w:r>
        <w:t>opening</w:t>
      </w:r>
      <w:r>
        <w:rPr>
          <w:spacing w:val="-30"/>
        </w:rPr>
        <w:t xml:space="preserve"> </w:t>
      </w:r>
      <w:r>
        <w:t>meeting,</w:t>
      </w:r>
      <w:r>
        <w:rPr>
          <w:spacing w:val="-30"/>
        </w:rPr>
        <w:t xml:space="preserve"> </w:t>
      </w:r>
      <w:r>
        <w:rPr>
          <w:spacing w:val="-2"/>
        </w:rPr>
        <w:t>the</w:t>
      </w:r>
      <w:r>
        <w:rPr>
          <w:spacing w:val="-29"/>
        </w:rPr>
        <w:t xml:space="preserve"> </w:t>
      </w:r>
      <w:r>
        <w:t>audit</w:t>
      </w:r>
      <w:r>
        <w:rPr>
          <w:spacing w:val="-30"/>
        </w:rPr>
        <w:t xml:space="preserve"> </w:t>
      </w:r>
      <w:r>
        <w:t>should</w:t>
      </w:r>
      <w:r>
        <w:rPr>
          <w:spacing w:val="-30"/>
        </w:rPr>
        <w:t xml:space="preserve"> </w:t>
      </w:r>
      <w:r>
        <w:t>move</w:t>
      </w:r>
      <w:r>
        <w:rPr>
          <w:spacing w:val="-29"/>
        </w:rPr>
        <w:t xml:space="preserve"> </w:t>
      </w:r>
      <w:r>
        <w:t>onto</w:t>
      </w:r>
      <w:r>
        <w:rPr>
          <w:spacing w:val="-30"/>
        </w:rPr>
        <w:t xml:space="preserve"> </w:t>
      </w:r>
      <w:r>
        <w:rPr>
          <w:spacing w:val="-2"/>
        </w:rPr>
        <w:t>the</w:t>
      </w:r>
      <w:r>
        <w:rPr>
          <w:spacing w:val="-29"/>
        </w:rPr>
        <w:t xml:space="preserve"> </w:t>
      </w:r>
      <w:r>
        <w:t>phase</w:t>
      </w:r>
      <w:r>
        <w:rPr>
          <w:spacing w:val="-30"/>
        </w:rPr>
        <w:t xml:space="preserve"> </w:t>
      </w:r>
      <w:r>
        <w:rPr>
          <w:spacing w:val="-3"/>
        </w:rPr>
        <w:t xml:space="preserve">where </w:t>
      </w:r>
      <w:r>
        <w:t>a representative of the Member State presents an overview of the State's institutional arrangements for carrying out the functions of a maritime administration, including a detailed explanation  of  how  and  where  the  responsibilities  contained  in  various  mandatory   IMO</w:t>
      </w:r>
      <w:r>
        <w:rPr>
          <w:spacing w:val="-6"/>
        </w:rPr>
        <w:t xml:space="preserve"> </w:t>
      </w:r>
      <w:r>
        <w:t>instruments</w:t>
      </w:r>
      <w:r>
        <w:rPr>
          <w:spacing w:val="-3"/>
        </w:rPr>
        <w:t xml:space="preserve"> </w:t>
      </w:r>
      <w:r>
        <w:t>are</w:t>
      </w:r>
      <w:r>
        <w:rPr>
          <w:spacing w:val="-4"/>
        </w:rPr>
        <w:t xml:space="preserve"> </w:t>
      </w:r>
      <w:r>
        <w:t>carried</w:t>
      </w:r>
      <w:r>
        <w:rPr>
          <w:spacing w:val="-3"/>
        </w:rPr>
        <w:t xml:space="preserve"> </w:t>
      </w:r>
      <w:r>
        <w:t>out.</w:t>
      </w:r>
      <w:r>
        <w:rPr>
          <w:spacing w:val="-5"/>
        </w:rPr>
        <w:t xml:space="preserve"> </w:t>
      </w:r>
      <w:r>
        <w:t>The</w:t>
      </w:r>
      <w:r>
        <w:rPr>
          <w:spacing w:val="-4"/>
        </w:rPr>
        <w:t xml:space="preserve"> </w:t>
      </w:r>
      <w:r>
        <w:t>overall</w:t>
      </w:r>
      <w:r>
        <w:rPr>
          <w:spacing w:val="-5"/>
        </w:rPr>
        <w:t xml:space="preserve"> </w:t>
      </w:r>
      <w:r>
        <w:t>strategy</w:t>
      </w:r>
      <w:r>
        <w:rPr>
          <w:spacing w:val="-9"/>
        </w:rPr>
        <w:t xml:space="preserve"> </w:t>
      </w:r>
      <w:r>
        <w:t>(see</w:t>
      </w:r>
      <w:r>
        <w:rPr>
          <w:spacing w:val="-4"/>
        </w:rPr>
        <w:t xml:space="preserve"> </w:t>
      </w:r>
      <w:r>
        <w:t>section</w:t>
      </w:r>
      <w:r>
        <w:rPr>
          <w:spacing w:val="-3"/>
        </w:rPr>
        <w:t xml:space="preserve"> </w:t>
      </w:r>
      <w:r>
        <w:t>6</w:t>
      </w:r>
      <w:r>
        <w:rPr>
          <w:spacing w:val="-4"/>
        </w:rPr>
        <w:t xml:space="preserve"> </w:t>
      </w:r>
      <w:r>
        <w:t>of</w:t>
      </w:r>
      <w:r>
        <w:rPr>
          <w:spacing w:val="-5"/>
        </w:rPr>
        <w:t xml:space="preserve"> </w:t>
      </w:r>
      <w:r>
        <w:t>this</w:t>
      </w:r>
      <w:r>
        <w:rPr>
          <w:spacing w:val="-5"/>
        </w:rPr>
        <w:t xml:space="preserve"> </w:t>
      </w:r>
      <w:r>
        <w:t>Manual)</w:t>
      </w:r>
      <w:r>
        <w:rPr>
          <w:spacing w:val="-8"/>
        </w:rPr>
        <w:t xml:space="preserve"> </w:t>
      </w:r>
      <w:r>
        <w:t>should</w:t>
      </w:r>
      <w:r>
        <w:rPr>
          <w:spacing w:val="-6"/>
        </w:rPr>
        <w:t xml:space="preserve"> </w:t>
      </w:r>
      <w:r>
        <w:t>be presented</w:t>
      </w:r>
      <w:r>
        <w:rPr>
          <w:spacing w:val="-22"/>
        </w:rPr>
        <w:t xml:space="preserve"> </w:t>
      </w:r>
      <w:r>
        <w:t>in</w:t>
      </w:r>
      <w:r>
        <w:rPr>
          <w:spacing w:val="-21"/>
        </w:rPr>
        <w:t xml:space="preserve"> </w:t>
      </w:r>
      <w:r>
        <w:t>that</w:t>
      </w:r>
      <w:r>
        <w:rPr>
          <w:spacing w:val="-23"/>
        </w:rPr>
        <w:t xml:space="preserve"> </w:t>
      </w:r>
      <w:r>
        <w:t>context.</w:t>
      </w:r>
      <w:r>
        <w:rPr>
          <w:spacing w:val="-23"/>
        </w:rPr>
        <w:t xml:space="preserve"> </w:t>
      </w:r>
      <w:r>
        <w:t>Although</w:t>
      </w:r>
      <w:r>
        <w:rPr>
          <w:spacing w:val="-24"/>
        </w:rPr>
        <w:t xml:space="preserve"> </w:t>
      </w:r>
      <w:r>
        <w:t>many</w:t>
      </w:r>
      <w:r>
        <w:rPr>
          <w:spacing w:val="-31"/>
        </w:rPr>
        <w:t xml:space="preserve"> </w:t>
      </w:r>
      <w:r>
        <w:rPr>
          <w:spacing w:val="-3"/>
        </w:rPr>
        <w:t>separate</w:t>
      </w:r>
      <w:r>
        <w:rPr>
          <w:spacing w:val="-25"/>
        </w:rPr>
        <w:t xml:space="preserve"> </w:t>
      </w:r>
      <w:r>
        <w:rPr>
          <w:spacing w:val="-3"/>
        </w:rPr>
        <w:t>entities</w:t>
      </w:r>
      <w:r>
        <w:rPr>
          <w:spacing w:val="-25"/>
        </w:rPr>
        <w:t xml:space="preserve"> </w:t>
      </w:r>
      <w:r>
        <w:t>may</w:t>
      </w:r>
      <w:r>
        <w:rPr>
          <w:spacing w:val="-31"/>
        </w:rPr>
        <w:t xml:space="preserve"> </w:t>
      </w:r>
      <w:r>
        <w:rPr>
          <w:spacing w:val="-3"/>
        </w:rPr>
        <w:t>contribute</w:t>
      </w:r>
      <w:r>
        <w:rPr>
          <w:spacing w:val="-26"/>
        </w:rPr>
        <w:t xml:space="preserve"> </w:t>
      </w:r>
      <w:r>
        <w:t>to</w:t>
      </w:r>
      <w:r>
        <w:rPr>
          <w:spacing w:val="-25"/>
        </w:rPr>
        <w:t xml:space="preserve"> </w:t>
      </w:r>
      <w:r>
        <w:rPr>
          <w:spacing w:val="-2"/>
        </w:rPr>
        <w:t>the</w:t>
      </w:r>
      <w:r>
        <w:rPr>
          <w:spacing w:val="-26"/>
        </w:rPr>
        <w:t xml:space="preserve"> </w:t>
      </w:r>
      <w:r>
        <w:rPr>
          <w:spacing w:val="-2"/>
        </w:rPr>
        <w:t xml:space="preserve">accomplishment </w:t>
      </w:r>
      <w:r>
        <w:t>of the required functions, it should be demonstrated that a strategy exists, at the appropriate level, to ensure that efforts are coordinated and that they are consistently and successfully carried</w:t>
      </w:r>
      <w:r>
        <w:rPr>
          <w:spacing w:val="-1"/>
        </w:rPr>
        <w:t xml:space="preserve"> </w:t>
      </w:r>
      <w:r>
        <w:t>out.</w:t>
      </w:r>
    </w:p>
    <w:p w14:paraId="60E54E49" w14:textId="77777777" w:rsidR="0009623E" w:rsidRDefault="0009623E">
      <w:pPr>
        <w:pStyle w:val="BodyText"/>
        <w:spacing w:before="1"/>
        <w:rPr>
          <w:sz w:val="21"/>
        </w:rPr>
      </w:pPr>
    </w:p>
    <w:p w14:paraId="57F93D0E" w14:textId="77777777" w:rsidR="0009623E" w:rsidRDefault="00F00F55">
      <w:pPr>
        <w:pStyle w:val="ListParagraph"/>
        <w:numPr>
          <w:ilvl w:val="1"/>
          <w:numId w:val="32"/>
        </w:numPr>
        <w:tabs>
          <w:tab w:val="left" w:pos="1171"/>
        </w:tabs>
        <w:spacing w:line="237" w:lineRule="auto"/>
        <w:ind w:right="413" w:firstLine="0"/>
        <w:jc w:val="both"/>
      </w:pPr>
      <w:r>
        <w:t>As</w:t>
      </w:r>
      <w:r>
        <w:rPr>
          <w:spacing w:val="-12"/>
        </w:rPr>
        <w:t xml:space="preserve"> </w:t>
      </w:r>
      <w:r>
        <w:t>per</w:t>
      </w:r>
      <w:r>
        <w:rPr>
          <w:spacing w:val="-12"/>
        </w:rPr>
        <w:t xml:space="preserve"> </w:t>
      </w:r>
      <w:r>
        <w:t>the</w:t>
      </w:r>
      <w:r>
        <w:rPr>
          <w:spacing w:val="-11"/>
        </w:rPr>
        <w:t xml:space="preserve"> </w:t>
      </w:r>
      <w:r>
        <w:t>audit</w:t>
      </w:r>
      <w:r>
        <w:rPr>
          <w:spacing w:val="-15"/>
        </w:rPr>
        <w:t xml:space="preserve"> </w:t>
      </w:r>
      <w:r>
        <w:t>plan,</w:t>
      </w:r>
      <w:r>
        <w:rPr>
          <w:spacing w:val="-15"/>
        </w:rPr>
        <w:t xml:space="preserve"> </w:t>
      </w:r>
      <w:r>
        <w:t>the</w:t>
      </w:r>
      <w:r>
        <w:rPr>
          <w:spacing w:val="-14"/>
        </w:rPr>
        <w:t xml:space="preserve"> </w:t>
      </w:r>
      <w:r>
        <w:t>audit</w:t>
      </w:r>
      <w:r>
        <w:rPr>
          <w:spacing w:val="-15"/>
        </w:rPr>
        <w:t xml:space="preserve"> </w:t>
      </w:r>
      <w:r>
        <w:t>team</w:t>
      </w:r>
      <w:r>
        <w:rPr>
          <w:spacing w:val="-14"/>
        </w:rPr>
        <w:t xml:space="preserve"> </w:t>
      </w:r>
      <w:r>
        <w:t>would,</w:t>
      </w:r>
      <w:r>
        <w:rPr>
          <w:spacing w:val="-14"/>
        </w:rPr>
        <w:t xml:space="preserve"> </w:t>
      </w:r>
      <w:r>
        <w:t>at</w:t>
      </w:r>
      <w:r>
        <w:rPr>
          <w:spacing w:val="-14"/>
        </w:rPr>
        <w:t xml:space="preserve"> </w:t>
      </w:r>
      <w:r>
        <w:t>some</w:t>
      </w:r>
      <w:r>
        <w:rPr>
          <w:spacing w:val="-13"/>
        </w:rPr>
        <w:t xml:space="preserve"> </w:t>
      </w:r>
      <w:r>
        <w:t>point,</w:t>
      </w:r>
      <w:r>
        <w:rPr>
          <w:spacing w:val="-15"/>
        </w:rPr>
        <w:t xml:space="preserve"> </w:t>
      </w:r>
      <w:r>
        <w:t>take</w:t>
      </w:r>
      <w:r>
        <w:rPr>
          <w:spacing w:val="-14"/>
        </w:rPr>
        <w:t xml:space="preserve"> </w:t>
      </w:r>
      <w:r>
        <w:t>on</w:t>
      </w:r>
      <w:r>
        <w:rPr>
          <w:spacing w:val="-14"/>
        </w:rPr>
        <w:t xml:space="preserve"> </w:t>
      </w:r>
      <w:r>
        <w:t>specific</w:t>
      </w:r>
      <w:r>
        <w:rPr>
          <w:spacing w:val="-14"/>
        </w:rPr>
        <w:t xml:space="preserve"> </w:t>
      </w:r>
      <w:r>
        <w:t>areas</w:t>
      </w:r>
      <w:r>
        <w:rPr>
          <w:spacing w:val="-13"/>
        </w:rPr>
        <w:t xml:space="preserve"> </w:t>
      </w:r>
      <w:r>
        <w:t>to</w:t>
      </w:r>
      <w:r>
        <w:rPr>
          <w:spacing w:val="-14"/>
        </w:rPr>
        <w:t xml:space="preserve"> </w:t>
      </w:r>
      <w:r>
        <w:t>be covered</w:t>
      </w:r>
      <w:r>
        <w:rPr>
          <w:spacing w:val="-14"/>
        </w:rPr>
        <w:t xml:space="preserve"> </w:t>
      </w:r>
      <w:r>
        <w:t>during</w:t>
      </w:r>
      <w:r>
        <w:rPr>
          <w:spacing w:val="-12"/>
        </w:rPr>
        <w:t xml:space="preserve"> </w:t>
      </w:r>
      <w:r>
        <w:t>the</w:t>
      </w:r>
      <w:r>
        <w:rPr>
          <w:spacing w:val="-14"/>
        </w:rPr>
        <w:t xml:space="preserve"> </w:t>
      </w:r>
      <w:r>
        <w:t>audit.</w:t>
      </w:r>
      <w:r>
        <w:rPr>
          <w:spacing w:val="33"/>
        </w:rPr>
        <w:t xml:space="preserve"> </w:t>
      </w:r>
      <w:r>
        <w:t>As</w:t>
      </w:r>
      <w:r>
        <w:rPr>
          <w:spacing w:val="-14"/>
        </w:rPr>
        <w:t xml:space="preserve"> </w:t>
      </w:r>
      <w:r>
        <w:t>previously</w:t>
      </w:r>
      <w:r>
        <w:rPr>
          <w:spacing w:val="-20"/>
        </w:rPr>
        <w:t xml:space="preserve"> </w:t>
      </w:r>
      <w:r>
        <w:t>noted,</w:t>
      </w:r>
      <w:r>
        <w:rPr>
          <w:spacing w:val="-14"/>
        </w:rPr>
        <w:t xml:space="preserve"> </w:t>
      </w:r>
      <w:r>
        <w:t>particular</w:t>
      </w:r>
      <w:r>
        <w:rPr>
          <w:spacing w:val="-16"/>
        </w:rPr>
        <w:t xml:space="preserve"> </w:t>
      </w:r>
      <w:r>
        <w:t>attention</w:t>
      </w:r>
      <w:r>
        <w:rPr>
          <w:spacing w:val="-15"/>
        </w:rPr>
        <w:t xml:space="preserve"> </w:t>
      </w:r>
      <w:r>
        <w:t>should</w:t>
      </w:r>
      <w:r>
        <w:rPr>
          <w:spacing w:val="-16"/>
        </w:rPr>
        <w:t xml:space="preserve"> </w:t>
      </w:r>
      <w:r>
        <w:t>be</w:t>
      </w:r>
      <w:r>
        <w:rPr>
          <w:spacing w:val="-16"/>
        </w:rPr>
        <w:t xml:space="preserve"> </w:t>
      </w:r>
      <w:r>
        <w:t>given</w:t>
      </w:r>
      <w:r>
        <w:rPr>
          <w:spacing w:val="-17"/>
        </w:rPr>
        <w:t xml:space="preserve"> </w:t>
      </w:r>
      <w:r>
        <w:t>to</w:t>
      </w:r>
      <w:r>
        <w:rPr>
          <w:spacing w:val="-16"/>
        </w:rPr>
        <w:t xml:space="preserve"> </w:t>
      </w:r>
      <w:r>
        <w:t>verify</w:t>
      </w:r>
      <w:r>
        <w:rPr>
          <w:spacing w:val="-21"/>
        </w:rPr>
        <w:t xml:space="preserve"> </w:t>
      </w:r>
      <w:r>
        <w:t>that all of the entities are contributing to the implementation of the strategy. This ensures that a coherent approach is adopted throughout the audit, which would enable the audit team as a whole</w:t>
      </w:r>
      <w:r>
        <w:rPr>
          <w:spacing w:val="-23"/>
        </w:rPr>
        <w:t xml:space="preserve"> </w:t>
      </w:r>
      <w:r>
        <w:t>to</w:t>
      </w:r>
      <w:r>
        <w:rPr>
          <w:spacing w:val="-21"/>
        </w:rPr>
        <w:t xml:space="preserve"> </w:t>
      </w:r>
      <w:r>
        <w:t>reach</w:t>
      </w:r>
      <w:r>
        <w:rPr>
          <w:spacing w:val="-22"/>
        </w:rPr>
        <w:t xml:space="preserve"> </w:t>
      </w:r>
      <w:r>
        <w:t>objective</w:t>
      </w:r>
      <w:r>
        <w:rPr>
          <w:spacing w:val="-21"/>
        </w:rPr>
        <w:t xml:space="preserve"> </w:t>
      </w:r>
      <w:r>
        <w:t>conclusions</w:t>
      </w:r>
      <w:r>
        <w:rPr>
          <w:spacing w:val="-21"/>
        </w:rPr>
        <w:t xml:space="preserve"> </w:t>
      </w:r>
      <w:r>
        <w:t>on</w:t>
      </w:r>
      <w:r>
        <w:rPr>
          <w:spacing w:val="-22"/>
        </w:rPr>
        <w:t xml:space="preserve"> </w:t>
      </w:r>
      <w:r>
        <w:t>the</w:t>
      </w:r>
      <w:r>
        <w:rPr>
          <w:spacing w:val="-25"/>
        </w:rPr>
        <w:t xml:space="preserve"> </w:t>
      </w:r>
      <w:r>
        <w:t>flag,</w:t>
      </w:r>
      <w:r>
        <w:rPr>
          <w:spacing w:val="-27"/>
        </w:rPr>
        <w:t xml:space="preserve"> </w:t>
      </w:r>
      <w:r>
        <w:t>port</w:t>
      </w:r>
      <w:r>
        <w:rPr>
          <w:spacing w:val="-27"/>
        </w:rPr>
        <w:t xml:space="preserve"> </w:t>
      </w:r>
      <w:r>
        <w:t>and</w:t>
      </w:r>
      <w:r>
        <w:rPr>
          <w:spacing w:val="-25"/>
        </w:rPr>
        <w:t xml:space="preserve"> </w:t>
      </w:r>
      <w:r>
        <w:t>coastal</w:t>
      </w:r>
      <w:r>
        <w:rPr>
          <w:spacing w:val="-27"/>
        </w:rPr>
        <w:t xml:space="preserve"> </w:t>
      </w:r>
      <w:r>
        <w:rPr>
          <w:spacing w:val="-3"/>
        </w:rPr>
        <w:t>State</w:t>
      </w:r>
      <w:r>
        <w:rPr>
          <w:spacing w:val="-26"/>
        </w:rPr>
        <w:t xml:space="preserve"> </w:t>
      </w:r>
      <w:r>
        <w:rPr>
          <w:spacing w:val="-3"/>
        </w:rPr>
        <w:t>responsibilities</w:t>
      </w:r>
      <w:r>
        <w:rPr>
          <w:spacing w:val="-24"/>
        </w:rPr>
        <w:t xml:space="preserve"> </w:t>
      </w:r>
      <w:r>
        <w:t>as</w:t>
      </w:r>
      <w:r>
        <w:rPr>
          <w:spacing w:val="-25"/>
        </w:rPr>
        <w:t xml:space="preserve"> </w:t>
      </w:r>
      <w:r>
        <w:rPr>
          <w:spacing w:val="-3"/>
        </w:rPr>
        <w:t xml:space="preserve">carried </w:t>
      </w:r>
      <w:r>
        <w:t>out</w:t>
      </w:r>
      <w:r>
        <w:rPr>
          <w:spacing w:val="-22"/>
        </w:rPr>
        <w:t xml:space="preserve"> </w:t>
      </w:r>
      <w:r>
        <w:t>by</w:t>
      </w:r>
      <w:r>
        <w:rPr>
          <w:spacing w:val="-26"/>
        </w:rPr>
        <w:t xml:space="preserve"> </w:t>
      </w:r>
      <w:r>
        <w:t>the</w:t>
      </w:r>
      <w:r>
        <w:rPr>
          <w:spacing w:val="-20"/>
        </w:rPr>
        <w:t xml:space="preserve"> </w:t>
      </w:r>
      <w:r>
        <w:t>State.</w:t>
      </w:r>
      <w:r>
        <w:rPr>
          <w:spacing w:val="19"/>
        </w:rPr>
        <w:t xml:space="preserve"> </w:t>
      </w:r>
      <w:r>
        <w:t>This</w:t>
      </w:r>
      <w:r>
        <w:rPr>
          <w:spacing w:val="-21"/>
        </w:rPr>
        <w:t xml:space="preserve"> </w:t>
      </w:r>
      <w:r>
        <w:t>could</w:t>
      </w:r>
      <w:r>
        <w:rPr>
          <w:spacing w:val="-21"/>
        </w:rPr>
        <w:t xml:space="preserve"> </w:t>
      </w:r>
      <w:r>
        <w:t>require</w:t>
      </w:r>
      <w:r>
        <w:rPr>
          <w:spacing w:val="-20"/>
        </w:rPr>
        <w:t xml:space="preserve"> </w:t>
      </w:r>
      <w:r>
        <w:t>periodic</w:t>
      </w:r>
      <w:r>
        <w:rPr>
          <w:spacing w:val="-20"/>
        </w:rPr>
        <w:t xml:space="preserve"> </w:t>
      </w:r>
      <w:r>
        <w:t>briefings</w:t>
      </w:r>
      <w:r>
        <w:rPr>
          <w:spacing w:val="-20"/>
        </w:rPr>
        <w:t xml:space="preserve"> </w:t>
      </w:r>
      <w:r>
        <w:t>during</w:t>
      </w:r>
      <w:r>
        <w:rPr>
          <w:spacing w:val="-20"/>
        </w:rPr>
        <w:t xml:space="preserve"> </w:t>
      </w:r>
      <w:r>
        <w:t>lunch</w:t>
      </w:r>
      <w:r>
        <w:rPr>
          <w:spacing w:val="-20"/>
        </w:rPr>
        <w:t xml:space="preserve"> </w:t>
      </w:r>
      <w:r>
        <w:t>and</w:t>
      </w:r>
      <w:r>
        <w:rPr>
          <w:spacing w:val="-20"/>
        </w:rPr>
        <w:t xml:space="preserve"> </w:t>
      </w:r>
      <w:r>
        <w:t>coffee</w:t>
      </w:r>
      <w:r>
        <w:rPr>
          <w:spacing w:val="-1"/>
        </w:rPr>
        <w:t xml:space="preserve"> </w:t>
      </w:r>
      <w:r>
        <w:t>breaks</w:t>
      </w:r>
      <w:r>
        <w:rPr>
          <w:spacing w:val="-24"/>
        </w:rPr>
        <w:t xml:space="preserve"> </w:t>
      </w:r>
      <w:r>
        <w:t>among</w:t>
      </w:r>
      <w:r>
        <w:rPr>
          <w:spacing w:val="-24"/>
        </w:rPr>
        <w:t xml:space="preserve"> </w:t>
      </w:r>
      <w:r>
        <w:rPr>
          <w:spacing w:val="-2"/>
        </w:rPr>
        <w:t xml:space="preserve">the </w:t>
      </w:r>
      <w:r>
        <w:t>audit</w:t>
      </w:r>
      <w:r>
        <w:rPr>
          <w:spacing w:val="-12"/>
        </w:rPr>
        <w:t xml:space="preserve"> </w:t>
      </w:r>
      <w:r>
        <w:t>team</w:t>
      </w:r>
      <w:r>
        <w:rPr>
          <w:spacing w:val="-11"/>
        </w:rPr>
        <w:t xml:space="preserve"> </w:t>
      </w:r>
      <w:r>
        <w:t>members</w:t>
      </w:r>
      <w:r>
        <w:rPr>
          <w:spacing w:val="-10"/>
        </w:rPr>
        <w:t xml:space="preserve"> </w:t>
      </w:r>
      <w:r>
        <w:t>and</w:t>
      </w:r>
      <w:r>
        <w:rPr>
          <w:spacing w:val="-10"/>
        </w:rPr>
        <w:t xml:space="preserve"> </w:t>
      </w:r>
      <w:r>
        <w:t>also</w:t>
      </w:r>
      <w:r>
        <w:rPr>
          <w:spacing w:val="-11"/>
        </w:rPr>
        <w:t xml:space="preserve"> </w:t>
      </w:r>
      <w:r>
        <w:t>briefings</w:t>
      </w:r>
      <w:r>
        <w:rPr>
          <w:spacing w:val="-10"/>
        </w:rPr>
        <w:t xml:space="preserve"> </w:t>
      </w:r>
      <w:r>
        <w:t>of</w:t>
      </w:r>
      <w:r>
        <w:rPr>
          <w:spacing w:val="-9"/>
        </w:rPr>
        <w:t xml:space="preserve"> </w:t>
      </w:r>
      <w:r>
        <w:t>representatives</w:t>
      </w:r>
      <w:r>
        <w:rPr>
          <w:spacing w:val="-10"/>
        </w:rPr>
        <w:t xml:space="preserve"> </w:t>
      </w:r>
      <w:r>
        <w:t>of</w:t>
      </w:r>
      <w:r>
        <w:rPr>
          <w:spacing w:val="-10"/>
        </w:rPr>
        <w:t xml:space="preserve"> </w:t>
      </w:r>
      <w:r>
        <w:t>the</w:t>
      </w:r>
      <w:r>
        <w:rPr>
          <w:spacing w:val="-11"/>
        </w:rPr>
        <w:t xml:space="preserve"> </w:t>
      </w:r>
      <w:r>
        <w:t>relevant</w:t>
      </w:r>
      <w:r>
        <w:rPr>
          <w:spacing w:val="-11"/>
        </w:rPr>
        <w:t xml:space="preserve"> </w:t>
      </w:r>
      <w:r>
        <w:t>functional</w:t>
      </w:r>
      <w:r>
        <w:rPr>
          <w:spacing w:val="-12"/>
        </w:rPr>
        <w:t xml:space="preserve"> </w:t>
      </w:r>
      <w:r>
        <w:t>area</w:t>
      </w:r>
      <w:r>
        <w:rPr>
          <w:spacing w:val="-10"/>
        </w:rPr>
        <w:t xml:space="preserve"> </w:t>
      </w:r>
      <w:r>
        <w:t>of</w:t>
      </w:r>
      <w:r>
        <w:rPr>
          <w:spacing w:val="-10"/>
        </w:rPr>
        <w:t xml:space="preserve"> </w:t>
      </w:r>
      <w:r>
        <w:t>the maritime</w:t>
      </w:r>
      <w:r>
        <w:rPr>
          <w:spacing w:val="-2"/>
        </w:rPr>
        <w:t xml:space="preserve"> </w:t>
      </w:r>
      <w:r>
        <w:t>administration.</w:t>
      </w:r>
    </w:p>
    <w:p w14:paraId="0FA82991" w14:textId="77777777" w:rsidR="0009623E" w:rsidRDefault="0009623E">
      <w:pPr>
        <w:pStyle w:val="BodyText"/>
        <w:spacing w:before="1"/>
        <w:rPr>
          <w:sz w:val="21"/>
        </w:rPr>
      </w:pPr>
    </w:p>
    <w:p w14:paraId="414F4D3C" w14:textId="77777777" w:rsidR="0009623E" w:rsidRDefault="00F00F55">
      <w:pPr>
        <w:pStyle w:val="ListParagraph"/>
        <w:numPr>
          <w:ilvl w:val="1"/>
          <w:numId w:val="32"/>
        </w:numPr>
        <w:tabs>
          <w:tab w:val="left" w:pos="1171"/>
        </w:tabs>
        <w:spacing w:line="237" w:lineRule="auto"/>
        <w:ind w:right="416" w:firstLine="0"/>
        <w:jc w:val="both"/>
      </w:pPr>
      <w:r>
        <w:t>Also,</w:t>
      </w:r>
      <w:r>
        <w:rPr>
          <w:spacing w:val="-22"/>
        </w:rPr>
        <w:t xml:space="preserve"> </w:t>
      </w:r>
      <w:r>
        <w:t>daily</w:t>
      </w:r>
      <w:r>
        <w:rPr>
          <w:spacing w:val="-26"/>
        </w:rPr>
        <w:t xml:space="preserve"> </w:t>
      </w:r>
      <w:r>
        <w:t>debriefing</w:t>
      </w:r>
      <w:r>
        <w:rPr>
          <w:spacing w:val="-19"/>
        </w:rPr>
        <w:t xml:space="preserve"> </w:t>
      </w:r>
      <w:r>
        <w:t>of</w:t>
      </w:r>
      <w:r>
        <w:rPr>
          <w:spacing w:val="-19"/>
        </w:rPr>
        <w:t xml:space="preserve"> </w:t>
      </w:r>
      <w:r>
        <w:t>the</w:t>
      </w:r>
      <w:r>
        <w:rPr>
          <w:spacing w:val="-19"/>
        </w:rPr>
        <w:t xml:space="preserve"> </w:t>
      </w:r>
      <w:r>
        <w:t>audit</w:t>
      </w:r>
      <w:r>
        <w:rPr>
          <w:spacing w:val="-22"/>
        </w:rPr>
        <w:t xml:space="preserve"> </w:t>
      </w:r>
      <w:r>
        <w:t>team</w:t>
      </w:r>
      <w:r>
        <w:rPr>
          <w:spacing w:val="-20"/>
        </w:rPr>
        <w:t xml:space="preserve"> </w:t>
      </w:r>
      <w:r>
        <w:t>should</w:t>
      </w:r>
      <w:r>
        <w:rPr>
          <w:spacing w:val="-20"/>
        </w:rPr>
        <w:t xml:space="preserve"> </w:t>
      </w:r>
      <w:r>
        <w:t>be</w:t>
      </w:r>
      <w:r>
        <w:rPr>
          <w:spacing w:val="-20"/>
        </w:rPr>
        <w:t xml:space="preserve"> </w:t>
      </w:r>
      <w:r>
        <w:t>planned</w:t>
      </w:r>
      <w:r>
        <w:rPr>
          <w:spacing w:val="-24"/>
        </w:rPr>
        <w:t xml:space="preserve"> </w:t>
      </w:r>
      <w:r>
        <w:rPr>
          <w:spacing w:val="-3"/>
        </w:rPr>
        <w:t>during</w:t>
      </w:r>
      <w:r>
        <w:rPr>
          <w:spacing w:val="-24"/>
        </w:rPr>
        <w:t xml:space="preserve"> </w:t>
      </w:r>
      <w:r>
        <w:rPr>
          <w:spacing w:val="-2"/>
        </w:rPr>
        <w:t>the</w:t>
      </w:r>
      <w:r>
        <w:rPr>
          <w:spacing w:val="-24"/>
        </w:rPr>
        <w:t xml:space="preserve"> </w:t>
      </w:r>
      <w:r>
        <w:rPr>
          <w:spacing w:val="-3"/>
        </w:rPr>
        <w:t>audit,</w:t>
      </w:r>
      <w:r>
        <w:rPr>
          <w:spacing w:val="-25"/>
        </w:rPr>
        <w:t xml:space="preserve"> </w:t>
      </w:r>
      <w:r>
        <w:t>to</w:t>
      </w:r>
      <w:r>
        <w:rPr>
          <w:spacing w:val="-24"/>
        </w:rPr>
        <w:t xml:space="preserve"> </w:t>
      </w:r>
      <w:r>
        <w:t>enable</w:t>
      </w:r>
      <w:r>
        <w:rPr>
          <w:spacing w:val="-24"/>
        </w:rPr>
        <w:t xml:space="preserve"> </w:t>
      </w:r>
      <w:r>
        <w:rPr>
          <w:spacing w:val="-2"/>
        </w:rPr>
        <w:t xml:space="preserve">the </w:t>
      </w:r>
      <w:r>
        <w:t>auditors</w:t>
      </w:r>
      <w:r>
        <w:rPr>
          <w:spacing w:val="-20"/>
        </w:rPr>
        <w:t xml:space="preserve"> </w:t>
      </w:r>
      <w:r>
        <w:t>to</w:t>
      </w:r>
      <w:r>
        <w:rPr>
          <w:spacing w:val="-19"/>
        </w:rPr>
        <w:t xml:space="preserve"> </w:t>
      </w:r>
      <w:r>
        <w:t>produce</w:t>
      </w:r>
      <w:r>
        <w:rPr>
          <w:spacing w:val="-20"/>
        </w:rPr>
        <w:t xml:space="preserve"> </w:t>
      </w:r>
      <w:r>
        <w:t>a</w:t>
      </w:r>
      <w:r>
        <w:rPr>
          <w:spacing w:val="-19"/>
        </w:rPr>
        <w:t xml:space="preserve"> </w:t>
      </w:r>
      <w:r>
        <w:t>common</w:t>
      </w:r>
      <w:r>
        <w:rPr>
          <w:spacing w:val="-19"/>
        </w:rPr>
        <w:t xml:space="preserve"> </w:t>
      </w:r>
      <w:r>
        <w:t>set</w:t>
      </w:r>
      <w:r>
        <w:rPr>
          <w:spacing w:val="-22"/>
        </w:rPr>
        <w:t xml:space="preserve"> </w:t>
      </w:r>
      <w:r>
        <w:t>of</w:t>
      </w:r>
      <w:r>
        <w:rPr>
          <w:spacing w:val="-18"/>
        </w:rPr>
        <w:t xml:space="preserve"> </w:t>
      </w:r>
      <w:r>
        <w:t>notes</w:t>
      </w:r>
      <w:r>
        <w:rPr>
          <w:spacing w:val="-19"/>
        </w:rPr>
        <w:t xml:space="preserve"> </w:t>
      </w:r>
      <w:r>
        <w:t>based</w:t>
      </w:r>
      <w:r>
        <w:rPr>
          <w:spacing w:val="-20"/>
        </w:rPr>
        <w:t xml:space="preserve"> </w:t>
      </w:r>
      <w:r>
        <w:t>on</w:t>
      </w:r>
      <w:r>
        <w:rPr>
          <w:spacing w:val="-19"/>
        </w:rPr>
        <w:t xml:space="preserve"> </w:t>
      </w:r>
      <w:r>
        <w:t>the</w:t>
      </w:r>
      <w:r>
        <w:rPr>
          <w:spacing w:val="-19"/>
        </w:rPr>
        <w:t xml:space="preserve"> </w:t>
      </w:r>
      <w:r>
        <w:t>notes</w:t>
      </w:r>
      <w:r>
        <w:rPr>
          <w:spacing w:val="-22"/>
        </w:rPr>
        <w:t xml:space="preserve"> </w:t>
      </w:r>
      <w:r>
        <w:t>they</w:t>
      </w:r>
      <w:r>
        <w:rPr>
          <w:spacing w:val="-30"/>
        </w:rPr>
        <w:t xml:space="preserve"> </w:t>
      </w:r>
      <w:r>
        <w:t>had</w:t>
      </w:r>
      <w:r>
        <w:rPr>
          <w:spacing w:val="-24"/>
        </w:rPr>
        <w:t xml:space="preserve"> </w:t>
      </w:r>
      <w:r>
        <w:t>made</w:t>
      </w:r>
      <w:r>
        <w:rPr>
          <w:spacing w:val="-24"/>
        </w:rPr>
        <w:t xml:space="preserve"> </w:t>
      </w:r>
      <w:r>
        <w:rPr>
          <w:spacing w:val="-3"/>
        </w:rPr>
        <w:t>individually</w:t>
      </w:r>
      <w:r>
        <w:rPr>
          <w:spacing w:val="-30"/>
        </w:rPr>
        <w:t xml:space="preserve"> </w:t>
      </w:r>
      <w:r>
        <w:rPr>
          <w:spacing w:val="-3"/>
        </w:rPr>
        <w:t xml:space="preserve">during </w:t>
      </w:r>
      <w:r>
        <w:t>the day, and to review and consolidate audit findings and observations. This will facilitate the preparation</w:t>
      </w:r>
      <w:r>
        <w:rPr>
          <w:spacing w:val="-16"/>
        </w:rPr>
        <w:t xml:space="preserve"> </w:t>
      </w:r>
      <w:r>
        <w:t>of</w:t>
      </w:r>
      <w:r>
        <w:rPr>
          <w:spacing w:val="-16"/>
        </w:rPr>
        <w:t xml:space="preserve"> </w:t>
      </w:r>
      <w:r>
        <w:t>the</w:t>
      </w:r>
      <w:r>
        <w:rPr>
          <w:spacing w:val="-17"/>
        </w:rPr>
        <w:t xml:space="preserve"> </w:t>
      </w:r>
      <w:r>
        <w:t>draft</w:t>
      </w:r>
      <w:r>
        <w:rPr>
          <w:spacing w:val="-18"/>
        </w:rPr>
        <w:t xml:space="preserve"> </w:t>
      </w:r>
      <w:r>
        <w:t>interim</w:t>
      </w:r>
      <w:r>
        <w:rPr>
          <w:spacing w:val="-18"/>
        </w:rPr>
        <w:t xml:space="preserve"> </w:t>
      </w:r>
      <w:r>
        <w:t>report,</w:t>
      </w:r>
      <w:r>
        <w:rPr>
          <w:spacing w:val="-18"/>
        </w:rPr>
        <w:t xml:space="preserve"> </w:t>
      </w:r>
      <w:r>
        <w:t>as</w:t>
      </w:r>
      <w:r>
        <w:rPr>
          <w:spacing w:val="-17"/>
        </w:rPr>
        <w:t xml:space="preserve"> </w:t>
      </w:r>
      <w:r>
        <w:t>well</w:t>
      </w:r>
      <w:r>
        <w:rPr>
          <w:spacing w:val="-18"/>
        </w:rPr>
        <w:t xml:space="preserve"> </w:t>
      </w:r>
      <w:r>
        <w:t>as</w:t>
      </w:r>
      <w:r>
        <w:rPr>
          <w:spacing w:val="-16"/>
        </w:rPr>
        <w:t xml:space="preserve"> </w:t>
      </w:r>
      <w:r>
        <w:t>an</w:t>
      </w:r>
      <w:r>
        <w:rPr>
          <w:spacing w:val="-17"/>
        </w:rPr>
        <w:t xml:space="preserve"> </w:t>
      </w:r>
      <w:r>
        <w:t>effective</w:t>
      </w:r>
      <w:r>
        <w:rPr>
          <w:spacing w:val="-17"/>
        </w:rPr>
        <w:t xml:space="preserve"> </w:t>
      </w:r>
      <w:r>
        <w:t>follow-up</w:t>
      </w:r>
      <w:r>
        <w:rPr>
          <w:spacing w:val="-19"/>
        </w:rPr>
        <w:t xml:space="preserve"> </w:t>
      </w:r>
      <w:r>
        <w:t>of</w:t>
      </w:r>
      <w:r>
        <w:rPr>
          <w:spacing w:val="-18"/>
        </w:rPr>
        <w:t xml:space="preserve"> </w:t>
      </w:r>
      <w:r>
        <w:t>issues</w:t>
      </w:r>
      <w:r>
        <w:rPr>
          <w:spacing w:val="-19"/>
        </w:rPr>
        <w:t xml:space="preserve"> </w:t>
      </w:r>
      <w:r>
        <w:t>on</w:t>
      </w:r>
      <w:r>
        <w:rPr>
          <w:spacing w:val="-18"/>
        </w:rPr>
        <w:t xml:space="preserve"> </w:t>
      </w:r>
      <w:r>
        <w:t>the</w:t>
      </w:r>
      <w:r>
        <w:rPr>
          <w:spacing w:val="-19"/>
        </w:rPr>
        <w:t xml:space="preserve"> </w:t>
      </w:r>
      <w:r>
        <w:t>following day. Not all of the ATMs may be equal in terms of their mastery of the written language of the audit. The ATL is ultimately responsible for the quality and content of the audit report. The ATMs</w:t>
      </w:r>
      <w:r>
        <w:rPr>
          <w:spacing w:val="-15"/>
        </w:rPr>
        <w:t xml:space="preserve"> </w:t>
      </w:r>
      <w:r>
        <w:t>should</w:t>
      </w:r>
      <w:r>
        <w:rPr>
          <w:spacing w:val="-16"/>
        </w:rPr>
        <w:t xml:space="preserve"> </w:t>
      </w:r>
      <w:r>
        <w:t>collaborate</w:t>
      </w:r>
      <w:r>
        <w:rPr>
          <w:spacing w:val="-16"/>
        </w:rPr>
        <w:t xml:space="preserve"> </w:t>
      </w:r>
      <w:r>
        <w:t>by</w:t>
      </w:r>
      <w:r>
        <w:rPr>
          <w:spacing w:val="-23"/>
        </w:rPr>
        <w:t xml:space="preserve"> </w:t>
      </w:r>
      <w:r>
        <w:t>reviewing</w:t>
      </w:r>
      <w:r>
        <w:rPr>
          <w:spacing w:val="-16"/>
        </w:rPr>
        <w:t xml:space="preserve"> </w:t>
      </w:r>
      <w:r>
        <w:t>and</w:t>
      </w:r>
      <w:r>
        <w:rPr>
          <w:spacing w:val="-18"/>
        </w:rPr>
        <w:t xml:space="preserve"> </w:t>
      </w:r>
      <w:r>
        <w:t>revising</w:t>
      </w:r>
      <w:r>
        <w:rPr>
          <w:spacing w:val="-16"/>
        </w:rPr>
        <w:t xml:space="preserve"> </w:t>
      </w:r>
      <w:r>
        <w:t>the</w:t>
      </w:r>
      <w:r>
        <w:rPr>
          <w:spacing w:val="-18"/>
        </w:rPr>
        <w:t xml:space="preserve"> </w:t>
      </w:r>
      <w:r>
        <w:t>notes</w:t>
      </w:r>
      <w:r>
        <w:rPr>
          <w:spacing w:val="-17"/>
        </w:rPr>
        <w:t xml:space="preserve"> </w:t>
      </w:r>
      <w:r>
        <w:t>and</w:t>
      </w:r>
      <w:r>
        <w:rPr>
          <w:spacing w:val="-18"/>
        </w:rPr>
        <w:t xml:space="preserve"> </w:t>
      </w:r>
      <w:r>
        <w:t>the</w:t>
      </w:r>
      <w:r>
        <w:rPr>
          <w:spacing w:val="-17"/>
        </w:rPr>
        <w:t xml:space="preserve"> </w:t>
      </w:r>
      <w:r>
        <w:t>audit</w:t>
      </w:r>
      <w:r>
        <w:rPr>
          <w:spacing w:val="-20"/>
        </w:rPr>
        <w:t xml:space="preserve"> </w:t>
      </w:r>
      <w:r>
        <w:t>report</w:t>
      </w:r>
      <w:r>
        <w:rPr>
          <w:spacing w:val="-18"/>
        </w:rPr>
        <w:t xml:space="preserve"> </w:t>
      </w:r>
      <w:r>
        <w:t>to</w:t>
      </w:r>
      <w:r>
        <w:rPr>
          <w:spacing w:val="-18"/>
        </w:rPr>
        <w:t xml:space="preserve"> </w:t>
      </w:r>
      <w:r>
        <w:t>ensure</w:t>
      </w:r>
      <w:r>
        <w:rPr>
          <w:spacing w:val="-17"/>
        </w:rPr>
        <w:t xml:space="preserve"> </w:t>
      </w:r>
      <w:r>
        <w:t>that they are technically and grammatically</w:t>
      </w:r>
      <w:r>
        <w:rPr>
          <w:spacing w:val="-26"/>
        </w:rPr>
        <w:t xml:space="preserve"> </w:t>
      </w:r>
      <w:r>
        <w:t>correct.</w:t>
      </w:r>
    </w:p>
    <w:p w14:paraId="1A52BB0F" w14:textId="77777777" w:rsidR="0009623E" w:rsidRDefault="0009623E">
      <w:pPr>
        <w:pStyle w:val="BodyText"/>
        <w:spacing w:before="2"/>
        <w:rPr>
          <w:sz w:val="21"/>
        </w:rPr>
      </w:pPr>
    </w:p>
    <w:p w14:paraId="72DEF421" w14:textId="77777777" w:rsidR="0009623E" w:rsidRDefault="00F00F55">
      <w:pPr>
        <w:pStyle w:val="ListParagraph"/>
        <w:numPr>
          <w:ilvl w:val="1"/>
          <w:numId w:val="32"/>
        </w:numPr>
        <w:tabs>
          <w:tab w:val="left" w:pos="1171"/>
        </w:tabs>
        <w:spacing w:line="237" w:lineRule="auto"/>
        <w:ind w:right="411" w:firstLine="0"/>
        <w:jc w:val="both"/>
      </w:pPr>
      <w:r>
        <w:t>Auditors</w:t>
      </w:r>
      <w:r>
        <w:rPr>
          <w:spacing w:val="-10"/>
        </w:rPr>
        <w:t xml:space="preserve"> </w:t>
      </w:r>
      <w:r>
        <w:t>should</w:t>
      </w:r>
      <w:r>
        <w:rPr>
          <w:spacing w:val="-11"/>
        </w:rPr>
        <w:t xml:space="preserve"> </w:t>
      </w:r>
      <w:r>
        <w:t>indicate</w:t>
      </w:r>
      <w:r>
        <w:rPr>
          <w:spacing w:val="-11"/>
        </w:rPr>
        <w:t xml:space="preserve"> </w:t>
      </w:r>
      <w:r>
        <w:t>areas</w:t>
      </w:r>
      <w:r>
        <w:rPr>
          <w:spacing w:val="-10"/>
        </w:rPr>
        <w:t xml:space="preserve"> </w:t>
      </w:r>
      <w:r>
        <w:t>of</w:t>
      </w:r>
      <w:r>
        <w:rPr>
          <w:spacing w:val="-10"/>
        </w:rPr>
        <w:t xml:space="preserve"> </w:t>
      </w:r>
      <w:r>
        <w:t>possible</w:t>
      </w:r>
      <w:r>
        <w:rPr>
          <w:spacing w:val="-11"/>
        </w:rPr>
        <w:t xml:space="preserve"> </w:t>
      </w:r>
      <w:r>
        <w:t>findings</w:t>
      </w:r>
      <w:r>
        <w:rPr>
          <w:spacing w:val="-10"/>
        </w:rPr>
        <w:t xml:space="preserve"> </w:t>
      </w:r>
      <w:r>
        <w:t>and</w:t>
      </w:r>
      <w:r>
        <w:rPr>
          <w:spacing w:val="-11"/>
        </w:rPr>
        <w:t xml:space="preserve"> </w:t>
      </w:r>
      <w:r>
        <w:t>observations</w:t>
      </w:r>
      <w:r>
        <w:rPr>
          <w:spacing w:val="-10"/>
        </w:rPr>
        <w:t xml:space="preserve"> </w:t>
      </w:r>
      <w:r>
        <w:t>to</w:t>
      </w:r>
      <w:r>
        <w:rPr>
          <w:spacing w:val="-11"/>
        </w:rPr>
        <w:t xml:space="preserve"> </w:t>
      </w:r>
      <w:r>
        <w:t>the</w:t>
      </w:r>
      <w:r>
        <w:rPr>
          <w:spacing w:val="-11"/>
        </w:rPr>
        <w:t xml:space="preserve"> </w:t>
      </w:r>
      <w:r>
        <w:t>auditee</w:t>
      </w:r>
      <w:r>
        <w:rPr>
          <w:spacing w:val="-13"/>
        </w:rPr>
        <w:t xml:space="preserve"> </w:t>
      </w:r>
      <w:r>
        <w:t>as they</w:t>
      </w:r>
      <w:r>
        <w:rPr>
          <w:spacing w:val="-21"/>
        </w:rPr>
        <w:t xml:space="preserve"> </w:t>
      </w:r>
      <w:r>
        <w:t>arise</w:t>
      </w:r>
      <w:r>
        <w:rPr>
          <w:spacing w:val="-15"/>
        </w:rPr>
        <w:t xml:space="preserve"> </w:t>
      </w:r>
      <w:r>
        <w:t>during</w:t>
      </w:r>
      <w:r>
        <w:rPr>
          <w:spacing w:val="-13"/>
        </w:rPr>
        <w:t xml:space="preserve"> </w:t>
      </w:r>
      <w:r>
        <w:t>the</w:t>
      </w:r>
      <w:r>
        <w:rPr>
          <w:spacing w:val="-15"/>
        </w:rPr>
        <w:t xml:space="preserve"> </w:t>
      </w:r>
      <w:r>
        <w:t>audit,</w:t>
      </w:r>
      <w:r>
        <w:rPr>
          <w:spacing w:val="-16"/>
        </w:rPr>
        <w:t xml:space="preserve"> </w:t>
      </w:r>
      <w:r>
        <w:t>but</w:t>
      </w:r>
      <w:r>
        <w:rPr>
          <w:spacing w:val="-15"/>
        </w:rPr>
        <w:t xml:space="preserve"> </w:t>
      </w:r>
      <w:r>
        <w:t>should</w:t>
      </w:r>
      <w:r>
        <w:rPr>
          <w:spacing w:val="-15"/>
        </w:rPr>
        <w:t xml:space="preserve"> </w:t>
      </w:r>
      <w:r>
        <w:t>not</w:t>
      </w:r>
      <w:r>
        <w:rPr>
          <w:spacing w:val="-16"/>
        </w:rPr>
        <w:t xml:space="preserve"> </w:t>
      </w:r>
      <w:r>
        <w:t>assign</w:t>
      </w:r>
      <w:r>
        <w:rPr>
          <w:spacing w:val="-14"/>
        </w:rPr>
        <w:t xml:space="preserve"> </w:t>
      </w:r>
      <w:r>
        <w:t>them</w:t>
      </w:r>
      <w:r>
        <w:rPr>
          <w:spacing w:val="-14"/>
        </w:rPr>
        <w:t xml:space="preserve"> </w:t>
      </w:r>
      <w:r>
        <w:t>as</w:t>
      </w:r>
      <w:r>
        <w:rPr>
          <w:spacing w:val="-14"/>
        </w:rPr>
        <w:t xml:space="preserve"> </w:t>
      </w:r>
      <w:r>
        <w:t>final</w:t>
      </w:r>
      <w:r>
        <w:rPr>
          <w:spacing w:val="-16"/>
        </w:rPr>
        <w:t xml:space="preserve"> </w:t>
      </w:r>
      <w:r>
        <w:t>until</w:t>
      </w:r>
      <w:r>
        <w:rPr>
          <w:spacing w:val="-16"/>
        </w:rPr>
        <w:t xml:space="preserve"> </w:t>
      </w:r>
      <w:r>
        <w:t>they</w:t>
      </w:r>
      <w:r>
        <w:rPr>
          <w:spacing w:val="-22"/>
        </w:rPr>
        <w:t xml:space="preserve"> </w:t>
      </w:r>
      <w:r>
        <w:t>have</w:t>
      </w:r>
      <w:r>
        <w:rPr>
          <w:spacing w:val="-16"/>
        </w:rPr>
        <w:t xml:space="preserve"> </w:t>
      </w:r>
      <w:r>
        <w:t>been</w:t>
      </w:r>
      <w:r>
        <w:rPr>
          <w:spacing w:val="-17"/>
        </w:rPr>
        <w:t xml:space="preserve"> </w:t>
      </w:r>
      <w:r>
        <w:t>reviewed</w:t>
      </w:r>
      <w:r>
        <w:rPr>
          <w:spacing w:val="-17"/>
        </w:rPr>
        <w:t xml:space="preserve"> </w:t>
      </w:r>
      <w:r>
        <w:t>by the</w:t>
      </w:r>
      <w:r>
        <w:rPr>
          <w:spacing w:val="-12"/>
        </w:rPr>
        <w:t xml:space="preserve"> </w:t>
      </w:r>
      <w:r>
        <w:t>team.</w:t>
      </w:r>
      <w:r>
        <w:rPr>
          <w:spacing w:val="-13"/>
        </w:rPr>
        <w:t xml:space="preserve"> </w:t>
      </w:r>
      <w:r>
        <w:t>The</w:t>
      </w:r>
      <w:r>
        <w:rPr>
          <w:spacing w:val="-12"/>
        </w:rPr>
        <w:t xml:space="preserve"> </w:t>
      </w:r>
      <w:r>
        <w:t>purpose</w:t>
      </w:r>
      <w:r>
        <w:rPr>
          <w:spacing w:val="-12"/>
        </w:rPr>
        <w:t xml:space="preserve"> </w:t>
      </w:r>
      <w:r>
        <w:t>of</w:t>
      </w:r>
      <w:r>
        <w:rPr>
          <w:spacing w:val="-10"/>
        </w:rPr>
        <w:t xml:space="preserve"> </w:t>
      </w:r>
      <w:r>
        <w:t>this</w:t>
      </w:r>
      <w:r>
        <w:rPr>
          <w:spacing w:val="-12"/>
        </w:rPr>
        <w:t xml:space="preserve"> </w:t>
      </w:r>
      <w:r>
        <w:t>approach</w:t>
      </w:r>
      <w:r>
        <w:rPr>
          <w:spacing w:val="-12"/>
        </w:rPr>
        <w:t xml:space="preserve"> </w:t>
      </w:r>
      <w:r>
        <w:t>is</w:t>
      </w:r>
      <w:r>
        <w:rPr>
          <w:spacing w:val="-12"/>
        </w:rPr>
        <w:t xml:space="preserve"> </w:t>
      </w:r>
      <w:r>
        <w:t>to</w:t>
      </w:r>
      <w:r>
        <w:rPr>
          <w:spacing w:val="-12"/>
        </w:rPr>
        <w:t xml:space="preserve"> </w:t>
      </w:r>
      <w:r>
        <w:t>collectively</w:t>
      </w:r>
      <w:r>
        <w:rPr>
          <w:spacing w:val="-18"/>
        </w:rPr>
        <w:t xml:space="preserve"> </w:t>
      </w:r>
      <w:r>
        <w:t>give</w:t>
      </w:r>
      <w:r>
        <w:rPr>
          <w:spacing w:val="-12"/>
        </w:rPr>
        <w:t xml:space="preserve"> </w:t>
      </w:r>
      <w:r>
        <w:t>an</w:t>
      </w:r>
      <w:r>
        <w:rPr>
          <w:spacing w:val="-11"/>
        </w:rPr>
        <w:t xml:space="preserve"> </w:t>
      </w:r>
      <w:r>
        <w:t>opinion</w:t>
      </w:r>
      <w:r>
        <w:rPr>
          <w:spacing w:val="-15"/>
        </w:rPr>
        <w:t xml:space="preserve"> </w:t>
      </w:r>
      <w:r>
        <w:t>on</w:t>
      </w:r>
      <w:r>
        <w:rPr>
          <w:spacing w:val="-14"/>
        </w:rPr>
        <w:t xml:space="preserve"> </w:t>
      </w:r>
      <w:r>
        <w:t>these</w:t>
      </w:r>
      <w:r>
        <w:rPr>
          <w:spacing w:val="-15"/>
        </w:rPr>
        <w:t xml:space="preserve"> </w:t>
      </w:r>
      <w:r>
        <w:t>and</w:t>
      </w:r>
      <w:r>
        <w:rPr>
          <w:spacing w:val="-15"/>
        </w:rPr>
        <w:t xml:space="preserve"> </w:t>
      </w:r>
      <w:r>
        <w:t>to</w:t>
      </w:r>
      <w:r>
        <w:rPr>
          <w:spacing w:val="-14"/>
        </w:rPr>
        <w:t xml:space="preserve"> </w:t>
      </w:r>
      <w:r>
        <w:t>look</w:t>
      </w:r>
      <w:r>
        <w:rPr>
          <w:spacing w:val="-14"/>
        </w:rPr>
        <w:t xml:space="preserve"> </w:t>
      </w:r>
      <w:r>
        <w:t>at ways</w:t>
      </w:r>
      <w:r>
        <w:rPr>
          <w:spacing w:val="20"/>
        </w:rPr>
        <w:t xml:space="preserve"> </w:t>
      </w:r>
      <w:r>
        <w:t>to</w:t>
      </w:r>
      <w:r>
        <w:rPr>
          <w:spacing w:val="19"/>
        </w:rPr>
        <w:t xml:space="preserve"> </w:t>
      </w:r>
      <w:r>
        <w:t>structure</w:t>
      </w:r>
      <w:r>
        <w:rPr>
          <w:spacing w:val="20"/>
        </w:rPr>
        <w:t xml:space="preserve"> </w:t>
      </w:r>
      <w:r>
        <w:t>findings</w:t>
      </w:r>
      <w:r>
        <w:rPr>
          <w:spacing w:val="20"/>
        </w:rPr>
        <w:t xml:space="preserve"> </w:t>
      </w:r>
      <w:r>
        <w:t>and</w:t>
      </w:r>
      <w:r>
        <w:rPr>
          <w:spacing w:val="19"/>
        </w:rPr>
        <w:t xml:space="preserve"> </w:t>
      </w:r>
      <w:r>
        <w:t>observations</w:t>
      </w:r>
      <w:r>
        <w:rPr>
          <w:spacing w:val="21"/>
        </w:rPr>
        <w:t xml:space="preserve"> </w:t>
      </w:r>
      <w:r>
        <w:t>to</w:t>
      </w:r>
      <w:r>
        <w:rPr>
          <w:spacing w:val="19"/>
        </w:rPr>
        <w:t xml:space="preserve"> </w:t>
      </w:r>
      <w:r>
        <w:t>avoid</w:t>
      </w:r>
      <w:r>
        <w:rPr>
          <w:spacing w:val="20"/>
        </w:rPr>
        <w:t xml:space="preserve"> </w:t>
      </w:r>
      <w:r>
        <w:t>duplication,</w:t>
      </w:r>
      <w:r>
        <w:rPr>
          <w:spacing w:val="18"/>
        </w:rPr>
        <w:t xml:space="preserve"> </w:t>
      </w:r>
      <w:r>
        <w:t>as</w:t>
      </w:r>
      <w:r>
        <w:rPr>
          <w:spacing w:val="21"/>
        </w:rPr>
        <w:t xml:space="preserve"> </w:t>
      </w:r>
      <w:r>
        <w:t>well</w:t>
      </w:r>
      <w:r>
        <w:rPr>
          <w:spacing w:val="18"/>
        </w:rPr>
        <w:t xml:space="preserve"> </w:t>
      </w:r>
      <w:r>
        <w:t>as</w:t>
      </w:r>
      <w:r>
        <w:rPr>
          <w:spacing w:val="20"/>
        </w:rPr>
        <w:t xml:space="preserve"> </w:t>
      </w:r>
      <w:r>
        <w:t>to</w:t>
      </w:r>
      <w:r>
        <w:rPr>
          <w:spacing w:val="18"/>
        </w:rPr>
        <w:t xml:space="preserve"> </w:t>
      </w:r>
      <w:r>
        <w:t>examine</w:t>
      </w:r>
      <w:r>
        <w:rPr>
          <w:spacing w:val="17"/>
        </w:rPr>
        <w:t xml:space="preserve"> </w:t>
      </w:r>
      <w:r>
        <w:t>the</w:t>
      </w:r>
    </w:p>
    <w:p w14:paraId="6E489357" w14:textId="77777777" w:rsidR="0009623E" w:rsidRDefault="0009623E">
      <w:pPr>
        <w:spacing w:line="237" w:lineRule="auto"/>
        <w:jc w:val="both"/>
        <w:sectPr w:rsidR="0009623E">
          <w:headerReference w:type="default" r:id="rId25"/>
          <w:footerReference w:type="default" r:id="rId26"/>
          <w:pgSz w:w="11910" w:h="16840"/>
          <w:pgMar w:top="1380" w:right="1000" w:bottom="1000" w:left="1100" w:header="856" w:footer="803" w:gutter="0"/>
          <w:cols w:space="720"/>
        </w:sectPr>
      </w:pPr>
    </w:p>
    <w:p w14:paraId="71496C76" w14:textId="77777777" w:rsidR="0009623E" w:rsidRDefault="0009623E">
      <w:pPr>
        <w:pStyle w:val="BodyText"/>
        <w:spacing w:before="4"/>
        <w:rPr>
          <w:sz w:val="13"/>
        </w:rPr>
      </w:pPr>
    </w:p>
    <w:p w14:paraId="28D2CE73" w14:textId="77777777" w:rsidR="0009623E" w:rsidRDefault="00F00F55">
      <w:pPr>
        <w:pStyle w:val="BodyText"/>
        <w:spacing w:before="93" w:line="237" w:lineRule="auto"/>
        <w:ind w:left="318" w:right="422"/>
        <w:jc w:val="both"/>
      </w:pPr>
      <w:r>
        <w:t>findings to see whether they are related or indicate a common problem. Findings and observations</w:t>
      </w:r>
      <w:r>
        <w:rPr>
          <w:spacing w:val="-1"/>
        </w:rPr>
        <w:t xml:space="preserve"> </w:t>
      </w:r>
      <w:r>
        <w:t>are</w:t>
      </w:r>
      <w:r>
        <w:rPr>
          <w:spacing w:val="-1"/>
        </w:rPr>
        <w:t xml:space="preserve"> </w:t>
      </w:r>
      <w:r>
        <w:t>to</w:t>
      </w:r>
      <w:r>
        <w:rPr>
          <w:spacing w:val="-1"/>
        </w:rPr>
        <w:t xml:space="preserve"> </w:t>
      </w:r>
      <w:r>
        <w:t>be</w:t>
      </w:r>
      <w:r>
        <w:rPr>
          <w:spacing w:val="-1"/>
        </w:rPr>
        <w:t xml:space="preserve"> </w:t>
      </w:r>
      <w:r>
        <w:t>formally</w:t>
      </w:r>
      <w:r>
        <w:rPr>
          <w:spacing w:val="-7"/>
        </w:rPr>
        <w:t xml:space="preserve"> </w:t>
      </w:r>
      <w:r>
        <w:t>provided</w:t>
      </w:r>
      <w:r>
        <w:rPr>
          <w:spacing w:val="-1"/>
        </w:rPr>
        <w:t xml:space="preserve"> </w:t>
      </w:r>
      <w:r>
        <w:t>to the</w:t>
      </w:r>
      <w:r>
        <w:rPr>
          <w:spacing w:val="-4"/>
        </w:rPr>
        <w:t xml:space="preserve"> </w:t>
      </w:r>
      <w:r>
        <w:t>auditee</w:t>
      </w:r>
      <w:r>
        <w:rPr>
          <w:spacing w:val="-4"/>
        </w:rPr>
        <w:t xml:space="preserve"> </w:t>
      </w:r>
      <w:r>
        <w:t>in</w:t>
      </w:r>
      <w:r>
        <w:rPr>
          <w:spacing w:val="-3"/>
        </w:rPr>
        <w:t xml:space="preserve"> </w:t>
      </w:r>
      <w:r>
        <w:t>a</w:t>
      </w:r>
      <w:r>
        <w:rPr>
          <w:spacing w:val="-4"/>
        </w:rPr>
        <w:t xml:space="preserve"> </w:t>
      </w:r>
      <w:r>
        <w:t>written</w:t>
      </w:r>
      <w:r>
        <w:rPr>
          <w:spacing w:val="-3"/>
        </w:rPr>
        <w:t xml:space="preserve"> </w:t>
      </w:r>
      <w:r>
        <w:t>format</w:t>
      </w:r>
      <w:r>
        <w:rPr>
          <w:spacing w:val="-5"/>
        </w:rPr>
        <w:t xml:space="preserve"> </w:t>
      </w:r>
      <w:r>
        <w:t>after</w:t>
      </w:r>
      <w:r>
        <w:rPr>
          <w:spacing w:val="-4"/>
        </w:rPr>
        <w:t xml:space="preserve"> </w:t>
      </w:r>
      <w:r>
        <w:t>they</w:t>
      </w:r>
      <w:r>
        <w:rPr>
          <w:spacing w:val="-9"/>
        </w:rPr>
        <w:t xml:space="preserve"> </w:t>
      </w:r>
      <w:r>
        <w:t>had</w:t>
      </w:r>
      <w:r>
        <w:rPr>
          <w:spacing w:val="-4"/>
        </w:rPr>
        <w:t xml:space="preserve"> </w:t>
      </w:r>
      <w:r>
        <w:t xml:space="preserve">been agreed by the team. The audit interim report as a whole should be provided to the auditee as soon as possible and prior </w:t>
      </w:r>
      <w:r>
        <w:rPr>
          <w:spacing w:val="2"/>
        </w:rPr>
        <w:t xml:space="preserve">to </w:t>
      </w:r>
      <w:r>
        <w:t>the closing meeting to allow ample time for its review by the auditee.</w:t>
      </w:r>
    </w:p>
    <w:p w14:paraId="3A46D4B0" w14:textId="77777777" w:rsidR="0009623E" w:rsidRDefault="0009623E">
      <w:pPr>
        <w:pStyle w:val="BodyText"/>
        <w:spacing w:before="4"/>
        <w:rPr>
          <w:sz w:val="21"/>
        </w:rPr>
      </w:pPr>
    </w:p>
    <w:p w14:paraId="4A5A45A5" w14:textId="77777777" w:rsidR="0009623E" w:rsidRDefault="00F00F55">
      <w:pPr>
        <w:pStyle w:val="ListParagraph"/>
        <w:numPr>
          <w:ilvl w:val="1"/>
          <w:numId w:val="32"/>
        </w:numPr>
        <w:tabs>
          <w:tab w:val="left" w:pos="1171"/>
        </w:tabs>
        <w:spacing w:line="237" w:lineRule="auto"/>
        <w:ind w:right="414" w:firstLine="0"/>
        <w:jc w:val="both"/>
      </w:pPr>
      <w:r>
        <w:t>As the audit is a team effort, active involvement of all ATMs in the audit process is crucial. It falls within the ATL's responsibility to assure the active participation and professionalism of all ATMs. Any deviation from the above by ATMs should be effectively addressed</w:t>
      </w:r>
      <w:r>
        <w:rPr>
          <w:spacing w:val="-8"/>
        </w:rPr>
        <w:t xml:space="preserve"> </w:t>
      </w:r>
      <w:r>
        <w:t>during</w:t>
      </w:r>
      <w:r>
        <w:rPr>
          <w:spacing w:val="-7"/>
        </w:rPr>
        <w:t xml:space="preserve"> </w:t>
      </w:r>
      <w:r>
        <w:t>the</w:t>
      </w:r>
      <w:r>
        <w:rPr>
          <w:spacing w:val="-8"/>
        </w:rPr>
        <w:t xml:space="preserve"> </w:t>
      </w:r>
      <w:r>
        <w:t>audit</w:t>
      </w:r>
      <w:r>
        <w:rPr>
          <w:spacing w:val="-9"/>
        </w:rPr>
        <w:t xml:space="preserve"> </w:t>
      </w:r>
      <w:r>
        <w:t>by</w:t>
      </w:r>
      <w:r>
        <w:rPr>
          <w:spacing w:val="-14"/>
        </w:rPr>
        <w:t xml:space="preserve"> </w:t>
      </w:r>
      <w:r>
        <w:t>the</w:t>
      </w:r>
      <w:r>
        <w:rPr>
          <w:spacing w:val="-7"/>
        </w:rPr>
        <w:t xml:space="preserve"> </w:t>
      </w:r>
      <w:r>
        <w:t>ATL.</w:t>
      </w:r>
      <w:r>
        <w:rPr>
          <w:spacing w:val="-9"/>
        </w:rPr>
        <w:t xml:space="preserve"> </w:t>
      </w:r>
      <w:r>
        <w:t>During</w:t>
      </w:r>
      <w:r>
        <w:rPr>
          <w:spacing w:val="-8"/>
        </w:rPr>
        <w:t xml:space="preserve"> </w:t>
      </w:r>
      <w:r>
        <w:t>the</w:t>
      </w:r>
      <w:r>
        <w:rPr>
          <w:spacing w:val="-7"/>
        </w:rPr>
        <w:t xml:space="preserve"> </w:t>
      </w:r>
      <w:r>
        <w:t>drafting</w:t>
      </w:r>
      <w:r>
        <w:rPr>
          <w:spacing w:val="-8"/>
        </w:rPr>
        <w:t xml:space="preserve"> </w:t>
      </w:r>
      <w:r>
        <w:t>of</w:t>
      </w:r>
      <w:r>
        <w:rPr>
          <w:spacing w:val="-6"/>
        </w:rPr>
        <w:t xml:space="preserve"> </w:t>
      </w:r>
      <w:r>
        <w:t>the</w:t>
      </w:r>
      <w:r>
        <w:rPr>
          <w:spacing w:val="-7"/>
        </w:rPr>
        <w:t xml:space="preserve"> </w:t>
      </w:r>
      <w:r>
        <w:t>audit</w:t>
      </w:r>
      <w:r>
        <w:rPr>
          <w:spacing w:val="-12"/>
        </w:rPr>
        <w:t xml:space="preserve"> </w:t>
      </w:r>
      <w:r>
        <w:t>interim</w:t>
      </w:r>
      <w:r>
        <w:rPr>
          <w:spacing w:val="-10"/>
        </w:rPr>
        <w:t xml:space="preserve"> </w:t>
      </w:r>
      <w:r>
        <w:t>report,</w:t>
      </w:r>
      <w:r>
        <w:rPr>
          <w:spacing w:val="-11"/>
        </w:rPr>
        <w:t xml:space="preserve"> </w:t>
      </w:r>
      <w:r>
        <w:t>including findings</w:t>
      </w:r>
      <w:r>
        <w:rPr>
          <w:spacing w:val="-23"/>
        </w:rPr>
        <w:t xml:space="preserve"> </w:t>
      </w:r>
      <w:r>
        <w:t>and</w:t>
      </w:r>
      <w:r>
        <w:rPr>
          <w:spacing w:val="-22"/>
        </w:rPr>
        <w:t xml:space="preserve"> </w:t>
      </w:r>
      <w:r>
        <w:t>observations,</w:t>
      </w:r>
      <w:r>
        <w:rPr>
          <w:spacing w:val="-23"/>
        </w:rPr>
        <w:t xml:space="preserve"> </w:t>
      </w:r>
      <w:r>
        <w:t>there</w:t>
      </w:r>
      <w:r>
        <w:rPr>
          <w:spacing w:val="-22"/>
        </w:rPr>
        <w:t xml:space="preserve"> </w:t>
      </w:r>
      <w:r>
        <w:t>may</w:t>
      </w:r>
      <w:r>
        <w:rPr>
          <w:spacing w:val="-28"/>
        </w:rPr>
        <w:t xml:space="preserve"> </w:t>
      </w:r>
      <w:r>
        <w:t>be</w:t>
      </w:r>
      <w:r>
        <w:rPr>
          <w:spacing w:val="-22"/>
        </w:rPr>
        <w:t xml:space="preserve"> </w:t>
      </w:r>
      <w:r>
        <w:t>professional</w:t>
      </w:r>
      <w:r>
        <w:rPr>
          <w:spacing w:val="-23"/>
        </w:rPr>
        <w:t xml:space="preserve"> </w:t>
      </w:r>
      <w:r>
        <w:t>disagreement</w:t>
      </w:r>
      <w:r>
        <w:rPr>
          <w:spacing w:val="-27"/>
        </w:rPr>
        <w:t xml:space="preserve"> </w:t>
      </w:r>
      <w:r>
        <w:t>between</w:t>
      </w:r>
      <w:r>
        <w:rPr>
          <w:spacing w:val="-27"/>
        </w:rPr>
        <w:t xml:space="preserve"> </w:t>
      </w:r>
      <w:r>
        <w:rPr>
          <w:spacing w:val="-2"/>
        </w:rPr>
        <w:t>the</w:t>
      </w:r>
      <w:r>
        <w:rPr>
          <w:spacing w:val="-26"/>
        </w:rPr>
        <w:t xml:space="preserve"> </w:t>
      </w:r>
      <w:r>
        <w:rPr>
          <w:spacing w:val="-3"/>
        </w:rPr>
        <w:t>auditors.</w:t>
      </w:r>
      <w:r>
        <w:rPr>
          <w:spacing w:val="-27"/>
        </w:rPr>
        <w:t xml:space="preserve"> </w:t>
      </w:r>
      <w:r>
        <w:t>ATMs should</w:t>
      </w:r>
      <w:r>
        <w:rPr>
          <w:spacing w:val="-21"/>
        </w:rPr>
        <w:t xml:space="preserve"> </w:t>
      </w:r>
      <w:r>
        <w:t>try</w:t>
      </w:r>
      <w:r>
        <w:rPr>
          <w:spacing w:val="-25"/>
        </w:rPr>
        <w:t xml:space="preserve"> </w:t>
      </w:r>
      <w:r>
        <w:t>to</w:t>
      </w:r>
      <w:r>
        <w:rPr>
          <w:spacing w:val="-20"/>
        </w:rPr>
        <w:t xml:space="preserve"> </w:t>
      </w:r>
      <w:r>
        <w:t>reach</w:t>
      </w:r>
      <w:r>
        <w:rPr>
          <w:spacing w:val="-19"/>
        </w:rPr>
        <w:t xml:space="preserve"> </w:t>
      </w:r>
      <w:r>
        <w:t>consensus,</w:t>
      </w:r>
      <w:r>
        <w:rPr>
          <w:spacing w:val="-21"/>
        </w:rPr>
        <w:t xml:space="preserve"> </w:t>
      </w:r>
      <w:r>
        <w:t>but</w:t>
      </w:r>
      <w:r>
        <w:rPr>
          <w:spacing w:val="-21"/>
        </w:rPr>
        <w:t xml:space="preserve"> </w:t>
      </w:r>
      <w:r>
        <w:t>in</w:t>
      </w:r>
      <w:r>
        <w:rPr>
          <w:spacing w:val="-20"/>
        </w:rPr>
        <w:t xml:space="preserve"> </w:t>
      </w:r>
      <w:r>
        <w:t>cases</w:t>
      </w:r>
      <w:r>
        <w:rPr>
          <w:spacing w:val="-20"/>
        </w:rPr>
        <w:t xml:space="preserve"> </w:t>
      </w:r>
      <w:r>
        <w:t>where</w:t>
      </w:r>
      <w:r>
        <w:rPr>
          <w:spacing w:val="-19"/>
        </w:rPr>
        <w:t xml:space="preserve"> </w:t>
      </w:r>
      <w:r>
        <w:t>opinion</w:t>
      </w:r>
      <w:r>
        <w:rPr>
          <w:spacing w:val="-19"/>
        </w:rPr>
        <w:t xml:space="preserve"> </w:t>
      </w:r>
      <w:r>
        <w:t>is</w:t>
      </w:r>
      <w:r>
        <w:rPr>
          <w:spacing w:val="-20"/>
        </w:rPr>
        <w:t xml:space="preserve"> </w:t>
      </w:r>
      <w:r>
        <w:t>divided,</w:t>
      </w:r>
      <w:r>
        <w:rPr>
          <w:spacing w:val="-22"/>
        </w:rPr>
        <w:t xml:space="preserve"> </w:t>
      </w:r>
      <w:r>
        <w:t>the</w:t>
      </w:r>
      <w:r>
        <w:rPr>
          <w:spacing w:val="-19"/>
        </w:rPr>
        <w:t xml:space="preserve"> </w:t>
      </w:r>
      <w:r>
        <w:t>decision</w:t>
      </w:r>
      <w:r>
        <w:rPr>
          <w:spacing w:val="-19"/>
        </w:rPr>
        <w:t xml:space="preserve"> </w:t>
      </w:r>
      <w:r>
        <w:t>of</w:t>
      </w:r>
      <w:r>
        <w:rPr>
          <w:spacing w:val="-19"/>
        </w:rPr>
        <w:t xml:space="preserve"> </w:t>
      </w:r>
      <w:r>
        <w:t>the</w:t>
      </w:r>
      <w:r>
        <w:rPr>
          <w:spacing w:val="-19"/>
        </w:rPr>
        <w:t xml:space="preserve"> </w:t>
      </w:r>
      <w:r>
        <w:t>ATL</w:t>
      </w:r>
      <w:r>
        <w:rPr>
          <w:spacing w:val="-19"/>
        </w:rPr>
        <w:t xml:space="preserve"> </w:t>
      </w:r>
      <w:r>
        <w:t>will be</w:t>
      </w:r>
      <w:r>
        <w:rPr>
          <w:spacing w:val="-2"/>
        </w:rPr>
        <w:t xml:space="preserve"> </w:t>
      </w:r>
      <w:r>
        <w:t>final.</w:t>
      </w:r>
    </w:p>
    <w:p w14:paraId="042E9F64" w14:textId="77777777" w:rsidR="0009623E" w:rsidRDefault="0009623E">
      <w:pPr>
        <w:pStyle w:val="BodyText"/>
        <w:spacing w:before="2"/>
        <w:rPr>
          <w:sz w:val="21"/>
        </w:rPr>
      </w:pPr>
    </w:p>
    <w:p w14:paraId="0BA567A5" w14:textId="77777777" w:rsidR="0009623E" w:rsidRDefault="00F00F55">
      <w:pPr>
        <w:pStyle w:val="ListParagraph"/>
        <w:numPr>
          <w:ilvl w:val="1"/>
          <w:numId w:val="32"/>
        </w:numPr>
        <w:tabs>
          <w:tab w:val="left" w:pos="1171"/>
        </w:tabs>
        <w:spacing w:before="1" w:line="237" w:lineRule="auto"/>
        <w:ind w:right="414" w:firstLine="0"/>
        <w:jc w:val="both"/>
      </w:pPr>
      <w:r>
        <w:t>In conducting the audit, the audit team will, as much as possible, aim to avoid and prevent</w:t>
      </w:r>
      <w:r>
        <w:rPr>
          <w:spacing w:val="-22"/>
        </w:rPr>
        <w:t xml:space="preserve"> </w:t>
      </w:r>
      <w:r>
        <w:t>disputes</w:t>
      </w:r>
      <w:r>
        <w:rPr>
          <w:spacing w:val="-20"/>
        </w:rPr>
        <w:t xml:space="preserve"> </w:t>
      </w:r>
      <w:r>
        <w:t>from</w:t>
      </w:r>
      <w:r>
        <w:rPr>
          <w:spacing w:val="-21"/>
        </w:rPr>
        <w:t xml:space="preserve"> </w:t>
      </w:r>
      <w:r>
        <w:t>arising</w:t>
      </w:r>
      <w:r>
        <w:rPr>
          <w:spacing w:val="-20"/>
        </w:rPr>
        <w:t xml:space="preserve"> </w:t>
      </w:r>
      <w:r>
        <w:t>by</w:t>
      </w:r>
      <w:r>
        <w:rPr>
          <w:spacing w:val="-26"/>
        </w:rPr>
        <w:t xml:space="preserve"> </w:t>
      </w:r>
      <w:r>
        <w:t>working</w:t>
      </w:r>
      <w:r>
        <w:rPr>
          <w:spacing w:val="-20"/>
        </w:rPr>
        <w:t xml:space="preserve"> </w:t>
      </w:r>
      <w:r>
        <w:t>closely</w:t>
      </w:r>
      <w:r>
        <w:rPr>
          <w:spacing w:val="-27"/>
        </w:rPr>
        <w:t xml:space="preserve"> </w:t>
      </w:r>
      <w:r>
        <w:t>with</w:t>
      </w:r>
      <w:r>
        <w:rPr>
          <w:spacing w:val="-23"/>
        </w:rPr>
        <w:t xml:space="preserve"> </w:t>
      </w:r>
      <w:r>
        <w:rPr>
          <w:spacing w:val="-2"/>
        </w:rPr>
        <w:t>the</w:t>
      </w:r>
      <w:r>
        <w:rPr>
          <w:spacing w:val="-24"/>
        </w:rPr>
        <w:t xml:space="preserve"> </w:t>
      </w:r>
      <w:r>
        <w:rPr>
          <w:spacing w:val="-3"/>
        </w:rPr>
        <w:t>Member</w:t>
      </w:r>
      <w:r>
        <w:rPr>
          <w:spacing w:val="-26"/>
        </w:rPr>
        <w:t xml:space="preserve"> </w:t>
      </w:r>
      <w:r>
        <w:rPr>
          <w:spacing w:val="-3"/>
        </w:rPr>
        <w:t>State</w:t>
      </w:r>
      <w:r>
        <w:rPr>
          <w:spacing w:val="-24"/>
        </w:rPr>
        <w:t xml:space="preserve"> </w:t>
      </w:r>
      <w:r>
        <w:t>being</w:t>
      </w:r>
      <w:r>
        <w:rPr>
          <w:spacing w:val="-25"/>
        </w:rPr>
        <w:t xml:space="preserve"> </w:t>
      </w:r>
      <w:r>
        <w:rPr>
          <w:spacing w:val="-3"/>
        </w:rPr>
        <w:t>audited</w:t>
      </w:r>
      <w:r>
        <w:rPr>
          <w:spacing w:val="-24"/>
        </w:rPr>
        <w:t xml:space="preserve"> </w:t>
      </w:r>
      <w:r>
        <w:t>in</w:t>
      </w:r>
      <w:r>
        <w:rPr>
          <w:spacing w:val="-24"/>
        </w:rPr>
        <w:t xml:space="preserve"> </w:t>
      </w:r>
      <w:r>
        <w:rPr>
          <w:spacing w:val="-2"/>
        </w:rPr>
        <w:t>the</w:t>
      </w:r>
      <w:r>
        <w:rPr>
          <w:spacing w:val="-25"/>
        </w:rPr>
        <w:t xml:space="preserve"> </w:t>
      </w:r>
      <w:r>
        <w:t>most transparent</w:t>
      </w:r>
      <w:r>
        <w:rPr>
          <w:spacing w:val="-20"/>
        </w:rPr>
        <w:t xml:space="preserve"> </w:t>
      </w:r>
      <w:r>
        <w:t>and</w:t>
      </w:r>
      <w:r>
        <w:rPr>
          <w:spacing w:val="-18"/>
        </w:rPr>
        <w:t xml:space="preserve"> </w:t>
      </w:r>
      <w:r>
        <w:t>fair</w:t>
      </w:r>
      <w:r>
        <w:rPr>
          <w:spacing w:val="-20"/>
        </w:rPr>
        <w:t xml:space="preserve"> </w:t>
      </w:r>
      <w:r>
        <w:t>manner.</w:t>
      </w:r>
      <w:r>
        <w:rPr>
          <w:spacing w:val="23"/>
        </w:rPr>
        <w:t xml:space="preserve"> </w:t>
      </w:r>
      <w:r>
        <w:t>However,</w:t>
      </w:r>
      <w:r>
        <w:rPr>
          <w:spacing w:val="-19"/>
        </w:rPr>
        <w:t xml:space="preserve"> </w:t>
      </w:r>
      <w:r>
        <w:t>disputes</w:t>
      </w:r>
      <w:r>
        <w:rPr>
          <w:spacing w:val="-18"/>
        </w:rPr>
        <w:t xml:space="preserve"> </w:t>
      </w:r>
      <w:r>
        <w:t>and</w:t>
      </w:r>
      <w:r>
        <w:rPr>
          <w:spacing w:val="-19"/>
        </w:rPr>
        <w:t xml:space="preserve"> </w:t>
      </w:r>
      <w:r>
        <w:t>differences</w:t>
      </w:r>
      <w:r>
        <w:rPr>
          <w:spacing w:val="-20"/>
        </w:rPr>
        <w:t xml:space="preserve"> </w:t>
      </w:r>
      <w:r>
        <w:t>may</w:t>
      </w:r>
      <w:r>
        <w:rPr>
          <w:spacing w:val="-26"/>
        </w:rPr>
        <w:t xml:space="preserve"> </w:t>
      </w:r>
      <w:r>
        <w:t>arise</w:t>
      </w:r>
      <w:r>
        <w:rPr>
          <w:spacing w:val="-20"/>
        </w:rPr>
        <w:t xml:space="preserve"> </w:t>
      </w:r>
      <w:r>
        <w:t>for</w:t>
      </w:r>
      <w:r>
        <w:rPr>
          <w:spacing w:val="-22"/>
        </w:rPr>
        <w:t xml:space="preserve"> </w:t>
      </w:r>
      <w:r>
        <w:t>several</w:t>
      </w:r>
      <w:r>
        <w:rPr>
          <w:spacing w:val="-21"/>
        </w:rPr>
        <w:t xml:space="preserve"> </w:t>
      </w:r>
      <w:r>
        <w:t>reasons. In</w:t>
      </w:r>
      <w:r>
        <w:rPr>
          <w:spacing w:val="-8"/>
        </w:rPr>
        <w:t xml:space="preserve"> </w:t>
      </w:r>
      <w:r>
        <w:t>the</w:t>
      </w:r>
      <w:r>
        <w:rPr>
          <w:spacing w:val="-7"/>
        </w:rPr>
        <w:t xml:space="preserve"> </w:t>
      </w:r>
      <w:r>
        <w:t>event</w:t>
      </w:r>
      <w:r>
        <w:rPr>
          <w:spacing w:val="-10"/>
        </w:rPr>
        <w:t xml:space="preserve"> </w:t>
      </w:r>
      <w:r>
        <w:t>that</w:t>
      </w:r>
      <w:r>
        <w:rPr>
          <w:spacing w:val="-9"/>
        </w:rPr>
        <w:t xml:space="preserve"> </w:t>
      </w:r>
      <w:r>
        <w:t>differences</w:t>
      </w:r>
      <w:r>
        <w:rPr>
          <w:spacing w:val="-7"/>
        </w:rPr>
        <w:t xml:space="preserve"> </w:t>
      </w:r>
      <w:r>
        <w:t>cannot</w:t>
      </w:r>
      <w:r>
        <w:rPr>
          <w:spacing w:val="-10"/>
        </w:rPr>
        <w:t xml:space="preserve"> </w:t>
      </w:r>
      <w:r>
        <w:t>be</w:t>
      </w:r>
      <w:r>
        <w:rPr>
          <w:spacing w:val="-7"/>
        </w:rPr>
        <w:t xml:space="preserve"> </w:t>
      </w:r>
      <w:r>
        <w:t>resolved</w:t>
      </w:r>
      <w:r>
        <w:rPr>
          <w:spacing w:val="-7"/>
        </w:rPr>
        <w:t xml:space="preserve"> </w:t>
      </w:r>
      <w:r>
        <w:t>through</w:t>
      </w:r>
      <w:r>
        <w:rPr>
          <w:spacing w:val="-8"/>
        </w:rPr>
        <w:t xml:space="preserve"> </w:t>
      </w:r>
      <w:r>
        <w:t>dialogue</w:t>
      </w:r>
      <w:r>
        <w:rPr>
          <w:spacing w:val="-7"/>
        </w:rPr>
        <w:t xml:space="preserve"> </w:t>
      </w:r>
      <w:r>
        <w:t>and</w:t>
      </w:r>
      <w:r>
        <w:rPr>
          <w:spacing w:val="-8"/>
        </w:rPr>
        <w:t xml:space="preserve"> </w:t>
      </w:r>
      <w:r>
        <w:t>persist</w:t>
      </w:r>
      <w:r>
        <w:rPr>
          <w:spacing w:val="-9"/>
        </w:rPr>
        <w:t xml:space="preserve"> </w:t>
      </w:r>
      <w:r>
        <w:t>to</w:t>
      </w:r>
      <w:r>
        <w:rPr>
          <w:spacing w:val="-7"/>
        </w:rPr>
        <w:t xml:space="preserve"> </w:t>
      </w:r>
      <w:r>
        <w:t>a</w:t>
      </w:r>
      <w:r>
        <w:rPr>
          <w:spacing w:val="-8"/>
        </w:rPr>
        <w:t xml:space="preserve"> </w:t>
      </w:r>
      <w:r>
        <w:t>level</w:t>
      </w:r>
      <w:r>
        <w:rPr>
          <w:spacing w:val="-8"/>
        </w:rPr>
        <w:t xml:space="preserve"> </w:t>
      </w:r>
      <w:r>
        <w:t>that</w:t>
      </w:r>
      <w:r>
        <w:rPr>
          <w:spacing w:val="-9"/>
        </w:rPr>
        <w:t xml:space="preserve"> </w:t>
      </w:r>
      <w:r>
        <w:t>an audit</w:t>
      </w:r>
      <w:r>
        <w:rPr>
          <w:spacing w:val="-14"/>
        </w:rPr>
        <w:t xml:space="preserve"> </w:t>
      </w:r>
      <w:r>
        <w:t>or</w:t>
      </w:r>
      <w:r>
        <w:rPr>
          <w:spacing w:val="-13"/>
        </w:rPr>
        <w:t xml:space="preserve"> </w:t>
      </w:r>
      <w:r>
        <w:t>an</w:t>
      </w:r>
      <w:r>
        <w:rPr>
          <w:spacing w:val="-11"/>
        </w:rPr>
        <w:t xml:space="preserve"> </w:t>
      </w:r>
      <w:r>
        <w:t>audit</w:t>
      </w:r>
      <w:r>
        <w:rPr>
          <w:spacing w:val="-14"/>
        </w:rPr>
        <w:t xml:space="preserve"> </w:t>
      </w:r>
      <w:r>
        <w:t>follow-up,</w:t>
      </w:r>
      <w:r>
        <w:rPr>
          <w:spacing w:val="-12"/>
        </w:rPr>
        <w:t xml:space="preserve"> </w:t>
      </w:r>
      <w:r>
        <w:t>as</w:t>
      </w:r>
      <w:r>
        <w:rPr>
          <w:spacing w:val="-12"/>
        </w:rPr>
        <w:t xml:space="preserve"> </w:t>
      </w:r>
      <w:r>
        <w:t>a</w:t>
      </w:r>
      <w:r>
        <w:rPr>
          <w:spacing w:val="-12"/>
        </w:rPr>
        <w:t xml:space="preserve"> </w:t>
      </w:r>
      <w:r>
        <w:t>whole</w:t>
      </w:r>
      <w:r>
        <w:rPr>
          <w:spacing w:val="-11"/>
        </w:rPr>
        <w:t xml:space="preserve"> </w:t>
      </w:r>
      <w:r>
        <w:t>or</w:t>
      </w:r>
      <w:r>
        <w:rPr>
          <w:spacing w:val="-13"/>
        </w:rPr>
        <w:t xml:space="preserve"> </w:t>
      </w:r>
      <w:r>
        <w:t>in</w:t>
      </w:r>
      <w:r>
        <w:rPr>
          <w:spacing w:val="-11"/>
        </w:rPr>
        <w:t xml:space="preserve"> </w:t>
      </w:r>
      <w:r>
        <w:t>part,</w:t>
      </w:r>
      <w:r>
        <w:rPr>
          <w:spacing w:val="-13"/>
        </w:rPr>
        <w:t xml:space="preserve"> </w:t>
      </w:r>
      <w:r>
        <w:t>is</w:t>
      </w:r>
      <w:r>
        <w:rPr>
          <w:spacing w:val="-12"/>
        </w:rPr>
        <w:t xml:space="preserve"> </w:t>
      </w:r>
      <w:r>
        <w:t>affected,</w:t>
      </w:r>
      <w:r>
        <w:rPr>
          <w:spacing w:val="-12"/>
        </w:rPr>
        <w:t xml:space="preserve"> </w:t>
      </w:r>
      <w:r>
        <w:t>a</w:t>
      </w:r>
      <w:r>
        <w:rPr>
          <w:spacing w:val="-12"/>
        </w:rPr>
        <w:t xml:space="preserve"> </w:t>
      </w:r>
      <w:r>
        <w:t>dispute</w:t>
      </w:r>
      <w:r>
        <w:rPr>
          <w:spacing w:val="-12"/>
        </w:rPr>
        <w:t xml:space="preserve"> </w:t>
      </w:r>
      <w:r>
        <w:t>resolution</w:t>
      </w:r>
      <w:r>
        <w:rPr>
          <w:spacing w:val="-11"/>
        </w:rPr>
        <w:t xml:space="preserve"> </w:t>
      </w:r>
      <w:r>
        <w:t>action</w:t>
      </w:r>
      <w:r>
        <w:rPr>
          <w:spacing w:val="-11"/>
        </w:rPr>
        <w:t xml:space="preserve"> </w:t>
      </w:r>
      <w:r>
        <w:t>shall</w:t>
      </w:r>
      <w:r>
        <w:rPr>
          <w:spacing w:val="-13"/>
        </w:rPr>
        <w:t xml:space="preserve"> </w:t>
      </w:r>
      <w:r>
        <w:t>be initiated by the ATL, in coordination with MSA, as soon as</w:t>
      </w:r>
      <w:r>
        <w:rPr>
          <w:spacing w:val="-27"/>
        </w:rPr>
        <w:t xml:space="preserve"> </w:t>
      </w:r>
      <w:r>
        <w:t>possible.</w:t>
      </w:r>
    </w:p>
    <w:p w14:paraId="6385CDC7" w14:textId="77777777" w:rsidR="0009623E" w:rsidRDefault="0009623E">
      <w:pPr>
        <w:pStyle w:val="BodyText"/>
        <w:spacing w:before="3"/>
        <w:rPr>
          <w:sz w:val="21"/>
        </w:rPr>
      </w:pPr>
    </w:p>
    <w:p w14:paraId="1F3424E9" w14:textId="77777777" w:rsidR="0009623E" w:rsidRDefault="00F00F55">
      <w:pPr>
        <w:pStyle w:val="ListParagraph"/>
        <w:numPr>
          <w:ilvl w:val="1"/>
          <w:numId w:val="32"/>
        </w:numPr>
        <w:tabs>
          <w:tab w:val="left" w:pos="1171"/>
        </w:tabs>
        <w:spacing w:line="237" w:lineRule="auto"/>
        <w:ind w:right="416" w:firstLine="0"/>
        <w:jc w:val="both"/>
      </w:pPr>
      <w:r>
        <w:t>The</w:t>
      </w:r>
      <w:r>
        <w:rPr>
          <w:spacing w:val="-7"/>
        </w:rPr>
        <w:t xml:space="preserve"> </w:t>
      </w:r>
      <w:r>
        <w:t>first</w:t>
      </w:r>
      <w:r>
        <w:rPr>
          <w:spacing w:val="-9"/>
        </w:rPr>
        <w:t xml:space="preserve"> </w:t>
      </w:r>
      <w:r>
        <w:t>action</w:t>
      </w:r>
      <w:r>
        <w:rPr>
          <w:spacing w:val="-8"/>
        </w:rPr>
        <w:t xml:space="preserve"> </w:t>
      </w:r>
      <w:r>
        <w:t>to</w:t>
      </w:r>
      <w:r>
        <w:rPr>
          <w:spacing w:val="-10"/>
        </w:rPr>
        <w:t xml:space="preserve"> </w:t>
      </w:r>
      <w:r>
        <w:t>resolve</w:t>
      </w:r>
      <w:r>
        <w:rPr>
          <w:spacing w:val="-9"/>
        </w:rPr>
        <w:t xml:space="preserve"> </w:t>
      </w:r>
      <w:r>
        <w:t>disputes,</w:t>
      </w:r>
      <w:r>
        <w:rPr>
          <w:spacing w:val="-11"/>
        </w:rPr>
        <w:t xml:space="preserve"> </w:t>
      </w:r>
      <w:r>
        <w:t>if</w:t>
      </w:r>
      <w:r>
        <w:rPr>
          <w:spacing w:val="-8"/>
        </w:rPr>
        <w:t xml:space="preserve"> </w:t>
      </w:r>
      <w:r>
        <w:t>they</w:t>
      </w:r>
      <w:r>
        <w:rPr>
          <w:spacing w:val="-15"/>
        </w:rPr>
        <w:t xml:space="preserve"> </w:t>
      </w:r>
      <w:r>
        <w:t>should</w:t>
      </w:r>
      <w:r>
        <w:rPr>
          <w:spacing w:val="-10"/>
        </w:rPr>
        <w:t xml:space="preserve"> </w:t>
      </w:r>
      <w:r>
        <w:t>arise,</w:t>
      </w:r>
      <w:r>
        <w:rPr>
          <w:spacing w:val="-10"/>
        </w:rPr>
        <w:t xml:space="preserve"> </w:t>
      </w:r>
      <w:r>
        <w:t>prior</w:t>
      </w:r>
      <w:r>
        <w:rPr>
          <w:spacing w:val="-11"/>
        </w:rPr>
        <w:t xml:space="preserve"> </w:t>
      </w:r>
      <w:r>
        <w:t>to</w:t>
      </w:r>
      <w:r>
        <w:rPr>
          <w:spacing w:val="-9"/>
        </w:rPr>
        <w:t xml:space="preserve"> </w:t>
      </w:r>
      <w:r>
        <w:t>the</w:t>
      </w:r>
      <w:r>
        <w:rPr>
          <w:spacing w:val="-10"/>
        </w:rPr>
        <w:t xml:space="preserve"> </w:t>
      </w:r>
      <w:r>
        <w:t>audit,</w:t>
      </w:r>
      <w:r>
        <w:rPr>
          <w:spacing w:val="-10"/>
        </w:rPr>
        <w:t xml:space="preserve"> </w:t>
      </w:r>
      <w:r>
        <w:t>will</w:t>
      </w:r>
      <w:r>
        <w:rPr>
          <w:spacing w:val="-11"/>
        </w:rPr>
        <w:t xml:space="preserve"> </w:t>
      </w:r>
      <w:r>
        <w:t>be</w:t>
      </w:r>
      <w:r>
        <w:rPr>
          <w:spacing w:val="-9"/>
        </w:rPr>
        <w:t xml:space="preserve"> </w:t>
      </w:r>
      <w:r>
        <w:t>taken within MSA. Thus, an effort to resolve differences and disagreements, before they escalate to disputes,</w:t>
      </w:r>
      <w:r>
        <w:rPr>
          <w:spacing w:val="-16"/>
        </w:rPr>
        <w:t xml:space="preserve"> </w:t>
      </w:r>
      <w:r>
        <w:t>will</w:t>
      </w:r>
      <w:r>
        <w:rPr>
          <w:spacing w:val="-15"/>
        </w:rPr>
        <w:t xml:space="preserve"> </w:t>
      </w:r>
      <w:r>
        <w:t>initially</w:t>
      </w:r>
      <w:r>
        <w:rPr>
          <w:spacing w:val="-23"/>
        </w:rPr>
        <w:t xml:space="preserve"> </w:t>
      </w:r>
      <w:r>
        <w:t>be</w:t>
      </w:r>
      <w:r>
        <w:rPr>
          <w:spacing w:val="-17"/>
        </w:rPr>
        <w:t xml:space="preserve"> </w:t>
      </w:r>
      <w:r>
        <w:t>attempted</w:t>
      </w:r>
      <w:r>
        <w:rPr>
          <w:spacing w:val="-17"/>
        </w:rPr>
        <w:t xml:space="preserve"> </w:t>
      </w:r>
      <w:r>
        <w:t>by</w:t>
      </w:r>
      <w:r>
        <w:rPr>
          <w:spacing w:val="-22"/>
        </w:rPr>
        <w:t xml:space="preserve"> </w:t>
      </w:r>
      <w:r>
        <w:t>MSA</w:t>
      </w:r>
      <w:r>
        <w:rPr>
          <w:spacing w:val="-17"/>
        </w:rPr>
        <w:t xml:space="preserve"> </w:t>
      </w:r>
      <w:r>
        <w:t>through</w:t>
      </w:r>
      <w:r>
        <w:rPr>
          <w:spacing w:val="-17"/>
        </w:rPr>
        <w:t xml:space="preserve"> </w:t>
      </w:r>
      <w:r>
        <w:t>dialogue</w:t>
      </w:r>
      <w:r>
        <w:rPr>
          <w:spacing w:val="-17"/>
        </w:rPr>
        <w:t xml:space="preserve"> </w:t>
      </w:r>
      <w:r>
        <w:t>with</w:t>
      </w:r>
      <w:r>
        <w:rPr>
          <w:spacing w:val="-17"/>
        </w:rPr>
        <w:t xml:space="preserve"> </w:t>
      </w:r>
      <w:r>
        <w:t>the</w:t>
      </w:r>
      <w:r>
        <w:rPr>
          <w:spacing w:val="-17"/>
        </w:rPr>
        <w:t xml:space="preserve"> </w:t>
      </w:r>
      <w:r>
        <w:t>Member</w:t>
      </w:r>
      <w:r>
        <w:rPr>
          <w:spacing w:val="-18"/>
        </w:rPr>
        <w:t xml:space="preserve"> </w:t>
      </w:r>
      <w:r>
        <w:t>State</w:t>
      </w:r>
      <w:r>
        <w:rPr>
          <w:spacing w:val="-17"/>
        </w:rPr>
        <w:t xml:space="preserve"> </w:t>
      </w:r>
      <w:r>
        <w:t>concerned, the</w:t>
      </w:r>
      <w:r>
        <w:rPr>
          <w:spacing w:val="-5"/>
        </w:rPr>
        <w:t xml:space="preserve"> </w:t>
      </w:r>
      <w:r>
        <w:t>ATL</w:t>
      </w:r>
      <w:r>
        <w:rPr>
          <w:spacing w:val="-5"/>
        </w:rPr>
        <w:t xml:space="preserve"> </w:t>
      </w:r>
      <w:r>
        <w:t>and</w:t>
      </w:r>
      <w:r>
        <w:rPr>
          <w:spacing w:val="-7"/>
        </w:rPr>
        <w:t xml:space="preserve"> </w:t>
      </w:r>
      <w:r>
        <w:t>ATMs,</w:t>
      </w:r>
      <w:r>
        <w:rPr>
          <w:spacing w:val="-9"/>
        </w:rPr>
        <w:t xml:space="preserve"> </w:t>
      </w:r>
      <w:r>
        <w:t>as</w:t>
      </w:r>
      <w:r>
        <w:rPr>
          <w:spacing w:val="-7"/>
        </w:rPr>
        <w:t xml:space="preserve"> </w:t>
      </w:r>
      <w:r>
        <w:t>necessary.</w:t>
      </w:r>
      <w:r>
        <w:rPr>
          <w:spacing w:val="46"/>
        </w:rPr>
        <w:t xml:space="preserve"> </w:t>
      </w:r>
      <w:r>
        <w:t>If</w:t>
      </w:r>
      <w:r>
        <w:rPr>
          <w:spacing w:val="-6"/>
        </w:rPr>
        <w:t xml:space="preserve"> </w:t>
      </w:r>
      <w:r>
        <w:t>a</w:t>
      </w:r>
      <w:r>
        <w:rPr>
          <w:spacing w:val="-7"/>
        </w:rPr>
        <w:t xml:space="preserve"> </w:t>
      </w:r>
      <w:r>
        <w:t>dispute</w:t>
      </w:r>
      <w:r>
        <w:rPr>
          <w:spacing w:val="-7"/>
        </w:rPr>
        <w:t xml:space="preserve"> </w:t>
      </w:r>
      <w:r>
        <w:t>arises</w:t>
      </w:r>
      <w:r>
        <w:rPr>
          <w:spacing w:val="-7"/>
        </w:rPr>
        <w:t xml:space="preserve"> </w:t>
      </w:r>
      <w:r>
        <w:t>during</w:t>
      </w:r>
      <w:r>
        <w:rPr>
          <w:spacing w:val="-7"/>
        </w:rPr>
        <w:t xml:space="preserve"> </w:t>
      </w:r>
      <w:r>
        <w:t>the</w:t>
      </w:r>
      <w:r>
        <w:rPr>
          <w:spacing w:val="-7"/>
        </w:rPr>
        <w:t xml:space="preserve"> </w:t>
      </w:r>
      <w:r>
        <w:t>preparatory</w:t>
      </w:r>
      <w:r>
        <w:rPr>
          <w:spacing w:val="-13"/>
        </w:rPr>
        <w:t xml:space="preserve"> </w:t>
      </w:r>
      <w:r>
        <w:t>phase</w:t>
      </w:r>
      <w:r>
        <w:rPr>
          <w:spacing w:val="-7"/>
        </w:rPr>
        <w:t xml:space="preserve"> </w:t>
      </w:r>
      <w:r>
        <w:t>and</w:t>
      </w:r>
      <w:r>
        <w:rPr>
          <w:spacing w:val="-7"/>
        </w:rPr>
        <w:t xml:space="preserve"> </w:t>
      </w:r>
      <w:r>
        <w:t>during the</w:t>
      </w:r>
      <w:r>
        <w:rPr>
          <w:spacing w:val="-21"/>
        </w:rPr>
        <w:t xml:space="preserve"> </w:t>
      </w:r>
      <w:r>
        <w:t>audit,</w:t>
      </w:r>
      <w:r>
        <w:rPr>
          <w:spacing w:val="-21"/>
        </w:rPr>
        <w:t xml:space="preserve"> </w:t>
      </w:r>
      <w:r>
        <w:t>involving</w:t>
      </w:r>
      <w:r>
        <w:rPr>
          <w:spacing w:val="-20"/>
        </w:rPr>
        <w:t xml:space="preserve"> </w:t>
      </w:r>
      <w:r>
        <w:t>the</w:t>
      </w:r>
      <w:r>
        <w:rPr>
          <w:spacing w:val="-20"/>
        </w:rPr>
        <w:t xml:space="preserve"> </w:t>
      </w:r>
      <w:r>
        <w:t>ATL</w:t>
      </w:r>
      <w:r>
        <w:rPr>
          <w:spacing w:val="-20"/>
        </w:rPr>
        <w:t xml:space="preserve"> </w:t>
      </w:r>
      <w:r>
        <w:t>and</w:t>
      </w:r>
      <w:r>
        <w:rPr>
          <w:spacing w:val="-20"/>
        </w:rPr>
        <w:t xml:space="preserve"> </w:t>
      </w:r>
      <w:r>
        <w:t>the</w:t>
      </w:r>
      <w:r>
        <w:rPr>
          <w:spacing w:val="-20"/>
        </w:rPr>
        <w:t xml:space="preserve"> </w:t>
      </w:r>
      <w:r>
        <w:t>Member</w:t>
      </w:r>
      <w:r>
        <w:rPr>
          <w:spacing w:val="-22"/>
        </w:rPr>
        <w:t xml:space="preserve"> </w:t>
      </w:r>
      <w:r>
        <w:t>State,</w:t>
      </w:r>
      <w:r>
        <w:rPr>
          <w:spacing w:val="-22"/>
        </w:rPr>
        <w:t xml:space="preserve"> </w:t>
      </w:r>
      <w:r>
        <w:t>the</w:t>
      </w:r>
      <w:r>
        <w:rPr>
          <w:spacing w:val="-20"/>
        </w:rPr>
        <w:t xml:space="preserve"> </w:t>
      </w:r>
      <w:r>
        <w:t>ATL</w:t>
      </w:r>
      <w:r>
        <w:rPr>
          <w:spacing w:val="-20"/>
        </w:rPr>
        <w:t xml:space="preserve"> </w:t>
      </w:r>
      <w:r>
        <w:t>should</w:t>
      </w:r>
      <w:r>
        <w:rPr>
          <w:spacing w:val="-21"/>
        </w:rPr>
        <w:t xml:space="preserve"> </w:t>
      </w:r>
      <w:r>
        <w:t>take</w:t>
      </w:r>
      <w:r>
        <w:rPr>
          <w:spacing w:val="-20"/>
        </w:rPr>
        <w:t xml:space="preserve"> </w:t>
      </w:r>
      <w:r>
        <w:t>all</w:t>
      </w:r>
      <w:r>
        <w:rPr>
          <w:spacing w:val="-22"/>
        </w:rPr>
        <w:t xml:space="preserve"> </w:t>
      </w:r>
      <w:r>
        <w:t>necessary</w:t>
      </w:r>
      <w:r>
        <w:rPr>
          <w:spacing w:val="-26"/>
        </w:rPr>
        <w:t xml:space="preserve"> </w:t>
      </w:r>
      <w:r>
        <w:t>measures to</w:t>
      </w:r>
      <w:r>
        <w:rPr>
          <w:spacing w:val="-8"/>
        </w:rPr>
        <w:t xml:space="preserve"> </w:t>
      </w:r>
      <w:r>
        <w:t>resolve</w:t>
      </w:r>
      <w:r>
        <w:rPr>
          <w:spacing w:val="-7"/>
        </w:rPr>
        <w:t xml:space="preserve"> </w:t>
      </w:r>
      <w:r>
        <w:t>differences</w:t>
      </w:r>
      <w:r>
        <w:rPr>
          <w:spacing w:val="-8"/>
        </w:rPr>
        <w:t xml:space="preserve"> </w:t>
      </w:r>
      <w:r>
        <w:t>prior</w:t>
      </w:r>
      <w:r>
        <w:rPr>
          <w:spacing w:val="-8"/>
        </w:rPr>
        <w:t xml:space="preserve"> </w:t>
      </w:r>
      <w:r>
        <w:t>to</w:t>
      </w:r>
      <w:r>
        <w:rPr>
          <w:spacing w:val="-8"/>
        </w:rPr>
        <w:t xml:space="preserve"> </w:t>
      </w:r>
      <w:r>
        <w:t>the</w:t>
      </w:r>
      <w:r>
        <w:rPr>
          <w:spacing w:val="-7"/>
        </w:rPr>
        <w:t xml:space="preserve"> </w:t>
      </w:r>
      <w:r>
        <w:t>audit</w:t>
      </w:r>
      <w:r>
        <w:rPr>
          <w:spacing w:val="-10"/>
        </w:rPr>
        <w:t xml:space="preserve"> </w:t>
      </w:r>
      <w:r>
        <w:t>and</w:t>
      </w:r>
      <w:r>
        <w:rPr>
          <w:spacing w:val="-7"/>
        </w:rPr>
        <w:t xml:space="preserve"> </w:t>
      </w:r>
      <w:r>
        <w:t>may</w:t>
      </w:r>
      <w:r>
        <w:rPr>
          <w:spacing w:val="-14"/>
        </w:rPr>
        <w:t xml:space="preserve"> </w:t>
      </w:r>
      <w:r>
        <w:t>solicit</w:t>
      </w:r>
      <w:r>
        <w:rPr>
          <w:spacing w:val="-9"/>
        </w:rPr>
        <w:t xml:space="preserve"> </w:t>
      </w:r>
      <w:r>
        <w:t>the</w:t>
      </w:r>
      <w:r>
        <w:rPr>
          <w:spacing w:val="-8"/>
        </w:rPr>
        <w:t xml:space="preserve"> </w:t>
      </w:r>
      <w:r>
        <w:t>assistance</w:t>
      </w:r>
      <w:r>
        <w:rPr>
          <w:spacing w:val="-7"/>
        </w:rPr>
        <w:t xml:space="preserve"> </w:t>
      </w:r>
      <w:r>
        <w:t>of</w:t>
      </w:r>
      <w:r>
        <w:rPr>
          <w:spacing w:val="-7"/>
        </w:rPr>
        <w:t xml:space="preserve"> </w:t>
      </w:r>
      <w:r>
        <w:t>MSA</w:t>
      </w:r>
      <w:r>
        <w:rPr>
          <w:spacing w:val="-10"/>
        </w:rPr>
        <w:t xml:space="preserve"> </w:t>
      </w:r>
      <w:r>
        <w:t>as</w:t>
      </w:r>
      <w:r>
        <w:rPr>
          <w:spacing w:val="-10"/>
        </w:rPr>
        <w:t xml:space="preserve"> </w:t>
      </w:r>
      <w:r>
        <w:t>necessary.</w:t>
      </w:r>
      <w:r>
        <w:rPr>
          <w:spacing w:val="40"/>
        </w:rPr>
        <w:t xml:space="preserve"> </w:t>
      </w:r>
      <w:r>
        <w:t>If the</w:t>
      </w:r>
      <w:r>
        <w:rPr>
          <w:spacing w:val="-22"/>
        </w:rPr>
        <w:t xml:space="preserve"> </w:t>
      </w:r>
      <w:r>
        <w:t>dispute</w:t>
      </w:r>
      <w:r>
        <w:rPr>
          <w:spacing w:val="-21"/>
        </w:rPr>
        <w:t xml:space="preserve"> </w:t>
      </w:r>
      <w:r>
        <w:t>arises</w:t>
      </w:r>
      <w:r>
        <w:rPr>
          <w:spacing w:val="-21"/>
        </w:rPr>
        <w:t xml:space="preserve"> </w:t>
      </w:r>
      <w:r>
        <w:t>during</w:t>
      </w:r>
      <w:r>
        <w:rPr>
          <w:spacing w:val="-18"/>
        </w:rPr>
        <w:t xml:space="preserve"> </w:t>
      </w:r>
      <w:r>
        <w:t>the</w:t>
      </w:r>
      <w:r>
        <w:rPr>
          <w:spacing w:val="-21"/>
        </w:rPr>
        <w:t xml:space="preserve"> </w:t>
      </w:r>
      <w:r>
        <w:t>audit,</w:t>
      </w:r>
      <w:r>
        <w:rPr>
          <w:spacing w:val="-23"/>
        </w:rPr>
        <w:t xml:space="preserve"> </w:t>
      </w:r>
      <w:r>
        <w:t>the</w:t>
      </w:r>
      <w:r>
        <w:rPr>
          <w:spacing w:val="-22"/>
        </w:rPr>
        <w:t xml:space="preserve"> </w:t>
      </w:r>
      <w:r>
        <w:t>ATL</w:t>
      </w:r>
      <w:r>
        <w:rPr>
          <w:spacing w:val="-21"/>
        </w:rPr>
        <w:t xml:space="preserve"> </w:t>
      </w:r>
      <w:r>
        <w:t>and</w:t>
      </w:r>
      <w:r>
        <w:rPr>
          <w:spacing w:val="-21"/>
        </w:rPr>
        <w:t xml:space="preserve"> </w:t>
      </w:r>
      <w:r>
        <w:t>the</w:t>
      </w:r>
      <w:r>
        <w:rPr>
          <w:spacing w:val="-21"/>
        </w:rPr>
        <w:t xml:space="preserve"> </w:t>
      </w:r>
      <w:r>
        <w:t>Member</w:t>
      </w:r>
      <w:r>
        <w:rPr>
          <w:spacing w:val="-27"/>
        </w:rPr>
        <w:t xml:space="preserve"> </w:t>
      </w:r>
      <w:r>
        <w:rPr>
          <w:spacing w:val="-3"/>
        </w:rPr>
        <w:t>State</w:t>
      </w:r>
      <w:r>
        <w:rPr>
          <w:spacing w:val="-25"/>
        </w:rPr>
        <w:t xml:space="preserve"> </w:t>
      </w:r>
      <w:r>
        <w:t>should</w:t>
      </w:r>
      <w:r>
        <w:rPr>
          <w:spacing w:val="-26"/>
        </w:rPr>
        <w:t xml:space="preserve"> </w:t>
      </w:r>
      <w:r>
        <w:rPr>
          <w:spacing w:val="-3"/>
        </w:rPr>
        <w:t>resolve</w:t>
      </w:r>
      <w:r>
        <w:rPr>
          <w:spacing w:val="-26"/>
        </w:rPr>
        <w:t xml:space="preserve"> </w:t>
      </w:r>
      <w:r>
        <w:rPr>
          <w:spacing w:val="-2"/>
        </w:rPr>
        <w:t>the</w:t>
      </w:r>
      <w:r>
        <w:rPr>
          <w:spacing w:val="-25"/>
        </w:rPr>
        <w:t xml:space="preserve"> </w:t>
      </w:r>
      <w:r>
        <w:t>differences amicably,</w:t>
      </w:r>
      <w:r>
        <w:rPr>
          <w:spacing w:val="-21"/>
        </w:rPr>
        <w:t xml:space="preserve"> </w:t>
      </w:r>
      <w:r>
        <w:t>as</w:t>
      </w:r>
      <w:r>
        <w:rPr>
          <w:spacing w:val="-18"/>
        </w:rPr>
        <w:t xml:space="preserve"> </w:t>
      </w:r>
      <w:r>
        <w:t>provided</w:t>
      </w:r>
      <w:r>
        <w:rPr>
          <w:spacing w:val="-19"/>
        </w:rPr>
        <w:t xml:space="preserve"> </w:t>
      </w:r>
      <w:r>
        <w:t>for</w:t>
      </w:r>
      <w:r>
        <w:rPr>
          <w:spacing w:val="-20"/>
        </w:rPr>
        <w:t xml:space="preserve"> </w:t>
      </w:r>
      <w:r>
        <w:t>in</w:t>
      </w:r>
      <w:r>
        <w:rPr>
          <w:spacing w:val="-20"/>
        </w:rPr>
        <w:t xml:space="preserve"> </w:t>
      </w:r>
      <w:r>
        <w:t>section</w:t>
      </w:r>
      <w:r>
        <w:rPr>
          <w:spacing w:val="-18"/>
        </w:rPr>
        <w:t xml:space="preserve"> </w:t>
      </w:r>
      <w:r>
        <w:t>7</w:t>
      </w:r>
      <w:r>
        <w:rPr>
          <w:spacing w:val="-19"/>
        </w:rPr>
        <w:t xml:space="preserve"> </w:t>
      </w:r>
      <w:r>
        <w:t>of</w:t>
      </w:r>
      <w:r>
        <w:rPr>
          <w:spacing w:val="-18"/>
        </w:rPr>
        <w:t xml:space="preserve"> </w:t>
      </w:r>
      <w:r>
        <w:t>the</w:t>
      </w:r>
      <w:r>
        <w:rPr>
          <w:spacing w:val="-23"/>
        </w:rPr>
        <w:t xml:space="preserve"> </w:t>
      </w:r>
      <w:r>
        <w:rPr>
          <w:spacing w:val="-3"/>
        </w:rPr>
        <w:t>Memorandum</w:t>
      </w:r>
      <w:r>
        <w:rPr>
          <w:spacing w:val="-23"/>
        </w:rPr>
        <w:t xml:space="preserve"> </w:t>
      </w:r>
      <w:r>
        <w:t>of</w:t>
      </w:r>
      <w:r>
        <w:rPr>
          <w:spacing w:val="-22"/>
        </w:rPr>
        <w:t xml:space="preserve"> </w:t>
      </w:r>
      <w:r>
        <w:rPr>
          <w:spacing w:val="-3"/>
        </w:rPr>
        <w:t>Cooperation.</w:t>
      </w:r>
      <w:r>
        <w:rPr>
          <w:spacing w:val="15"/>
        </w:rPr>
        <w:t xml:space="preserve"> </w:t>
      </w:r>
      <w:r>
        <w:rPr>
          <w:spacing w:val="-3"/>
        </w:rPr>
        <w:t>Paragraphs</w:t>
      </w:r>
      <w:r>
        <w:rPr>
          <w:spacing w:val="-22"/>
        </w:rPr>
        <w:t xml:space="preserve"> </w:t>
      </w:r>
      <w:r>
        <w:rPr>
          <w:spacing w:val="-3"/>
        </w:rPr>
        <w:t>7.2.3</w:t>
      </w:r>
      <w:r>
        <w:rPr>
          <w:spacing w:val="-23"/>
        </w:rPr>
        <w:t xml:space="preserve"> </w:t>
      </w:r>
      <w:r>
        <w:t>and</w:t>
      </w:r>
    </w:p>
    <w:p w14:paraId="2E78BB6A" w14:textId="77777777" w:rsidR="0009623E" w:rsidRDefault="00F00F55">
      <w:pPr>
        <w:pStyle w:val="BodyText"/>
        <w:spacing w:line="237" w:lineRule="auto"/>
        <w:ind w:left="318" w:right="430"/>
        <w:jc w:val="both"/>
      </w:pPr>
      <w:r>
        <w:t>7.2.4 of the Procedures for Member State audit should be adhered to in resolving and/or recording disagreements and opinions.</w:t>
      </w:r>
    </w:p>
    <w:p w14:paraId="68BA90E5" w14:textId="77777777" w:rsidR="0009623E" w:rsidRDefault="0009623E">
      <w:pPr>
        <w:pStyle w:val="BodyText"/>
        <w:rPr>
          <w:sz w:val="21"/>
        </w:rPr>
      </w:pPr>
    </w:p>
    <w:p w14:paraId="585594A8" w14:textId="77777777" w:rsidR="0009623E" w:rsidRDefault="00F00F55">
      <w:pPr>
        <w:pStyle w:val="ListParagraph"/>
        <w:numPr>
          <w:ilvl w:val="1"/>
          <w:numId w:val="32"/>
        </w:numPr>
        <w:tabs>
          <w:tab w:val="left" w:pos="1171"/>
        </w:tabs>
        <w:spacing w:line="237" w:lineRule="auto"/>
        <w:ind w:right="414" w:firstLine="0"/>
        <w:jc w:val="both"/>
      </w:pPr>
      <w:r>
        <w:t>As</w:t>
      </w:r>
      <w:r>
        <w:rPr>
          <w:spacing w:val="-8"/>
        </w:rPr>
        <w:t xml:space="preserve"> </w:t>
      </w:r>
      <w:r>
        <w:t>the</w:t>
      </w:r>
      <w:r>
        <w:rPr>
          <w:spacing w:val="-8"/>
        </w:rPr>
        <w:t xml:space="preserve"> </w:t>
      </w:r>
      <w:r>
        <w:t>purpose</w:t>
      </w:r>
      <w:r>
        <w:rPr>
          <w:spacing w:val="-8"/>
        </w:rPr>
        <w:t xml:space="preserve"> </w:t>
      </w:r>
      <w:r>
        <w:t>of</w:t>
      </w:r>
      <w:r>
        <w:rPr>
          <w:spacing w:val="-9"/>
        </w:rPr>
        <w:t xml:space="preserve"> </w:t>
      </w:r>
      <w:r>
        <w:t>the</w:t>
      </w:r>
      <w:r>
        <w:rPr>
          <w:spacing w:val="-11"/>
        </w:rPr>
        <w:t xml:space="preserve"> </w:t>
      </w:r>
      <w:r>
        <w:t>audit</w:t>
      </w:r>
      <w:r>
        <w:rPr>
          <w:spacing w:val="-11"/>
        </w:rPr>
        <w:t xml:space="preserve"> </w:t>
      </w:r>
      <w:r>
        <w:t>is</w:t>
      </w:r>
      <w:r>
        <w:rPr>
          <w:spacing w:val="-11"/>
        </w:rPr>
        <w:t xml:space="preserve"> </w:t>
      </w:r>
      <w:r>
        <w:t>to</w:t>
      </w:r>
      <w:r>
        <w:rPr>
          <w:spacing w:val="-10"/>
        </w:rPr>
        <w:t xml:space="preserve"> </w:t>
      </w:r>
      <w:r>
        <w:t>assure</w:t>
      </w:r>
      <w:r>
        <w:rPr>
          <w:spacing w:val="-11"/>
        </w:rPr>
        <w:t xml:space="preserve"> </w:t>
      </w:r>
      <w:r>
        <w:t>improvement,</w:t>
      </w:r>
      <w:r>
        <w:rPr>
          <w:spacing w:val="-11"/>
        </w:rPr>
        <w:t xml:space="preserve"> </w:t>
      </w:r>
      <w:r>
        <w:t>it</w:t>
      </w:r>
      <w:r>
        <w:rPr>
          <w:spacing w:val="-12"/>
        </w:rPr>
        <w:t xml:space="preserve"> </w:t>
      </w:r>
      <w:r>
        <w:t>should</w:t>
      </w:r>
      <w:r>
        <w:rPr>
          <w:spacing w:val="-10"/>
        </w:rPr>
        <w:t xml:space="preserve"> </w:t>
      </w:r>
      <w:r>
        <w:t>be</w:t>
      </w:r>
      <w:r>
        <w:rPr>
          <w:spacing w:val="-11"/>
        </w:rPr>
        <w:t xml:space="preserve"> </w:t>
      </w:r>
      <w:r>
        <w:t>emphasized</w:t>
      </w:r>
      <w:r>
        <w:rPr>
          <w:spacing w:val="-10"/>
        </w:rPr>
        <w:t xml:space="preserve"> </w:t>
      </w:r>
      <w:r>
        <w:t>during the</w:t>
      </w:r>
      <w:r>
        <w:rPr>
          <w:spacing w:val="-21"/>
        </w:rPr>
        <w:t xml:space="preserve"> </w:t>
      </w:r>
      <w:r>
        <w:t>audit</w:t>
      </w:r>
      <w:r>
        <w:rPr>
          <w:spacing w:val="-23"/>
        </w:rPr>
        <w:t xml:space="preserve"> </w:t>
      </w:r>
      <w:r>
        <w:t>closing</w:t>
      </w:r>
      <w:r>
        <w:rPr>
          <w:spacing w:val="-20"/>
        </w:rPr>
        <w:t xml:space="preserve"> </w:t>
      </w:r>
      <w:r>
        <w:t>meeting</w:t>
      </w:r>
      <w:r>
        <w:rPr>
          <w:spacing w:val="-21"/>
        </w:rPr>
        <w:t xml:space="preserve"> </w:t>
      </w:r>
      <w:r>
        <w:t>that</w:t>
      </w:r>
      <w:r>
        <w:rPr>
          <w:spacing w:val="-23"/>
        </w:rPr>
        <w:t xml:space="preserve"> </w:t>
      </w:r>
      <w:r>
        <w:t>corrective</w:t>
      </w:r>
      <w:r>
        <w:rPr>
          <w:spacing w:val="-20"/>
        </w:rPr>
        <w:t xml:space="preserve"> </w:t>
      </w:r>
      <w:r>
        <w:t>action</w:t>
      </w:r>
      <w:r>
        <w:rPr>
          <w:spacing w:val="-21"/>
        </w:rPr>
        <w:t xml:space="preserve"> </w:t>
      </w:r>
      <w:r>
        <w:t>plan,</w:t>
      </w:r>
      <w:r>
        <w:rPr>
          <w:spacing w:val="-23"/>
        </w:rPr>
        <w:t xml:space="preserve"> </w:t>
      </w:r>
      <w:r>
        <w:t>using</w:t>
      </w:r>
      <w:r>
        <w:rPr>
          <w:spacing w:val="-20"/>
        </w:rPr>
        <w:t xml:space="preserve"> </w:t>
      </w:r>
      <w:r>
        <w:t>Form</w:t>
      </w:r>
      <w:r>
        <w:rPr>
          <w:spacing w:val="-22"/>
        </w:rPr>
        <w:t xml:space="preserve"> </w:t>
      </w:r>
      <w:r>
        <w:t>B</w:t>
      </w:r>
      <w:r>
        <w:rPr>
          <w:spacing w:val="-22"/>
        </w:rPr>
        <w:t xml:space="preserve"> </w:t>
      </w:r>
      <w:r>
        <w:t>(Corrective</w:t>
      </w:r>
      <w:r>
        <w:rPr>
          <w:spacing w:val="-25"/>
        </w:rPr>
        <w:t xml:space="preserve"> </w:t>
      </w:r>
      <w:r>
        <w:rPr>
          <w:spacing w:val="-3"/>
        </w:rPr>
        <w:t>action),</w:t>
      </w:r>
      <w:r>
        <w:rPr>
          <w:spacing w:val="-26"/>
        </w:rPr>
        <w:t xml:space="preserve"> </w:t>
      </w:r>
      <w:r>
        <w:t>should</w:t>
      </w:r>
      <w:r>
        <w:rPr>
          <w:spacing w:val="-25"/>
        </w:rPr>
        <w:t xml:space="preserve"> </w:t>
      </w:r>
      <w:r>
        <w:t>be prepared</w:t>
      </w:r>
      <w:r>
        <w:rPr>
          <w:spacing w:val="-13"/>
        </w:rPr>
        <w:t xml:space="preserve"> </w:t>
      </w:r>
      <w:r>
        <w:t>by</w:t>
      </w:r>
      <w:r>
        <w:rPr>
          <w:spacing w:val="-19"/>
        </w:rPr>
        <w:t xml:space="preserve"> </w:t>
      </w:r>
      <w:r>
        <w:t>the</w:t>
      </w:r>
      <w:r>
        <w:rPr>
          <w:spacing w:val="-12"/>
        </w:rPr>
        <w:t xml:space="preserve"> </w:t>
      </w:r>
      <w:r>
        <w:t>audited</w:t>
      </w:r>
      <w:r>
        <w:rPr>
          <w:spacing w:val="-12"/>
        </w:rPr>
        <w:t xml:space="preserve"> </w:t>
      </w:r>
      <w:r>
        <w:t>State</w:t>
      </w:r>
      <w:r>
        <w:rPr>
          <w:spacing w:val="-13"/>
        </w:rPr>
        <w:t xml:space="preserve"> </w:t>
      </w:r>
      <w:r>
        <w:t>for</w:t>
      </w:r>
      <w:r>
        <w:rPr>
          <w:spacing w:val="-13"/>
        </w:rPr>
        <w:t xml:space="preserve"> </w:t>
      </w:r>
      <w:r>
        <w:t>all</w:t>
      </w:r>
      <w:r>
        <w:rPr>
          <w:spacing w:val="-14"/>
        </w:rPr>
        <w:t xml:space="preserve"> </w:t>
      </w:r>
      <w:r>
        <w:t>findings</w:t>
      </w:r>
      <w:r>
        <w:rPr>
          <w:spacing w:val="-13"/>
        </w:rPr>
        <w:t xml:space="preserve"> </w:t>
      </w:r>
      <w:r>
        <w:t>and</w:t>
      </w:r>
      <w:r>
        <w:rPr>
          <w:spacing w:val="-12"/>
        </w:rPr>
        <w:t xml:space="preserve"> </w:t>
      </w:r>
      <w:r>
        <w:t>may</w:t>
      </w:r>
      <w:r>
        <w:rPr>
          <w:spacing w:val="-21"/>
        </w:rPr>
        <w:t xml:space="preserve"> </w:t>
      </w:r>
      <w:r>
        <w:t>also</w:t>
      </w:r>
      <w:r>
        <w:rPr>
          <w:spacing w:val="-15"/>
        </w:rPr>
        <w:t xml:space="preserve"> </w:t>
      </w:r>
      <w:r>
        <w:t>be</w:t>
      </w:r>
      <w:r>
        <w:rPr>
          <w:spacing w:val="-15"/>
        </w:rPr>
        <w:t xml:space="preserve"> </w:t>
      </w:r>
      <w:r>
        <w:t>prepared</w:t>
      </w:r>
      <w:r>
        <w:rPr>
          <w:spacing w:val="-15"/>
        </w:rPr>
        <w:t xml:space="preserve"> </w:t>
      </w:r>
      <w:r>
        <w:t>for</w:t>
      </w:r>
      <w:r>
        <w:rPr>
          <w:spacing w:val="-16"/>
        </w:rPr>
        <w:t xml:space="preserve"> </w:t>
      </w:r>
      <w:r>
        <w:t>observations,</w:t>
      </w:r>
      <w:r>
        <w:rPr>
          <w:spacing w:val="-16"/>
        </w:rPr>
        <w:t xml:space="preserve"> </w:t>
      </w:r>
      <w:r>
        <w:t xml:space="preserve">within 90 days after receipt of the agreed interim report. Member States should complete the "Root cause" section in the Form B (Corrective action), so that root cause(s), as identified by the Member State, can be included, together with corrective action, in the </w:t>
      </w:r>
      <w:r>
        <w:rPr>
          <w:i/>
        </w:rPr>
        <w:t xml:space="preserve">audit final report </w:t>
      </w:r>
      <w:r>
        <w:t>and to provide input to lessons learned to all Member</w:t>
      </w:r>
      <w:r>
        <w:rPr>
          <w:spacing w:val="-15"/>
        </w:rPr>
        <w:t xml:space="preserve"> </w:t>
      </w:r>
      <w:r>
        <w:t>States.</w:t>
      </w:r>
    </w:p>
    <w:p w14:paraId="6634C759" w14:textId="77777777" w:rsidR="0009623E" w:rsidRDefault="0009623E">
      <w:pPr>
        <w:pStyle w:val="BodyText"/>
        <w:spacing w:before="3"/>
      </w:pPr>
    </w:p>
    <w:p w14:paraId="11D084C4" w14:textId="77777777" w:rsidR="0009623E" w:rsidRDefault="00F00F55">
      <w:pPr>
        <w:pStyle w:val="Heading2"/>
        <w:numPr>
          <w:ilvl w:val="0"/>
          <w:numId w:val="32"/>
        </w:numPr>
        <w:tabs>
          <w:tab w:val="left" w:pos="1170"/>
          <w:tab w:val="left" w:pos="1171"/>
        </w:tabs>
        <w:ind w:hanging="853"/>
        <w:jc w:val="both"/>
      </w:pPr>
      <w:bookmarkStart w:id="8" w:name="_bookmark8"/>
      <w:bookmarkEnd w:id="8"/>
      <w:r>
        <w:t>ORGANIZATIONAL</w:t>
      </w:r>
      <w:r>
        <w:rPr>
          <w:spacing w:val="-2"/>
        </w:rPr>
        <w:t xml:space="preserve"> </w:t>
      </w:r>
      <w:r>
        <w:t>PERFORMANCE</w:t>
      </w:r>
    </w:p>
    <w:p w14:paraId="0782081B" w14:textId="77777777" w:rsidR="0009623E" w:rsidRDefault="0009623E">
      <w:pPr>
        <w:pStyle w:val="BodyText"/>
        <w:spacing w:before="1"/>
        <w:rPr>
          <w:b/>
        </w:rPr>
      </w:pPr>
    </w:p>
    <w:p w14:paraId="227DB06D" w14:textId="77777777" w:rsidR="0009623E" w:rsidRDefault="00F00F55">
      <w:pPr>
        <w:pStyle w:val="Heading3"/>
        <w:ind w:left="318"/>
      </w:pPr>
      <w:bookmarkStart w:id="9" w:name="_bookmark9"/>
      <w:bookmarkEnd w:id="9"/>
      <w:r>
        <w:t>Strategy</w:t>
      </w:r>
    </w:p>
    <w:p w14:paraId="4AE61D6A" w14:textId="77777777" w:rsidR="0009623E" w:rsidRDefault="0009623E">
      <w:pPr>
        <w:pStyle w:val="BodyText"/>
        <w:spacing w:before="6"/>
        <w:rPr>
          <w:b/>
          <w:i/>
          <w:sz w:val="21"/>
        </w:rPr>
      </w:pPr>
    </w:p>
    <w:p w14:paraId="790340D9" w14:textId="77777777" w:rsidR="0009623E" w:rsidRDefault="00F00F55">
      <w:pPr>
        <w:pStyle w:val="ListParagraph"/>
        <w:numPr>
          <w:ilvl w:val="1"/>
          <w:numId w:val="32"/>
        </w:numPr>
        <w:tabs>
          <w:tab w:val="left" w:pos="1171"/>
        </w:tabs>
        <w:spacing w:before="1" w:line="237" w:lineRule="auto"/>
        <w:ind w:right="413" w:firstLine="0"/>
        <w:jc w:val="both"/>
        <w:rPr>
          <w:i/>
        </w:rPr>
      </w:pPr>
      <w:r>
        <w:t>The</w:t>
      </w:r>
      <w:r>
        <w:rPr>
          <w:spacing w:val="-19"/>
        </w:rPr>
        <w:t xml:space="preserve"> </w:t>
      </w:r>
      <w:r>
        <w:t>general</w:t>
      </w:r>
      <w:r>
        <w:rPr>
          <w:spacing w:val="-20"/>
        </w:rPr>
        <w:t xml:space="preserve"> </w:t>
      </w:r>
      <w:r>
        <w:t>aspect</w:t>
      </w:r>
      <w:r>
        <w:rPr>
          <w:spacing w:val="-21"/>
        </w:rPr>
        <w:t xml:space="preserve"> </w:t>
      </w:r>
      <w:r>
        <w:t>of</w:t>
      </w:r>
      <w:r>
        <w:rPr>
          <w:spacing w:val="-18"/>
        </w:rPr>
        <w:t xml:space="preserve"> </w:t>
      </w:r>
      <w:r>
        <w:t>the</w:t>
      </w:r>
      <w:r>
        <w:rPr>
          <w:spacing w:val="-19"/>
        </w:rPr>
        <w:t xml:space="preserve"> </w:t>
      </w:r>
      <w:r>
        <w:t>audit</w:t>
      </w:r>
      <w:r>
        <w:rPr>
          <w:spacing w:val="-21"/>
        </w:rPr>
        <w:t xml:space="preserve"> </w:t>
      </w:r>
      <w:r>
        <w:t>should</w:t>
      </w:r>
      <w:r>
        <w:rPr>
          <w:spacing w:val="-20"/>
        </w:rPr>
        <w:t xml:space="preserve"> </w:t>
      </w:r>
      <w:r>
        <w:t>seek</w:t>
      </w:r>
      <w:r>
        <w:rPr>
          <w:spacing w:val="-19"/>
        </w:rPr>
        <w:t xml:space="preserve"> </w:t>
      </w:r>
      <w:r>
        <w:t>to</w:t>
      </w:r>
      <w:r>
        <w:rPr>
          <w:spacing w:val="-19"/>
        </w:rPr>
        <w:t xml:space="preserve"> </w:t>
      </w:r>
      <w:r>
        <w:t>establish</w:t>
      </w:r>
      <w:r>
        <w:rPr>
          <w:spacing w:val="-19"/>
        </w:rPr>
        <w:t xml:space="preserve"> </w:t>
      </w:r>
      <w:r>
        <w:t>whether</w:t>
      </w:r>
      <w:r>
        <w:rPr>
          <w:spacing w:val="-20"/>
        </w:rPr>
        <w:t xml:space="preserve"> </w:t>
      </w:r>
      <w:r>
        <w:t>there</w:t>
      </w:r>
      <w:r>
        <w:rPr>
          <w:spacing w:val="-19"/>
        </w:rPr>
        <w:t xml:space="preserve"> </w:t>
      </w:r>
      <w:r>
        <w:t>exists</w:t>
      </w:r>
      <w:r>
        <w:rPr>
          <w:spacing w:val="-23"/>
        </w:rPr>
        <w:t xml:space="preserve"> </w:t>
      </w:r>
      <w:r>
        <w:t>an</w:t>
      </w:r>
      <w:r>
        <w:rPr>
          <w:spacing w:val="-23"/>
        </w:rPr>
        <w:t xml:space="preserve"> </w:t>
      </w:r>
      <w:r>
        <w:rPr>
          <w:spacing w:val="-3"/>
        </w:rPr>
        <w:t xml:space="preserve">overall </w:t>
      </w:r>
      <w:r>
        <w:t>strategy by the State to meet its obligations and responsibilities as a maritime administration (flag,</w:t>
      </w:r>
      <w:r>
        <w:rPr>
          <w:spacing w:val="-17"/>
        </w:rPr>
        <w:t xml:space="preserve"> </w:t>
      </w:r>
      <w:r>
        <w:t>port</w:t>
      </w:r>
      <w:r>
        <w:rPr>
          <w:spacing w:val="-17"/>
        </w:rPr>
        <w:t xml:space="preserve"> </w:t>
      </w:r>
      <w:r>
        <w:t>and</w:t>
      </w:r>
      <w:r>
        <w:rPr>
          <w:spacing w:val="-16"/>
        </w:rPr>
        <w:t xml:space="preserve"> </w:t>
      </w:r>
      <w:r>
        <w:t>coastal</w:t>
      </w:r>
      <w:r>
        <w:rPr>
          <w:spacing w:val="-16"/>
        </w:rPr>
        <w:t xml:space="preserve"> </w:t>
      </w:r>
      <w:r>
        <w:t>State)</w:t>
      </w:r>
      <w:r>
        <w:rPr>
          <w:spacing w:val="-17"/>
        </w:rPr>
        <w:t xml:space="preserve"> </w:t>
      </w:r>
      <w:r>
        <w:t>under</w:t>
      </w:r>
      <w:r>
        <w:rPr>
          <w:spacing w:val="-17"/>
        </w:rPr>
        <w:t xml:space="preserve"> </w:t>
      </w:r>
      <w:r>
        <w:t>the</w:t>
      </w:r>
      <w:r>
        <w:rPr>
          <w:spacing w:val="-16"/>
        </w:rPr>
        <w:t xml:space="preserve"> </w:t>
      </w:r>
      <w:r>
        <w:t>various</w:t>
      </w:r>
      <w:r>
        <w:rPr>
          <w:spacing w:val="-15"/>
        </w:rPr>
        <w:t xml:space="preserve"> </w:t>
      </w:r>
      <w:r>
        <w:t>mandatory</w:t>
      </w:r>
      <w:r>
        <w:rPr>
          <w:spacing w:val="-21"/>
        </w:rPr>
        <w:t xml:space="preserve"> </w:t>
      </w:r>
      <w:r>
        <w:t>IMO</w:t>
      </w:r>
      <w:r>
        <w:rPr>
          <w:spacing w:val="-16"/>
        </w:rPr>
        <w:t xml:space="preserve"> </w:t>
      </w:r>
      <w:r>
        <w:t>instruments,</w:t>
      </w:r>
      <w:r>
        <w:rPr>
          <w:spacing w:val="-16"/>
        </w:rPr>
        <w:t xml:space="preserve"> </w:t>
      </w:r>
      <w:r>
        <w:t>as</w:t>
      </w:r>
      <w:r>
        <w:rPr>
          <w:spacing w:val="-18"/>
        </w:rPr>
        <w:t xml:space="preserve"> </w:t>
      </w:r>
      <w:r>
        <w:t>outlined</w:t>
      </w:r>
      <w:r>
        <w:rPr>
          <w:spacing w:val="-18"/>
        </w:rPr>
        <w:t xml:space="preserve"> </w:t>
      </w:r>
      <w:r>
        <w:t>in</w:t>
      </w:r>
      <w:r>
        <w:rPr>
          <w:spacing w:val="-7"/>
        </w:rPr>
        <w:t xml:space="preserve"> </w:t>
      </w:r>
      <w:r>
        <w:t>part</w:t>
      </w:r>
      <w:r>
        <w:rPr>
          <w:spacing w:val="-19"/>
        </w:rPr>
        <w:t xml:space="preserve"> </w:t>
      </w:r>
      <w:r>
        <w:t>I of the III Code. Furthermore, the audit should establish whether a methodology is in place for monitoring</w:t>
      </w:r>
      <w:r>
        <w:rPr>
          <w:spacing w:val="-21"/>
        </w:rPr>
        <w:t xml:space="preserve"> </w:t>
      </w:r>
      <w:r>
        <w:t>the</w:t>
      </w:r>
      <w:r>
        <w:rPr>
          <w:spacing w:val="-20"/>
        </w:rPr>
        <w:t xml:space="preserve"> </w:t>
      </w:r>
      <w:r>
        <w:t>overall</w:t>
      </w:r>
      <w:r>
        <w:rPr>
          <w:spacing w:val="-23"/>
        </w:rPr>
        <w:t xml:space="preserve"> </w:t>
      </w:r>
      <w:r>
        <w:t>organizational</w:t>
      </w:r>
      <w:r>
        <w:rPr>
          <w:spacing w:val="-21"/>
        </w:rPr>
        <w:t xml:space="preserve"> </w:t>
      </w:r>
      <w:r>
        <w:t>performance</w:t>
      </w:r>
      <w:r>
        <w:rPr>
          <w:spacing w:val="-21"/>
        </w:rPr>
        <w:t xml:space="preserve"> </w:t>
      </w:r>
      <w:r>
        <w:t>of</w:t>
      </w:r>
      <w:r>
        <w:rPr>
          <w:spacing w:val="-19"/>
        </w:rPr>
        <w:t xml:space="preserve"> </w:t>
      </w:r>
      <w:r>
        <w:t>the</w:t>
      </w:r>
      <w:r>
        <w:rPr>
          <w:spacing w:val="-25"/>
        </w:rPr>
        <w:t xml:space="preserve"> </w:t>
      </w:r>
      <w:r>
        <w:rPr>
          <w:spacing w:val="-3"/>
        </w:rPr>
        <w:t>maritime</w:t>
      </w:r>
      <w:r>
        <w:rPr>
          <w:spacing w:val="-25"/>
        </w:rPr>
        <w:t xml:space="preserve"> </w:t>
      </w:r>
      <w:r>
        <w:rPr>
          <w:spacing w:val="-3"/>
        </w:rPr>
        <w:t>administration</w:t>
      </w:r>
      <w:r>
        <w:rPr>
          <w:spacing w:val="-25"/>
        </w:rPr>
        <w:t xml:space="preserve"> </w:t>
      </w:r>
      <w:r>
        <w:t>in</w:t>
      </w:r>
      <w:r>
        <w:rPr>
          <w:spacing w:val="-25"/>
        </w:rPr>
        <w:t xml:space="preserve"> </w:t>
      </w:r>
      <w:r>
        <w:rPr>
          <w:spacing w:val="-2"/>
        </w:rPr>
        <w:t>the</w:t>
      </w:r>
      <w:r>
        <w:rPr>
          <w:spacing w:val="-25"/>
        </w:rPr>
        <w:t xml:space="preserve"> </w:t>
      </w:r>
      <w:r>
        <w:rPr>
          <w:spacing w:val="-3"/>
        </w:rPr>
        <w:t xml:space="preserve">execution </w:t>
      </w:r>
      <w:r>
        <w:t>of its duties, as contained in paragraphs 3 and 9 of the III</w:t>
      </w:r>
      <w:r>
        <w:rPr>
          <w:spacing w:val="-18"/>
        </w:rPr>
        <w:t xml:space="preserve"> </w:t>
      </w:r>
      <w:r>
        <w:t>Code</w:t>
      </w:r>
      <w:r>
        <w:rPr>
          <w:i/>
        </w:rPr>
        <w:t>.</w:t>
      </w:r>
    </w:p>
    <w:p w14:paraId="0CDBC0C4" w14:textId="77777777" w:rsidR="0009623E" w:rsidRDefault="0009623E">
      <w:pPr>
        <w:pStyle w:val="BodyText"/>
        <w:spacing w:before="3"/>
        <w:rPr>
          <w:i/>
          <w:sz w:val="21"/>
        </w:rPr>
      </w:pPr>
    </w:p>
    <w:p w14:paraId="657EE376" w14:textId="77777777" w:rsidR="0009623E" w:rsidRDefault="00F00F55">
      <w:pPr>
        <w:pStyle w:val="ListParagraph"/>
        <w:numPr>
          <w:ilvl w:val="1"/>
          <w:numId w:val="32"/>
        </w:numPr>
        <w:tabs>
          <w:tab w:val="left" w:pos="1171"/>
        </w:tabs>
        <w:spacing w:line="237" w:lineRule="auto"/>
        <w:ind w:right="412" w:firstLine="0"/>
        <w:jc w:val="both"/>
      </w:pPr>
      <w:r>
        <w:t>The</w:t>
      </w:r>
      <w:r>
        <w:rPr>
          <w:spacing w:val="-20"/>
        </w:rPr>
        <w:t xml:space="preserve"> </w:t>
      </w:r>
      <w:r>
        <w:t>foregoing</w:t>
      </w:r>
      <w:r>
        <w:rPr>
          <w:spacing w:val="-20"/>
        </w:rPr>
        <w:t xml:space="preserve"> </w:t>
      </w:r>
      <w:r>
        <w:t>should</w:t>
      </w:r>
      <w:r>
        <w:rPr>
          <w:spacing w:val="-21"/>
        </w:rPr>
        <w:t xml:space="preserve"> </w:t>
      </w:r>
      <w:r>
        <w:t>not</w:t>
      </w:r>
      <w:r>
        <w:rPr>
          <w:spacing w:val="-17"/>
        </w:rPr>
        <w:t xml:space="preserve"> </w:t>
      </w:r>
      <w:r>
        <w:t>be</w:t>
      </w:r>
      <w:r>
        <w:rPr>
          <w:spacing w:val="-20"/>
        </w:rPr>
        <w:t xml:space="preserve"> </w:t>
      </w:r>
      <w:r>
        <w:t>confused</w:t>
      </w:r>
      <w:r>
        <w:rPr>
          <w:spacing w:val="-19"/>
        </w:rPr>
        <w:t xml:space="preserve"> </w:t>
      </w:r>
      <w:r>
        <w:t>with</w:t>
      </w:r>
      <w:r>
        <w:rPr>
          <w:spacing w:val="-20"/>
        </w:rPr>
        <w:t xml:space="preserve"> </w:t>
      </w:r>
      <w:r>
        <w:t>individual</w:t>
      </w:r>
      <w:r>
        <w:rPr>
          <w:spacing w:val="-25"/>
        </w:rPr>
        <w:t xml:space="preserve"> </w:t>
      </w:r>
      <w:r>
        <w:rPr>
          <w:spacing w:val="-3"/>
        </w:rPr>
        <w:t>ministries'</w:t>
      </w:r>
      <w:r>
        <w:rPr>
          <w:spacing w:val="-26"/>
        </w:rPr>
        <w:t xml:space="preserve"> </w:t>
      </w:r>
      <w:r>
        <w:t>or</w:t>
      </w:r>
      <w:r>
        <w:rPr>
          <w:spacing w:val="-26"/>
        </w:rPr>
        <w:t xml:space="preserve"> </w:t>
      </w:r>
      <w:r>
        <w:rPr>
          <w:spacing w:val="-3"/>
        </w:rPr>
        <w:t>entities'</w:t>
      </w:r>
      <w:r>
        <w:rPr>
          <w:spacing w:val="-26"/>
        </w:rPr>
        <w:t xml:space="preserve"> </w:t>
      </w:r>
      <w:r>
        <w:rPr>
          <w:spacing w:val="-4"/>
        </w:rPr>
        <w:t>strategy,</w:t>
      </w:r>
      <w:r>
        <w:rPr>
          <w:spacing w:val="-25"/>
        </w:rPr>
        <w:t xml:space="preserve"> </w:t>
      </w:r>
      <w:r>
        <w:t>and performance</w:t>
      </w:r>
      <w:r>
        <w:rPr>
          <w:spacing w:val="-22"/>
        </w:rPr>
        <w:t xml:space="preserve"> </w:t>
      </w:r>
      <w:r>
        <w:t>evaluation.</w:t>
      </w:r>
      <w:r>
        <w:rPr>
          <w:spacing w:val="-24"/>
        </w:rPr>
        <w:t xml:space="preserve"> </w:t>
      </w:r>
      <w:r>
        <w:t>Instead,</w:t>
      </w:r>
      <w:r>
        <w:rPr>
          <w:spacing w:val="-23"/>
        </w:rPr>
        <w:t xml:space="preserve"> </w:t>
      </w:r>
      <w:r>
        <w:t>the</w:t>
      </w:r>
      <w:r>
        <w:rPr>
          <w:spacing w:val="-22"/>
        </w:rPr>
        <w:t xml:space="preserve"> </w:t>
      </w:r>
      <w:r>
        <w:t>above</w:t>
      </w:r>
      <w:r>
        <w:rPr>
          <w:spacing w:val="-21"/>
        </w:rPr>
        <w:t xml:space="preserve"> </w:t>
      </w:r>
      <w:r>
        <w:t>referred</w:t>
      </w:r>
      <w:r>
        <w:rPr>
          <w:spacing w:val="-22"/>
        </w:rPr>
        <w:t xml:space="preserve"> </w:t>
      </w:r>
      <w:r>
        <w:t>strategy</w:t>
      </w:r>
      <w:r>
        <w:rPr>
          <w:spacing w:val="-28"/>
        </w:rPr>
        <w:t xml:space="preserve"> </w:t>
      </w:r>
      <w:r>
        <w:t>and</w:t>
      </w:r>
      <w:r>
        <w:rPr>
          <w:spacing w:val="-22"/>
        </w:rPr>
        <w:t xml:space="preserve"> </w:t>
      </w:r>
      <w:r>
        <w:t>performance</w:t>
      </w:r>
      <w:r>
        <w:rPr>
          <w:spacing w:val="-21"/>
        </w:rPr>
        <w:t xml:space="preserve"> </w:t>
      </w:r>
      <w:r>
        <w:t>measurement</w:t>
      </w:r>
      <w:r>
        <w:rPr>
          <w:spacing w:val="-24"/>
        </w:rPr>
        <w:t xml:space="preserve"> </w:t>
      </w:r>
      <w:r>
        <w:t>is an</w:t>
      </w:r>
      <w:r>
        <w:rPr>
          <w:spacing w:val="-22"/>
        </w:rPr>
        <w:t xml:space="preserve"> </w:t>
      </w:r>
      <w:r>
        <w:t>umbrella</w:t>
      </w:r>
      <w:r>
        <w:rPr>
          <w:spacing w:val="-23"/>
        </w:rPr>
        <w:t xml:space="preserve"> </w:t>
      </w:r>
      <w:r>
        <w:t>and</w:t>
      </w:r>
      <w:r>
        <w:rPr>
          <w:spacing w:val="-22"/>
        </w:rPr>
        <w:t xml:space="preserve"> </w:t>
      </w:r>
      <w:r>
        <w:t>collective</w:t>
      </w:r>
      <w:r>
        <w:rPr>
          <w:spacing w:val="-22"/>
        </w:rPr>
        <w:t xml:space="preserve"> </w:t>
      </w:r>
      <w:r>
        <w:rPr>
          <w:spacing w:val="-3"/>
        </w:rPr>
        <w:t>evaluation</w:t>
      </w:r>
      <w:r>
        <w:rPr>
          <w:spacing w:val="-26"/>
        </w:rPr>
        <w:t xml:space="preserve"> </w:t>
      </w:r>
      <w:r>
        <w:t>of</w:t>
      </w:r>
      <w:r>
        <w:rPr>
          <w:spacing w:val="-25"/>
        </w:rPr>
        <w:t xml:space="preserve"> </w:t>
      </w:r>
      <w:r>
        <w:t>all</w:t>
      </w:r>
      <w:r>
        <w:rPr>
          <w:spacing w:val="-27"/>
        </w:rPr>
        <w:t xml:space="preserve"> </w:t>
      </w:r>
      <w:r>
        <w:rPr>
          <w:spacing w:val="-3"/>
        </w:rPr>
        <w:t>ministries</w:t>
      </w:r>
      <w:r>
        <w:rPr>
          <w:spacing w:val="-26"/>
        </w:rPr>
        <w:t xml:space="preserve"> </w:t>
      </w:r>
      <w:r>
        <w:t>and</w:t>
      </w:r>
      <w:r>
        <w:rPr>
          <w:spacing w:val="-26"/>
        </w:rPr>
        <w:t xml:space="preserve"> </w:t>
      </w:r>
      <w:r>
        <w:t>agencies</w:t>
      </w:r>
      <w:r>
        <w:rPr>
          <w:spacing w:val="-25"/>
        </w:rPr>
        <w:t xml:space="preserve"> </w:t>
      </w:r>
      <w:r>
        <w:rPr>
          <w:spacing w:val="-3"/>
        </w:rPr>
        <w:t>performing</w:t>
      </w:r>
      <w:r>
        <w:rPr>
          <w:spacing w:val="-27"/>
        </w:rPr>
        <w:t xml:space="preserve"> </w:t>
      </w:r>
      <w:r>
        <w:rPr>
          <w:spacing w:val="-3"/>
        </w:rPr>
        <w:t>maritime</w:t>
      </w:r>
      <w:r>
        <w:rPr>
          <w:spacing w:val="-26"/>
        </w:rPr>
        <w:t xml:space="preserve"> </w:t>
      </w:r>
      <w:r>
        <w:t>functions relating</w:t>
      </w:r>
      <w:r>
        <w:rPr>
          <w:spacing w:val="-20"/>
        </w:rPr>
        <w:t xml:space="preserve"> </w:t>
      </w:r>
      <w:r>
        <w:t>to</w:t>
      </w:r>
      <w:r>
        <w:rPr>
          <w:spacing w:val="-19"/>
        </w:rPr>
        <w:t xml:space="preserve"> </w:t>
      </w:r>
      <w:r>
        <w:t>those</w:t>
      </w:r>
      <w:r>
        <w:rPr>
          <w:spacing w:val="-19"/>
        </w:rPr>
        <w:t xml:space="preserve"> </w:t>
      </w:r>
      <w:r>
        <w:t>mandatory</w:t>
      </w:r>
      <w:r>
        <w:rPr>
          <w:spacing w:val="-25"/>
        </w:rPr>
        <w:t xml:space="preserve"> </w:t>
      </w:r>
      <w:r>
        <w:t>IMO</w:t>
      </w:r>
      <w:r>
        <w:rPr>
          <w:spacing w:val="-20"/>
        </w:rPr>
        <w:t xml:space="preserve"> </w:t>
      </w:r>
      <w:r>
        <w:t>instruments</w:t>
      </w:r>
      <w:r>
        <w:rPr>
          <w:spacing w:val="-19"/>
        </w:rPr>
        <w:t xml:space="preserve"> </w:t>
      </w:r>
      <w:r>
        <w:t>to</w:t>
      </w:r>
      <w:r>
        <w:rPr>
          <w:spacing w:val="-19"/>
        </w:rPr>
        <w:t xml:space="preserve"> </w:t>
      </w:r>
      <w:r>
        <w:rPr>
          <w:spacing w:val="-3"/>
        </w:rPr>
        <w:t>which</w:t>
      </w:r>
      <w:r>
        <w:rPr>
          <w:spacing w:val="-24"/>
        </w:rPr>
        <w:t xml:space="preserve"> </w:t>
      </w:r>
      <w:r>
        <w:rPr>
          <w:spacing w:val="-2"/>
        </w:rPr>
        <w:t>the</w:t>
      </w:r>
      <w:r>
        <w:rPr>
          <w:spacing w:val="-24"/>
        </w:rPr>
        <w:t xml:space="preserve"> </w:t>
      </w:r>
      <w:r>
        <w:rPr>
          <w:spacing w:val="-3"/>
        </w:rPr>
        <w:t>State</w:t>
      </w:r>
      <w:r>
        <w:rPr>
          <w:spacing w:val="-23"/>
        </w:rPr>
        <w:t xml:space="preserve"> </w:t>
      </w:r>
      <w:r>
        <w:t>is</w:t>
      </w:r>
      <w:r>
        <w:rPr>
          <w:spacing w:val="-18"/>
        </w:rPr>
        <w:t xml:space="preserve"> </w:t>
      </w:r>
      <w:r>
        <w:t>a</w:t>
      </w:r>
      <w:r>
        <w:rPr>
          <w:spacing w:val="-24"/>
        </w:rPr>
        <w:t xml:space="preserve"> </w:t>
      </w:r>
      <w:r>
        <w:rPr>
          <w:spacing w:val="-4"/>
        </w:rPr>
        <w:t>Party.</w:t>
      </w:r>
      <w:r>
        <w:rPr>
          <w:spacing w:val="-25"/>
        </w:rPr>
        <w:t xml:space="preserve"> </w:t>
      </w:r>
      <w:r>
        <w:t>In</w:t>
      </w:r>
      <w:r>
        <w:rPr>
          <w:spacing w:val="-23"/>
        </w:rPr>
        <w:t xml:space="preserve"> </w:t>
      </w:r>
      <w:r>
        <w:rPr>
          <w:spacing w:val="-3"/>
        </w:rPr>
        <w:t>reviewing</w:t>
      </w:r>
      <w:r>
        <w:rPr>
          <w:spacing w:val="-24"/>
        </w:rPr>
        <w:t xml:space="preserve"> </w:t>
      </w:r>
      <w:r>
        <w:rPr>
          <w:spacing w:val="-2"/>
        </w:rPr>
        <w:t>the</w:t>
      </w:r>
      <w:r>
        <w:rPr>
          <w:spacing w:val="-23"/>
        </w:rPr>
        <w:t xml:space="preserve"> </w:t>
      </w:r>
      <w:r>
        <w:rPr>
          <w:spacing w:val="-3"/>
        </w:rPr>
        <w:t>overall</w:t>
      </w:r>
    </w:p>
    <w:p w14:paraId="4FE911EA" w14:textId="77777777" w:rsidR="0009623E" w:rsidRDefault="0009623E">
      <w:pPr>
        <w:spacing w:line="237" w:lineRule="auto"/>
        <w:jc w:val="both"/>
        <w:sectPr w:rsidR="0009623E">
          <w:headerReference w:type="default" r:id="rId27"/>
          <w:footerReference w:type="default" r:id="rId28"/>
          <w:pgSz w:w="11910" w:h="16840"/>
          <w:pgMar w:top="1380" w:right="1000" w:bottom="1000" w:left="1100" w:header="856" w:footer="803" w:gutter="0"/>
          <w:cols w:space="720"/>
        </w:sectPr>
      </w:pPr>
    </w:p>
    <w:p w14:paraId="3B611500" w14:textId="77777777" w:rsidR="0009623E" w:rsidRDefault="0009623E">
      <w:pPr>
        <w:pStyle w:val="BodyText"/>
        <w:spacing w:before="4"/>
        <w:rPr>
          <w:sz w:val="13"/>
        </w:rPr>
      </w:pPr>
    </w:p>
    <w:p w14:paraId="166F766C" w14:textId="77777777" w:rsidR="0009623E" w:rsidRDefault="00F00F55">
      <w:pPr>
        <w:pStyle w:val="BodyText"/>
        <w:spacing w:before="93" w:line="237" w:lineRule="auto"/>
        <w:ind w:left="318" w:right="356"/>
      </w:pPr>
      <w:r>
        <w:t>strategy,</w:t>
      </w:r>
      <w:r>
        <w:rPr>
          <w:spacing w:val="-8"/>
        </w:rPr>
        <w:t xml:space="preserve"> </w:t>
      </w:r>
      <w:r>
        <w:t>account</w:t>
      </w:r>
      <w:r>
        <w:rPr>
          <w:spacing w:val="-7"/>
        </w:rPr>
        <w:t xml:space="preserve"> </w:t>
      </w:r>
      <w:r>
        <w:t>should</w:t>
      </w:r>
      <w:r>
        <w:rPr>
          <w:spacing w:val="-7"/>
        </w:rPr>
        <w:t xml:space="preserve"> </w:t>
      </w:r>
      <w:r>
        <w:t>be</w:t>
      </w:r>
      <w:r>
        <w:rPr>
          <w:spacing w:val="-7"/>
        </w:rPr>
        <w:t xml:space="preserve"> </w:t>
      </w:r>
      <w:r>
        <w:t>taken</w:t>
      </w:r>
      <w:r>
        <w:rPr>
          <w:spacing w:val="-8"/>
        </w:rPr>
        <w:t xml:space="preserve"> </w:t>
      </w:r>
      <w:r>
        <w:t>of</w:t>
      </w:r>
      <w:r>
        <w:rPr>
          <w:spacing w:val="-8"/>
        </w:rPr>
        <w:t xml:space="preserve"> </w:t>
      </w:r>
      <w:r>
        <w:t>the</w:t>
      </w:r>
      <w:r>
        <w:rPr>
          <w:spacing w:val="-8"/>
        </w:rPr>
        <w:t xml:space="preserve"> </w:t>
      </w:r>
      <w:r>
        <w:t>division</w:t>
      </w:r>
      <w:r>
        <w:rPr>
          <w:spacing w:val="-8"/>
        </w:rPr>
        <w:t xml:space="preserve"> </w:t>
      </w:r>
      <w:r>
        <w:t>of</w:t>
      </w:r>
      <w:r>
        <w:rPr>
          <w:spacing w:val="-8"/>
        </w:rPr>
        <w:t xml:space="preserve"> </w:t>
      </w:r>
      <w:r>
        <w:t>responsibilities</w:t>
      </w:r>
      <w:r>
        <w:rPr>
          <w:spacing w:val="-7"/>
        </w:rPr>
        <w:t xml:space="preserve"> </w:t>
      </w:r>
      <w:r>
        <w:t>among</w:t>
      </w:r>
      <w:r>
        <w:rPr>
          <w:spacing w:val="-9"/>
        </w:rPr>
        <w:t xml:space="preserve"> </w:t>
      </w:r>
      <w:r>
        <w:t>various</w:t>
      </w:r>
      <w:r>
        <w:rPr>
          <w:spacing w:val="-8"/>
        </w:rPr>
        <w:t xml:space="preserve"> </w:t>
      </w:r>
      <w:r>
        <w:t>entities</w:t>
      </w:r>
      <w:r>
        <w:rPr>
          <w:spacing w:val="-8"/>
        </w:rPr>
        <w:t xml:space="preserve"> </w:t>
      </w:r>
      <w:r>
        <w:t>of</w:t>
      </w:r>
      <w:r>
        <w:rPr>
          <w:spacing w:val="-7"/>
        </w:rPr>
        <w:t xml:space="preserve"> </w:t>
      </w:r>
      <w:r>
        <w:t>a State, which participate in the implementation and enforcement of the mandatory IMO instruments. A mechanism should exist for all involved entities of a State to contribute to the overall</w:t>
      </w:r>
      <w:r>
        <w:rPr>
          <w:spacing w:val="-11"/>
        </w:rPr>
        <w:t xml:space="preserve"> </w:t>
      </w:r>
      <w:r>
        <w:t>effectiveness</w:t>
      </w:r>
      <w:r>
        <w:rPr>
          <w:spacing w:val="-10"/>
        </w:rPr>
        <w:t xml:space="preserve"> </w:t>
      </w:r>
      <w:r>
        <w:t>of</w:t>
      </w:r>
      <w:r>
        <w:rPr>
          <w:spacing w:val="-10"/>
        </w:rPr>
        <w:t xml:space="preserve"> </w:t>
      </w:r>
      <w:r>
        <w:t>the</w:t>
      </w:r>
      <w:r>
        <w:rPr>
          <w:spacing w:val="-12"/>
        </w:rPr>
        <w:t xml:space="preserve"> </w:t>
      </w:r>
      <w:r>
        <w:t>State</w:t>
      </w:r>
      <w:r>
        <w:rPr>
          <w:spacing w:val="-11"/>
        </w:rPr>
        <w:t xml:space="preserve"> </w:t>
      </w:r>
      <w:r>
        <w:t>in</w:t>
      </w:r>
      <w:r>
        <w:rPr>
          <w:spacing w:val="-11"/>
        </w:rPr>
        <w:t xml:space="preserve"> </w:t>
      </w:r>
      <w:r>
        <w:t>the</w:t>
      </w:r>
      <w:r>
        <w:rPr>
          <w:spacing w:val="-11"/>
        </w:rPr>
        <w:t xml:space="preserve"> </w:t>
      </w:r>
      <w:r>
        <w:t>discharge</w:t>
      </w:r>
      <w:r>
        <w:rPr>
          <w:spacing w:val="-11"/>
        </w:rPr>
        <w:t xml:space="preserve"> </w:t>
      </w:r>
      <w:r>
        <w:t>of</w:t>
      </w:r>
      <w:r>
        <w:rPr>
          <w:spacing w:val="-11"/>
        </w:rPr>
        <w:t xml:space="preserve"> </w:t>
      </w:r>
      <w:r>
        <w:t>its</w:t>
      </w:r>
      <w:r>
        <w:rPr>
          <w:spacing w:val="-10"/>
        </w:rPr>
        <w:t xml:space="preserve"> </w:t>
      </w:r>
      <w:r>
        <w:t>obligations</w:t>
      </w:r>
      <w:r>
        <w:rPr>
          <w:spacing w:val="-10"/>
        </w:rPr>
        <w:t xml:space="preserve"> </w:t>
      </w:r>
      <w:r>
        <w:t>and</w:t>
      </w:r>
      <w:r>
        <w:rPr>
          <w:spacing w:val="-11"/>
        </w:rPr>
        <w:t xml:space="preserve"> </w:t>
      </w:r>
      <w:r>
        <w:t>responsibilities</w:t>
      </w:r>
      <w:r>
        <w:rPr>
          <w:spacing w:val="-11"/>
        </w:rPr>
        <w:t xml:space="preserve"> </w:t>
      </w:r>
      <w:r>
        <w:t>that</w:t>
      </w:r>
      <w:r>
        <w:rPr>
          <w:spacing w:val="-12"/>
        </w:rPr>
        <w:t xml:space="preserve"> </w:t>
      </w:r>
      <w:r>
        <w:t>are derived</w:t>
      </w:r>
      <w:r>
        <w:rPr>
          <w:spacing w:val="-23"/>
        </w:rPr>
        <w:t xml:space="preserve"> </w:t>
      </w:r>
      <w:r>
        <w:t>from</w:t>
      </w:r>
      <w:r>
        <w:rPr>
          <w:spacing w:val="-23"/>
        </w:rPr>
        <w:t xml:space="preserve"> </w:t>
      </w:r>
      <w:r>
        <w:t>the</w:t>
      </w:r>
      <w:r>
        <w:rPr>
          <w:spacing w:val="-22"/>
        </w:rPr>
        <w:t xml:space="preserve"> </w:t>
      </w:r>
      <w:r>
        <w:t>applicable</w:t>
      </w:r>
      <w:r>
        <w:rPr>
          <w:spacing w:val="-23"/>
        </w:rPr>
        <w:t xml:space="preserve"> </w:t>
      </w:r>
      <w:r>
        <w:t>IMO</w:t>
      </w:r>
      <w:r>
        <w:rPr>
          <w:spacing w:val="-23"/>
        </w:rPr>
        <w:t xml:space="preserve"> </w:t>
      </w:r>
      <w:r>
        <w:t>instruments.</w:t>
      </w:r>
      <w:r>
        <w:rPr>
          <w:spacing w:val="14"/>
        </w:rPr>
        <w:t xml:space="preserve"> </w:t>
      </w:r>
      <w:r>
        <w:t>In</w:t>
      </w:r>
      <w:r>
        <w:rPr>
          <w:spacing w:val="-22"/>
        </w:rPr>
        <w:t xml:space="preserve"> </w:t>
      </w:r>
      <w:r>
        <w:t>that</w:t>
      </w:r>
      <w:r>
        <w:rPr>
          <w:spacing w:val="-24"/>
        </w:rPr>
        <w:t xml:space="preserve"> </w:t>
      </w:r>
      <w:r>
        <w:t>context,</w:t>
      </w:r>
      <w:r>
        <w:rPr>
          <w:spacing w:val="-24"/>
        </w:rPr>
        <w:t xml:space="preserve"> </w:t>
      </w:r>
      <w:r>
        <w:t>the</w:t>
      </w:r>
      <w:r>
        <w:rPr>
          <w:spacing w:val="-22"/>
        </w:rPr>
        <w:t xml:space="preserve"> </w:t>
      </w:r>
      <w:r>
        <w:t>overall</w:t>
      </w:r>
      <w:r>
        <w:rPr>
          <w:spacing w:val="-24"/>
        </w:rPr>
        <w:t xml:space="preserve"> </w:t>
      </w:r>
      <w:r>
        <w:t>strategy</w:t>
      </w:r>
      <w:r>
        <w:rPr>
          <w:spacing w:val="-30"/>
        </w:rPr>
        <w:t xml:space="preserve"> </w:t>
      </w:r>
      <w:r>
        <w:t>should</w:t>
      </w:r>
      <w:r>
        <w:rPr>
          <w:spacing w:val="-27"/>
        </w:rPr>
        <w:t xml:space="preserve"> </w:t>
      </w:r>
      <w:r>
        <w:t>present a framework, which effectively coordinates their maritime-related work and provides a mechanism for assessing the overall effectiveness of the State in meeting its international obligations under the mandatory IMO</w:t>
      </w:r>
      <w:r>
        <w:rPr>
          <w:spacing w:val="-15"/>
        </w:rPr>
        <w:t xml:space="preserve"> </w:t>
      </w:r>
      <w:r>
        <w:t>instruments.</w:t>
      </w:r>
    </w:p>
    <w:p w14:paraId="4D1EC368" w14:textId="77777777" w:rsidR="0009623E" w:rsidRDefault="0009623E">
      <w:pPr>
        <w:pStyle w:val="BodyText"/>
        <w:spacing w:before="2"/>
        <w:rPr>
          <w:sz w:val="21"/>
        </w:rPr>
      </w:pPr>
    </w:p>
    <w:p w14:paraId="303B5322" w14:textId="77777777" w:rsidR="0009623E" w:rsidRDefault="00F00F55">
      <w:pPr>
        <w:pStyle w:val="ListParagraph"/>
        <w:numPr>
          <w:ilvl w:val="1"/>
          <w:numId w:val="32"/>
        </w:numPr>
        <w:tabs>
          <w:tab w:val="left" w:pos="1171"/>
        </w:tabs>
        <w:spacing w:line="237" w:lineRule="auto"/>
        <w:ind w:right="422" w:firstLine="0"/>
        <w:jc w:val="both"/>
      </w:pPr>
      <w:r>
        <w:t>As the requirement for an overall strategy is recommendatory in the III Code, any shortcoming in this area should only be recorded as an observation in the</w:t>
      </w:r>
      <w:r>
        <w:rPr>
          <w:spacing w:val="-38"/>
        </w:rPr>
        <w:t xml:space="preserve"> </w:t>
      </w:r>
      <w:r>
        <w:t>report.</w:t>
      </w:r>
    </w:p>
    <w:p w14:paraId="6EF11DD5" w14:textId="77777777" w:rsidR="0009623E" w:rsidRDefault="0009623E">
      <w:pPr>
        <w:pStyle w:val="BodyText"/>
      </w:pPr>
    </w:p>
    <w:p w14:paraId="33127675" w14:textId="77777777" w:rsidR="0009623E" w:rsidRDefault="00F00F55">
      <w:pPr>
        <w:pStyle w:val="Heading3"/>
        <w:ind w:left="318"/>
      </w:pPr>
      <w:bookmarkStart w:id="10" w:name="_bookmark10"/>
      <w:bookmarkEnd w:id="10"/>
      <w:r>
        <w:t>Legislation</w:t>
      </w:r>
    </w:p>
    <w:p w14:paraId="66572691" w14:textId="77777777" w:rsidR="0009623E" w:rsidRDefault="0009623E">
      <w:pPr>
        <w:pStyle w:val="BodyText"/>
        <w:spacing w:before="7"/>
        <w:rPr>
          <w:b/>
          <w:i/>
          <w:sz w:val="21"/>
        </w:rPr>
      </w:pPr>
    </w:p>
    <w:p w14:paraId="386F6E21" w14:textId="77777777" w:rsidR="0009623E" w:rsidRDefault="00F00F55">
      <w:pPr>
        <w:pStyle w:val="ListParagraph"/>
        <w:numPr>
          <w:ilvl w:val="1"/>
          <w:numId w:val="32"/>
        </w:numPr>
        <w:tabs>
          <w:tab w:val="left" w:pos="1171"/>
        </w:tabs>
        <w:spacing w:line="237" w:lineRule="auto"/>
        <w:ind w:right="415" w:firstLine="0"/>
        <w:jc w:val="both"/>
      </w:pPr>
      <w:r>
        <w:t>The</w:t>
      </w:r>
      <w:r>
        <w:rPr>
          <w:spacing w:val="-10"/>
        </w:rPr>
        <w:t xml:space="preserve"> </w:t>
      </w:r>
      <w:r>
        <w:t>initial</w:t>
      </w:r>
      <w:r>
        <w:rPr>
          <w:spacing w:val="-10"/>
        </w:rPr>
        <w:t xml:space="preserve"> </w:t>
      </w:r>
      <w:r>
        <w:t>actions</w:t>
      </w:r>
      <w:r>
        <w:rPr>
          <w:spacing w:val="-9"/>
        </w:rPr>
        <w:t xml:space="preserve"> </w:t>
      </w:r>
      <w:r>
        <w:t>section</w:t>
      </w:r>
      <w:r>
        <w:rPr>
          <w:spacing w:val="-9"/>
        </w:rPr>
        <w:t xml:space="preserve"> </w:t>
      </w:r>
      <w:r>
        <w:t>of</w:t>
      </w:r>
      <w:r>
        <w:rPr>
          <w:spacing w:val="-9"/>
        </w:rPr>
        <w:t xml:space="preserve"> </w:t>
      </w:r>
      <w:r>
        <w:t>the</w:t>
      </w:r>
      <w:r>
        <w:rPr>
          <w:spacing w:val="-9"/>
        </w:rPr>
        <w:t xml:space="preserve"> </w:t>
      </w:r>
      <w:r>
        <w:t>III</w:t>
      </w:r>
      <w:r>
        <w:rPr>
          <w:spacing w:val="-11"/>
        </w:rPr>
        <w:t xml:space="preserve"> </w:t>
      </w:r>
      <w:r>
        <w:t>Code,</w:t>
      </w:r>
      <w:r>
        <w:rPr>
          <w:spacing w:val="-11"/>
        </w:rPr>
        <w:t xml:space="preserve"> </w:t>
      </w:r>
      <w:r>
        <w:t>paragraphs</w:t>
      </w:r>
      <w:r>
        <w:rPr>
          <w:spacing w:val="-9"/>
        </w:rPr>
        <w:t xml:space="preserve"> </w:t>
      </w:r>
      <w:r>
        <w:t>7</w:t>
      </w:r>
      <w:r>
        <w:rPr>
          <w:spacing w:val="-11"/>
        </w:rPr>
        <w:t xml:space="preserve"> </w:t>
      </w:r>
      <w:r>
        <w:t>and</w:t>
      </w:r>
      <w:r>
        <w:rPr>
          <w:spacing w:val="-12"/>
        </w:rPr>
        <w:t xml:space="preserve"> </w:t>
      </w:r>
      <w:r>
        <w:t>8</w:t>
      </w:r>
      <w:r>
        <w:rPr>
          <w:spacing w:val="-12"/>
        </w:rPr>
        <w:t xml:space="preserve"> </w:t>
      </w:r>
      <w:r>
        <w:t>refer,</w:t>
      </w:r>
      <w:r>
        <w:rPr>
          <w:spacing w:val="-12"/>
        </w:rPr>
        <w:t xml:space="preserve"> </w:t>
      </w:r>
      <w:r>
        <w:t>provides</w:t>
      </w:r>
      <w:r>
        <w:rPr>
          <w:spacing w:val="-4"/>
        </w:rPr>
        <w:t xml:space="preserve"> </w:t>
      </w:r>
      <w:r>
        <w:t>sufficient latitude for the audit team to fully establish that the regulatory processes within the State do indeed deliver timely and adequate regulations on a consistent</w:t>
      </w:r>
      <w:r>
        <w:rPr>
          <w:spacing w:val="-28"/>
        </w:rPr>
        <w:t xml:space="preserve"> </w:t>
      </w:r>
      <w:r>
        <w:t>basis.</w:t>
      </w:r>
    </w:p>
    <w:p w14:paraId="25E0BF95" w14:textId="77777777" w:rsidR="0009623E" w:rsidRDefault="0009623E">
      <w:pPr>
        <w:pStyle w:val="BodyText"/>
        <w:spacing w:before="6"/>
        <w:rPr>
          <w:sz w:val="21"/>
        </w:rPr>
      </w:pPr>
    </w:p>
    <w:p w14:paraId="3A227791" w14:textId="77777777" w:rsidR="0009623E" w:rsidRDefault="00F00F55">
      <w:pPr>
        <w:pStyle w:val="ListParagraph"/>
        <w:numPr>
          <w:ilvl w:val="1"/>
          <w:numId w:val="32"/>
        </w:numPr>
        <w:tabs>
          <w:tab w:val="left" w:pos="1171"/>
        </w:tabs>
        <w:spacing w:line="237" w:lineRule="auto"/>
        <w:ind w:right="420" w:firstLine="0"/>
        <w:jc w:val="both"/>
      </w:pPr>
      <w:r>
        <w:t>All</w:t>
      </w:r>
      <w:r>
        <w:rPr>
          <w:spacing w:val="-12"/>
        </w:rPr>
        <w:t xml:space="preserve"> </w:t>
      </w:r>
      <w:r>
        <w:t>of</w:t>
      </w:r>
      <w:r>
        <w:rPr>
          <w:spacing w:val="-10"/>
        </w:rPr>
        <w:t xml:space="preserve"> </w:t>
      </w:r>
      <w:r>
        <w:t>the</w:t>
      </w:r>
      <w:r>
        <w:rPr>
          <w:spacing w:val="-10"/>
        </w:rPr>
        <w:t xml:space="preserve"> </w:t>
      </w:r>
      <w:r>
        <w:t>mandatory</w:t>
      </w:r>
      <w:r>
        <w:rPr>
          <w:spacing w:val="-17"/>
        </w:rPr>
        <w:t xml:space="preserve"> </w:t>
      </w:r>
      <w:r>
        <w:t>IMO</w:t>
      </w:r>
      <w:r>
        <w:rPr>
          <w:spacing w:val="-10"/>
        </w:rPr>
        <w:t xml:space="preserve"> </w:t>
      </w:r>
      <w:r>
        <w:t>instruments</w:t>
      </w:r>
      <w:r>
        <w:rPr>
          <w:spacing w:val="-10"/>
        </w:rPr>
        <w:t xml:space="preserve"> </w:t>
      </w:r>
      <w:r>
        <w:t>require</w:t>
      </w:r>
      <w:r>
        <w:rPr>
          <w:spacing w:val="-11"/>
        </w:rPr>
        <w:t xml:space="preserve"> </w:t>
      </w:r>
      <w:r>
        <w:t>a</w:t>
      </w:r>
      <w:r>
        <w:rPr>
          <w:spacing w:val="-10"/>
        </w:rPr>
        <w:t xml:space="preserve"> </w:t>
      </w:r>
      <w:r>
        <w:t>Party</w:t>
      </w:r>
      <w:r>
        <w:rPr>
          <w:spacing w:val="-16"/>
        </w:rPr>
        <w:t xml:space="preserve"> </w:t>
      </w:r>
      <w:r>
        <w:t>thereto</w:t>
      </w:r>
      <w:r>
        <w:rPr>
          <w:spacing w:val="-11"/>
        </w:rPr>
        <w:t xml:space="preserve"> </w:t>
      </w:r>
      <w:r>
        <w:t>to</w:t>
      </w:r>
      <w:r>
        <w:rPr>
          <w:spacing w:val="-11"/>
        </w:rPr>
        <w:t xml:space="preserve"> </w:t>
      </w:r>
      <w:r>
        <w:t>put</w:t>
      </w:r>
      <w:r>
        <w:rPr>
          <w:spacing w:val="-13"/>
        </w:rPr>
        <w:t xml:space="preserve"> </w:t>
      </w:r>
      <w:r>
        <w:t>in</w:t>
      </w:r>
      <w:r>
        <w:rPr>
          <w:spacing w:val="-12"/>
        </w:rPr>
        <w:t xml:space="preserve"> </w:t>
      </w:r>
      <w:r>
        <w:t>place</w:t>
      </w:r>
      <w:r>
        <w:rPr>
          <w:spacing w:val="-13"/>
        </w:rPr>
        <w:t xml:space="preserve"> </w:t>
      </w:r>
      <w:r>
        <w:t>legislation pertinent</w:t>
      </w:r>
      <w:r>
        <w:rPr>
          <w:spacing w:val="-14"/>
        </w:rPr>
        <w:t xml:space="preserve"> </w:t>
      </w:r>
      <w:r>
        <w:t>to</w:t>
      </w:r>
      <w:r>
        <w:rPr>
          <w:spacing w:val="-13"/>
        </w:rPr>
        <w:t xml:space="preserve"> </w:t>
      </w:r>
      <w:r>
        <w:t>the</w:t>
      </w:r>
      <w:r>
        <w:rPr>
          <w:spacing w:val="-12"/>
        </w:rPr>
        <w:t xml:space="preserve"> </w:t>
      </w:r>
      <w:r>
        <w:t>mandatory</w:t>
      </w:r>
      <w:r>
        <w:rPr>
          <w:spacing w:val="-19"/>
        </w:rPr>
        <w:t xml:space="preserve"> </w:t>
      </w:r>
      <w:r>
        <w:t>IMO</w:t>
      </w:r>
      <w:r>
        <w:rPr>
          <w:spacing w:val="-13"/>
        </w:rPr>
        <w:t xml:space="preserve"> </w:t>
      </w:r>
      <w:r>
        <w:t>instrument</w:t>
      </w:r>
      <w:r>
        <w:rPr>
          <w:spacing w:val="-14"/>
        </w:rPr>
        <w:t xml:space="preserve"> </w:t>
      </w:r>
      <w:r>
        <w:t>in</w:t>
      </w:r>
      <w:r>
        <w:rPr>
          <w:spacing w:val="-12"/>
        </w:rPr>
        <w:t xml:space="preserve"> </w:t>
      </w:r>
      <w:r>
        <w:t>question.</w:t>
      </w:r>
      <w:r>
        <w:rPr>
          <w:spacing w:val="34"/>
        </w:rPr>
        <w:t xml:space="preserve"> </w:t>
      </w:r>
      <w:r>
        <w:t>Therefore,</w:t>
      </w:r>
      <w:r>
        <w:rPr>
          <w:spacing w:val="-14"/>
        </w:rPr>
        <w:t xml:space="preserve"> </w:t>
      </w:r>
      <w:r>
        <w:t>the</w:t>
      </w:r>
      <w:r>
        <w:rPr>
          <w:spacing w:val="-12"/>
        </w:rPr>
        <w:t xml:space="preserve"> </w:t>
      </w:r>
      <w:r>
        <w:t>audit</w:t>
      </w:r>
      <w:r>
        <w:rPr>
          <w:spacing w:val="-15"/>
        </w:rPr>
        <w:t xml:space="preserve"> </w:t>
      </w:r>
      <w:r>
        <w:t>team</w:t>
      </w:r>
      <w:r>
        <w:rPr>
          <w:spacing w:val="-13"/>
        </w:rPr>
        <w:t xml:space="preserve"> </w:t>
      </w:r>
      <w:r>
        <w:t>should</w:t>
      </w:r>
      <w:r>
        <w:rPr>
          <w:spacing w:val="-12"/>
        </w:rPr>
        <w:t xml:space="preserve"> </w:t>
      </w:r>
      <w:r>
        <w:t>make use</w:t>
      </w:r>
      <w:r>
        <w:rPr>
          <w:spacing w:val="-21"/>
        </w:rPr>
        <w:t xml:space="preserve"> </w:t>
      </w:r>
      <w:r>
        <w:t>of</w:t>
      </w:r>
      <w:r>
        <w:rPr>
          <w:spacing w:val="-20"/>
        </w:rPr>
        <w:t xml:space="preserve"> </w:t>
      </w:r>
      <w:r>
        <w:t>some</w:t>
      </w:r>
      <w:r>
        <w:rPr>
          <w:spacing w:val="-20"/>
        </w:rPr>
        <w:t xml:space="preserve"> </w:t>
      </w:r>
      <w:r>
        <w:t>of</w:t>
      </w:r>
      <w:r>
        <w:rPr>
          <w:spacing w:val="-20"/>
        </w:rPr>
        <w:t xml:space="preserve"> </w:t>
      </w:r>
      <w:r>
        <w:t>the</w:t>
      </w:r>
      <w:r>
        <w:rPr>
          <w:spacing w:val="-21"/>
        </w:rPr>
        <w:t xml:space="preserve"> </w:t>
      </w:r>
      <w:r>
        <w:t>recent</w:t>
      </w:r>
      <w:r>
        <w:rPr>
          <w:spacing w:val="-22"/>
        </w:rPr>
        <w:t xml:space="preserve"> </w:t>
      </w:r>
      <w:r>
        <w:t>amendments</w:t>
      </w:r>
      <w:r>
        <w:rPr>
          <w:spacing w:val="-20"/>
        </w:rPr>
        <w:t xml:space="preserve"> </w:t>
      </w:r>
      <w:r>
        <w:t>to</w:t>
      </w:r>
      <w:r>
        <w:rPr>
          <w:spacing w:val="-21"/>
        </w:rPr>
        <w:t xml:space="preserve"> </w:t>
      </w:r>
      <w:r>
        <w:t>mandatory</w:t>
      </w:r>
      <w:r>
        <w:rPr>
          <w:spacing w:val="-27"/>
        </w:rPr>
        <w:t xml:space="preserve"> </w:t>
      </w:r>
      <w:r>
        <w:t>IMO</w:t>
      </w:r>
      <w:r>
        <w:rPr>
          <w:spacing w:val="-21"/>
        </w:rPr>
        <w:t xml:space="preserve"> </w:t>
      </w:r>
      <w:r>
        <w:t>instruments</w:t>
      </w:r>
      <w:r>
        <w:rPr>
          <w:spacing w:val="-24"/>
        </w:rPr>
        <w:t xml:space="preserve"> </w:t>
      </w:r>
      <w:r>
        <w:t>as</w:t>
      </w:r>
      <w:r>
        <w:rPr>
          <w:spacing w:val="-24"/>
        </w:rPr>
        <w:t xml:space="preserve"> </w:t>
      </w:r>
      <w:r>
        <w:rPr>
          <w:spacing w:val="-3"/>
        </w:rPr>
        <w:t>contained</w:t>
      </w:r>
      <w:r>
        <w:rPr>
          <w:spacing w:val="-25"/>
        </w:rPr>
        <w:t xml:space="preserve"> </w:t>
      </w:r>
      <w:r>
        <w:t>in</w:t>
      </w:r>
      <w:r>
        <w:rPr>
          <w:spacing w:val="-25"/>
        </w:rPr>
        <w:t xml:space="preserve"> </w:t>
      </w:r>
      <w:r>
        <w:rPr>
          <w:spacing w:val="-2"/>
        </w:rPr>
        <w:t>the</w:t>
      </w:r>
      <w:r>
        <w:rPr>
          <w:spacing w:val="-25"/>
        </w:rPr>
        <w:t xml:space="preserve"> </w:t>
      </w:r>
      <w:r>
        <w:t>annex to the III Code to test the viability of the process and whether enabling legislation/regulations have</w:t>
      </w:r>
      <w:r>
        <w:rPr>
          <w:spacing w:val="-11"/>
        </w:rPr>
        <w:t xml:space="preserve"> </w:t>
      </w:r>
      <w:r>
        <w:t>been</w:t>
      </w:r>
      <w:r>
        <w:rPr>
          <w:spacing w:val="-10"/>
        </w:rPr>
        <w:t xml:space="preserve"> </w:t>
      </w:r>
      <w:r>
        <w:t>properly</w:t>
      </w:r>
      <w:r>
        <w:rPr>
          <w:spacing w:val="-19"/>
        </w:rPr>
        <w:t xml:space="preserve"> </w:t>
      </w:r>
      <w:r>
        <w:t>issued,</w:t>
      </w:r>
      <w:r>
        <w:rPr>
          <w:spacing w:val="-13"/>
        </w:rPr>
        <w:t xml:space="preserve"> </w:t>
      </w:r>
      <w:r>
        <w:t>no</w:t>
      </w:r>
      <w:r>
        <w:rPr>
          <w:spacing w:val="-12"/>
        </w:rPr>
        <w:t xml:space="preserve"> </w:t>
      </w:r>
      <w:r>
        <w:t>later</w:t>
      </w:r>
      <w:r>
        <w:rPr>
          <w:spacing w:val="-13"/>
        </w:rPr>
        <w:t xml:space="preserve"> </w:t>
      </w:r>
      <w:r>
        <w:t>than</w:t>
      </w:r>
      <w:r>
        <w:rPr>
          <w:spacing w:val="-12"/>
        </w:rPr>
        <w:t xml:space="preserve"> </w:t>
      </w:r>
      <w:r>
        <w:t>the</w:t>
      </w:r>
      <w:r>
        <w:rPr>
          <w:spacing w:val="-13"/>
        </w:rPr>
        <w:t xml:space="preserve"> </w:t>
      </w:r>
      <w:r>
        <w:t>entry</w:t>
      </w:r>
      <w:r>
        <w:rPr>
          <w:spacing w:val="-18"/>
        </w:rPr>
        <w:t xml:space="preserve"> </w:t>
      </w:r>
      <w:r>
        <w:t>into</w:t>
      </w:r>
      <w:r>
        <w:rPr>
          <w:spacing w:val="-12"/>
        </w:rPr>
        <w:t xml:space="preserve"> </w:t>
      </w:r>
      <w:r>
        <w:t>force</w:t>
      </w:r>
      <w:r>
        <w:rPr>
          <w:spacing w:val="-13"/>
        </w:rPr>
        <w:t xml:space="preserve"> </w:t>
      </w:r>
      <w:r>
        <w:t>date</w:t>
      </w:r>
      <w:r>
        <w:rPr>
          <w:spacing w:val="-12"/>
        </w:rPr>
        <w:t xml:space="preserve"> </w:t>
      </w:r>
      <w:r>
        <w:t>of</w:t>
      </w:r>
      <w:r>
        <w:rPr>
          <w:spacing w:val="-11"/>
        </w:rPr>
        <w:t xml:space="preserve"> </w:t>
      </w:r>
      <w:r>
        <w:t>the</w:t>
      </w:r>
      <w:r>
        <w:rPr>
          <w:spacing w:val="-12"/>
        </w:rPr>
        <w:t xml:space="preserve"> </w:t>
      </w:r>
      <w:r>
        <w:t>amendment</w:t>
      </w:r>
      <w:r>
        <w:rPr>
          <w:spacing w:val="-13"/>
        </w:rPr>
        <w:t xml:space="preserve"> </w:t>
      </w:r>
      <w:r>
        <w:t>concerned or, in the case of a new treaty, the entry</w:t>
      </w:r>
      <w:r>
        <w:rPr>
          <w:spacing w:val="-46"/>
        </w:rPr>
        <w:t xml:space="preserve"> </w:t>
      </w:r>
      <w:r>
        <w:t>into force date for the State concerned.</w:t>
      </w:r>
    </w:p>
    <w:p w14:paraId="5751D79B" w14:textId="77777777" w:rsidR="0009623E" w:rsidRDefault="0009623E">
      <w:pPr>
        <w:pStyle w:val="BodyText"/>
        <w:spacing w:before="3"/>
        <w:rPr>
          <w:sz w:val="21"/>
        </w:rPr>
      </w:pPr>
    </w:p>
    <w:p w14:paraId="79C93EA8" w14:textId="77777777" w:rsidR="0009623E" w:rsidRDefault="00F00F55">
      <w:pPr>
        <w:pStyle w:val="ListParagraph"/>
        <w:numPr>
          <w:ilvl w:val="1"/>
          <w:numId w:val="32"/>
        </w:numPr>
        <w:tabs>
          <w:tab w:val="left" w:pos="1171"/>
        </w:tabs>
        <w:spacing w:line="237" w:lineRule="auto"/>
        <w:ind w:right="419" w:firstLine="0"/>
        <w:jc w:val="both"/>
      </w:pPr>
      <w:r>
        <w:t>If</w:t>
      </w:r>
      <w:r>
        <w:rPr>
          <w:spacing w:val="-19"/>
        </w:rPr>
        <w:t xml:space="preserve"> </w:t>
      </w:r>
      <w:r>
        <w:t>the</w:t>
      </w:r>
      <w:r>
        <w:rPr>
          <w:spacing w:val="-19"/>
        </w:rPr>
        <w:t xml:space="preserve"> </w:t>
      </w:r>
      <w:r>
        <w:t>government</w:t>
      </w:r>
      <w:r>
        <w:rPr>
          <w:spacing w:val="-20"/>
        </w:rPr>
        <w:t xml:space="preserve"> </w:t>
      </w:r>
      <w:r>
        <w:t>entity</w:t>
      </w:r>
      <w:r>
        <w:rPr>
          <w:spacing w:val="-26"/>
        </w:rPr>
        <w:t xml:space="preserve"> </w:t>
      </w:r>
      <w:r>
        <w:t>that</w:t>
      </w:r>
      <w:r>
        <w:rPr>
          <w:spacing w:val="-20"/>
        </w:rPr>
        <w:t xml:space="preserve"> </w:t>
      </w:r>
      <w:r>
        <w:t>is</w:t>
      </w:r>
      <w:r>
        <w:rPr>
          <w:spacing w:val="-20"/>
        </w:rPr>
        <w:t xml:space="preserve"> </w:t>
      </w:r>
      <w:r>
        <w:t>responsible</w:t>
      </w:r>
      <w:r>
        <w:rPr>
          <w:spacing w:val="-19"/>
        </w:rPr>
        <w:t xml:space="preserve"> </w:t>
      </w:r>
      <w:r>
        <w:t>for</w:t>
      </w:r>
      <w:r>
        <w:rPr>
          <w:spacing w:val="-25"/>
        </w:rPr>
        <w:t xml:space="preserve"> </w:t>
      </w:r>
      <w:r>
        <w:rPr>
          <w:spacing w:val="-2"/>
        </w:rPr>
        <w:t>the</w:t>
      </w:r>
      <w:r>
        <w:rPr>
          <w:spacing w:val="-23"/>
        </w:rPr>
        <w:t xml:space="preserve"> </w:t>
      </w:r>
      <w:r>
        <w:rPr>
          <w:spacing w:val="-3"/>
        </w:rPr>
        <w:t>implementation</w:t>
      </w:r>
      <w:r>
        <w:rPr>
          <w:spacing w:val="-24"/>
        </w:rPr>
        <w:t xml:space="preserve"> </w:t>
      </w:r>
      <w:r>
        <w:t>of</w:t>
      </w:r>
      <w:r>
        <w:rPr>
          <w:spacing w:val="-22"/>
        </w:rPr>
        <w:t xml:space="preserve"> </w:t>
      </w:r>
      <w:r>
        <w:rPr>
          <w:spacing w:val="-2"/>
        </w:rPr>
        <w:t>the</w:t>
      </w:r>
      <w:r>
        <w:rPr>
          <w:spacing w:val="-24"/>
        </w:rPr>
        <w:t xml:space="preserve"> </w:t>
      </w:r>
      <w:r>
        <w:rPr>
          <w:spacing w:val="-3"/>
        </w:rPr>
        <w:t>mandatory</w:t>
      </w:r>
      <w:r>
        <w:rPr>
          <w:spacing w:val="-30"/>
        </w:rPr>
        <w:t xml:space="preserve"> </w:t>
      </w:r>
      <w:r>
        <w:rPr>
          <w:spacing w:val="-3"/>
        </w:rPr>
        <w:t xml:space="preserve">IMO </w:t>
      </w:r>
      <w:r>
        <w:t>instruments</w:t>
      </w:r>
      <w:r>
        <w:rPr>
          <w:spacing w:val="-4"/>
        </w:rPr>
        <w:t xml:space="preserve"> </w:t>
      </w:r>
      <w:r>
        <w:t>is</w:t>
      </w:r>
      <w:r>
        <w:rPr>
          <w:spacing w:val="-5"/>
        </w:rPr>
        <w:t xml:space="preserve"> </w:t>
      </w:r>
      <w:r>
        <w:t>not</w:t>
      </w:r>
      <w:r>
        <w:rPr>
          <w:spacing w:val="-5"/>
        </w:rPr>
        <w:t xml:space="preserve"> </w:t>
      </w:r>
      <w:r>
        <w:t>granted</w:t>
      </w:r>
      <w:r>
        <w:rPr>
          <w:spacing w:val="-5"/>
        </w:rPr>
        <w:t xml:space="preserve"> </w:t>
      </w:r>
      <w:r>
        <w:t>the</w:t>
      </w:r>
      <w:r>
        <w:rPr>
          <w:spacing w:val="-1"/>
        </w:rPr>
        <w:t xml:space="preserve"> </w:t>
      </w:r>
      <w:r>
        <w:t>authority</w:t>
      </w:r>
      <w:r>
        <w:rPr>
          <w:spacing w:val="-12"/>
        </w:rPr>
        <w:t xml:space="preserve"> </w:t>
      </w:r>
      <w:r>
        <w:t>for</w:t>
      </w:r>
      <w:r>
        <w:rPr>
          <w:spacing w:val="-7"/>
        </w:rPr>
        <w:t xml:space="preserve"> </w:t>
      </w:r>
      <w:r>
        <w:t>enacting</w:t>
      </w:r>
      <w:r>
        <w:rPr>
          <w:spacing w:val="-6"/>
        </w:rPr>
        <w:t xml:space="preserve"> </w:t>
      </w:r>
      <w:r>
        <w:t>them</w:t>
      </w:r>
      <w:r>
        <w:rPr>
          <w:spacing w:val="-6"/>
        </w:rPr>
        <w:t xml:space="preserve"> </w:t>
      </w:r>
      <w:r>
        <w:t>into</w:t>
      </w:r>
      <w:r>
        <w:rPr>
          <w:spacing w:val="-6"/>
        </w:rPr>
        <w:t xml:space="preserve"> </w:t>
      </w:r>
      <w:r>
        <w:t>national</w:t>
      </w:r>
      <w:r>
        <w:rPr>
          <w:spacing w:val="-8"/>
        </w:rPr>
        <w:t xml:space="preserve"> </w:t>
      </w:r>
      <w:r>
        <w:t>legislation,</w:t>
      </w:r>
      <w:r>
        <w:rPr>
          <w:spacing w:val="-7"/>
        </w:rPr>
        <w:t xml:space="preserve"> </w:t>
      </w:r>
      <w:r>
        <w:t>audit</w:t>
      </w:r>
      <w:r>
        <w:rPr>
          <w:spacing w:val="-8"/>
        </w:rPr>
        <w:t xml:space="preserve"> </w:t>
      </w:r>
      <w:r>
        <w:t>teams should take a practical approach during their evaluation of this area, taking into account the Member</w:t>
      </w:r>
      <w:r>
        <w:rPr>
          <w:spacing w:val="-9"/>
        </w:rPr>
        <w:t xml:space="preserve"> </w:t>
      </w:r>
      <w:r>
        <w:t>State's</w:t>
      </w:r>
      <w:r>
        <w:rPr>
          <w:spacing w:val="-8"/>
        </w:rPr>
        <w:t xml:space="preserve"> </w:t>
      </w:r>
      <w:r>
        <w:t>constitution,</w:t>
      </w:r>
      <w:r>
        <w:rPr>
          <w:spacing w:val="-9"/>
        </w:rPr>
        <w:t xml:space="preserve"> </w:t>
      </w:r>
      <w:r>
        <w:t>current</w:t>
      </w:r>
      <w:r>
        <w:rPr>
          <w:spacing w:val="-9"/>
        </w:rPr>
        <w:t xml:space="preserve"> </w:t>
      </w:r>
      <w:r>
        <w:t>national</w:t>
      </w:r>
      <w:r>
        <w:rPr>
          <w:spacing w:val="-9"/>
        </w:rPr>
        <w:t xml:space="preserve"> </w:t>
      </w:r>
      <w:r>
        <w:t>legislative</w:t>
      </w:r>
      <w:r>
        <w:rPr>
          <w:spacing w:val="-8"/>
        </w:rPr>
        <w:t xml:space="preserve"> </w:t>
      </w:r>
      <w:r>
        <w:t>process</w:t>
      </w:r>
      <w:r>
        <w:rPr>
          <w:spacing w:val="-8"/>
        </w:rPr>
        <w:t xml:space="preserve"> </w:t>
      </w:r>
      <w:r>
        <w:t>and</w:t>
      </w:r>
      <w:r>
        <w:rPr>
          <w:spacing w:val="-8"/>
        </w:rPr>
        <w:t xml:space="preserve"> </w:t>
      </w:r>
      <w:r>
        <w:t>its</w:t>
      </w:r>
      <w:r>
        <w:rPr>
          <w:spacing w:val="-8"/>
        </w:rPr>
        <w:t xml:space="preserve"> </w:t>
      </w:r>
      <w:r>
        <w:t>legislation</w:t>
      </w:r>
      <w:r>
        <w:rPr>
          <w:spacing w:val="-8"/>
        </w:rPr>
        <w:t xml:space="preserve"> </w:t>
      </w:r>
      <w:r>
        <w:t>framework.</w:t>
      </w:r>
    </w:p>
    <w:p w14:paraId="38759BB5" w14:textId="77777777" w:rsidR="0009623E" w:rsidRDefault="0009623E">
      <w:pPr>
        <w:pStyle w:val="BodyText"/>
        <w:spacing w:before="4"/>
        <w:rPr>
          <w:sz w:val="21"/>
        </w:rPr>
      </w:pPr>
    </w:p>
    <w:p w14:paraId="12E33F28" w14:textId="77777777" w:rsidR="0009623E" w:rsidRDefault="00F00F55">
      <w:pPr>
        <w:pStyle w:val="ListParagraph"/>
        <w:numPr>
          <w:ilvl w:val="1"/>
          <w:numId w:val="32"/>
        </w:numPr>
        <w:tabs>
          <w:tab w:val="left" w:pos="1171"/>
        </w:tabs>
        <w:spacing w:before="1" w:line="237" w:lineRule="auto"/>
        <w:ind w:right="411" w:firstLine="0"/>
        <w:jc w:val="both"/>
      </w:pPr>
      <w:r>
        <w:t>Whilst the issue of sufficient personnel with maritime expertise is subjective, the discharge of those responsibilities listed in paragraph 8.3 of the III Code, is a mandatory provision</w:t>
      </w:r>
      <w:r>
        <w:rPr>
          <w:spacing w:val="-20"/>
        </w:rPr>
        <w:t xml:space="preserve"> </w:t>
      </w:r>
      <w:r>
        <w:t>of</w:t>
      </w:r>
      <w:r>
        <w:rPr>
          <w:spacing w:val="-19"/>
        </w:rPr>
        <w:t xml:space="preserve"> </w:t>
      </w:r>
      <w:r>
        <w:t>IMO</w:t>
      </w:r>
      <w:r>
        <w:rPr>
          <w:spacing w:val="-20"/>
        </w:rPr>
        <w:t xml:space="preserve"> </w:t>
      </w:r>
      <w:r>
        <w:t>instruments.</w:t>
      </w:r>
      <w:r>
        <w:rPr>
          <w:spacing w:val="-22"/>
        </w:rPr>
        <w:t xml:space="preserve"> </w:t>
      </w:r>
      <w:r>
        <w:t>Some</w:t>
      </w:r>
      <w:r>
        <w:rPr>
          <w:spacing w:val="-19"/>
        </w:rPr>
        <w:t xml:space="preserve"> </w:t>
      </w:r>
      <w:r>
        <w:t>States</w:t>
      </w:r>
      <w:r>
        <w:rPr>
          <w:spacing w:val="-22"/>
        </w:rPr>
        <w:t xml:space="preserve"> </w:t>
      </w:r>
      <w:r>
        <w:t>authorize</w:t>
      </w:r>
      <w:r>
        <w:rPr>
          <w:spacing w:val="-22"/>
        </w:rPr>
        <w:t xml:space="preserve"> </w:t>
      </w:r>
      <w:r>
        <w:t>non-governmental</w:t>
      </w:r>
      <w:r>
        <w:rPr>
          <w:spacing w:val="-23"/>
        </w:rPr>
        <w:t xml:space="preserve"> </w:t>
      </w:r>
      <w:r>
        <w:t>third</w:t>
      </w:r>
      <w:r>
        <w:rPr>
          <w:spacing w:val="-21"/>
        </w:rPr>
        <w:t xml:space="preserve"> </w:t>
      </w:r>
      <w:r>
        <w:t>parties</w:t>
      </w:r>
      <w:r>
        <w:rPr>
          <w:spacing w:val="-22"/>
        </w:rPr>
        <w:t xml:space="preserve"> </w:t>
      </w:r>
      <w:r>
        <w:t>to</w:t>
      </w:r>
      <w:r>
        <w:rPr>
          <w:spacing w:val="-21"/>
        </w:rPr>
        <w:t xml:space="preserve"> </w:t>
      </w:r>
      <w:r>
        <w:t xml:space="preserve">execute some of their responsibilities. These arrangements should be carefully evaluated by the </w:t>
      </w:r>
      <w:r>
        <w:rPr>
          <w:spacing w:val="3"/>
        </w:rPr>
        <w:t xml:space="preserve">audit </w:t>
      </w:r>
      <w:r>
        <w:t>team to ensure that the delegated functions are executed effectively, as well as that they are monitored and controlled by an appropriate government</w:t>
      </w:r>
      <w:r>
        <w:rPr>
          <w:spacing w:val="-22"/>
        </w:rPr>
        <w:t xml:space="preserve"> </w:t>
      </w:r>
      <w:r>
        <w:t>entity.</w:t>
      </w:r>
    </w:p>
    <w:p w14:paraId="32FA9130" w14:textId="77777777" w:rsidR="0009623E" w:rsidRDefault="00F00F55">
      <w:pPr>
        <w:pStyle w:val="Heading3"/>
        <w:ind w:left="318"/>
        <w:jc w:val="both"/>
      </w:pPr>
      <w:bookmarkStart w:id="11" w:name="_bookmark11"/>
      <w:bookmarkEnd w:id="11"/>
      <w:r>
        <w:t>Records and improvement</w:t>
      </w:r>
    </w:p>
    <w:p w14:paraId="51A0A5FE" w14:textId="77777777" w:rsidR="0009623E" w:rsidRDefault="0009623E">
      <w:pPr>
        <w:pStyle w:val="BodyText"/>
        <w:spacing w:before="7"/>
        <w:rPr>
          <w:b/>
          <w:i/>
          <w:sz w:val="21"/>
        </w:rPr>
      </w:pPr>
    </w:p>
    <w:p w14:paraId="1B0CED06" w14:textId="77777777" w:rsidR="0009623E" w:rsidRDefault="00F00F55">
      <w:pPr>
        <w:pStyle w:val="ListParagraph"/>
        <w:numPr>
          <w:ilvl w:val="1"/>
          <w:numId w:val="32"/>
        </w:numPr>
        <w:tabs>
          <w:tab w:val="left" w:pos="1171"/>
        </w:tabs>
        <w:spacing w:line="237" w:lineRule="auto"/>
        <w:ind w:right="417" w:firstLine="0"/>
        <w:jc w:val="both"/>
      </w:pPr>
      <w:r>
        <w:t>The</w:t>
      </w:r>
      <w:r>
        <w:rPr>
          <w:spacing w:val="-15"/>
        </w:rPr>
        <w:t xml:space="preserve"> </w:t>
      </w:r>
      <w:r>
        <w:t>aspects</w:t>
      </w:r>
      <w:r>
        <w:rPr>
          <w:spacing w:val="-14"/>
        </w:rPr>
        <w:t xml:space="preserve"> </w:t>
      </w:r>
      <w:r>
        <w:t>covered</w:t>
      </w:r>
      <w:r>
        <w:rPr>
          <w:spacing w:val="-14"/>
        </w:rPr>
        <w:t xml:space="preserve"> </w:t>
      </w:r>
      <w:r>
        <w:t>by</w:t>
      </w:r>
      <w:r>
        <w:rPr>
          <w:spacing w:val="-20"/>
        </w:rPr>
        <w:t xml:space="preserve"> </w:t>
      </w:r>
      <w:r>
        <w:t>paragraphs</w:t>
      </w:r>
      <w:r>
        <w:rPr>
          <w:spacing w:val="-14"/>
        </w:rPr>
        <w:t xml:space="preserve"> </w:t>
      </w:r>
      <w:r>
        <w:t>9</w:t>
      </w:r>
      <w:r>
        <w:rPr>
          <w:spacing w:val="-15"/>
        </w:rPr>
        <w:t xml:space="preserve"> </w:t>
      </w:r>
      <w:r>
        <w:t>to</w:t>
      </w:r>
      <w:r>
        <w:rPr>
          <w:spacing w:val="-14"/>
        </w:rPr>
        <w:t xml:space="preserve"> </w:t>
      </w:r>
      <w:r>
        <w:t>14</w:t>
      </w:r>
      <w:r>
        <w:rPr>
          <w:spacing w:val="-15"/>
        </w:rPr>
        <w:t xml:space="preserve"> </w:t>
      </w:r>
      <w:r>
        <w:t>of</w:t>
      </w:r>
      <w:r>
        <w:rPr>
          <w:spacing w:val="-15"/>
        </w:rPr>
        <w:t xml:space="preserve"> </w:t>
      </w:r>
      <w:r>
        <w:t>the</w:t>
      </w:r>
      <w:r>
        <w:rPr>
          <w:spacing w:val="-17"/>
        </w:rPr>
        <w:t xml:space="preserve"> </w:t>
      </w:r>
      <w:r>
        <w:t>III</w:t>
      </w:r>
      <w:r>
        <w:rPr>
          <w:spacing w:val="-17"/>
        </w:rPr>
        <w:t xml:space="preserve"> </w:t>
      </w:r>
      <w:r>
        <w:t>Code</w:t>
      </w:r>
      <w:r>
        <w:rPr>
          <w:spacing w:val="-16"/>
        </w:rPr>
        <w:t xml:space="preserve"> </w:t>
      </w:r>
      <w:r>
        <w:t>should</w:t>
      </w:r>
      <w:r>
        <w:rPr>
          <w:spacing w:val="-17"/>
        </w:rPr>
        <w:t xml:space="preserve"> </w:t>
      </w:r>
      <w:r>
        <w:t>be</w:t>
      </w:r>
      <w:r>
        <w:rPr>
          <w:spacing w:val="-5"/>
        </w:rPr>
        <w:t xml:space="preserve"> </w:t>
      </w:r>
      <w:r>
        <w:t>looked</w:t>
      </w:r>
      <w:r>
        <w:rPr>
          <w:spacing w:val="-16"/>
        </w:rPr>
        <w:t xml:space="preserve"> </w:t>
      </w:r>
      <w:r>
        <w:t>at,</w:t>
      </w:r>
      <w:r>
        <w:rPr>
          <w:spacing w:val="-18"/>
        </w:rPr>
        <w:t xml:space="preserve"> </w:t>
      </w:r>
      <w:r>
        <w:t>both</w:t>
      </w:r>
      <w:r>
        <w:rPr>
          <w:spacing w:val="-16"/>
        </w:rPr>
        <w:t xml:space="preserve"> </w:t>
      </w:r>
      <w:r>
        <w:t>in support of the overall organizational performance measurement and evaluation, under flag, coastal</w:t>
      </w:r>
      <w:r>
        <w:rPr>
          <w:spacing w:val="-8"/>
        </w:rPr>
        <w:t xml:space="preserve"> </w:t>
      </w:r>
      <w:r>
        <w:t>and</w:t>
      </w:r>
      <w:r>
        <w:rPr>
          <w:spacing w:val="-6"/>
        </w:rPr>
        <w:t xml:space="preserve"> </w:t>
      </w:r>
      <w:r>
        <w:t>port</w:t>
      </w:r>
      <w:r>
        <w:rPr>
          <w:spacing w:val="-7"/>
        </w:rPr>
        <w:t xml:space="preserve"> </w:t>
      </w:r>
      <w:r>
        <w:t>State</w:t>
      </w:r>
      <w:r>
        <w:rPr>
          <w:spacing w:val="-6"/>
        </w:rPr>
        <w:t xml:space="preserve"> </w:t>
      </w:r>
      <w:r>
        <w:t>activities.</w:t>
      </w:r>
      <w:r>
        <w:rPr>
          <w:spacing w:val="43"/>
        </w:rPr>
        <w:t xml:space="preserve"> </w:t>
      </w:r>
      <w:r>
        <w:t>Evaluation</w:t>
      </w:r>
      <w:r>
        <w:rPr>
          <w:spacing w:val="-7"/>
        </w:rPr>
        <w:t xml:space="preserve"> </w:t>
      </w:r>
      <w:r>
        <w:t>and</w:t>
      </w:r>
      <w:r>
        <w:rPr>
          <w:spacing w:val="-8"/>
        </w:rPr>
        <w:t xml:space="preserve"> </w:t>
      </w:r>
      <w:r>
        <w:t>review</w:t>
      </w:r>
      <w:r>
        <w:rPr>
          <w:spacing w:val="-10"/>
        </w:rPr>
        <w:t xml:space="preserve"> </w:t>
      </w:r>
      <w:r>
        <w:t>with</w:t>
      </w:r>
      <w:r>
        <w:rPr>
          <w:spacing w:val="-8"/>
        </w:rPr>
        <w:t xml:space="preserve"> </w:t>
      </w:r>
      <w:r>
        <w:t>respect</w:t>
      </w:r>
      <w:r>
        <w:rPr>
          <w:spacing w:val="-10"/>
        </w:rPr>
        <w:t xml:space="preserve"> </w:t>
      </w:r>
      <w:r>
        <w:t>to</w:t>
      </w:r>
      <w:r>
        <w:rPr>
          <w:spacing w:val="-8"/>
        </w:rPr>
        <w:t xml:space="preserve"> </w:t>
      </w:r>
      <w:r>
        <w:t>specific</w:t>
      </w:r>
      <w:r>
        <w:rPr>
          <w:spacing w:val="-9"/>
        </w:rPr>
        <w:t xml:space="preserve"> </w:t>
      </w:r>
      <w:r>
        <w:t>flag,</w:t>
      </w:r>
      <w:r>
        <w:rPr>
          <w:spacing w:val="-10"/>
        </w:rPr>
        <w:t xml:space="preserve"> </w:t>
      </w:r>
      <w:r>
        <w:t>coastal</w:t>
      </w:r>
      <w:r>
        <w:rPr>
          <w:spacing w:val="-9"/>
        </w:rPr>
        <w:t xml:space="preserve"> </w:t>
      </w:r>
      <w:r>
        <w:t>or port State responsibilities are also dealt with under those</w:t>
      </w:r>
      <w:r>
        <w:rPr>
          <w:spacing w:val="-15"/>
        </w:rPr>
        <w:t xml:space="preserve"> </w:t>
      </w:r>
      <w:r>
        <w:t>areas.</w:t>
      </w:r>
    </w:p>
    <w:p w14:paraId="59EDBA4C" w14:textId="77777777" w:rsidR="0009623E" w:rsidRDefault="0009623E">
      <w:pPr>
        <w:pStyle w:val="BodyText"/>
        <w:spacing w:before="5"/>
      </w:pPr>
    </w:p>
    <w:p w14:paraId="1010DB84" w14:textId="77777777" w:rsidR="0009623E" w:rsidRDefault="00F00F55">
      <w:pPr>
        <w:pStyle w:val="Heading2"/>
        <w:numPr>
          <w:ilvl w:val="0"/>
          <w:numId w:val="32"/>
        </w:numPr>
        <w:tabs>
          <w:tab w:val="left" w:pos="1170"/>
          <w:tab w:val="left" w:pos="1171"/>
        </w:tabs>
        <w:ind w:hanging="853"/>
        <w:jc w:val="both"/>
      </w:pPr>
      <w:bookmarkStart w:id="12" w:name="_bookmark12"/>
      <w:bookmarkEnd w:id="12"/>
      <w:r>
        <w:t>FLAG</w:t>
      </w:r>
      <w:r>
        <w:rPr>
          <w:spacing w:val="-2"/>
        </w:rPr>
        <w:t xml:space="preserve"> </w:t>
      </w:r>
      <w:r>
        <w:t>STATE</w:t>
      </w:r>
    </w:p>
    <w:p w14:paraId="71C20BA0" w14:textId="77777777" w:rsidR="0009623E" w:rsidRDefault="0009623E">
      <w:pPr>
        <w:pStyle w:val="BodyText"/>
        <w:spacing w:before="8"/>
        <w:rPr>
          <w:b/>
        </w:rPr>
      </w:pPr>
    </w:p>
    <w:p w14:paraId="3C44ED90" w14:textId="77777777" w:rsidR="0009623E" w:rsidRDefault="00F00F55">
      <w:pPr>
        <w:pStyle w:val="Heading3"/>
        <w:ind w:left="318"/>
      </w:pPr>
      <w:bookmarkStart w:id="13" w:name="_bookmark13"/>
      <w:bookmarkEnd w:id="13"/>
      <w:r>
        <w:t>Implementation</w:t>
      </w:r>
    </w:p>
    <w:p w14:paraId="3B5A91A4" w14:textId="77777777" w:rsidR="0009623E" w:rsidRDefault="0009623E">
      <w:pPr>
        <w:pStyle w:val="BodyText"/>
        <w:spacing w:before="7"/>
        <w:rPr>
          <w:b/>
          <w:i/>
          <w:sz w:val="21"/>
        </w:rPr>
      </w:pPr>
    </w:p>
    <w:p w14:paraId="1C9222BD" w14:textId="77777777" w:rsidR="0009623E" w:rsidRDefault="00F00F55">
      <w:pPr>
        <w:pStyle w:val="ListParagraph"/>
        <w:numPr>
          <w:ilvl w:val="1"/>
          <w:numId w:val="32"/>
        </w:numPr>
        <w:tabs>
          <w:tab w:val="left" w:pos="1171"/>
        </w:tabs>
        <w:spacing w:before="1" w:line="237" w:lineRule="auto"/>
        <w:ind w:right="421" w:firstLine="0"/>
        <w:jc w:val="both"/>
      </w:pPr>
      <w:r>
        <w:t>The III Code, paragraphs 15 to 17, provides a detailed list of areas to establish the extent of implementation of mandatory IMO instruments by a Member State. It is for the audit team to use those areas listed and match them with specific regulations in the mandatory IMO</w:t>
      </w:r>
      <w:r>
        <w:rPr>
          <w:spacing w:val="-9"/>
        </w:rPr>
        <w:t xml:space="preserve"> </w:t>
      </w:r>
      <w:r>
        <w:t>instruments</w:t>
      </w:r>
      <w:r>
        <w:rPr>
          <w:spacing w:val="-20"/>
        </w:rPr>
        <w:t xml:space="preserve"> </w:t>
      </w:r>
      <w:r>
        <w:t>in</w:t>
      </w:r>
      <w:r>
        <w:rPr>
          <w:spacing w:val="-22"/>
        </w:rPr>
        <w:t xml:space="preserve"> </w:t>
      </w:r>
      <w:r>
        <w:t>order</w:t>
      </w:r>
      <w:r>
        <w:rPr>
          <w:spacing w:val="-22"/>
        </w:rPr>
        <w:t xml:space="preserve"> </w:t>
      </w:r>
      <w:r>
        <w:t>to</w:t>
      </w:r>
      <w:r>
        <w:rPr>
          <w:spacing w:val="-21"/>
        </w:rPr>
        <w:t xml:space="preserve"> </w:t>
      </w:r>
      <w:r>
        <w:t>satisfy</w:t>
      </w:r>
      <w:r>
        <w:rPr>
          <w:spacing w:val="-27"/>
        </w:rPr>
        <w:t xml:space="preserve"> </w:t>
      </w:r>
      <w:r>
        <w:t>themselves</w:t>
      </w:r>
      <w:r>
        <w:rPr>
          <w:spacing w:val="-20"/>
        </w:rPr>
        <w:t xml:space="preserve"> </w:t>
      </w:r>
      <w:r>
        <w:t>of</w:t>
      </w:r>
      <w:r>
        <w:rPr>
          <w:spacing w:val="-20"/>
        </w:rPr>
        <w:t xml:space="preserve"> </w:t>
      </w:r>
      <w:r>
        <w:t>the</w:t>
      </w:r>
      <w:r>
        <w:rPr>
          <w:spacing w:val="-21"/>
        </w:rPr>
        <w:t xml:space="preserve"> </w:t>
      </w:r>
      <w:r>
        <w:t>degree</w:t>
      </w:r>
      <w:r>
        <w:rPr>
          <w:spacing w:val="-20"/>
        </w:rPr>
        <w:t xml:space="preserve"> </w:t>
      </w:r>
      <w:r>
        <w:t>of</w:t>
      </w:r>
      <w:r>
        <w:rPr>
          <w:spacing w:val="-23"/>
        </w:rPr>
        <w:t xml:space="preserve"> </w:t>
      </w:r>
      <w:r>
        <w:t>compliance</w:t>
      </w:r>
      <w:r>
        <w:rPr>
          <w:spacing w:val="-25"/>
        </w:rPr>
        <w:t xml:space="preserve"> </w:t>
      </w:r>
      <w:r>
        <w:t>by</w:t>
      </w:r>
      <w:r>
        <w:rPr>
          <w:spacing w:val="-31"/>
        </w:rPr>
        <w:t xml:space="preserve"> </w:t>
      </w:r>
      <w:r>
        <w:rPr>
          <w:spacing w:val="-2"/>
        </w:rPr>
        <w:t>the</w:t>
      </w:r>
      <w:r>
        <w:rPr>
          <w:spacing w:val="-25"/>
        </w:rPr>
        <w:t xml:space="preserve"> </w:t>
      </w:r>
      <w:r>
        <w:rPr>
          <w:spacing w:val="-3"/>
        </w:rPr>
        <w:t>Member</w:t>
      </w:r>
      <w:r>
        <w:rPr>
          <w:spacing w:val="-26"/>
        </w:rPr>
        <w:t xml:space="preserve"> </w:t>
      </w:r>
      <w:r>
        <w:rPr>
          <w:spacing w:val="-3"/>
        </w:rPr>
        <w:t xml:space="preserve">State </w:t>
      </w:r>
      <w:r>
        <w:t>concerned.</w:t>
      </w:r>
    </w:p>
    <w:p w14:paraId="2D4B5E30" w14:textId="77777777" w:rsidR="0009623E" w:rsidRDefault="0009623E">
      <w:pPr>
        <w:spacing w:line="237" w:lineRule="auto"/>
        <w:jc w:val="both"/>
        <w:sectPr w:rsidR="0009623E">
          <w:headerReference w:type="default" r:id="rId29"/>
          <w:footerReference w:type="default" r:id="rId30"/>
          <w:pgSz w:w="11910" w:h="16840"/>
          <w:pgMar w:top="1380" w:right="1000" w:bottom="1000" w:left="1100" w:header="856" w:footer="803" w:gutter="0"/>
          <w:cols w:space="720"/>
        </w:sectPr>
      </w:pPr>
    </w:p>
    <w:p w14:paraId="3F6933C0" w14:textId="77777777" w:rsidR="0009623E" w:rsidRDefault="0009623E">
      <w:pPr>
        <w:pStyle w:val="BodyText"/>
        <w:spacing w:before="4"/>
        <w:rPr>
          <w:sz w:val="13"/>
        </w:rPr>
      </w:pPr>
    </w:p>
    <w:p w14:paraId="41F31E32" w14:textId="77777777" w:rsidR="0009623E" w:rsidRDefault="00F00F55">
      <w:pPr>
        <w:pStyle w:val="ListParagraph"/>
        <w:numPr>
          <w:ilvl w:val="1"/>
          <w:numId w:val="32"/>
        </w:numPr>
        <w:tabs>
          <w:tab w:val="left" w:pos="1171"/>
        </w:tabs>
        <w:spacing w:before="93" w:line="237" w:lineRule="auto"/>
        <w:ind w:right="415" w:firstLine="0"/>
        <w:jc w:val="both"/>
        <w:rPr>
          <w:b/>
          <w:i/>
        </w:rPr>
      </w:pPr>
      <w:bookmarkStart w:id="14" w:name="_bookmark16"/>
      <w:bookmarkEnd w:id="14"/>
      <w:r>
        <w:t xml:space="preserve">One particular area, which is of interest and significance in the implementation of mandatory requirements, is paragraph 16.5 of the III Code – "to the satisfaction of the Administration". Whilst there is a specific question in the </w:t>
      </w:r>
      <w:r>
        <w:rPr>
          <w:i/>
        </w:rPr>
        <w:t xml:space="preserve">pre-audit questionnaire </w:t>
      </w:r>
      <w:r>
        <w:t>on the application</w:t>
      </w:r>
      <w:r>
        <w:rPr>
          <w:spacing w:val="-20"/>
        </w:rPr>
        <w:t xml:space="preserve"> </w:t>
      </w:r>
      <w:r>
        <w:t>of</w:t>
      </w:r>
      <w:r>
        <w:rPr>
          <w:spacing w:val="-18"/>
        </w:rPr>
        <w:t xml:space="preserve"> </w:t>
      </w:r>
      <w:r>
        <w:t>this</w:t>
      </w:r>
      <w:r>
        <w:rPr>
          <w:spacing w:val="-21"/>
        </w:rPr>
        <w:t xml:space="preserve"> </w:t>
      </w:r>
      <w:r>
        <w:t>phrase,</w:t>
      </w:r>
      <w:r>
        <w:rPr>
          <w:spacing w:val="-21"/>
        </w:rPr>
        <w:t xml:space="preserve"> </w:t>
      </w:r>
      <w:r>
        <w:t>the</w:t>
      </w:r>
      <w:r>
        <w:rPr>
          <w:spacing w:val="-19"/>
        </w:rPr>
        <w:t xml:space="preserve"> </w:t>
      </w:r>
      <w:r>
        <w:t>audit</w:t>
      </w:r>
      <w:r>
        <w:rPr>
          <w:spacing w:val="-21"/>
        </w:rPr>
        <w:t xml:space="preserve"> </w:t>
      </w:r>
      <w:r>
        <w:t>team</w:t>
      </w:r>
      <w:r>
        <w:rPr>
          <w:spacing w:val="-21"/>
        </w:rPr>
        <w:t xml:space="preserve"> </w:t>
      </w:r>
      <w:r>
        <w:t>should</w:t>
      </w:r>
      <w:r>
        <w:rPr>
          <w:spacing w:val="-20"/>
        </w:rPr>
        <w:t xml:space="preserve"> </w:t>
      </w:r>
      <w:r>
        <w:t>verify</w:t>
      </w:r>
      <w:r>
        <w:rPr>
          <w:spacing w:val="-26"/>
        </w:rPr>
        <w:t xml:space="preserve"> </w:t>
      </w:r>
      <w:r>
        <w:t>exactly</w:t>
      </w:r>
      <w:r>
        <w:rPr>
          <w:spacing w:val="-26"/>
        </w:rPr>
        <w:t xml:space="preserve"> </w:t>
      </w:r>
      <w:r>
        <w:t>what</w:t>
      </w:r>
      <w:r>
        <w:rPr>
          <w:spacing w:val="-22"/>
        </w:rPr>
        <w:t xml:space="preserve"> </w:t>
      </w:r>
      <w:r>
        <w:t>action</w:t>
      </w:r>
      <w:r>
        <w:rPr>
          <w:spacing w:val="-19"/>
        </w:rPr>
        <w:t xml:space="preserve"> </w:t>
      </w:r>
      <w:r>
        <w:t>the</w:t>
      </w:r>
      <w:r>
        <w:rPr>
          <w:spacing w:val="-24"/>
        </w:rPr>
        <w:t xml:space="preserve"> </w:t>
      </w:r>
      <w:r>
        <w:rPr>
          <w:spacing w:val="-3"/>
        </w:rPr>
        <w:t>Member</w:t>
      </w:r>
      <w:r>
        <w:rPr>
          <w:spacing w:val="-25"/>
        </w:rPr>
        <w:t xml:space="preserve"> </w:t>
      </w:r>
      <w:r>
        <w:rPr>
          <w:spacing w:val="-3"/>
        </w:rPr>
        <w:t>State</w:t>
      </w:r>
      <w:r>
        <w:rPr>
          <w:spacing w:val="-24"/>
        </w:rPr>
        <w:t xml:space="preserve"> </w:t>
      </w:r>
      <w:r>
        <w:t>has taken</w:t>
      </w:r>
      <w:r>
        <w:rPr>
          <w:spacing w:val="-7"/>
        </w:rPr>
        <w:t xml:space="preserve"> </w:t>
      </w:r>
      <w:r>
        <w:t>in</w:t>
      </w:r>
      <w:r>
        <w:rPr>
          <w:spacing w:val="-7"/>
        </w:rPr>
        <w:t xml:space="preserve"> </w:t>
      </w:r>
      <w:r>
        <w:t>respect</w:t>
      </w:r>
      <w:r>
        <w:rPr>
          <w:spacing w:val="-7"/>
        </w:rPr>
        <w:t xml:space="preserve"> </w:t>
      </w:r>
      <w:r>
        <w:t>of</w:t>
      </w:r>
      <w:r>
        <w:rPr>
          <w:spacing w:val="-6"/>
        </w:rPr>
        <w:t xml:space="preserve"> </w:t>
      </w:r>
      <w:r>
        <w:t>those</w:t>
      </w:r>
      <w:r>
        <w:rPr>
          <w:spacing w:val="-7"/>
        </w:rPr>
        <w:t xml:space="preserve"> </w:t>
      </w:r>
      <w:r>
        <w:t>provisions</w:t>
      </w:r>
      <w:r>
        <w:rPr>
          <w:spacing w:val="-6"/>
        </w:rPr>
        <w:t xml:space="preserve"> </w:t>
      </w:r>
      <w:r>
        <w:t>of</w:t>
      </w:r>
      <w:r>
        <w:rPr>
          <w:spacing w:val="-6"/>
        </w:rPr>
        <w:t xml:space="preserve"> </w:t>
      </w:r>
      <w:r>
        <w:t>the</w:t>
      </w:r>
      <w:r>
        <w:rPr>
          <w:spacing w:val="-7"/>
        </w:rPr>
        <w:t xml:space="preserve"> </w:t>
      </w:r>
      <w:r>
        <w:t>mandatory</w:t>
      </w:r>
      <w:r>
        <w:rPr>
          <w:spacing w:val="-12"/>
        </w:rPr>
        <w:t xml:space="preserve"> </w:t>
      </w:r>
      <w:r>
        <w:t>IMO</w:t>
      </w:r>
      <w:r>
        <w:rPr>
          <w:spacing w:val="-6"/>
        </w:rPr>
        <w:t xml:space="preserve"> </w:t>
      </w:r>
      <w:r>
        <w:t>instruments</w:t>
      </w:r>
      <w:r>
        <w:rPr>
          <w:spacing w:val="-9"/>
        </w:rPr>
        <w:t xml:space="preserve"> </w:t>
      </w:r>
      <w:r>
        <w:t>containing</w:t>
      </w:r>
      <w:r>
        <w:rPr>
          <w:spacing w:val="-8"/>
        </w:rPr>
        <w:t xml:space="preserve"> </w:t>
      </w:r>
      <w:r>
        <w:t>that</w:t>
      </w:r>
      <w:r>
        <w:rPr>
          <w:spacing w:val="-11"/>
        </w:rPr>
        <w:t xml:space="preserve"> </w:t>
      </w:r>
      <w:r>
        <w:t xml:space="preserve">phrase. </w:t>
      </w:r>
      <w:r>
        <w:rPr>
          <w:b/>
          <w:i/>
        </w:rPr>
        <w:t>This should always be recorded in the draft interim</w:t>
      </w:r>
      <w:r>
        <w:rPr>
          <w:b/>
          <w:i/>
          <w:spacing w:val="-18"/>
        </w:rPr>
        <w:t xml:space="preserve"> </w:t>
      </w:r>
      <w:r>
        <w:rPr>
          <w:b/>
          <w:i/>
        </w:rPr>
        <w:t>report.</w:t>
      </w:r>
    </w:p>
    <w:p w14:paraId="26DA4F03" w14:textId="77777777" w:rsidR="0009623E" w:rsidRDefault="0009623E">
      <w:pPr>
        <w:pStyle w:val="BodyText"/>
        <w:spacing w:before="11"/>
        <w:rPr>
          <w:b/>
          <w:i/>
          <w:sz w:val="21"/>
        </w:rPr>
      </w:pPr>
    </w:p>
    <w:p w14:paraId="201600AE" w14:textId="77777777" w:rsidR="0009623E" w:rsidRDefault="00F00F55">
      <w:pPr>
        <w:pStyle w:val="ListParagraph"/>
        <w:numPr>
          <w:ilvl w:val="1"/>
          <w:numId w:val="32"/>
        </w:numPr>
        <w:tabs>
          <w:tab w:val="left" w:pos="1171"/>
        </w:tabs>
        <w:spacing w:line="237" w:lineRule="auto"/>
        <w:ind w:right="417" w:firstLine="0"/>
        <w:jc w:val="both"/>
      </w:pPr>
      <w:r>
        <w:rPr>
          <w:spacing w:val="2"/>
        </w:rPr>
        <w:t>With</w:t>
      </w:r>
      <w:r>
        <w:rPr>
          <w:spacing w:val="-11"/>
        </w:rPr>
        <w:t xml:space="preserve"> </w:t>
      </w:r>
      <w:r>
        <w:t>respect</w:t>
      </w:r>
      <w:r>
        <w:rPr>
          <w:spacing w:val="-11"/>
        </w:rPr>
        <w:t xml:space="preserve"> </w:t>
      </w:r>
      <w:r>
        <w:t>to</w:t>
      </w:r>
      <w:r>
        <w:rPr>
          <w:spacing w:val="-10"/>
        </w:rPr>
        <w:t xml:space="preserve"> </w:t>
      </w:r>
      <w:r>
        <w:t>the</w:t>
      </w:r>
      <w:r>
        <w:rPr>
          <w:spacing w:val="-10"/>
        </w:rPr>
        <w:t xml:space="preserve"> </w:t>
      </w:r>
      <w:r>
        <w:t>1978</w:t>
      </w:r>
      <w:r>
        <w:rPr>
          <w:spacing w:val="-11"/>
        </w:rPr>
        <w:t xml:space="preserve"> </w:t>
      </w:r>
      <w:r>
        <w:t>STCW</w:t>
      </w:r>
      <w:r>
        <w:rPr>
          <w:spacing w:val="1"/>
        </w:rPr>
        <w:t xml:space="preserve"> </w:t>
      </w:r>
      <w:r>
        <w:t>Convention,</w:t>
      </w:r>
      <w:r>
        <w:rPr>
          <w:spacing w:val="-11"/>
        </w:rPr>
        <w:t xml:space="preserve"> </w:t>
      </w:r>
      <w:r>
        <w:t>as</w:t>
      </w:r>
      <w:r>
        <w:rPr>
          <w:spacing w:val="-12"/>
        </w:rPr>
        <w:t xml:space="preserve"> </w:t>
      </w:r>
      <w:r>
        <w:t>amended,</w:t>
      </w:r>
      <w:r>
        <w:rPr>
          <w:spacing w:val="-13"/>
        </w:rPr>
        <w:t xml:space="preserve"> </w:t>
      </w:r>
      <w:r>
        <w:t>audit</w:t>
      </w:r>
      <w:r>
        <w:rPr>
          <w:spacing w:val="-14"/>
        </w:rPr>
        <w:t xml:space="preserve"> </w:t>
      </w:r>
      <w:r>
        <w:t>teams</w:t>
      </w:r>
      <w:r>
        <w:rPr>
          <w:spacing w:val="-11"/>
        </w:rPr>
        <w:t xml:space="preserve"> </w:t>
      </w:r>
      <w:r>
        <w:t>should</w:t>
      </w:r>
      <w:r>
        <w:rPr>
          <w:spacing w:val="-12"/>
        </w:rPr>
        <w:t xml:space="preserve"> </w:t>
      </w:r>
      <w:r>
        <w:t>always remain guided by the restriction established in that Convention related to the</w:t>
      </w:r>
      <w:r>
        <w:rPr>
          <w:spacing w:val="-44"/>
        </w:rPr>
        <w:t xml:space="preserve"> </w:t>
      </w:r>
      <w:r>
        <w:t>audit.</w:t>
      </w:r>
    </w:p>
    <w:p w14:paraId="0724DDD8" w14:textId="77777777" w:rsidR="0009623E" w:rsidRDefault="0009623E">
      <w:pPr>
        <w:pStyle w:val="BodyText"/>
      </w:pPr>
    </w:p>
    <w:p w14:paraId="2C5F57A6" w14:textId="77777777" w:rsidR="0009623E" w:rsidRDefault="00F00F55">
      <w:pPr>
        <w:pStyle w:val="Heading3"/>
        <w:ind w:left="318"/>
      </w:pPr>
      <w:bookmarkStart w:id="15" w:name="_bookmark14"/>
      <w:bookmarkEnd w:id="15"/>
      <w:r>
        <w:t>Delegation of authority</w:t>
      </w:r>
    </w:p>
    <w:p w14:paraId="60B24D46" w14:textId="77777777" w:rsidR="0009623E" w:rsidRDefault="0009623E">
      <w:pPr>
        <w:pStyle w:val="BodyText"/>
        <w:spacing w:before="6"/>
        <w:rPr>
          <w:b/>
          <w:i/>
          <w:sz w:val="21"/>
        </w:rPr>
      </w:pPr>
    </w:p>
    <w:p w14:paraId="334B6BB2" w14:textId="77777777" w:rsidR="0009623E" w:rsidRDefault="00F00F55">
      <w:pPr>
        <w:pStyle w:val="ListParagraph"/>
        <w:numPr>
          <w:ilvl w:val="1"/>
          <w:numId w:val="32"/>
        </w:numPr>
        <w:tabs>
          <w:tab w:val="left" w:pos="1171"/>
        </w:tabs>
        <w:spacing w:before="1" w:line="237" w:lineRule="auto"/>
        <w:ind w:right="405" w:firstLine="0"/>
        <w:jc w:val="both"/>
      </w:pPr>
      <w:r>
        <w:t xml:space="preserve">In most cases, </w:t>
      </w:r>
      <w:r>
        <w:rPr>
          <w:spacing w:val="-3"/>
        </w:rPr>
        <w:t xml:space="preserve">Member States </w:t>
      </w:r>
      <w:r>
        <w:t xml:space="preserve">have </w:t>
      </w:r>
      <w:r>
        <w:rPr>
          <w:spacing w:val="-3"/>
        </w:rPr>
        <w:t xml:space="preserve">delegated </w:t>
      </w:r>
      <w:r>
        <w:t xml:space="preserve">all or some </w:t>
      </w:r>
      <w:r>
        <w:rPr>
          <w:spacing w:val="-3"/>
        </w:rPr>
        <w:t xml:space="preserve">statutory responsibilities </w:t>
      </w:r>
      <w:r>
        <w:t xml:space="preserve">to </w:t>
      </w:r>
      <w:r>
        <w:rPr>
          <w:spacing w:val="-3"/>
        </w:rPr>
        <w:t>recognized</w:t>
      </w:r>
      <w:r>
        <w:rPr>
          <w:spacing w:val="-13"/>
        </w:rPr>
        <w:t xml:space="preserve"> </w:t>
      </w:r>
      <w:r>
        <w:rPr>
          <w:spacing w:val="-3"/>
        </w:rPr>
        <w:t>organizations</w:t>
      </w:r>
      <w:r>
        <w:rPr>
          <w:spacing w:val="-11"/>
        </w:rPr>
        <w:t xml:space="preserve"> </w:t>
      </w:r>
      <w:r>
        <w:rPr>
          <w:spacing w:val="-3"/>
        </w:rPr>
        <w:t>(ROs).</w:t>
      </w:r>
      <w:r>
        <w:rPr>
          <w:spacing w:val="37"/>
        </w:rPr>
        <w:t xml:space="preserve"> </w:t>
      </w:r>
      <w:r>
        <w:t>The</w:t>
      </w:r>
      <w:r>
        <w:rPr>
          <w:spacing w:val="-14"/>
        </w:rPr>
        <w:t xml:space="preserve"> </w:t>
      </w:r>
      <w:r>
        <w:t>audit</w:t>
      </w:r>
      <w:r>
        <w:rPr>
          <w:spacing w:val="-16"/>
        </w:rPr>
        <w:t xml:space="preserve"> </w:t>
      </w:r>
      <w:r>
        <w:t>should</w:t>
      </w:r>
      <w:r>
        <w:rPr>
          <w:spacing w:val="-14"/>
        </w:rPr>
        <w:t xml:space="preserve"> </w:t>
      </w:r>
      <w:r>
        <w:t>be</w:t>
      </w:r>
      <w:r>
        <w:rPr>
          <w:spacing w:val="-14"/>
        </w:rPr>
        <w:t xml:space="preserve"> </w:t>
      </w:r>
      <w:r>
        <w:rPr>
          <w:spacing w:val="-3"/>
        </w:rPr>
        <w:t>rigorous</w:t>
      </w:r>
      <w:r>
        <w:rPr>
          <w:spacing w:val="-14"/>
        </w:rPr>
        <w:t xml:space="preserve"> </w:t>
      </w:r>
      <w:r>
        <w:t>in</w:t>
      </w:r>
      <w:r>
        <w:rPr>
          <w:spacing w:val="-14"/>
        </w:rPr>
        <w:t xml:space="preserve"> </w:t>
      </w:r>
      <w:r>
        <w:rPr>
          <w:spacing w:val="-4"/>
        </w:rPr>
        <w:t>verifying</w:t>
      </w:r>
      <w:r>
        <w:rPr>
          <w:spacing w:val="-14"/>
        </w:rPr>
        <w:t xml:space="preserve"> </w:t>
      </w:r>
      <w:r>
        <w:t>that</w:t>
      </w:r>
      <w:r>
        <w:rPr>
          <w:spacing w:val="-16"/>
        </w:rPr>
        <w:t xml:space="preserve"> </w:t>
      </w:r>
      <w:r>
        <w:rPr>
          <w:spacing w:val="-2"/>
        </w:rPr>
        <w:t>the</w:t>
      </w:r>
      <w:r>
        <w:rPr>
          <w:spacing w:val="-14"/>
        </w:rPr>
        <w:t xml:space="preserve"> </w:t>
      </w:r>
      <w:r>
        <w:rPr>
          <w:spacing w:val="-3"/>
        </w:rPr>
        <w:t>Member</w:t>
      </w:r>
      <w:r>
        <w:rPr>
          <w:spacing w:val="-16"/>
        </w:rPr>
        <w:t xml:space="preserve"> </w:t>
      </w:r>
      <w:r>
        <w:rPr>
          <w:spacing w:val="-3"/>
        </w:rPr>
        <w:t xml:space="preserve">State </w:t>
      </w:r>
      <w:r>
        <w:t xml:space="preserve">has </w:t>
      </w:r>
      <w:r>
        <w:rPr>
          <w:spacing w:val="-3"/>
        </w:rPr>
        <w:t xml:space="preserve">granted authority </w:t>
      </w:r>
      <w:r>
        <w:t xml:space="preserve">to each RO in accordance </w:t>
      </w:r>
      <w:r>
        <w:rPr>
          <w:spacing w:val="-3"/>
        </w:rPr>
        <w:t xml:space="preserve">with </w:t>
      </w:r>
      <w:r>
        <w:rPr>
          <w:spacing w:val="-2"/>
        </w:rPr>
        <w:t xml:space="preserve">the </w:t>
      </w:r>
      <w:r>
        <w:rPr>
          <w:i/>
          <w:spacing w:val="-3"/>
        </w:rPr>
        <w:t xml:space="preserve">Guidelines </w:t>
      </w:r>
      <w:r>
        <w:rPr>
          <w:i/>
          <w:spacing w:val="-2"/>
        </w:rPr>
        <w:t xml:space="preserve">for the </w:t>
      </w:r>
      <w:r>
        <w:rPr>
          <w:i/>
          <w:spacing w:val="-3"/>
        </w:rPr>
        <w:t xml:space="preserve">authorization </w:t>
      </w:r>
      <w:r>
        <w:rPr>
          <w:i/>
        </w:rPr>
        <w:t xml:space="preserve">of </w:t>
      </w:r>
      <w:r>
        <w:rPr>
          <w:i/>
          <w:spacing w:val="-3"/>
        </w:rPr>
        <w:t>organizations</w:t>
      </w:r>
      <w:r>
        <w:rPr>
          <w:i/>
          <w:spacing w:val="-16"/>
        </w:rPr>
        <w:t xml:space="preserve"> </w:t>
      </w:r>
      <w:r>
        <w:rPr>
          <w:i/>
          <w:spacing w:val="-3"/>
        </w:rPr>
        <w:t>acting</w:t>
      </w:r>
      <w:r>
        <w:rPr>
          <w:i/>
          <w:spacing w:val="-15"/>
        </w:rPr>
        <w:t xml:space="preserve"> </w:t>
      </w:r>
      <w:r>
        <w:rPr>
          <w:i/>
        </w:rPr>
        <w:t>on</w:t>
      </w:r>
      <w:r>
        <w:rPr>
          <w:i/>
          <w:spacing w:val="-15"/>
        </w:rPr>
        <w:t xml:space="preserve"> </w:t>
      </w:r>
      <w:r>
        <w:rPr>
          <w:i/>
        </w:rPr>
        <w:t>behalf</w:t>
      </w:r>
      <w:r>
        <w:rPr>
          <w:i/>
          <w:spacing w:val="-17"/>
        </w:rPr>
        <w:t xml:space="preserve"> </w:t>
      </w:r>
      <w:r>
        <w:rPr>
          <w:i/>
        </w:rPr>
        <w:t>of</w:t>
      </w:r>
      <w:r>
        <w:rPr>
          <w:i/>
          <w:spacing w:val="-17"/>
        </w:rPr>
        <w:t xml:space="preserve"> </w:t>
      </w:r>
      <w:r>
        <w:rPr>
          <w:i/>
          <w:spacing w:val="-2"/>
        </w:rPr>
        <w:t>the</w:t>
      </w:r>
      <w:r>
        <w:rPr>
          <w:i/>
          <w:spacing w:val="-17"/>
        </w:rPr>
        <w:t xml:space="preserve"> </w:t>
      </w:r>
      <w:r>
        <w:rPr>
          <w:i/>
          <w:spacing w:val="-3"/>
        </w:rPr>
        <w:t>Administration</w:t>
      </w:r>
      <w:r>
        <w:rPr>
          <w:i/>
          <w:spacing w:val="-16"/>
        </w:rPr>
        <w:t xml:space="preserve"> </w:t>
      </w:r>
      <w:r>
        <w:rPr>
          <w:spacing w:val="-3"/>
        </w:rPr>
        <w:t>(resolution</w:t>
      </w:r>
      <w:r>
        <w:rPr>
          <w:spacing w:val="-18"/>
        </w:rPr>
        <w:t xml:space="preserve"> </w:t>
      </w:r>
      <w:r>
        <w:rPr>
          <w:spacing w:val="-3"/>
        </w:rPr>
        <w:t>A.739(18)</w:t>
      </w:r>
      <w:r>
        <w:rPr>
          <w:spacing w:val="-19"/>
        </w:rPr>
        <w:t xml:space="preserve"> </w:t>
      </w:r>
      <w:r>
        <w:t>and</w:t>
      </w:r>
      <w:r>
        <w:rPr>
          <w:spacing w:val="-18"/>
        </w:rPr>
        <w:t xml:space="preserve"> </w:t>
      </w:r>
      <w:r>
        <w:rPr>
          <w:spacing w:val="-3"/>
        </w:rPr>
        <w:t>taking</w:t>
      </w:r>
      <w:r>
        <w:rPr>
          <w:spacing w:val="-17"/>
        </w:rPr>
        <w:t xml:space="preserve"> </w:t>
      </w:r>
      <w:r>
        <w:rPr>
          <w:spacing w:val="-3"/>
        </w:rPr>
        <w:t>into</w:t>
      </w:r>
      <w:r>
        <w:rPr>
          <w:spacing w:val="-18"/>
        </w:rPr>
        <w:t xml:space="preserve"> </w:t>
      </w:r>
      <w:r>
        <w:t xml:space="preserve">account </w:t>
      </w:r>
      <w:r>
        <w:rPr>
          <w:spacing w:val="-2"/>
        </w:rPr>
        <w:t>the</w:t>
      </w:r>
      <w:r>
        <w:rPr>
          <w:spacing w:val="-26"/>
        </w:rPr>
        <w:t xml:space="preserve"> </w:t>
      </w:r>
      <w:r>
        <w:t>Code</w:t>
      </w:r>
      <w:r>
        <w:rPr>
          <w:spacing w:val="-25"/>
        </w:rPr>
        <w:t xml:space="preserve"> </w:t>
      </w:r>
      <w:r>
        <w:t>for</w:t>
      </w:r>
      <w:r>
        <w:rPr>
          <w:spacing w:val="-26"/>
        </w:rPr>
        <w:t xml:space="preserve"> </w:t>
      </w:r>
      <w:r>
        <w:rPr>
          <w:spacing w:val="-3"/>
        </w:rPr>
        <w:t>recognized</w:t>
      </w:r>
      <w:r>
        <w:rPr>
          <w:spacing w:val="-26"/>
        </w:rPr>
        <w:t xml:space="preserve"> </w:t>
      </w:r>
      <w:r>
        <w:rPr>
          <w:spacing w:val="-3"/>
        </w:rPr>
        <w:t>organizations</w:t>
      </w:r>
      <w:r>
        <w:rPr>
          <w:spacing w:val="-24"/>
        </w:rPr>
        <w:t xml:space="preserve"> </w:t>
      </w:r>
      <w:r>
        <w:rPr>
          <w:spacing w:val="-2"/>
        </w:rPr>
        <w:t>(RO</w:t>
      </w:r>
      <w:r>
        <w:rPr>
          <w:spacing w:val="-26"/>
        </w:rPr>
        <w:t xml:space="preserve"> </w:t>
      </w:r>
      <w:r>
        <w:t>Code)</w:t>
      </w:r>
      <w:r>
        <w:rPr>
          <w:spacing w:val="-26"/>
        </w:rPr>
        <w:t xml:space="preserve"> </w:t>
      </w:r>
      <w:r>
        <w:rPr>
          <w:spacing w:val="-3"/>
        </w:rPr>
        <w:t>(resolutions</w:t>
      </w:r>
      <w:r>
        <w:rPr>
          <w:spacing w:val="-24"/>
        </w:rPr>
        <w:t xml:space="preserve"> </w:t>
      </w:r>
      <w:r>
        <w:rPr>
          <w:spacing w:val="-3"/>
        </w:rPr>
        <w:t>MSC.349(92)</w:t>
      </w:r>
      <w:r>
        <w:rPr>
          <w:spacing w:val="-26"/>
        </w:rPr>
        <w:t xml:space="preserve"> </w:t>
      </w:r>
      <w:r>
        <w:t>and</w:t>
      </w:r>
      <w:r>
        <w:rPr>
          <w:spacing w:val="-26"/>
        </w:rPr>
        <w:t xml:space="preserve"> </w:t>
      </w:r>
      <w:r>
        <w:rPr>
          <w:spacing w:val="-3"/>
        </w:rPr>
        <w:t xml:space="preserve">MEPC.237(65)), </w:t>
      </w:r>
      <w:r>
        <w:t xml:space="preserve">as </w:t>
      </w:r>
      <w:r>
        <w:rPr>
          <w:spacing w:val="-3"/>
        </w:rPr>
        <w:t xml:space="preserve">appropriate), </w:t>
      </w:r>
      <w:r>
        <w:t xml:space="preserve">and that such ROs have been duly </w:t>
      </w:r>
      <w:r>
        <w:rPr>
          <w:spacing w:val="-3"/>
        </w:rPr>
        <w:t xml:space="preserve">scrutinized </w:t>
      </w:r>
      <w:r>
        <w:t xml:space="preserve">and confirmed to comply </w:t>
      </w:r>
      <w:r>
        <w:rPr>
          <w:spacing w:val="-3"/>
        </w:rPr>
        <w:t xml:space="preserve">with </w:t>
      </w:r>
      <w:r>
        <w:rPr>
          <w:i/>
          <w:spacing w:val="-3"/>
        </w:rPr>
        <w:t>Specifications</w:t>
      </w:r>
      <w:r>
        <w:rPr>
          <w:i/>
          <w:spacing w:val="-25"/>
        </w:rPr>
        <w:t xml:space="preserve"> </w:t>
      </w:r>
      <w:r>
        <w:rPr>
          <w:i/>
        </w:rPr>
        <w:t>on</w:t>
      </w:r>
      <w:r>
        <w:rPr>
          <w:i/>
          <w:spacing w:val="-26"/>
        </w:rPr>
        <w:t xml:space="preserve"> </w:t>
      </w:r>
      <w:r>
        <w:rPr>
          <w:i/>
          <w:spacing w:val="-2"/>
        </w:rPr>
        <w:t>the</w:t>
      </w:r>
      <w:r>
        <w:rPr>
          <w:i/>
          <w:spacing w:val="-25"/>
        </w:rPr>
        <w:t xml:space="preserve"> </w:t>
      </w:r>
      <w:r>
        <w:rPr>
          <w:i/>
        </w:rPr>
        <w:t>survey</w:t>
      </w:r>
      <w:r>
        <w:rPr>
          <w:i/>
          <w:spacing w:val="-25"/>
        </w:rPr>
        <w:t xml:space="preserve"> </w:t>
      </w:r>
      <w:r>
        <w:rPr>
          <w:i/>
        </w:rPr>
        <w:t>and</w:t>
      </w:r>
      <w:r>
        <w:rPr>
          <w:i/>
          <w:spacing w:val="-25"/>
        </w:rPr>
        <w:t xml:space="preserve"> </w:t>
      </w:r>
      <w:r>
        <w:rPr>
          <w:i/>
          <w:spacing w:val="-3"/>
        </w:rPr>
        <w:t>certification</w:t>
      </w:r>
      <w:r>
        <w:rPr>
          <w:i/>
          <w:spacing w:val="-26"/>
        </w:rPr>
        <w:t xml:space="preserve"> </w:t>
      </w:r>
      <w:r>
        <w:rPr>
          <w:i/>
          <w:spacing w:val="-3"/>
        </w:rPr>
        <w:t>functions</w:t>
      </w:r>
      <w:r>
        <w:rPr>
          <w:i/>
          <w:spacing w:val="-29"/>
        </w:rPr>
        <w:t xml:space="preserve"> </w:t>
      </w:r>
      <w:r>
        <w:rPr>
          <w:i/>
        </w:rPr>
        <w:t>of</w:t>
      </w:r>
      <w:r>
        <w:rPr>
          <w:i/>
          <w:spacing w:val="-31"/>
        </w:rPr>
        <w:t xml:space="preserve"> </w:t>
      </w:r>
      <w:r>
        <w:rPr>
          <w:i/>
          <w:spacing w:val="-5"/>
        </w:rPr>
        <w:t>recognized</w:t>
      </w:r>
      <w:r>
        <w:rPr>
          <w:i/>
          <w:spacing w:val="-30"/>
        </w:rPr>
        <w:t xml:space="preserve"> </w:t>
      </w:r>
      <w:r>
        <w:rPr>
          <w:i/>
          <w:spacing w:val="-5"/>
        </w:rPr>
        <w:t>organizations</w:t>
      </w:r>
      <w:r>
        <w:rPr>
          <w:i/>
          <w:spacing w:val="-29"/>
        </w:rPr>
        <w:t xml:space="preserve"> </w:t>
      </w:r>
      <w:r>
        <w:rPr>
          <w:i/>
          <w:spacing w:val="-4"/>
        </w:rPr>
        <w:t>acting</w:t>
      </w:r>
      <w:r>
        <w:rPr>
          <w:i/>
          <w:spacing w:val="-29"/>
        </w:rPr>
        <w:t xml:space="preserve"> </w:t>
      </w:r>
      <w:r>
        <w:rPr>
          <w:i/>
        </w:rPr>
        <w:t>on</w:t>
      </w:r>
      <w:r>
        <w:rPr>
          <w:i/>
          <w:spacing w:val="-30"/>
        </w:rPr>
        <w:t xml:space="preserve"> </w:t>
      </w:r>
      <w:r>
        <w:rPr>
          <w:i/>
          <w:spacing w:val="-4"/>
        </w:rPr>
        <w:t xml:space="preserve">behalf </w:t>
      </w:r>
      <w:r>
        <w:rPr>
          <w:i/>
        </w:rPr>
        <w:t xml:space="preserve">of </w:t>
      </w:r>
      <w:r>
        <w:rPr>
          <w:i/>
          <w:spacing w:val="-2"/>
        </w:rPr>
        <w:t xml:space="preserve">the </w:t>
      </w:r>
      <w:r>
        <w:rPr>
          <w:i/>
          <w:spacing w:val="-3"/>
        </w:rPr>
        <w:t xml:space="preserve">Administration </w:t>
      </w:r>
      <w:r>
        <w:rPr>
          <w:spacing w:val="-3"/>
        </w:rPr>
        <w:t xml:space="preserve">(resolution A.789(19) </w:t>
      </w:r>
      <w:r>
        <w:t xml:space="preserve">and </w:t>
      </w:r>
      <w:r>
        <w:rPr>
          <w:spacing w:val="-3"/>
        </w:rPr>
        <w:t xml:space="preserve">taking into </w:t>
      </w:r>
      <w:r>
        <w:t xml:space="preserve">account </w:t>
      </w:r>
      <w:r>
        <w:rPr>
          <w:spacing w:val="-2"/>
        </w:rPr>
        <w:t xml:space="preserve">the </w:t>
      </w:r>
      <w:r>
        <w:t xml:space="preserve">RO Code </w:t>
      </w:r>
      <w:r>
        <w:rPr>
          <w:spacing w:val="-3"/>
        </w:rPr>
        <w:t>(resolutions MSC.349(92)</w:t>
      </w:r>
      <w:r>
        <w:rPr>
          <w:spacing w:val="-26"/>
        </w:rPr>
        <w:t xml:space="preserve"> </w:t>
      </w:r>
      <w:r>
        <w:t>and</w:t>
      </w:r>
      <w:r>
        <w:rPr>
          <w:spacing w:val="-25"/>
        </w:rPr>
        <w:t xml:space="preserve"> </w:t>
      </w:r>
      <w:r>
        <w:rPr>
          <w:spacing w:val="-3"/>
        </w:rPr>
        <w:t>MEPC.237(65)),</w:t>
      </w:r>
      <w:r>
        <w:rPr>
          <w:spacing w:val="-26"/>
        </w:rPr>
        <w:t xml:space="preserve"> </w:t>
      </w:r>
      <w:r>
        <w:t>as</w:t>
      </w:r>
      <w:r>
        <w:rPr>
          <w:spacing w:val="-24"/>
        </w:rPr>
        <w:t xml:space="preserve"> </w:t>
      </w:r>
      <w:r>
        <w:rPr>
          <w:spacing w:val="-3"/>
        </w:rPr>
        <w:t>appropriate).</w:t>
      </w:r>
      <w:r>
        <w:rPr>
          <w:spacing w:val="11"/>
        </w:rPr>
        <w:t xml:space="preserve"> </w:t>
      </w:r>
      <w:r>
        <w:t>The</w:t>
      </w:r>
      <w:r>
        <w:rPr>
          <w:spacing w:val="-25"/>
        </w:rPr>
        <w:t xml:space="preserve"> </w:t>
      </w:r>
      <w:r>
        <w:rPr>
          <w:spacing w:val="-3"/>
        </w:rPr>
        <w:t>two</w:t>
      </w:r>
      <w:r>
        <w:rPr>
          <w:spacing w:val="-25"/>
        </w:rPr>
        <w:t xml:space="preserve"> </w:t>
      </w:r>
      <w:r>
        <w:t>Assembly</w:t>
      </w:r>
      <w:r>
        <w:rPr>
          <w:spacing w:val="-31"/>
        </w:rPr>
        <w:t xml:space="preserve"> </w:t>
      </w:r>
      <w:r>
        <w:rPr>
          <w:spacing w:val="-3"/>
        </w:rPr>
        <w:t>resolutions</w:t>
      </w:r>
      <w:r>
        <w:rPr>
          <w:spacing w:val="-24"/>
        </w:rPr>
        <w:t xml:space="preserve"> </w:t>
      </w:r>
      <w:r>
        <w:rPr>
          <w:spacing w:val="-2"/>
        </w:rPr>
        <w:t>are</w:t>
      </w:r>
      <w:r>
        <w:rPr>
          <w:spacing w:val="-25"/>
        </w:rPr>
        <w:t xml:space="preserve"> </w:t>
      </w:r>
      <w:r>
        <w:rPr>
          <w:spacing w:val="-3"/>
        </w:rPr>
        <w:t xml:space="preserve">mandatory </w:t>
      </w:r>
      <w:r>
        <w:t>under</w:t>
      </w:r>
      <w:r>
        <w:rPr>
          <w:spacing w:val="-12"/>
        </w:rPr>
        <w:t xml:space="preserve"> </w:t>
      </w:r>
      <w:r>
        <w:t>SOLAS</w:t>
      </w:r>
      <w:r>
        <w:rPr>
          <w:spacing w:val="-10"/>
        </w:rPr>
        <w:t xml:space="preserve"> </w:t>
      </w:r>
      <w:r>
        <w:rPr>
          <w:spacing w:val="-3"/>
        </w:rPr>
        <w:t>regulation</w:t>
      </w:r>
      <w:r>
        <w:rPr>
          <w:spacing w:val="-11"/>
        </w:rPr>
        <w:t xml:space="preserve"> </w:t>
      </w:r>
      <w:r>
        <w:rPr>
          <w:spacing w:val="-3"/>
        </w:rPr>
        <w:t>XI-1/1,</w:t>
      </w:r>
      <w:r>
        <w:rPr>
          <w:spacing w:val="-11"/>
        </w:rPr>
        <w:t xml:space="preserve"> </w:t>
      </w:r>
      <w:r>
        <w:rPr>
          <w:spacing w:val="-3"/>
        </w:rPr>
        <w:t>MARPOL</w:t>
      </w:r>
      <w:r>
        <w:rPr>
          <w:spacing w:val="-10"/>
        </w:rPr>
        <w:t xml:space="preserve"> </w:t>
      </w:r>
      <w:r>
        <w:t>Annexes</w:t>
      </w:r>
      <w:r>
        <w:rPr>
          <w:spacing w:val="-10"/>
        </w:rPr>
        <w:t xml:space="preserve"> </w:t>
      </w:r>
      <w:r>
        <w:t>I,</w:t>
      </w:r>
      <w:r>
        <w:rPr>
          <w:spacing w:val="-11"/>
        </w:rPr>
        <w:t xml:space="preserve"> </w:t>
      </w:r>
      <w:r>
        <w:t>II</w:t>
      </w:r>
      <w:r>
        <w:rPr>
          <w:spacing w:val="-11"/>
        </w:rPr>
        <w:t xml:space="preserve"> </w:t>
      </w:r>
      <w:r>
        <w:t>and</w:t>
      </w:r>
      <w:r>
        <w:rPr>
          <w:spacing w:val="-11"/>
        </w:rPr>
        <w:t xml:space="preserve"> </w:t>
      </w:r>
      <w:r>
        <w:t>VI</w:t>
      </w:r>
      <w:r>
        <w:rPr>
          <w:spacing w:val="-13"/>
        </w:rPr>
        <w:t xml:space="preserve"> </w:t>
      </w:r>
      <w:r>
        <w:t>and</w:t>
      </w:r>
      <w:r>
        <w:rPr>
          <w:spacing w:val="-12"/>
        </w:rPr>
        <w:t xml:space="preserve"> </w:t>
      </w:r>
      <w:r>
        <w:t>LL</w:t>
      </w:r>
      <w:r>
        <w:rPr>
          <w:spacing w:val="-11"/>
        </w:rPr>
        <w:t xml:space="preserve"> </w:t>
      </w:r>
      <w:r>
        <w:t>PROT</w:t>
      </w:r>
      <w:r>
        <w:rPr>
          <w:spacing w:val="-10"/>
        </w:rPr>
        <w:t xml:space="preserve"> </w:t>
      </w:r>
      <w:r>
        <w:t>88</w:t>
      </w:r>
      <w:r>
        <w:rPr>
          <w:spacing w:val="-11"/>
        </w:rPr>
        <w:t xml:space="preserve"> </w:t>
      </w:r>
      <w:r>
        <w:t>and</w:t>
      </w:r>
      <w:r>
        <w:rPr>
          <w:spacing w:val="-12"/>
        </w:rPr>
        <w:t xml:space="preserve"> </w:t>
      </w:r>
      <w:r>
        <w:rPr>
          <w:spacing w:val="-3"/>
        </w:rPr>
        <w:t xml:space="preserve">references thereto will </w:t>
      </w:r>
      <w:r>
        <w:t xml:space="preserve">be replaced by </w:t>
      </w:r>
      <w:r>
        <w:rPr>
          <w:spacing w:val="-3"/>
        </w:rPr>
        <w:t xml:space="preserve">resolutions MSC.349(92) </w:t>
      </w:r>
      <w:r>
        <w:t xml:space="preserve">and </w:t>
      </w:r>
      <w:r>
        <w:rPr>
          <w:spacing w:val="-3"/>
        </w:rPr>
        <w:t xml:space="preserve">MEPC.237(65), when </w:t>
      </w:r>
      <w:r>
        <w:t xml:space="preserve">amendments to </w:t>
      </w:r>
      <w:r>
        <w:rPr>
          <w:spacing w:val="-3"/>
        </w:rPr>
        <w:t>relevant</w:t>
      </w:r>
      <w:r>
        <w:rPr>
          <w:spacing w:val="-27"/>
        </w:rPr>
        <w:t xml:space="preserve"> </w:t>
      </w:r>
      <w:r>
        <w:rPr>
          <w:spacing w:val="-3"/>
        </w:rPr>
        <w:t>IMO</w:t>
      </w:r>
      <w:r>
        <w:rPr>
          <w:spacing w:val="-25"/>
        </w:rPr>
        <w:t xml:space="preserve"> </w:t>
      </w:r>
      <w:r>
        <w:rPr>
          <w:spacing w:val="-3"/>
        </w:rPr>
        <w:t>instruments</w:t>
      </w:r>
      <w:r>
        <w:rPr>
          <w:spacing w:val="-25"/>
        </w:rPr>
        <w:t xml:space="preserve"> </w:t>
      </w:r>
      <w:r>
        <w:t>making</w:t>
      </w:r>
      <w:r>
        <w:rPr>
          <w:spacing w:val="-25"/>
        </w:rPr>
        <w:t xml:space="preserve"> </w:t>
      </w:r>
      <w:r>
        <w:rPr>
          <w:spacing w:val="-2"/>
        </w:rPr>
        <w:t>the</w:t>
      </w:r>
      <w:r>
        <w:rPr>
          <w:spacing w:val="-26"/>
        </w:rPr>
        <w:t xml:space="preserve"> </w:t>
      </w:r>
      <w:r>
        <w:t>RO</w:t>
      </w:r>
      <w:r>
        <w:rPr>
          <w:spacing w:val="-25"/>
        </w:rPr>
        <w:t xml:space="preserve"> </w:t>
      </w:r>
      <w:r>
        <w:t>Code</w:t>
      </w:r>
      <w:r>
        <w:rPr>
          <w:spacing w:val="-26"/>
        </w:rPr>
        <w:t xml:space="preserve"> </w:t>
      </w:r>
      <w:r>
        <w:rPr>
          <w:spacing w:val="-3"/>
        </w:rPr>
        <w:t>mandatory,</w:t>
      </w:r>
      <w:r>
        <w:rPr>
          <w:spacing w:val="-27"/>
        </w:rPr>
        <w:t xml:space="preserve"> </w:t>
      </w:r>
      <w:r>
        <w:t>enter</w:t>
      </w:r>
      <w:r>
        <w:rPr>
          <w:spacing w:val="-26"/>
        </w:rPr>
        <w:t xml:space="preserve"> </w:t>
      </w:r>
      <w:r>
        <w:rPr>
          <w:spacing w:val="-3"/>
        </w:rPr>
        <w:t>into</w:t>
      </w:r>
      <w:r>
        <w:rPr>
          <w:spacing w:val="-26"/>
        </w:rPr>
        <w:t xml:space="preserve"> </w:t>
      </w:r>
      <w:r>
        <w:rPr>
          <w:spacing w:val="-3"/>
        </w:rPr>
        <w:t>force.</w:t>
      </w:r>
      <w:r>
        <w:rPr>
          <w:spacing w:val="-30"/>
        </w:rPr>
        <w:t xml:space="preserve"> </w:t>
      </w:r>
      <w:r>
        <w:rPr>
          <w:spacing w:val="-4"/>
        </w:rPr>
        <w:t>Therefore,</w:t>
      </w:r>
      <w:r>
        <w:rPr>
          <w:spacing w:val="-31"/>
        </w:rPr>
        <w:t xml:space="preserve"> </w:t>
      </w:r>
      <w:r>
        <w:rPr>
          <w:spacing w:val="-4"/>
        </w:rPr>
        <w:t xml:space="preserve">paragraphs </w:t>
      </w:r>
      <w:r>
        <w:t>18</w:t>
      </w:r>
      <w:r>
        <w:rPr>
          <w:spacing w:val="-25"/>
        </w:rPr>
        <w:t xml:space="preserve"> </w:t>
      </w:r>
      <w:r>
        <w:t>to</w:t>
      </w:r>
      <w:r>
        <w:rPr>
          <w:spacing w:val="-25"/>
        </w:rPr>
        <w:t xml:space="preserve"> </w:t>
      </w:r>
      <w:r>
        <w:t>21</w:t>
      </w:r>
      <w:r>
        <w:rPr>
          <w:spacing w:val="-25"/>
        </w:rPr>
        <w:t xml:space="preserve"> </w:t>
      </w:r>
      <w:r>
        <w:t>of</w:t>
      </w:r>
      <w:r>
        <w:rPr>
          <w:spacing w:val="-24"/>
        </w:rPr>
        <w:t xml:space="preserve"> </w:t>
      </w:r>
      <w:r>
        <w:rPr>
          <w:spacing w:val="-2"/>
        </w:rPr>
        <w:t>the</w:t>
      </w:r>
      <w:r>
        <w:rPr>
          <w:spacing w:val="-11"/>
        </w:rPr>
        <w:t xml:space="preserve"> </w:t>
      </w:r>
      <w:r>
        <w:rPr>
          <w:spacing w:val="-3"/>
        </w:rPr>
        <w:t>III</w:t>
      </w:r>
      <w:r>
        <w:rPr>
          <w:spacing w:val="-13"/>
        </w:rPr>
        <w:t xml:space="preserve"> </w:t>
      </w:r>
      <w:r>
        <w:t>Code</w:t>
      </w:r>
      <w:r>
        <w:rPr>
          <w:spacing w:val="-25"/>
        </w:rPr>
        <w:t xml:space="preserve"> </w:t>
      </w:r>
      <w:r>
        <w:t>dealing</w:t>
      </w:r>
      <w:r>
        <w:rPr>
          <w:spacing w:val="-25"/>
        </w:rPr>
        <w:t xml:space="preserve"> </w:t>
      </w:r>
      <w:r>
        <w:rPr>
          <w:spacing w:val="-3"/>
        </w:rPr>
        <w:t>with</w:t>
      </w:r>
      <w:r>
        <w:rPr>
          <w:spacing w:val="-25"/>
        </w:rPr>
        <w:t xml:space="preserve"> </w:t>
      </w:r>
      <w:r>
        <w:rPr>
          <w:spacing w:val="-3"/>
        </w:rPr>
        <w:t>delegation</w:t>
      </w:r>
      <w:r>
        <w:rPr>
          <w:spacing w:val="-24"/>
        </w:rPr>
        <w:t xml:space="preserve"> </w:t>
      </w:r>
      <w:r>
        <w:t>of</w:t>
      </w:r>
      <w:r>
        <w:rPr>
          <w:spacing w:val="-24"/>
        </w:rPr>
        <w:t xml:space="preserve"> </w:t>
      </w:r>
      <w:r>
        <w:rPr>
          <w:spacing w:val="-3"/>
        </w:rPr>
        <w:t>authority</w:t>
      </w:r>
      <w:r>
        <w:rPr>
          <w:spacing w:val="-31"/>
        </w:rPr>
        <w:t xml:space="preserve"> </w:t>
      </w:r>
      <w:r>
        <w:t>should</w:t>
      </w:r>
      <w:r>
        <w:rPr>
          <w:spacing w:val="-25"/>
        </w:rPr>
        <w:t xml:space="preserve"> </w:t>
      </w:r>
      <w:r>
        <w:t>be</w:t>
      </w:r>
      <w:r>
        <w:rPr>
          <w:spacing w:val="-25"/>
        </w:rPr>
        <w:t xml:space="preserve"> </w:t>
      </w:r>
      <w:r>
        <w:t>fully</w:t>
      </w:r>
      <w:r>
        <w:rPr>
          <w:spacing w:val="-31"/>
        </w:rPr>
        <w:t xml:space="preserve"> </w:t>
      </w:r>
      <w:r>
        <w:rPr>
          <w:spacing w:val="-3"/>
        </w:rPr>
        <w:t>covered</w:t>
      </w:r>
      <w:r>
        <w:rPr>
          <w:spacing w:val="-24"/>
        </w:rPr>
        <w:t xml:space="preserve"> </w:t>
      </w:r>
      <w:r>
        <w:rPr>
          <w:spacing w:val="-3"/>
        </w:rPr>
        <w:t>during</w:t>
      </w:r>
      <w:r>
        <w:rPr>
          <w:spacing w:val="-30"/>
        </w:rPr>
        <w:t xml:space="preserve"> </w:t>
      </w:r>
      <w:r>
        <w:rPr>
          <w:spacing w:val="-4"/>
        </w:rPr>
        <w:t>the</w:t>
      </w:r>
      <w:r>
        <w:rPr>
          <w:spacing w:val="-29"/>
        </w:rPr>
        <w:t xml:space="preserve"> </w:t>
      </w:r>
      <w:r>
        <w:rPr>
          <w:spacing w:val="-4"/>
        </w:rPr>
        <w:t>audit.</w:t>
      </w:r>
    </w:p>
    <w:p w14:paraId="6F6F4967" w14:textId="77777777" w:rsidR="0009623E" w:rsidRDefault="0009623E">
      <w:pPr>
        <w:pStyle w:val="BodyText"/>
        <w:spacing w:before="9"/>
        <w:rPr>
          <w:sz w:val="20"/>
        </w:rPr>
      </w:pPr>
    </w:p>
    <w:p w14:paraId="1B5FE809" w14:textId="77777777" w:rsidR="0009623E" w:rsidRDefault="00F00F55">
      <w:pPr>
        <w:pStyle w:val="ListParagraph"/>
        <w:numPr>
          <w:ilvl w:val="1"/>
          <w:numId w:val="32"/>
        </w:numPr>
        <w:tabs>
          <w:tab w:val="left" w:pos="1171"/>
        </w:tabs>
        <w:spacing w:line="237" w:lineRule="auto"/>
        <w:ind w:right="411" w:firstLine="0"/>
        <w:jc w:val="both"/>
      </w:pPr>
      <w:r>
        <w:t>Another area of interest in the delegation of authority to ROs, which is sometimes overlooked</w:t>
      </w:r>
      <w:r>
        <w:rPr>
          <w:spacing w:val="-21"/>
        </w:rPr>
        <w:t xml:space="preserve"> </w:t>
      </w:r>
      <w:r>
        <w:t>in</w:t>
      </w:r>
      <w:r>
        <w:rPr>
          <w:spacing w:val="-22"/>
        </w:rPr>
        <w:t xml:space="preserve"> </w:t>
      </w:r>
      <w:r>
        <w:t>terms</w:t>
      </w:r>
      <w:r>
        <w:rPr>
          <w:spacing w:val="-20"/>
        </w:rPr>
        <w:t xml:space="preserve"> </w:t>
      </w:r>
      <w:r>
        <w:t>of</w:t>
      </w:r>
      <w:r>
        <w:rPr>
          <w:spacing w:val="-20"/>
        </w:rPr>
        <w:t xml:space="preserve"> </w:t>
      </w:r>
      <w:r>
        <w:t>compliance</w:t>
      </w:r>
      <w:r>
        <w:rPr>
          <w:spacing w:val="-20"/>
        </w:rPr>
        <w:t xml:space="preserve"> </w:t>
      </w:r>
      <w:r>
        <w:t>with</w:t>
      </w:r>
      <w:r>
        <w:rPr>
          <w:spacing w:val="-21"/>
        </w:rPr>
        <w:t xml:space="preserve"> </w:t>
      </w:r>
      <w:r>
        <w:t>resolutions</w:t>
      </w:r>
      <w:r>
        <w:rPr>
          <w:spacing w:val="-21"/>
        </w:rPr>
        <w:t xml:space="preserve"> </w:t>
      </w:r>
      <w:r>
        <w:t>A.739(18)</w:t>
      </w:r>
      <w:r>
        <w:rPr>
          <w:spacing w:val="-22"/>
        </w:rPr>
        <w:t xml:space="preserve"> </w:t>
      </w:r>
      <w:r>
        <w:t>and</w:t>
      </w:r>
      <w:r>
        <w:rPr>
          <w:spacing w:val="-21"/>
        </w:rPr>
        <w:t xml:space="preserve"> </w:t>
      </w:r>
      <w:r>
        <w:rPr>
          <w:spacing w:val="-3"/>
        </w:rPr>
        <w:t>A.789(19),</w:t>
      </w:r>
      <w:r>
        <w:rPr>
          <w:spacing w:val="-26"/>
        </w:rPr>
        <w:t xml:space="preserve"> </w:t>
      </w:r>
      <w:r>
        <w:rPr>
          <w:spacing w:val="-3"/>
        </w:rPr>
        <w:t>taking</w:t>
      </w:r>
      <w:r>
        <w:rPr>
          <w:spacing w:val="-25"/>
        </w:rPr>
        <w:t xml:space="preserve"> </w:t>
      </w:r>
      <w:r>
        <w:rPr>
          <w:spacing w:val="-3"/>
        </w:rPr>
        <w:t>into</w:t>
      </w:r>
      <w:r>
        <w:rPr>
          <w:spacing w:val="-25"/>
        </w:rPr>
        <w:t xml:space="preserve"> </w:t>
      </w:r>
      <w:r>
        <w:t>account the RO Code, as appropriate, is radio equipment survey and certification, as this work is sometimes given to specialized entities. Notwithstanding the specialized nature of this type of work,</w:t>
      </w:r>
      <w:r>
        <w:rPr>
          <w:spacing w:val="-11"/>
        </w:rPr>
        <w:t xml:space="preserve"> </w:t>
      </w:r>
      <w:r>
        <w:t>the</w:t>
      </w:r>
      <w:r>
        <w:rPr>
          <w:spacing w:val="-10"/>
        </w:rPr>
        <w:t xml:space="preserve"> </w:t>
      </w:r>
      <w:r>
        <w:t>granting</w:t>
      </w:r>
      <w:r>
        <w:rPr>
          <w:spacing w:val="-9"/>
        </w:rPr>
        <w:t xml:space="preserve"> </w:t>
      </w:r>
      <w:r>
        <w:t>of</w:t>
      </w:r>
      <w:r>
        <w:rPr>
          <w:spacing w:val="-8"/>
        </w:rPr>
        <w:t xml:space="preserve"> </w:t>
      </w:r>
      <w:r>
        <w:t>authority</w:t>
      </w:r>
      <w:r>
        <w:rPr>
          <w:spacing w:val="-16"/>
        </w:rPr>
        <w:t xml:space="preserve"> </w:t>
      </w:r>
      <w:r>
        <w:t>to</w:t>
      </w:r>
      <w:r>
        <w:rPr>
          <w:spacing w:val="-12"/>
        </w:rPr>
        <w:t xml:space="preserve"> </w:t>
      </w:r>
      <w:r>
        <w:t>any</w:t>
      </w:r>
      <w:r>
        <w:rPr>
          <w:spacing w:val="-17"/>
        </w:rPr>
        <w:t xml:space="preserve"> </w:t>
      </w:r>
      <w:r>
        <w:t>entity</w:t>
      </w:r>
      <w:r>
        <w:rPr>
          <w:spacing w:val="-17"/>
        </w:rPr>
        <w:t xml:space="preserve"> </w:t>
      </w:r>
      <w:r>
        <w:t>to</w:t>
      </w:r>
      <w:r>
        <w:rPr>
          <w:spacing w:val="-12"/>
        </w:rPr>
        <w:t xml:space="preserve"> </w:t>
      </w:r>
      <w:r>
        <w:t>carry</w:t>
      </w:r>
      <w:r>
        <w:rPr>
          <w:spacing w:val="-17"/>
        </w:rPr>
        <w:t xml:space="preserve"> </w:t>
      </w:r>
      <w:r>
        <w:t>out</w:t>
      </w:r>
      <w:r>
        <w:rPr>
          <w:spacing w:val="-13"/>
        </w:rPr>
        <w:t xml:space="preserve"> </w:t>
      </w:r>
      <w:r>
        <w:t>statutory</w:t>
      </w:r>
      <w:r>
        <w:rPr>
          <w:spacing w:val="-17"/>
        </w:rPr>
        <w:t xml:space="preserve"> </w:t>
      </w:r>
      <w:r>
        <w:t>surveys</w:t>
      </w:r>
      <w:r>
        <w:rPr>
          <w:spacing w:val="-11"/>
        </w:rPr>
        <w:t xml:space="preserve"> </w:t>
      </w:r>
      <w:r>
        <w:t>should</w:t>
      </w:r>
      <w:r>
        <w:rPr>
          <w:spacing w:val="-12"/>
        </w:rPr>
        <w:t xml:space="preserve"> </w:t>
      </w:r>
      <w:r>
        <w:t>always</w:t>
      </w:r>
      <w:r>
        <w:rPr>
          <w:spacing w:val="-11"/>
        </w:rPr>
        <w:t xml:space="preserve"> </w:t>
      </w:r>
      <w:r>
        <w:t>comply with</w:t>
      </w:r>
      <w:r>
        <w:rPr>
          <w:spacing w:val="-9"/>
        </w:rPr>
        <w:t xml:space="preserve"> </w:t>
      </w:r>
      <w:r>
        <w:t>the</w:t>
      </w:r>
      <w:r>
        <w:rPr>
          <w:spacing w:val="-8"/>
        </w:rPr>
        <w:t xml:space="preserve"> </w:t>
      </w:r>
      <w:r>
        <w:t>two</w:t>
      </w:r>
      <w:r>
        <w:rPr>
          <w:spacing w:val="-9"/>
        </w:rPr>
        <w:t xml:space="preserve"> </w:t>
      </w:r>
      <w:r>
        <w:t>resolutions</w:t>
      </w:r>
      <w:r>
        <w:rPr>
          <w:spacing w:val="-8"/>
        </w:rPr>
        <w:t xml:space="preserve"> </w:t>
      </w:r>
      <w:r>
        <w:t>mentioned</w:t>
      </w:r>
      <w:r>
        <w:rPr>
          <w:spacing w:val="-8"/>
        </w:rPr>
        <w:t xml:space="preserve"> </w:t>
      </w:r>
      <w:r>
        <w:t>above,</w:t>
      </w:r>
      <w:r>
        <w:rPr>
          <w:spacing w:val="-12"/>
        </w:rPr>
        <w:t xml:space="preserve"> </w:t>
      </w:r>
      <w:r>
        <w:t>taking</w:t>
      </w:r>
      <w:r>
        <w:rPr>
          <w:spacing w:val="-10"/>
        </w:rPr>
        <w:t xml:space="preserve"> </w:t>
      </w:r>
      <w:r>
        <w:t>into</w:t>
      </w:r>
      <w:r>
        <w:rPr>
          <w:spacing w:val="-12"/>
        </w:rPr>
        <w:t xml:space="preserve"> </w:t>
      </w:r>
      <w:r>
        <w:t>account</w:t>
      </w:r>
      <w:r>
        <w:rPr>
          <w:spacing w:val="-12"/>
        </w:rPr>
        <w:t xml:space="preserve"> </w:t>
      </w:r>
      <w:r>
        <w:t>the</w:t>
      </w:r>
      <w:r>
        <w:rPr>
          <w:spacing w:val="-11"/>
        </w:rPr>
        <w:t xml:space="preserve"> </w:t>
      </w:r>
      <w:r>
        <w:t>RO</w:t>
      </w:r>
      <w:r>
        <w:rPr>
          <w:spacing w:val="-11"/>
        </w:rPr>
        <w:t xml:space="preserve"> </w:t>
      </w:r>
      <w:r>
        <w:t>Code,</w:t>
      </w:r>
      <w:r>
        <w:rPr>
          <w:spacing w:val="-12"/>
        </w:rPr>
        <w:t xml:space="preserve"> </w:t>
      </w:r>
      <w:r>
        <w:t>as</w:t>
      </w:r>
      <w:r>
        <w:rPr>
          <w:spacing w:val="-10"/>
        </w:rPr>
        <w:t xml:space="preserve"> </w:t>
      </w:r>
      <w:r>
        <w:t>appropriate.</w:t>
      </w:r>
      <w:r>
        <w:rPr>
          <w:spacing w:val="-12"/>
        </w:rPr>
        <w:t xml:space="preserve"> </w:t>
      </w:r>
      <w:r>
        <w:t>In doing</w:t>
      </w:r>
      <w:r>
        <w:rPr>
          <w:spacing w:val="-27"/>
        </w:rPr>
        <w:t xml:space="preserve"> </w:t>
      </w:r>
      <w:r>
        <w:t>so,</w:t>
      </w:r>
      <w:r>
        <w:rPr>
          <w:spacing w:val="-27"/>
        </w:rPr>
        <w:t xml:space="preserve"> </w:t>
      </w:r>
      <w:r>
        <w:t>Governments</w:t>
      </w:r>
      <w:r>
        <w:rPr>
          <w:spacing w:val="-27"/>
        </w:rPr>
        <w:t xml:space="preserve"> </w:t>
      </w:r>
      <w:r>
        <w:t>should</w:t>
      </w:r>
      <w:r>
        <w:rPr>
          <w:spacing w:val="-30"/>
        </w:rPr>
        <w:t xml:space="preserve"> </w:t>
      </w:r>
      <w:r>
        <w:t>have</w:t>
      </w:r>
      <w:r>
        <w:rPr>
          <w:spacing w:val="-30"/>
        </w:rPr>
        <w:t xml:space="preserve"> </w:t>
      </w:r>
      <w:r>
        <w:t>sufficient</w:t>
      </w:r>
      <w:r>
        <w:rPr>
          <w:spacing w:val="-30"/>
        </w:rPr>
        <w:t xml:space="preserve"> </w:t>
      </w:r>
      <w:r>
        <w:t>numbers</w:t>
      </w:r>
      <w:r>
        <w:rPr>
          <w:spacing w:val="-30"/>
        </w:rPr>
        <w:t xml:space="preserve"> </w:t>
      </w:r>
      <w:r>
        <w:t>of</w:t>
      </w:r>
      <w:r>
        <w:rPr>
          <w:spacing w:val="-29"/>
        </w:rPr>
        <w:t xml:space="preserve"> </w:t>
      </w:r>
      <w:r>
        <w:rPr>
          <w:spacing w:val="-3"/>
        </w:rPr>
        <w:t>technical</w:t>
      </w:r>
      <w:r>
        <w:rPr>
          <w:spacing w:val="-31"/>
        </w:rPr>
        <w:t xml:space="preserve"> </w:t>
      </w:r>
      <w:r>
        <w:t>personnel</w:t>
      </w:r>
      <w:r>
        <w:rPr>
          <w:spacing w:val="-30"/>
        </w:rPr>
        <w:t xml:space="preserve"> </w:t>
      </w:r>
      <w:r>
        <w:t>that</w:t>
      </w:r>
      <w:r>
        <w:rPr>
          <w:spacing w:val="-31"/>
        </w:rPr>
        <w:t xml:space="preserve"> </w:t>
      </w:r>
      <w:r>
        <w:rPr>
          <w:spacing w:val="-2"/>
        </w:rPr>
        <w:t>are</w:t>
      </w:r>
      <w:r>
        <w:rPr>
          <w:spacing w:val="-30"/>
        </w:rPr>
        <w:t xml:space="preserve"> </w:t>
      </w:r>
      <w:r>
        <w:t>capable</w:t>
      </w:r>
      <w:r>
        <w:rPr>
          <w:spacing w:val="-30"/>
        </w:rPr>
        <w:t xml:space="preserve"> </w:t>
      </w:r>
      <w:r>
        <w:t>of monitoring</w:t>
      </w:r>
      <w:r>
        <w:rPr>
          <w:spacing w:val="-22"/>
        </w:rPr>
        <w:t xml:space="preserve"> </w:t>
      </w:r>
      <w:r>
        <w:t>and</w:t>
      </w:r>
      <w:r>
        <w:rPr>
          <w:spacing w:val="-21"/>
        </w:rPr>
        <w:t xml:space="preserve"> </w:t>
      </w:r>
      <w:r>
        <w:t>evaluating</w:t>
      </w:r>
      <w:r>
        <w:rPr>
          <w:spacing w:val="-22"/>
        </w:rPr>
        <w:t xml:space="preserve"> </w:t>
      </w:r>
      <w:r>
        <w:t>the</w:t>
      </w:r>
      <w:r>
        <w:rPr>
          <w:spacing w:val="-21"/>
        </w:rPr>
        <w:t xml:space="preserve"> </w:t>
      </w:r>
      <w:r>
        <w:t>work</w:t>
      </w:r>
      <w:r>
        <w:rPr>
          <w:spacing w:val="-22"/>
        </w:rPr>
        <w:t xml:space="preserve"> </w:t>
      </w:r>
      <w:r>
        <w:t>of</w:t>
      </w:r>
      <w:r>
        <w:rPr>
          <w:spacing w:val="-20"/>
        </w:rPr>
        <w:t xml:space="preserve"> </w:t>
      </w:r>
      <w:r>
        <w:t>ROs</w:t>
      </w:r>
      <w:r>
        <w:rPr>
          <w:spacing w:val="-21"/>
        </w:rPr>
        <w:t xml:space="preserve"> </w:t>
      </w:r>
      <w:r>
        <w:t>in</w:t>
      </w:r>
      <w:r>
        <w:rPr>
          <w:spacing w:val="-22"/>
        </w:rPr>
        <w:t xml:space="preserve"> </w:t>
      </w:r>
      <w:r>
        <w:t>quantitative</w:t>
      </w:r>
      <w:r>
        <w:rPr>
          <w:spacing w:val="-26"/>
        </w:rPr>
        <w:t xml:space="preserve"> </w:t>
      </w:r>
      <w:r>
        <w:t>and</w:t>
      </w:r>
      <w:r>
        <w:rPr>
          <w:spacing w:val="-26"/>
        </w:rPr>
        <w:t xml:space="preserve"> </w:t>
      </w:r>
      <w:r>
        <w:rPr>
          <w:spacing w:val="-3"/>
        </w:rPr>
        <w:t>qualitative</w:t>
      </w:r>
      <w:r>
        <w:rPr>
          <w:spacing w:val="-25"/>
        </w:rPr>
        <w:t xml:space="preserve"> </w:t>
      </w:r>
      <w:r>
        <w:rPr>
          <w:spacing w:val="-3"/>
        </w:rPr>
        <w:t>terms.</w:t>
      </w:r>
      <w:r>
        <w:rPr>
          <w:spacing w:val="-27"/>
        </w:rPr>
        <w:t xml:space="preserve"> </w:t>
      </w:r>
      <w:r>
        <w:t>This</w:t>
      </w:r>
      <w:r>
        <w:rPr>
          <w:spacing w:val="-25"/>
        </w:rPr>
        <w:t xml:space="preserve"> </w:t>
      </w:r>
      <w:r>
        <w:t>area</w:t>
      </w:r>
      <w:r>
        <w:rPr>
          <w:spacing w:val="-26"/>
        </w:rPr>
        <w:t xml:space="preserve"> </w:t>
      </w:r>
      <w:r>
        <w:t>should be explored by the audit</w:t>
      </w:r>
      <w:r>
        <w:rPr>
          <w:spacing w:val="-15"/>
        </w:rPr>
        <w:t xml:space="preserve"> </w:t>
      </w:r>
      <w:r>
        <w:t>team.</w:t>
      </w:r>
    </w:p>
    <w:p w14:paraId="49555F3C" w14:textId="77777777" w:rsidR="0009623E" w:rsidRDefault="0009623E">
      <w:pPr>
        <w:pStyle w:val="BodyText"/>
        <w:rPr>
          <w:sz w:val="21"/>
        </w:rPr>
      </w:pPr>
    </w:p>
    <w:p w14:paraId="6B3362F3" w14:textId="77777777" w:rsidR="0009623E" w:rsidRDefault="00F00F55">
      <w:pPr>
        <w:pStyle w:val="ListParagraph"/>
        <w:numPr>
          <w:ilvl w:val="1"/>
          <w:numId w:val="32"/>
        </w:numPr>
        <w:tabs>
          <w:tab w:val="left" w:pos="1171"/>
        </w:tabs>
        <w:spacing w:before="1" w:line="237" w:lineRule="auto"/>
        <w:ind w:right="407" w:firstLine="0"/>
        <w:jc w:val="both"/>
      </w:pPr>
      <w:r>
        <w:t>In</w:t>
      </w:r>
      <w:r>
        <w:rPr>
          <w:spacing w:val="-21"/>
        </w:rPr>
        <w:t xml:space="preserve"> </w:t>
      </w:r>
      <w:r>
        <w:t>the</w:t>
      </w:r>
      <w:r>
        <w:rPr>
          <w:spacing w:val="-20"/>
        </w:rPr>
        <w:t xml:space="preserve"> </w:t>
      </w:r>
      <w:r>
        <w:t>context</w:t>
      </w:r>
      <w:r>
        <w:rPr>
          <w:spacing w:val="-22"/>
        </w:rPr>
        <w:t xml:space="preserve"> </w:t>
      </w:r>
      <w:r>
        <w:t>of</w:t>
      </w:r>
      <w:r>
        <w:rPr>
          <w:spacing w:val="-20"/>
        </w:rPr>
        <w:t xml:space="preserve"> </w:t>
      </w:r>
      <w:r>
        <w:t>monitoring</w:t>
      </w:r>
      <w:r>
        <w:rPr>
          <w:spacing w:val="-20"/>
        </w:rPr>
        <w:t xml:space="preserve"> </w:t>
      </w:r>
      <w:r>
        <w:t>of</w:t>
      </w:r>
      <w:r>
        <w:rPr>
          <w:spacing w:val="-20"/>
        </w:rPr>
        <w:t xml:space="preserve"> </w:t>
      </w:r>
      <w:r>
        <w:t>the</w:t>
      </w:r>
      <w:r>
        <w:rPr>
          <w:spacing w:val="-20"/>
        </w:rPr>
        <w:t xml:space="preserve"> </w:t>
      </w:r>
      <w:r>
        <w:t>activities</w:t>
      </w:r>
      <w:r>
        <w:rPr>
          <w:spacing w:val="-20"/>
        </w:rPr>
        <w:t xml:space="preserve"> </w:t>
      </w:r>
      <w:r>
        <w:t>of</w:t>
      </w:r>
      <w:r>
        <w:rPr>
          <w:spacing w:val="-19"/>
        </w:rPr>
        <w:t xml:space="preserve"> </w:t>
      </w:r>
      <w:r>
        <w:t>ROs,</w:t>
      </w:r>
      <w:r>
        <w:rPr>
          <w:spacing w:val="-23"/>
        </w:rPr>
        <w:t xml:space="preserve"> </w:t>
      </w:r>
      <w:r>
        <w:t>auditors</w:t>
      </w:r>
      <w:r>
        <w:rPr>
          <w:spacing w:val="-20"/>
        </w:rPr>
        <w:t xml:space="preserve"> </w:t>
      </w:r>
      <w:r>
        <w:t>should</w:t>
      </w:r>
      <w:r>
        <w:rPr>
          <w:spacing w:val="-25"/>
        </w:rPr>
        <w:t xml:space="preserve"> </w:t>
      </w:r>
      <w:r>
        <w:t>be</w:t>
      </w:r>
      <w:r>
        <w:rPr>
          <w:spacing w:val="-25"/>
        </w:rPr>
        <w:t xml:space="preserve"> </w:t>
      </w:r>
      <w:r>
        <w:rPr>
          <w:spacing w:val="-3"/>
        </w:rPr>
        <w:t>aware</w:t>
      </w:r>
      <w:r>
        <w:rPr>
          <w:spacing w:val="-24"/>
        </w:rPr>
        <w:t xml:space="preserve"> </w:t>
      </w:r>
      <w:r>
        <w:t>that</w:t>
      </w:r>
      <w:r>
        <w:rPr>
          <w:spacing w:val="-26"/>
        </w:rPr>
        <w:t xml:space="preserve"> </w:t>
      </w:r>
      <w:r>
        <w:t>some States may also use private sector organizations or independent surveyors to perform State duties,</w:t>
      </w:r>
      <w:r>
        <w:rPr>
          <w:spacing w:val="-21"/>
        </w:rPr>
        <w:t xml:space="preserve"> </w:t>
      </w:r>
      <w:r>
        <w:t>such</w:t>
      </w:r>
      <w:r>
        <w:rPr>
          <w:spacing w:val="-19"/>
        </w:rPr>
        <w:t xml:space="preserve"> </w:t>
      </w:r>
      <w:r>
        <w:t>as</w:t>
      </w:r>
      <w:r>
        <w:rPr>
          <w:spacing w:val="-19"/>
        </w:rPr>
        <w:t xml:space="preserve"> </w:t>
      </w:r>
      <w:r>
        <w:t>the</w:t>
      </w:r>
      <w:r>
        <w:rPr>
          <w:spacing w:val="-19"/>
        </w:rPr>
        <w:t xml:space="preserve"> </w:t>
      </w:r>
      <w:r>
        <w:t>conduct</w:t>
      </w:r>
      <w:r>
        <w:rPr>
          <w:spacing w:val="-21"/>
        </w:rPr>
        <w:t xml:space="preserve"> </w:t>
      </w:r>
      <w:r>
        <w:t>of</w:t>
      </w:r>
      <w:r>
        <w:rPr>
          <w:spacing w:val="-18"/>
        </w:rPr>
        <w:t xml:space="preserve"> </w:t>
      </w:r>
      <w:r>
        <w:t>flag</w:t>
      </w:r>
      <w:r>
        <w:rPr>
          <w:spacing w:val="-19"/>
        </w:rPr>
        <w:t xml:space="preserve"> </w:t>
      </w:r>
      <w:r>
        <w:t>State</w:t>
      </w:r>
      <w:r>
        <w:rPr>
          <w:spacing w:val="-18"/>
        </w:rPr>
        <w:t xml:space="preserve"> </w:t>
      </w:r>
      <w:r>
        <w:t>inspections,</w:t>
      </w:r>
      <w:r>
        <w:rPr>
          <w:spacing w:val="-21"/>
        </w:rPr>
        <w:t xml:space="preserve"> </w:t>
      </w:r>
      <w:r>
        <w:t>as</w:t>
      </w:r>
      <w:r>
        <w:rPr>
          <w:spacing w:val="-19"/>
        </w:rPr>
        <w:t xml:space="preserve"> </w:t>
      </w:r>
      <w:r>
        <w:t>a</w:t>
      </w:r>
      <w:r>
        <w:rPr>
          <w:spacing w:val="-19"/>
        </w:rPr>
        <w:t xml:space="preserve"> </w:t>
      </w:r>
      <w:r>
        <w:t>part</w:t>
      </w:r>
      <w:r>
        <w:rPr>
          <w:spacing w:val="-21"/>
        </w:rPr>
        <w:t xml:space="preserve"> </w:t>
      </w:r>
      <w:r>
        <w:t>of</w:t>
      </w:r>
      <w:r>
        <w:rPr>
          <w:spacing w:val="-18"/>
        </w:rPr>
        <w:t xml:space="preserve"> </w:t>
      </w:r>
      <w:r>
        <w:t>the</w:t>
      </w:r>
      <w:r>
        <w:rPr>
          <w:spacing w:val="-19"/>
        </w:rPr>
        <w:t xml:space="preserve"> </w:t>
      </w:r>
      <w:r>
        <w:t>flag</w:t>
      </w:r>
      <w:r>
        <w:rPr>
          <w:spacing w:val="-19"/>
        </w:rPr>
        <w:t xml:space="preserve"> </w:t>
      </w:r>
      <w:r>
        <w:t>State's</w:t>
      </w:r>
      <w:r>
        <w:rPr>
          <w:spacing w:val="-19"/>
        </w:rPr>
        <w:t xml:space="preserve"> </w:t>
      </w:r>
      <w:r>
        <w:t>responsibility</w:t>
      </w:r>
      <w:r>
        <w:rPr>
          <w:spacing w:val="-29"/>
        </w:rPr>
        <w:t xml:space="preserve"> </w:t>
      </w:r>
      <w:r>
        <w:t>to carry</w:t>
      </w:r>
      <w:r>
        <w:rPr>
          <w:spacing w:val="-9"/>
        </w:rPr>
        <w:t xml:space="preserve"> </w:t>
      </w:r>
      <w:r>
        <w:t>out</w:t>
      </w:r>
      <w:r>
        <w:rPr>
          <w:spacing w:val="-5"/>
        </w:rPr>
        <w:t xml:space="preserve"> </w:t>
      </w:r>
      <w:r>
        <w:t>oversight</w:t>
      </w:r>
      <w:r>
        <w:rPr>
          <w:spacing w:val="-6"/>
        </w:rPr>
        <w:t xml:space="preserve"> </w:t>
      </w:r>
      <w:r>
        <w:t>of</w:t>
      </w:r>
      <w:r>
        <w:rPr>
          <w:spacing w:val="-4"/>
        </w:rPr>
        <w:t xml:space="preserve"> </w:t>
      </w:r>
      <w:r>
        <w:t>their</w:t>
      </w:r>
      <w:r>
        <w:rPr>
          <w:spacing w:val="-7"/>
        </w:rPr>
        <w:t xml:space="preserve"> </w:t>
      </w:r>
      <w:r>
        <w:t>ROs.</w:t>
      </w:r>
      <w:r>
        <w:rPr>
          <w:spacing w:val="-6"/>
        </w:rPr>
        <w:t xml:space="preserve"> </w:t>
      </w:r>
      <w:r>
        <w:t>The</w:t>
      </w:r>
      <w:r>
        <w:rPr>
          <w:spacing w:val="-5"/>
        </w:rPr>
        <w:t xml:space="preserve"> </w:t>
      </w:r>
      <w:r>
        <w:t>State</w:t>
      </w:r>
      <w:r>
        <w:rPr>
          <w:spacing w:val="-6"/>
        </w:rPr>
        <w:t xml:space="preserve"> </w:t>
      </w:r>
      <w:r>
        <w:t>should</w:t>
      </w:r>
      <w:r>
        <w:rPr>
          <w:spacing w:val="-5"/>
        </w:rPr>
        <w:t xml:space="preserve"> </w:t>
      </w:r>
      <w:r>
        <w:t>have</w:t>
      </w:r>
      <w:r>
        <w:rPr>
          <w:spacing w:val="-5"/>
        </w:rPr>
        <w:t xml:space="preserve"> </w:t>
      </w:r>
      <w:r>
        <w:t>full</w:t>
      </w:r>
      <w:r>
        <w:rPr>
          <w:spacing w:val="-6"/>
        </w:rPr>
        <w:t xml:space="preserve"> </w:t>
      </w:r>
      <w:r>
        <w:t>knowledge</w:t>
      </w:r>
      <w:r>
        <w:rPr>
          <w:spacing w:val="-5"/>
        </w:rPr>
        <w:t xml:space="preserve"> </w:t>
      </w:r>
      <w:r>
        <w:t>of</w:t>
      </w:r>
      <w:r>
        <w:rPr>
          <w:spacing w:val="-4"/>
        </w:rPr>
        <w:t xml:space="preserve"> </w:t>
      </w:r>
      <w:r>
        <w:t>the</w:t>
      </w:r>
      <w:r>
        <w:rPr>
          <w:spacing w:val="-6"/>
        </w:rPr>
        <w:t xml:space="preserve"> </w:t>
      </w:r>
      <w:r>
        <w:t>activities</w:t>
      </w:r>
      <w:r>
        <w:rPr>
          <w:spacing w:val="-4"/>
        </w:rPr>
        <w:t xml:space="preserve"> </w:t>
      </w:r>
      <w:r>
        <w:t>of</w:t>
      </w:r>
      <w:r>
        <w:rPr>
          <w:spacing w:val="-4"/>
        </w:rPr>
        <w:t xml:space="preserve"> </w:t>
      </w:r>
      <w:r>
        <w:t>such organizations</w:t>
      </w:r>
      <w:r>
        <w:rPr>
          <w:spacing w:val="-23"/>
        </w:rPr>
        <w:t xml:space="preserve"> </w:t>
      </w:r>
      <w:r>
        <w:t>or</w:t>
      </w:r>
      <w:r>
        <w:rPr>
          <w:spacing w:val="-24"/>
        </w:rPr>
        <w:t xml:space="preserve"> </w:t>
      </w:r>
      <w:r>
        <w:t>independent</w:t>
      </w:r>
      <w:r>
        <w:rPr>
          <w:spacing w:val="-24"/>
        </w:rPr>
        <w:t xml:space="preserve"> </w:t>
      </w:r>
      <w:r>
        <w:t>surveyors</w:t>
      </w:r>
      <w:r>
        <w:rPr>
          <w:spacing w:val="-25"/>
        </w:rPr>
        <w:t xml:space="preserve"> </w:t>
      </w:r>
      <w:r>
        <w:t>and</w:t>
      </w:r>
      <w:r>
        <w:rPr>
          <w:spacing w:val="-27"/>
        </w:rPr>
        <w:t xml:space="preserve"> </w:t>
      </w:r>
      <w:r>
        <w:t>should</w:t>
      </w:r>
      <w:r>
        <w:rPr>
          <w:spacing w:val="-26"/>
        </w:rPr>
        <w:t xml:space="preserve"> </w:t>
      </w:r>
      <w:r>
        <w:rPr>
          <w:spacing w:val="-3"/>
        </w:rPr>
        <w:t>exert</w:t>
      </w:r>
      <w:r>
        <w:rPr>
          <w:spacing w:val="-27"/>
        </w:rPr>
        <w:t xml:space="preserve"> </w:t>
      </w:r>
      <w:r>
        <w:rPr>
          <w:spacing w:val="-3"/>
        </w:rPr>
        <w:t>control</w:t>
      </w:r>
      <w:r>
        <w:rPr>
          <w:spacing w:val="-28"/>
        </w:rPr>
        <w:t xml:space="preserve"> </w:t>
      </w:r>
      <w:r>
        <w:t>over</w:t>
      </w:r>
      <w:r>
        <w:rPr>
          <w:spacing w:val="-27"/>
        </w:rPr>
        <w:t xml:space="preserve"> </w:t>
      </w:r>
      <w:r>
        <w:rPr>
          <w:spacing w:val="-2"/>
        </w:rPr>
        <w:t>the</w:t>
      </w:r>
      <w:r>
        <w:rPr>
          <w:spacing w:val="-27"/>
        </w:rPr>
        <w:t xml:space="preserve"> </w:t>
      </w:r>
      <w:r>
        <w:rPr>
          <w:spacing w:val="-3"/>
        </w:rPr>
        <w:t>quality</w:t>
      </w:r>
      <w:r>
        <w:rPr>
          <w:spacing w:val="-32"/>
        </w:rPr>
        <w:t xml:space="preserve"> </w:t>
      </w:r>
      <w:r>
        <w:t>and</w:t>
      </w:r>
      <w:r>
        <w:rPr>
          <w:spacing w:val="-26"/>
        </w:rPr>
        <w:t xml:space="preserve"> </w:t>
      </w:r>
      <w:r>
        <w:rPr>
          <w:spacing w:val="-3"/>
        </w:rPr>
        <w:t xml:space="preserve">consistency </w:t>
      </w:r>
      <w:r>
        <w:t>of their</w:t>
      </w:r>
      <w:r>
        <w:rPr>
          <w:spacing w:val="-4"/>
        </w:rPr>
        <w:t xml:space="preserve"> </w:t>
      </w:r>
      <w:r>
        <w:t>work.</w:t>
      </w:r>
    </w:p>
    <w:p w14:paraId="2D680288" w14:textId="77777777" w:rsidR="0009623E" w:rsidRDefault="0009623E">
      <w:pPr>
        <w:pStyle w:val="BodyText"/>
        <w:spacing w:before="8"/>
        <w:rPr>
          <w:sz w:val="21"/>
        </w:rPr>
      </w:pPr>
    </w:p>
    <w:p w14:paraId="0A35F7CC" w14:textId="77777777" w:rsidR="0009623E" w:rsidRDefault="00F00F55">
      <w:pPr>
        <w:pStyle w:val="Heading3"/>
        <w:ind w:left="318"/>
      </w:pPr>
      <w:bookmarkStart w:id="16" w:name="_bookmark15"/>
      <w:bookmarkEnd w:id="16"/>
      <w:r>
        <w:t>Enforcement</w:t>
      </w:r>
    </w:p>
    <w:p w14:paraId="536FFF29" w14:textId="77777777" w:rsidR="0009623E" w:rsidRDefault="0009623E">
      <w:pPr>
        <w:pStyle w:val="BodyText"/>
        <w:spacing w:before="6"/>
        <w:rPr>
          <w:b/>
          <w:i/>
          <w:sz w:val="21"/>
        </w:rPr>
      </w:pPr>
    </w:p>
    <w:p w14:paraId="0A9CAEA0" w14:textId="77777777" w:rsidR="0009623E" w:rsidRDefault="00F00F55">
      <w:pPr>
        <w:pStyle w:val="ListParagraph"/>
        <w:numPr>
          <w:ilvl w:val="1"/>
          <w:numId w:val="32"/>
        </w:numPr>
        <w:tabs>
          <w:tab w:val="left" w:pos="1039"/>
        </w:tabs>
        <w:spacing w:before="1" w:line="237" w:lineRule="auto"/>
        <w:ind w:right="417" w:firstLine="0"/>
        <w:jc w:val="both"/>
      </w:pPr>
      <w:r>
        <w:t>Enforcement is a critical component in ensuring global and uniform implementation of mandatory IMO instruments. However, this area could be very problematic for auditors as enforcement provisions may not necessarily rest within the maritime laws and regulations. In some cases, this is incorporated under civil or criminal law statutes and some enforcement actions may rest with another governmental entity that is not directly participating in the audit. One</w:t>
      </w:r>
      <w:r>
        <w:rPr>
          <w:spacing w:val="-14"/>
        </w:rPr>
        <w:t xml:space="preserve"> </w:t>
      </w:r>
      <w:r>
        <w:t>aspect</w:t>
      </w:r>
      <w:r>
        <w:rPr>
          <w:spacing w:val="-14"/>
        </w:rPr>
        <w:t xml:space="preserve"> </w:t>
      </w:r>
      <w:r>
        <w:t>that</w:t>
      </w:r>
      <w:r>
        <w:rPr>
          <w:spacing w:val="-17"/>
        </w:rPr>
        <w:t xml:space="preserve"> </w:t>
      </w:r>
      <w:r>
        <w:t>is</w:t>
      </w:r>
      <w:r>
        <w:rPr>
          <w:spacing w:val="-15"/>
        </w:rPr>
        <w:t xml:space="preserve"> </w:t>
      </w:r>
      <w:r>
        <w:t>almost</w:t>
      </w:r>
      <w:r>
        <w:rPr>
          <w:spacing w:val="-17"/>
        </w:rPr>
        <w:t xml:space="preserve"> </w:t>
      </w:r>
      <w:r>
        <w:t>always</w:t>
      </w:r>
      <w:r>
        <w:rPr>
          <w:spacing w:val="-15"/>
        </w:rPr>
        <w:t xml:space="preserve"> </w:t>
      </w:r>
      <w:r>
        <w:t>present</w:t>
      </w:r>
      <w:r>
        <w:rPr>
          <w:spacing w:val="-17"/>
        </w:rPr>
        <w:t xml:space="preserve"> </w:t>
      </w:r>
      <w:r>
        <w:t>is</w:t>
      </w:r>
      <w:r>
        <w:rPr>
          <w:spacing w:val="-16"/>
        </w:rPr>
        <w:t xml:space="preserve"> </w:t>
      </w:r>
      <w:r>
        <w:t>what</w:t>
      </w:r>
      <w:r>
        <w:rPr>
          <w:spacing w:val="-17"/>
        </w:rPr>
        <w:t xml:space="preserve"> </w:t>
      </w:r>
      <w:r>
        <w:t>role,</w:t>
      </w:r>
      <w:r>
        <w:rPr>
          <w:spacing w:val="-15"/>
        </w:rPr>
        <w:t xml:space="preserve"> </w:t>
      </w:r>
      <w:r>
        <w:t>if</w:t>
      </w:r>
      <w:r>
        <w:rPr>
          <w:spacing w:val="-15"/>
        </w:rPr>
        <w:t xml:space="preserve"> </w:t>
      </w:r>
      <w:r>
        <w:t>any,</w:t>
      </w:r>
      <w:r>
        <w:rPr>
          <w:spacing w:val="-17"/>
        </w:rPr>
        <w:t xml:space="preserve"> </w:t>
      </w:r>
      <w:r>
        <w:t>does</w:t>
      </w:r>
      <w:r>
        <w:rPr>
          <w:spacing w:val="-15"/>
        </w:rPr>
        <w:t xml:space="preserve"> </w:t>
      </w:r>
      <w:r>
        <w:t>the</w:t>
      </w:r>
      <w:r>
        <w:rPr>
          <w:spacing w:val="-16"/>
        </w:rPr>
        <w:t xml:space="preserve"> </w:t>
      </w:r>
      <w:r>
        <w:t>maritime</w:t>
      </w:r>
      <w:r>
        <w:rPr>
          <w:spacing w:val="-16"/>
        </w:rPr>
        <w:t xml:space="preserve"> </w:t>
      </w:r>
      <w:r>
        <w:t>authority</w:t>
      </w:r>
      <w:r>
        <w:rPr>
          <w:spacing w:val="-21"/>
        </w:rPr>
        <w:t xml:space="preserve"> </w:t>
      </w:r>
      <w:r>
        <w:t>play</w:t>
      </w:r>
      <w:r>
        <w:rPr>
          <w:spacing w:val="-22"/>
        </w:rPr>
        <w:t xml:space="preserve"> </w:t>
      </w:r>
      <w:r>
        <w:t>in the</w:t>
      </w:r>
      <w:r>
        <w:rPr>
          <w:spacing w:val="-14"/>
        </w:rPr>
        <w:t xml:space="preserve"> </w:t>
      </w:r>
      <w:r>
        <w:t>collection</w:t>
      </w:r>
      <w:r>
        <w:rPr>
          <w:spacing w:val="-12"/>
        </w:rPr>
        <w:t xml:space="preserve"> </w:t>
      </w:r>
      <w:r>
        <w:t>and</w:t>
      </w:r>
      <w:r>
        <w:rPr>
          <w:spacing w:val="-13"/>
        </w:rPr>
        <w:t xml:space="preserve"> </w:t>
      </w:r>
      <w:r>
        <w:t>provision</w:t>
      </w:r>
      <w:r>
        <w:rPr>
          <w:spacing w:val="-12"/>
        </w:rPr>
        <w:t xml:space="preserve"> </w:t>
      </w:r>
      <w:r>
        <w:t>of</w:t>
      </w:r>
      <w:r>
        <w:rPr>
          <w:spacing w:val="-12"/>
        </w:rPr>
        <w:t xml:space="preserve"> </w:t>
      </w:r>
      <w:r>
        <w:t>adequate</w:t>
      </w:r>
      <w:r>
        <w:rPr>
          <w:spacing w:val="-14"/>
        </w:rPr>
        <w:t xml:space="preserve"> </w:t>
      </w:r>
      <w:r>
        <w:t>information</w:t>
      </w:r>
      <w:r>
        <w:rPr>
          <w:spacing w:val="-12"/>
        </w:rPr>
        <w:t xml:space="preserve"> </w:t>
      </w:r>
      <w:r>
        <w:t>to</w:t>
      </w:r>
      <w:r>
        <w:rPr>
          <w:spacing w:val="-13"/>
        </w:rPr>
        <w:t xml:space="preserve"> </w:t>
      </w:r>
      <w:r>
        <w:t>enforcement</w:t>
      </w:r>
      <w:r>
        <w:rPr>
          <w:spacing w:val="-17"/>
        </w:rPr>
        <w:t xml:space="preserve"> </w:t>
      </w:r>
      <w:r>
        <w:t>agencies.</w:t>
      </w:r>
      <w:r>
        <w:rPr>
          <w:spacing w:val="30"/>
        </w:rPr>
        <w:t xml:space="preserve"> </w:t>
      </w:r>
      <w:r>
        <w:t>In</w:t>
      </w:r>
      <w:r>
        <w:rPr>
          <w:spacing w:val="-16"/>
        </w:rPr>
        <w:t xml:space="preserve"> </w:t>
      </w:r>
      <w:r>
        <w:t>this</w:t>
      </w:r>
      <w:r>
        <w:rPr>
          <w:spacing w:val="-16"/>
        </w:rPr>
        <w:t xml:space="preserve"> </w:t>
      </w:r>
      <w:r>
        <w:t>instance, auditors should use their sound judgement in determining who to interview and what documentation they would like to</w:t>
      </w:r>
      <w:r>
        <w:rPr>
          <w:spacing w:val="-12"/>
        </w:rPr>
        <w:t xml:space="preserve"> </w:t>
      </w:r>
      <w:r>
        <w:t>see.</w:t>
      </w:r>
    </w:p>
    <w:p w14:paraId="37E3E4BA" w14:textId="77777777" w:rsidR="0009623E" w:rsidRDefault="0009623E">
      <w:pPr>
        <w:spacing w:line="237" w:lineRule="auto"/>
        <w:jc w:val="both"/>
        <w:sectPr w:rsidR="0009623E">
          <w:headerReference w:type="default" r:id="rId31"/>
          <w:footerReference w:type="default" r:id="rId32"/>
          <w:pgSz w:w="11910" w:h="16840"/>
          <w:pgMar w:top="1380" w:right="1000" w:bottom="1000" w:left="1100" w:header="856" w:footer="803" w:gutter="0"/>
          <w:cols w:space="720"/>
        </w:sectPr>
      </w:pPr>
    </w:p>
    <w:p w14:paraId="3CCA7AAE" w14:textId="77777777" w:rsidR="0009623E" w:rsidRDefault="0009623E">
      <w:pPr>
        <w:pStyle w:val="BodyText"/>
        <w:spacing w:before="11"/>
        <w:rPr>
          <w:sz w:val="13"/>
        </w:rPr>
      </w:pPr>
    </w:p>
    <w:p w14:paraId="3ED12726" w14:textId="77777777" w:rsidR="0009623E" w:rsidRDefault="00F00F55">
      <w:pPr>
        <w:pStyle w:val="Heading3"/>
        <w:spacing w:before="91"/>
        <w:ind w:left="318"/>
      </w:pPr>
      <w:r>
        <w:t>Flag State surveyors</w:t>
      </w:r>
    </w:p>
    <w:p w14:paraId="78D7B0A5" w14:textId="77777777" w:rsidR="0009623E" w:rsidRDefault="0009623E">
      <w:pPr>
        <w:pStyle w:val="BodyText"/>
        <w:spacing w:before="7"/>
        <w:rPr>
          <w:b/>
          <w:i/>
          <w:sz w:val="21"/>
        </w:rPr>
      </w:pPr>
    </w:p>
    <w:p w14:paraId="05A0B3F7" w14:textId="77777777" w:rsidR="0009623E" w:rsidRDefault="00F00F55">
      <w:pPr>
        <w:pStyle w:val="ListParagraph"/>
        <w:numPr>
          <w:ilvl w:val="1"/>
          <w:numId w:val="32"/>
        </w:numPr>
        <w:tabs>
          <w:tab w:val="left" w:pos="1171"/>
        </w:tabs>
        <w:spacing w:line="237" w:lineRule="auto"/>
        <w:ind w:right="415" w:firstLine="0"/>
        <w:jc w:val="both"/>
      </w:pPr>
      <w:r>
        <w:t>The</w:t>
      </w:r>
      <w:r>
        <w:rPr>
          <w:spacing w:val="-19"/>
        </w:rPr>
        <w:t xml:space="preserve"> </w:t>
      </w:r>
      <w:r>
        <w:t>III</w:t>
      </w:r>
      <w:r>
        <w:rPr>
          <w:spacing w:val="-20"/>
        </w:rPr>
        <w:t xml:space="preserve"> </w:t>
      </w:r>
      <w:r>
        <w:t>Code,</w:t>
      </w:r>
      <w:r>
        <w:rPr>
          <w:spacing w:val="-21"/>
        </w:rPr>
        <w:t xml:space="preserve"> </w:t>
      </w:r>
      <w:r>
        <w:t>paragraphs</w:t>
      </w:r>
      <w:r>
        <w:rPr>
          <w:spacing w:val="-18"/>
        </w:rPr>
        <w:t xml:space="preserve"> </w:t>
      </w:r>
      <w:r>
        <w:t>28</w:t>
      </w:r>
      <w:r>
        <w:rPr>
          <w:spacing w:val="-19"/>
        </w:rPr>
        <w:t xml:space="preserve"> </w:t>
      </w:r>
      <w:r>
        <w:t>to</w:t>
      </w:r>
      <w:r>
        <w:rPr>
          <w:spacing w:val="-18"/>
        </w:rPr>
        <w:t xml:space="preserve"> </w:t>
      </w:r>
      <w:r>
        <w:t>37,</w:t>
      </w:r>
      <w:r>
        <w:rPr>
          <w:spacing w:val="-21"/>
        </w:rPr>
        <w:t xml:space="preserve"> </w:t>
      </w:r>
      <w:r>
        <w:t>contains</w:t>
      </w:r>
      <w:r>
        <w:rPr>
          <w:spacing w:val="-17"/>
        </w:rPr>
        <w:t xml:space="preserve"> </w:t>
      </w:r>
      <w:r>
        <w:t>a</w:t>
      </w:r>
      <w:r>
        <w:rPr>
          <w:spacing w:val="-19"/>
        </w:rPr>
        <w:t xml:space="preserve"> </w:t>
      </w:r>
      <w:r>
        <w:t>list</w:t>
      </w:r>
      <w:r>
        <w:rPr>
          <w:spacing w:val="-20"/>
        </w:rPr>
        <w:t xml:space="preserve"> </w:t>
      </w:r>
      <w:r>
        <w:t>of</w:t>
      </w:r>
      <w:r>
        <w:rPr>
          <w:spacing w:val="-18"/>
        </w:rPr>
        <w:t xml:space="preserve"> </w:t>
      </w:r>
      <w:r>
        <w:t>issues</w:t>
      </w:r>
      <w:r>
        <w:rPr>
          <w:spacing w:val="-19"/>
        </w:rPr>
        <w:t xml:space="preserve"> </w:t>
      </w:r>
      <w:r>
        <w:t>that</w:t>
      </w:r>
      <w:r>
        <w:rPr>
          <w:spacing w:val="-24"/>
        </w:rPr>
        <w:t xml:space="preserve"> </w:t>
      </w:r>
      <w:r>
        <w:rPr>
          <w:spacing w:val="-3"/>
        </w:rPr>
        <w:t>would</w:t>
      </w:r>
      <w:r>
        <w:rPr>
          <w:spacing w:val="-23"/>
        </w:rPr>
        <w:t xml:space="preserve"> </w:t>
      </w:r>
      <w:r>
        <w:t>be</w:t>
      </w:r>
      <w:r>
        <w:rPr>
          <w:spacing w:val="-23"/>
        </w:rPr>
        <w:t xml:space="preserve"> </w:t>
      </w:r>
      <w:r>
        <w:rPr>
          <w:spacing w:val="-3"/>
        </w:rPr>
        <w:t>expected</w:t>
      </w:r>
      <w:r>
        <w:rPr>
          <w:spacing w:val="-23"/>
        </w:rPr>
        <w:t xml:space="preserve"> </w:t>
      </w:r>
      <w:r>
        <w:t>of</w:t>
      </w:r>
      <w:r>
        <w:rPr>
          <w:spacing w:val="-22"/>
        </w:rPr>
        <w:t xml:space="preserve"> </w:t>
      </w:r>
      <w:r>
        <w:t>an Administration</w:t>
      </w:r>
      <w:r>
        <w:rPr>
          <w:spacing w:val="-20"/>
        </w:rPr>
        <w:t xml:space="preserve"> </w:t>
      </w:r>
      <w:r>
        <w:t>if</w:t>
      </w:r>
      <w:r>
        <w:rPr>
          <w:spacing w:val="-19"/>
        </w:rPr>
        <w:t xml:space="preserve"> </w:t>
      </w:r>
      <w:r>
        <w:t>its</w:t>
      </w:r>
      <w:r>
        <w:rPr>
          <w:spacing w:val="-19"/>
        </w:rPr>
        <w:t xml:space="preserve"> </w:t>
      </w:r>
      <w:r>
        <w:t>responsibilities</w:t>
      </w:r>
      <w:r>
        <w:rPr>
          <w:spacing w:val="-19"/>
        </w:rPr>
        <w:t xml:space="preserve"> </w:t>
      </w:r>
      <w:r>
        <w:t>as</w:t>
      </w:r>
      <w:r>
        <w:rPr>
          <w:spacing w:val="-19"/>
        </w:rPr>
        <w:t xml:space="preserve"> </w:t>
      </w:r>
      <w:r>
        <w:t>a</w:t>
      </w:r>
      <w:r>
        <w:rPr>
          <w:spacing w:val="-19"/>
        </w:rPr>
        <w:t xml:space="preserve"> </w:t>
      </w:r>
      <w:r>
        <w:t>flag</w:t>
      </w:r>
      <w:r>
        <w:rPr>
          <w:spacing w:val="-19"/>
        </w:rPr>
        <w:t xml:space="preserve"> </w:t>
      </w:r>
      <w:r>
        <w:t>State</w:t>
      </w:r>
      <w:r>
        <w:rPr>
          <w:spacing w:val="-19"/>
        </w:rPr>
        <w:t xml:space="preserve"> </w:t>
      </w:r>
      <w:r>
        <w:t>were</w:t>
      </w:r>
      <w:r>
        <w:rPr>
          <w:spacing w:val="-24"/>
        </w:rPr>
        <w:t xml:space="preserve"> </w:t>
      </w:r>
      <w:r>
        <w:t>to</w:t>
      </w:r>
      <w:r>
        <w:rPr>
          <w:spacing w:val="-23"/>
        </w:rPr>
        <w:t xml:space="preserve"> </w:t>
      </w:r>
      <w:r>
        <w:t>be</w:t>
      </w:r>
      <w:r>
        <w:rPr>
          <w:spacing w:val="-24"/>
        </w:rPr>
        <w:t xml:space="preserve"> </w:t>
      </w:r>
      <w:r>
        <w:rPr>
          <w:spacing w:val="-3"/>
        </w:rPr>
        <w:t>properly</w:t>
      </w:r>
      <w:r>
        <w:rPr>
          <w:spacing w:val="-30"/>
        </w:rPr>
        <w:t xml:space="preserve"> </w:t>
      </w:r>
      <w:r>
        <w:rPr>
          <w:spacing w:val="-3"/>
        </w:rPr>
        <w:t>executed.</w:t>
      </w:r>
      <w:r>
        <w:rPr>
          <w:spacing w:val="-24"/>
        </w:rPr>
        <w:t xml:space="preserve"> </w:t>
      </w:r>
      <w:r>
        <w:rPr>
          <w:spacing w:val="-4"/>
        </w:rPr>
        <w:t>Surveyors</w:t>
      </w:r>
      <w:r>
        <w:rPr>
          <w:spacing w:val="-23"/>
        </w:rPr>
        <w:t xml:space="preserve"> </w:t>
      </w:r>
      <w:r>
        <w:rPr>
          <w:spacing w:val="-2"/>
        </w:rPr>
        <w:t>are</w:t>
      </w:r>
      <w:r>
        <w:rPr>
          <w:spacing w:val="-24"/>
        </w:rPr>
        <w:t xml:space="preserve"> </w:t>
      </w:r>
      <w:r>
        <w:t>at the</w:t>
      </w:r>
      <w:r>
        <w:rPr>
          <w:spacing w:val="-22"/>
        </w:rPr>
        <w:t xml:space="preserve"> </w:t>
      </w:r>
      <w:r>
        <w:t>sharp</w:t>
      </w:r>
      <w:r>
        <w:rPr>
          <w:spacing w:val="-21"/>
        </w:rPr>
        <w:t xml:space="preserve"> </w:t>
      </w:r>
      <w:r>
        <w:t>end</w:t>
      </w:r>
      <w:r>
        <w:rPr>
          <w:spacing w:val="-22"/>
        </w:rPr>
        <w:t xml:space="preserve"> </w:t>
      </w:r>
      <w:r>
        <w:t>of</w:t>
      </w:r>
      <w:r>
        <w:rPr>
          <w:spacing w:val="-20"/>
        </w:rPr>
        <w:t xml:space="preserve"> </w:t>
      </w:r>
      <w:r>
        <w:t>implementation</w:t>
      </w:r>
      <w:r>
        <w:rPr>
          <w:spacing w:val="-22"/>
        </w:rPr>
        <w:t xml:space="preserve"> </w:t>
      </w:r>
      <w:r>
        <w:t>and</w:t>
      </w:r>
      <w:r>
        <w:rPr>
          <w:spacing w:val="-21"/>
        </w:rPr>
        <w:t xml:space="preserve"> </w:t>
      </w:r>
      <w:r>
        <w:t>enforcement.</w:t>
      </w:r>
      <w:r>
        <w:rPr>
          <w:spacing w:val="16"/>
        </w:rPr>
        <w:t xml:space="preserve"> </w:t>
      </w:r>
      <w:r>
        <w:t>Therefore,</w:t>
      </w:r>
      <w:r>
        <w:rPr>
          <w:spacing w:val="-26"/>
        </w:rPr>
        <w:t xml:space="preserve"> </w:t>
      </w:r>
      <w:r>
        <w:rPr>
          <w:spacing w:val="-2"/>
        </w:rPr>
        <w:t>the</w:t>
      </w:r>
      <w:r>
        <w:rPr>
          <w:spacing w:val="-26"/>
        </w:rPr>
        <w:t xml:space="preserve"> </w:t>
      </w:r>
      <w:r>
        <w:t>audit</w:t>
      </w:r>
      <w:r>
        <w:rPr>
          <w:spacing w:val="-26"/>
        </w:rPr>
        <w:t xml:space="preserve"> </w:t>
      </w:r>
      <w:r>
        <w:t>should</w:t>
      </w:r>
      <w:r>
        <w:rPr>
          <w:spacing w:val="-26"/>
        </w:rPr>
        <w:t xml:space="preserve"> </w:t>
      </w:r>
      <w:r>
        <w:rPr>
          <w:spacing w:val="-3"/>
        </w:rPr>
        <w:t>explore</w:t>
      </w:r>
      <w:r>
        <w:rPr>
          <w:spacing w:val="-26"/>
        </w:rPr>
        <w:t xml:space="preserve"> </w:t>
      </w:r>
      <w:r>
        <w:rPr>
          <w:spacing w:val="-2"/>
        </w:rPr>
        <w:t>the</w:t>
      </w:r>
      <w:r>
        <w:rPr>
          <w:spacing w:val="-26"/>
        </w:rPr>
        <w:t xml:space="preserve"> </w:t>
      </w:r>
      <w:r>
        <w:t>issue of</w:t>
      </w:r>
      <w:r>
        <w:rPr>
          <w:spacing w:val="-13"/>
        </w:rPr>
        <w:t xml:space="preserve"> </w:t>
      </w:r>
      <w:r>
        <w:t>flag</w:t>
      </w:r>
      <w:r>
        <w:rPr>
          <w:spacing w:val="-13"/>
        </w:rPr>
        <w:t xml:space="preserve"> </w:t>
      </w:r>
      <w:r>
        <w:t>State</w:t>
      </w:r>
      <w:r>
        <w:rPr>
          <w:spacing w:val="-14"/>
        </w:rPr>
        <w:t xml:space="preserve"> </w:t>
      </w:r>
      <w:r>
        <w:t>surveyors,</w:t>
      </w:r>
      <w:r>
        <w:rPr>
          <w:spacing w:val="-15"/>
        </w:rPr>
        <w:t xml:space="preserve"> </w:t>
      </w:r>
      <w:r>
        <w:t>with</w:t>
      </w:r>
      <w:r>
        <w:rPr>
          <w:spacing w:val="-14"/>
        </w:rPr>
        <w:t xml:space="preserve"> </w:t>
      </w:r>
      <w:r>
        <w:t>a</w:t>
      </w:r>
      <w:r>
        <w:rPr>
          <w:spacing w:val="-14"/>
        </w:rPr>
        <w:t xml:space="preserve"> </w:t>
      </w:r>
      <w:r>
        <w:t>view</w:t>
      </w:r>
      <w:r>
        <w:rPr>
          <w:spacing w:val="-16"/>
        </w:rPr>
        <w:t xml:space="preserve"> </w:t>
      </w:r>
      <w:r>
        <w:t>to</w:t>
      </w:r>
      <w:r>
        <w:rPr>
          <w:spacing w:val="-13"/>
        </w:rPr>
        <w:t xml:space="preserve"> </w:t>
      </w:r>
      <w:r>
        <w:t>encouraging</w:t>
      </w:r>
      <w:r>
        <w:rPr>
          <w:spacing w:val="-13"/>
        </w:rPr>
        <w:t xml:space="preserve"> </w:t>
      </w:r>
      <w:r>
        <w:t>improvement</w:t>
      </w:r>
      <w:r>
        <w:rPr>
          <w:spacing w:val="-15"/>
        </w:rPr>
        <w:t xml:space="preserve"> </w:t>
      </w:r>
      <w:r>
        <w:t>and</w:t>
      </w:r>
      <w:r>
        <w:rPr>
          <w:spacing w:val="-14"/>
        </w:rPr>
        <w:t xml:space="preserve"> </w:t>
      </w:r>
      <w:r>
        <w:t>the</w:t>
      </w:r>
      <w:r>
        <w:rPr>
          <w:spacing w:val="-17"/>
        </w:rPr>
        <w:t xml:space="preserve"> </w:t>
      </w:r>
      <w:r>
        <w:t>implementation</w:t>
      </w:r>
      <w:r>
        <w:rPr>
          <w:spacing w:val="-15"/>
        </w:rPr>
        <w:t xml:space="preserve"> </w:t>
      </w:r>
      <w:r>
        <w:t>of</w:t>
      </w:r>
      <w:r>
        <w:rPr>
          <w:spacing w:val="-16"/>
        </w:rPr>
        <w:t xml:space="preserve"> </w:t>
      </w:r>
      <w:r>
        <w:t>this part</w:t>
      </w:r>
      <w:r>
        <w:rPr>
          <w:spacing w:val="-19"/>
        </w:rPr>
        <w:t xml:space="preserve"> </w:t>
      </w:r>
      <w:r>
        <w:t>of</w:t>
      </w:r>
      <w:r>
        <w:rPr>
          <w:spacing w:val="-16"/>
        </w:rPr>
        <w:t xml:space="preserve"> </w:t>
      </w:r>
      <w:r>
        <w:t>the</w:t>
      </w:r>
      <w:r>
        <w:rPr>
          <w:spacing w:val="-17"/>
        </w:rPr>
        <w:t xml:space="preserve"> </w:t>
      </w:r>
      <w:r>
        <w:t>III</w:t>
      </w:r>
      <w:r>
        <w:rPr>
          <w:spacing w:val="-18"/>
        </w:rPr>
        <w:t xml:space="preserve"> </w:t>
      </w:r>
      <w:r>
        <w:t>Code</w:t>
      </w:r>
      <w:r>
        <w:rPr>
          <w:spacing w:val="-18"/>
        </w:rPr>
        <w:t xml:space="preserve"> </w:t>
      </w:r>
      <w:r>
        <w:t>by</w:t>
      </w:r>
      <w:r>
        <w:rPr>
          <w:spacing w:val="-22"/>
        </w:rPr>
        <w:t xml:space="preserve"> </w:t>
      </w:r>
      <w:r>
        <w:t>Member</w:t>
      </w:r>
      <w:r>
        <w:rPr>
          <w:spacing w:val="-18"/>
        </w:rPr>
        <w:t xml:space="preserve"> </w:t>
      </w:r>
      <w:r>
        <w:t>States.</w:t>
      </w:r>
      <w:r>
        <w:rPr>
          <w:spacing w:val="21"/>
        </w:rPr>
        <w:t xml:space="preserve"> </w:t>
      </w:r>
      <w:r>
        <w:t>Paragraph</w:t>
      </w:r>
      <w:r>
        <w:rPr>
          <w:spacing w:val="-19"/>
        </w:rPr>
        <w:t xml:space="preserve"> </w:t>
      </w:r>
      <w:r>
        <w:t>29.3</w:t>
      </w:r>
      <w:r>
        <w:rPr>
          <w:spacing w:val="-19"/>
        </w:rPr>
        <w:t xml:space="preserve"> </w:t>
      </w:r>
      <w:r>
        <w:t>of</w:t>
      </w:r>
      <w:r>
        <w:rPr>
          <w:spacing w:val="-18"/>
        </w:rPr>
        <w:t xml:space="preserve"> </w:t>
      </w:r>
      <w:r>
        <w:t>the</w:t>
      </w:r>
      <w:r>
        <w:rPr>
          <w:spacing w:val="-2"/>
        </w:rPr>
        <w:t xml:space="preserve"> </w:t>
      </w:r>
      <w:r>
        <w:t>III</w:t>
      </w:r>
      <w:r>
        <w:rPr>
          <w:spacing w:val="-21"/>
        </w:rPr>
        <w:t xml:space="preserve"> </w:t>
      </w:r>
      <w:r>
        <w:t>Code</w:t>
      </w:r>
      <w:r>
        <w:rPr>
          <w:spacing w:val="-19"/>
        </w:rPr>
        <w:t xml:space="preserve"> </w:t>
      </w:r>
      <w:r>
        <w:t>allows</w:t>
      </w:r>
      <w:r>
        <w:rPr>
          <w:spacing w:val="-19"/>
        </w:rPr>
        <w:t xml:space="preserve"> </w:t>
      </w:r>
      <w:r>
        <w:t>for</w:t>
      </w:r>
      <w:r>
        <w:rPr>
          <w:spacing w:val="-21"/>
        </w:rPr>
        <w:t xml:space="preserve"> </w:t>
      </w:r>
      <w:r>
        <w:t>accreditation</w:t>
      </w:r>
      <w:r>
        <w:rPr>
          <w:spacing w:val="-19"/>
        </w:rPr>
        <w:t xml:space="preserve"> </w:t>
      </w:r>
      <w:r>
        <w:t>of surveyors</w:t>
      </w:r>
      <w:r>
        <w:rPr>
          <w:spacing w:val="-17"/>
        </w:rPr>
        <w:t xml:space="preserve"> </w:t>
      </w:r>
      <w:r>
        <w:t>through</w:t>
      </w:r>
      <w:r>
        <w:rPr>
          <w:spacing w:val="-17"/>
        </w:rPr>
        <w:t xml:space="preserve"> </w:t>
      </w:r>
      <w:r>
        <w:t>formalized</w:t>
      </w:r>
      <w:r>
        <w:rPr>
          <w:spacing w:val="-20"/>
        </w:rPr>
        <w:t xml:space="preserve"> </w:t>
      </w:r>
      <w:r>
        <w:t>training</w:t>
      </w:r>
      <w:r>
        <w:rPr>
          <w:spacing w:val="-19"/>
        </w:rPr>
        <w:t xml:space="preserve"> </w:t>
      </w:r>
      <w:r>
        <w:t>programmes</w:t>
      </w:r>
      <w:r>
        <w:rPr>
          <w:spacing w:val="-19"/>
        </w:rPr>
        <w:t xml:space="preserve"> </w:t>
      </w:r>
      <w:r>
        <w:t>that</w:t>
      </w:r>
      <w:r>
        <w:rPr>
          <w:spacing w:val="-20"/>
        </w:rPr>
        <w:t xml:space="preserve"> </w:t>
      </w:r>
      <w:r>
        <w:t>lead</w:t>
      </w:r>
      <w:r>
        <w:rPr>
          <w:spacing w:val="-19"/>
        </w:rPr>
        <w:t xml:space="preserve"> </w:t>
      </w:r>
      <w:r>
        <w:t>to</w:t>
      </w:r>
      <w:r>
        <w:rPr>
          <w:spacing w:val="-19"/>
        </w:rPr>
        <w:t xml:space="preserve"> </w:t>
      </w:r>
      <w:r>
        <w:t>the</w:t>
      </w:r>
      <w:r>
        <w:rPr>
          <w:spacing w:val="-19"/>
        </w:rPr>
        <w:t xml:space="preserve"> </w:t>
      </w:r>
      <w:r>
        <w:t>same</w:t>
      </w:r>
      <w:r>
        <w:rPr>
          <w:spacing w:val="-18"/>
        </w:rPr>
        <w:t xml:space="preserve"> </w:t>
      </w:r>
      <w:r>
        <w:t>standards</w:t>
      </w:r>
      <w:r>
        <w:rPr>
          <w:spacing w:val="-20"/>
        </w:rPr>
        <w:t xml:space="preserve"> </w:t>
      </w:r>
      <w:r>
        <w:t>as</w:t>
      </w:r>
      <w:r>
        <w:rPr>
          <w:spacing w:val="-19"/>
        </w:rPr>
        <w:t xml:space="preserve"> </w:t>
      </w:r>
      <w:r>
        <w:t>29.1</w:t>
      </w:r>
      <w:r>
        <w:rPr>
          <w:spacing w:val="-19"/>
        </w:rPr>
        <w:t xml:space="preserve"> </w:t>
      </w:r>
      <w:r>
        <w:t>and</w:t>
      </w:r>
    </w:p>
    <w:p w14:paraId="0124AE53" w14:textId="77777777" w:rsidR="0009623E" w:rsidRDefault="00F00F55">
      <w:pPr>
        <w:pStyle w:val="BodyText"/>
        <w:spacing w:line="237" w:lineRule="auto"/>
        <w:ind w:left="318" w:right="414"/>
        <w:jc w:val="both"/>
      </w:pPr>
      <w:r>
        <w:t>29.2.</w:t>
      </w:r>
      <w:r>
        <w:rPr>
          <w:spacing w:val="40"/>
        </w:rPr>
        <w:t xml:space="preserve"> </w:t>
      </w:r>
      <w:r>
        <w:t>A</w:t>
      </w:r>
      <w:r>
        <w:rPr>
          <w:spacing w:val="-10"/>
        </w:rPr>
        <w:t xml:space="preserve"> </w:t>
      </w:r>
      <w:r>
        <w:t>practical</w:t>
      </w:r>
      <w:r>
        <w:rPr>
          <w:spacing w:val="-11"/>
        </w:rPr>
        <w:t xml:space="preserve"> </w:t>
      </w:r>
      <w:r>
        <w:t>view</w:t>
      </w:r>
      <w:r>
        <w:rPr>
          <w:spacing w:val="-11"/>
        </w:rPr>
        <w:t xml:space="preserve"> </w:t>
      </w:r>
      <w:r>
        <w:t>should</w:t>
      </w:r>
      <w:r>
        <w:rPr>
          <w:spacing w:val="-9"/>
        </w:rPr>
        <w:t xml:space="preserve"> </w:t>
      </w:r>
      <w:r>
        <w:t>be</w:t>
      </w:r>
      <w:r>
        <w:rPr>
          <w:spacing w:val="-10"/>
        </w:rPr>
        <w:t xml:space="preserve"> </w:t>
      </w:r>
      <w:r>
        <w:t>taken</w:t>
      </w:r>
      <w:r>
        <w:rPr>
          <w:spacing w:val="-12"/>
        </w:rPr>
        <w:t xml:space="preserve"> </w:t>
      </w:r>
      <w:r>
        <w:t>regarding</w:t>
      </w:r>
      <w:r>
        <w:rPr>
          <w:spacing w:val="-11"/>
        </w:rPr>
        <w:t xml:space="preserve"> </w:t>
      </w:r>
      <w:r>
        <w:t>the</w:t>
      </w:r>
      <w:r>
        <w:rPr>
          <w:spacing w:val="-12"/>
        </w:rPr>
        <w:t xml:space="preserve"> </w:t>
      </w:r>
      <w:r>
        <w:t>application</w:t>
      </w:r>
      <w:r>
        <w:rPr>
          <w:spacing w:val="-11"/>
        </w:rPr>
        <w:t xml:space="preserve"> </w:t>
      </w:r>
      <w:r>
        <w:t>of</w:t>
      </w:r>
      <w:r>
        <w:rPr>
          <w:spacing w:val="-11"/>
        </w:rPr>
        <w:t xml:space="preserve"> </w:t>
      </w:r>
      <w:r>
        <w:t>this</w:t>
      </w:r>
      <w:r>
        <w:rPr>
          <w:spacing w:val="-12"/>
        </w:rPr>
        <w:t xml:space="preserve"> </w:t>
      </w:r>
      <w:r>
        <w:t>equivalence.</w:t>
      </w:r>
      <w:r>
        <w:rPr>
          <w:spacing w:val="36"/>
        </w:rPr>
        <w:t xml:space="preserve"> </w:t>
      </w:r>
      <w:r>
        <w:t>The</w:t>
      </w:r>
      <w:r>
        <w:rPr>
          <w:spacing w:val="-12"/>
        </w:rPr>
        <w:t xml:space="preserve"> </w:t>
      </w:r>
      <w:r>
        <w:t>skills necessary</w:t>
      </w:r>
      <w:r>
        <w:rPr>
          <w:spacing w:val="-11"/>
        </w:rPr>
        <w:t xml:space="preserve"> </w:t>
      </w:r>
      <w:r>
        <w:t>to</w:t>
      </w:r>
      <w:r>
        <w:rPr>
          <w:spacing w:val="-6"/>
        </w:rPr>
        <w:t xml:space="preserve"> </w:t>
      </w:r>
      <w:r>
        <w:t>be</w:t>
      </w:r>
      <w:r>
        <w:rPr>
          <w:spacing w:val="-5"/>
        </w:rPr>
        <w:t xml:space="preserve"> </w:t>
      </w:r>
      <w:r>
        <w:t>a</w:t>
      </w:r>
      <w:r>
        <w:rPr>
          <w:spacing w:val="-5"/>
        </w:rPr>
        <w:t xml:space="preserve"> </w:t>
      </w:r>
      <w:r>
        <w:t>competent</w:t>
      </w:r>
      <w:r>
        <w:rPr>
          <w:spacing w:val="-7"/>
        </w:rPr>
        <w:t xml:space="preserve"> </w:t>
      </w:r>
      <w:r>
        <w:t>flag</w:t>
      </w:r>
      <w:r>
        <w:rPr>
          <w:spacing w:val="-4"/>
        </w:rPr>
        <w:t xml:space="preserve"> </w:t>
      </w:r>
      <w:r>
        <w:t>State</w:t>
      </w:r>
      <w:r>
        <w:rPr>
          <w:spacing w:val="-5"/>
        </w:rPr>
        <w:t xml:space="preserve"> </w:t>
      </w:r>
      <w:r>
        <w:t>surveyor</w:t>
      </w:r>
      <w:r>
        <w:rPr>
          <w:spacing w:val="-6"/>
        </w:rPr>
        <w:t xml:space="preserve"> </w:t>
      </w:r>
      <w:r>
        <w:t>are</w:t>
      </w:r>
      <w:r>
        <w:rPr>
          <w:spacing w:val="-6"/>
        </w:rPr>
        <w:t xml:space="preserve"> </w:t>
      </w:r>
      <w:r>
        <w:t>not</w:t>
      </w:r>
      <w:r>
        <w:rPr>
          <w:spacing w:val="-6"/>
        </w:rPr>
        <w:t xml:space="preserve"> </w:t>
      </w:r>
      <w:r>
        <w:t>the</w:t>
      </w:r>
      <w:r>
        <w:rPr>
          <w:spacing w:val="-5"/>
        </w:rPr>
        <w:t xml:space="preserve"> </w:t>
      </w:r>
      <w:r>
        <w:t>same</w:t>
      </w:r>
      <w:r>
        <w:rPr>
          <w:spacing w:val="-5"/>
        </w:rPr>
        <w:t xml:space="preserve"> </w:t>
      </w:r>
      <w:r>
        <w:t>as</w:t>
      </w:r>
      <w:r>
        <w:rPr>
          <w:spacing w:val="-5"/>
        </w:rPr>
        <w:t xml:space="preserve"> </w:t>
      </w:r>
      <w:r>
        <w:t>those</w:t>
      </w:r>
      <w:r>
        <w:rPr>
          <w:spacing w:val="-5"/>
        </w:rPr>
        <w:t xml:space="preserve"> </w:t>
      </w:r>
      <w:r>
        <w:t>necessary</w:t>
      </w:r>
      <w:r>
        <w:rPr>
          <w:spacing w:val="-11"/>
        </w:rPr>
        <w:t xml:space="preserve"> </w:t>
      </w:r>
      <w:r>
        <w:t>to</w:t>
      </w:r>
      <w:r>
        <w:rPr>
          <w:spacing w:val="-6"/>
        </w:rPr>
        <w:t xml:space="preserve"> </w:t>
      </w:r>
      <w:r>
        <w:t>be</w:t>
      </w:r>
      <w:r>
        <w:rPr>
          <w:spacing w:val="-5"/>
        </w:rPr>
        <w:t xml:space="preserve"> </w:t>
      </w:r>
      <w:r>
        <w:t>a ships</w:t>
      </w:r>
      <w:r>
        <w:rPr>
          <w:spacing w:val="-18"/>
        </w:rPr>
        <w:t xml:space="preserve"> </w:t>
      </w:r>
      <w:r>
        <w:t>officer.</w:t>
      </w:r>
      <w:r>
        <w:rPr>
          <w:spacing w:val="25"/>
        </w:rPr>
        <w:t xml:space="preserve"> </w:t>
      </w:r>
      <w:r>
        <w:t>Although</w:t>
      </w:r>
      <w:r>
        <w:rPr>
          <w:spacing w:val="-18"/>
        </w:rPr>
        <w:t xml:space="preserve"> </w:t>
      </w:r>
      <w:r>
        <w:t>a</w:t>
      </w:r>
      <w:r>
        <w:rPr>
          <w:spacing w:val="-18"/>
        </w:rPr>
        <w:t xml:space="preserve"> </w:t>
      </w:r>
      <w:r>
        <w:t>basic</w:t>
      </w:r>
      <w:r>
        <w:rPr>
          <w:spacing w:val="-21"/>
        </w:rPr>
        <w:t xml:space="preserve"> </w:t>
      </w:r>
      <w:r>
        <w:t>knowledge</w:t>
      </w:r>
      <w:r>
        <w:rPr>
          <w:spacing w:val="-19"/>
        </w:rPr>
        <w:t xml:space="preserve"> </w:t>
      </w:r>
      <w:r>
        <w:t>of</w:t>
      </w:r>
      <w:r>
        <w:rPr>
          <w:spacing w:val="-19"/>
        </w:rPr>
        <w:t xml:space="preserve"> </w:t>
      </w:r>
      <w:r>
        <w:t>ships'</w:t>
      </w:r>
      <w:r>
        <w:rPr>
          <w:spacing w:val="-22"/>
        </w:rPr>
        <w:t xml:space="preserve"> </w:t>
      </w:r>
      <w:r>
        <w:t>structures</w:t>
      </w:r>
      <w:r>
        <w:rPr>
          <w:spacing w:val="-20"/>
        </w:rPr>
        <w:t xml:space="preserve"> </w:t>
      </w:r>
      <w:r>
        <w:t>and</w:t>
      </w:r>
      <w:r>
        <w:rPr>
          <w:spacing w:val="-19"/>
        </w:rPr>
        <w:t xml:space="preserve"> </w:t>
      </w:r>
      <w:r>
        <w:t>systems</w:t>
      </w:r>
      <w:r>
        <w:rPr>
          <w:spacing w:val="-19"/>
        </w:rPr>
        <w:t xml:space="preserve"> </w:t>
      </w:r>
      <w:r>
        <w:t>provide</w:t>
      </w:r>
      <w:r>
        <w:rPr>
          <w:spacing w:val="-20"/>
        </w:rPr>
        <w:t xml:space="preserve"> </w:t>
      </w:r>
      <w:r>
        <w:t>an</w:t>
      </w:r>
      <w:r>
        <w:rPr>
          <w:spacing w:val="-20"/>
        </w:rPr>
        <w:t xml:space="preserve"> </w:t>
      </w:r>
      <w:r>
        <w:t>excellent foundation for surveyors, the mere possession of a degree or a license attesting to shipboard skills does not itself make a competent surveyor. A documented system for training and qualification</w:t>
      </w:r>
      <w:r>
        <w:rPr>
          <w:spacing w:val="-16"/>
        </w:rPr>
        <w:t xml:space="preserve"> </w:t>
      </w:r>
      <w:r>
        <w:t>of</w:t>
      </w:r>
      <w:r>
        <w:rPr>
          <w:spacing w:val="-15"/>
        </w:rPr>
        <w:t xml:space="preserve"> </w:t>
      </w:r>
      <w:r>
        <w:t>personnel</w:t>
      </w:r>
      <w:r>
        <w:rPr>
          <w:spacing w:val="-17"/>
        </w:rPr>
        <w:t xml:space="preserve"> </w:t>
      </w:r>
      <w:r>
        <w:t>that</w:t>
      </w:r>
      <w:r>
        <w:rPr>
          <w:spacing w:val="-17"/>
        </w:rPr>
        <w:t xml:space="preserve"> </w:t>
      </w:r>
      <w:r>
        <w:t>provides</w:t>
      </w:r>
      <w:r>
        <w:rPr>
          <w:spacing w:val="-15"/>
        </w:rPr>
        <w:t xml:space="preserve"> </w:t>
      </w:r>
      <w:r>
        <w:t>essential</w:t>
      </w:r>
      <w:r>
        <w:rPr>
          <w:spacing w:val="-16"/>
        </w:rPr>
        <w:t xml:space="preserve"> </w:t>
      </w:r>
      <w:r>
        <w:t>knowledge</w:t>
      </w:r>
      <w:r>
        <w:rPr>
          <w:spacing w:val="-16"/>
        </w:rPr>
        <w:t xml:space="preserve"> </w:t>
      </w:r>
      <w:r>
        <w:t>of</w:t>
      </w:r>
      <w:r>
        <w:rPr>
          <w:spacing w:val="-17"/>
        </w:rPr>
        <w:t xml:space="preserve"> </w:t>
      </w:r>
      <w:r>
        <w:t>ships'</w:t>
      </w:r>
      <w:r>
        <w:rPr>
          <w:spacing w:val="-20"/>
        </w:rPr>
        <w:t xml:space="preserve"> </w:t>
      </w:r>
      <w:r>
        <w:t>systems,</w:t>
      </w:r>
      <w:r>
        <w:rPr>
          <w:spacing w:val="-19"/>
        </w:rPr>
        <w:t xml:space="preserve"> </w:t>
      </w:r>
      <w:r>
        <w:t>combined</w:t>
      </w:r>
      <w:r>
        <w:rPr>
          <w:spacing w:val="-18"/>
        </w:rPr>
        <w:t xml:space="preserve"> </w:t>
      </w:r>
      <w:r>
        <w:t>with</w:t>
      </w:r>
      <w:r>
        <w:rPr>
          <w:spacing w:val="-18"/>
        </w:rPr>
        <w:t xml:space="preserve"> </w:t>
      </w:r>
      <w:r>
        <w:t>a rigorous knowledge of applicable regulations, together with continuous updating of their knowledge</w:t>
      </w:r>
      <w:r>
        <w:rPr>
          <w:spacing w:val="-23"/>
        </w:rPr>
        <w:t xml:space="preserve"> </w:t>
      </w:r>
      <w:r>
        <w:t>through,</w:t>
      </w:r>
      <w:r>
        <w:rPr>
          <w:spacing w:val="-24"/>
        </w:rPr>
        <w:t xml:space="preserve"> </w:t>
      </w:r>
      <w:r>
        <w:t>for</w:t>
      </w:r>
      <w:r>
        <w:rPr>
          <w:spacing w:val="-8"/>
        </w:rPr>
        <w:t xml:space="preserve"> </w:t>
      </w:r>
      <w:r>
        <w:t>example,</w:t>
      </w:r>
      <w:r>
        <w:rPr>
          <w:spacing w:val="-24"/>
        </w:rPr>
        <w:t xml:space="preserve"> </w:t>
      </w:r>
      <w:r>
        <w:t>a</w:t>
      </w:r>
      <w:r>
        <w:rPr>
          <w:spacing w:val="-22"/>
        </w:rPr>
        <w:t xml:space="preserve"> </w:t>
      </w:r>
      <w:r>
        <w:t>surveyor</w:t>
      </w:r>
      <w:r>
        <w:rPr>
          <w:spacing w:val="-24"/>
        </w:rPr>
        <w:t xml:space="preserve"> </w:t>
      </w:r>
      <w:r>
        <w:t>mentoring</w:t>
      </w:r>
      <w:r>
        <w:rPr>
          <w:spacing w:val="-22"/>
        </w:rPr>
        <w:t xml:space="preserve"> </w:t>
      </w:r>
      <w:r>
        <w:t>programme,</w:t>
      </w:r>
      <w:r>
        <w:rPr>
          <w:spacing w:val="-27"/>
        </w:rPr>
        <w:t xml:space="preserve"> </w:t>
      </w:r>
      <w:r>
        <w:t>can</w:t>
      </w:r>
      <w:r>
        <w:rPr>
          <w:spacing w:val="-27"/>
        </w:rPr>
        <w:t xml:space="preserve"> </w:t>
      </w:r>
      <w:r>
        <w:t>be</w:t>
      </w:r>
      <w:r>
        <w:rPr>
          <w:spacing w:val="-26"/>
        </w:rPr>
        <w:t xml:space="preserve"> </w:t>
      </w:r>
      <w:r>
        <w:t>seen</w:t>
      </w:r>
      <w:r>
        <w:rPr>
          <w:spacing w:val="-27"/>
        </w:rPr>
        <w:t xml:space="preserve"> </w:t>
      </w:r>
      <w:r>
        <w:t>as</w:t>
      </w:r>
      <w:r>
        <w:rPr>
          <w:spacing w:val="-25"/>
        </w:rPr>
        <w:t xml:space="preserve"> </w:t>
      </w:r>
      <w:r>
        <w:t>an</w:t>
      </w:r>
      <w:r>
        <w:rPr>
          <w:spacing w:val="-27"/>
        </w:rPr>
        <w:t xml:space="preserve"> </w:t>
      </w:r>
      <w:r>
        <w:rPr>
          <w:spacing w:val="-3"/>
        </w:rPr>
        <w:t xml:space="preserve">evidence </w:t>
      </w:r>
      <w:r>
        <w:t>of conformity with the requirement of paragraph 35 of the III</w:t>
      </w:r>
      <w:r>
        <w:rPr>
          <w:spacing w:val="-27"/>
        </w:rPr>
        <w:t xml:space="preserve"> </w:t>
      </w:r>
      <w:r>
        <w:t>Code.</w:t>
      </w:r>
    </w:p>
    <w:p w14:paraId="77406457" w14:textId="77777777" w:rsidR="0009623E" w:rsidRDefault="0009623E">
      <w:pPr>
        <w:pStyle w:val="BodyText"/>
        <w:spacing w:before="8"/>
        <w:rPr>
          <w:sz w:val="20"/>
        </w:rPr>
      </w:pPr>
    </w:p>
    <w:p w14:paraId="7C5654AA" w14:textId="77777777" w:rsidR="0009623E" w:rsidRDefault="00F00F55">
      <w:pPr>
        <w:pStyle w:val="ListParagraph"/>
        <w:numPr>
          <w:ilvl w:val="1"/>
          <w:numId w:val="32"/>
        </w:numPr>
        <w:tabs>
          <w:tab w:val="left" w:pos="1171"/>
        </w:tabs>
        <w:spacing w:line="237" w:lineRule="auto"/>
        <w:ind w:right="428" w:firstLine="0"/>
        <w:jc w:val="both"/>
      </w:pPr>
      <w:r>
        <w:t>The training programmes developed for flag State surveyors should encompass inspectors, auditors, investigators and other technical experts carrying out duties that require certain</w:t>
      </w:r>
      <w:r>
        <w:rPr>
          <w:spacing w:val="-2"/>
        </w:rPr>
        <w:t xml:space="preserve"> </w:t>
      </w:r>
      <w:r>
        <w:t>expertise.</w:t>
      </w:r>
    </w:p>
    <w:p w14:paraId="16FAFB44" w14:textId="77777777" w:rsidR="0009623E" w:rsidRDefault="0009623E">
      <w:pPr>
        <w:pStyle w:val="BodyText"/>
        <w:spacing w:before="6"/>
      </w:pPr>
    </w:p>
    <w:p w14:paraId="35861CC5" w14:textId="77777777" w:rsidR="0009623E" w:rsidRDefault="00F00F55">
      <w:pPr>
        <w:pStyle w:val="Heading3"/>
        <w:ind w:left="318"/>
      </w:pPr>
      <w:bookmarkStart w:id="17" w:name="_bookmark17"/>
      <w:bookmarkEnd w:id="17"/>
      <w:r>
        <w:t>Flag State investigations</w:t>
      </w:r>
    </w:p>
    <w:p w14:paraId="750A8CD3" w14:textId="77777777" w:rsidR="0009623E" w:rsidRDefault="0009623E">
      <w:pPr>
        <w:pStyle w:val="BodyText"/>
        <w:spacing w:before="7"/>
        <w:rPr>
          <w:b/>
          <w:i/>
          <w:sz w:val="21"/>
        </w:rPr>
      </w:pPr>
    </w:p>
    <w:p w14:paraId="30C983FF" w14:textId="77777777" w:rsidR="0009623E" w:rsidRDefault="00F00F55">
      <w:pPr>
        <w:pStyle w:val="ListParagraph"/>
        <w:numPr>
          <w:ilvl w:val="1"/>
          <w:numId w:val="32"/>
        </w:numPr>
        <w:tabs>
          <w:tab w:val="left" w:pos="1171"/>
        </w:tabs>
        <w:spacing w:line="237" w:lineRule="auto"/>
        <w:ind w:right="406" w:firstLine="0"/>
        <w:jc w:val="both"/>
      </w:pPr>
      <w:r>
        <w:t>The</w:t>
      </w:r>
      <w:r>
        <w:rPr>
          <w:spacing w:val="-4"/>
        </w:rPr>
        <w:t xml:space="preserve"> </w:t>
      </w:r>
      <w:r>
        <w:t>issue</w:t>
      </w:r>
      <w:r>
        <w:rPr>
          <w:spacing w:val="-3"/>
        </w:rPr>
        <w:t xml:space="preserve"> </w:t>
      </w:r>
      <w:r>
        <w:t>of</w:t>
      </w:r>
      <w:r>
        <w:rPr>
          <w:spacing w:val="-2"/>
        </w:rPr>
        <w:t xml:space="preserve"> </w:t>
      </w:r>
      <w:r>
        <w:t>investigation</w:t>
      </w:r>
      <w:r>
        <w:rPr>
          <w:spacing w:val="-2"/>
        </w:rPr>
        <w:t xml:space="preserve"> </w:t>
      </w:r>
      <w:r>
        <w:t>of</w:t>
      </w:r>
      <w:r>
        <w:rPr>
          <w:spacing w:val="-4"/>
        </w:rPr>
        <w:t xml:space="preserve"> </w:t>
      </w:r>
      <w:r>
        <w:t>marine</w:t>
      </w:r>
      <w:r>
        <w:rPr>
          <w:spacing w:val="-4"/>
        </w:rPr>
        <w:t xml:space="preserve"> </w:t>
      </w:r>
      <w:r>
        <w:t>casualties</w:t>
      </w:r>
      <w:r>
        <w:rPr>
          <w:spacing w:val="-5"/>
        </w:rPr>
        <w:t xml:space="preserve"> </w:t>
      </w:r>
      <w:r>
        <w:t>and</w:t>
      </w:r>
      <w:r>
        <w:rPr>
          <w:spacing w:val="-5"/>
        </w:rPr>
        <w:t xml:space="preserve"> </w:t>
      </w:r>
      <w:r>
        <w:t>pollution</w:t>
      </w:r>
      <w:r>
        <w:rPr>
          <w:spacing w:val="-4"/>
        </w:rPr>
        <w:t xml:space="preserve"> </w:t>
      </w:r>
      <w:r>
        <w:t>incidents</w:t>
      </w:r>
      <w:r>
        <w:rPr>
          <w:spacing w:val="-5"/>
        </w:rPr>
        <w:t xml:space="preserve"> </w:t>
      </w:r>
      <w:r>
        <w:t>is</w:t>
      </w:r>
      <w:r>
        <w:rPr>
          <w:spacing w:val="-5"/>
        </w:rPr>
        <w:t xml:space="preserve"> </w:t>
      </w:r>
      <w:r>
        <w:t>a</w:t>
      </w:r>
      <w:r>
        <w:rPr>
          <w:spacing w:val="-5"/>
        </w:rPr>
        <w:t xml:space="preserve"> </w:t>
      </w:r>
      <w:r>
        <w:t>mandatory requirement</w:t>
      </w:r>
      <w:r>
        <w:rPr>
          <w:spacing w:val="-10"/>
        </w:rPr>
        <w:t xml:space="preserve"> </w:t>
      </w:r>
      <w:r>
        <w:t>under</w:t>
      </w:r>
      <w:r>
        <w:rPr>
          <w:spacing w:val="-9"/>
        </w:rPr>
        <w:t xml:space="preserve"> </w:t>
      </w:r>
      <w:r>
        <w:t>a</w:t>
      </w:r>
      <w:r>
        <w:rPr>
          <w:spacing w:val="-10"/>
        </w:rPr>
        <w:t xml:space="preserve"> </w:t>
      </w:r>
      <w:r>
        <w:t>number</w:t>
      </w:r>
      <w:r>
        <w:rPr>
          <w:spacing w:val="-11"/>
        </w:rPr>
        <w:t xml:space="preserve"> </w:t>
      </w:r>
      <w:r>
        <w:t>of</w:t>
      </w:r>
      <w:r>
        <w:rPr>
          <w:spacing w:val="-10"/>
        </w:rPr>
        <w:t xml:space="preserve"> </w:t>
      </w:r>
      <w:r>
        <w:t>IMO</w:t>
      </w:r>
      <w:r>
        <w:rPr>
          <w:spacing w:val="-10"/>
        </w:rPr>
        <w:t xml:space="preserve"> </w:t>
      </w:r>
      <w:r>
        <w:t>instruments.</w:t>
      </w:r>
      <w:r>
        <w:rPr>
          <w:spacing w:val="40"/>
        </w:rPr>
        <w:t xml:space="preserve"> </w:t>
      </w:r>
      <w:r>
        <w:t>The</w:t>
      </w:r>
      <w:r>
        <w:rPr>
          <w:spacing w:val="-11"/>
        </w:rPr>
        <w:t xml:space="preserve"> </w:t>
      </w:r>
      <w:r>
        <w:t>audit,</w:t>
      </w:r>
      <w:r>
        <w:rPr>
          <w:spacing w:val="-11"/>
        </w:rPr>
        <w:t xml:space="preserve"> </w:t>
      </w:r>
      <w:r>
        <w:t>therefore,</w:t>
      </w:r>
      <w:r>
        <w:rPr>
          <w:spacing w:val="-11"/>
        </w:rPr>
        <w:t xml:space="preserve"> </w:t>
      </w:r>
      <w:r>
        <w:t>should</w:t>
      </w:r>
      <w:r>
        <w:rPr>
          <w:spacing w:val="-10"/>
        </w:rPr>
        <w:t xml:space="preserve"> </w:t>
      </w:r>
      <w:r>
        <w:t>not</w:t>
      </w:r>
      <w:r>
        <w:rPr>
          <w:spacing w:val="-11"/>
        </w:rPr>
        <w:t xml:space="preserve"> </w:t>
      </w:r>
      <w:r>
        <w:t>only</w:t>
      </w:r>
      <w:r>
        <w:rPr>
          <w:spacing w:val="-17"/>
        </w:rPr>
        <w:t xml:space="preserve"> </w:t>
      </w:r>
      <w:r>
        <w:t>seek</w:t>
      </w:r>
      <w:r>
        <w:rPr>
          <w:spacing w:val="-9"/>
        </w:rPr>
        <w:t xml:space="preserve"> </w:t>
      </w:r>
      <w:r>
        <w:t>to establish</w:t>
      </w:r>
      <w:r>
        <w:rPr>
          <w:spacing w:val="-19"/>
        </w:rPr>
        <w:t xml:space="preserve"> </w:t>
      </w:r>
      <w:r>
        <w:t>that</w:t>
      </w:r>
      <w:r>
        <w:rPr>
          <w:spacing w:val="-19"/>
        </w:rPr>
        <w:t xml:space="preserve"> </w:t>
      </w:r>
      <w:r>
        <w:t>the</w:t>
      </w:r>
      <w:r>
        <w:rPr>
          <w:spacing w:val="-18"/>
        </w:rPr>
        <w:t xml:space="preserve"> </w:t>
      </w:r>
      <w:r>
        <w:t>Member</w:t>
      </w:r>
      <w:r>
        <w:rPr>
          <w:spacing w:val="-19"/>
        </w:rPr>
        <w:t xml:space="preserve"> </w:t>
      </w:r>
      <w:r>
        <w:t>State</w:t>
      </w:r>
      <w:r>
        <w:rPr>
          <w:spacing w:val="-18"/>
        </w:rPr>
        <w:t xml:space="preserve"> </w:t>
      </w:r>
      <w:r>
        <w:t>has</w:t>
      </w:r>
      <w:r>
        <w:rPr>
          <w:spacing w:val="-18"/>
        </w:rPr>
        <w:t xml:space="preserve"> </w:t>
      </w:r>
      <w:r>
        <w:t>in</w:t>
      </w:r>
      <w:r>
        <w:rPr>
          <w:spacing w:val="-19"/>
        </w:rPr>
        <w:t xml:space="preserve"> </w:t>
      </w:r>
      <w:r>
        <w:t>place</w:t>
      </w:r>
      <w:r>
        <w:rPr>
          <w:spacing w:val="-18"/>
        </w:rPr>
        <w:t xml:space="preserve"> </w:t>
      </w:r>
      <w:r>
        <w:t>adequate</w:t>
      </w:r>
      <w:r>
        <w:rPr>
          <w:spacing w:val="-18"/>
        </w:rPr>
        <w:t xml:space="preserve"> </w:t>
      </w:r>
      <w:r>
        <w:t>mechanisms</w:t>
      </w:r>
      <w:r>
        <w:rPr>
          <w:spacing w:val="-17"/>
        </w:rPr>
        <w:t xml:space="preserve"> </w:t>
      </w:r>
      <w:r>
        <w:t>to</w:t>
      </w:r>
      <w:r>
        <w:rPr>
          <w:spacing w:val="-19"/>
        </w:rPr>
        <w:t xml:space="preserve"> </w:t>
      </w:r>
      <w:r>
        <w:t>investigate</w:t>
      </w:r>
      <w:r>
        <w:rPr>
          <w:spacing w:val="-18"/>
        </w:rPr>
        <w:t xml:space="preserve"> </w:t>
      </w:r>
      <w:r>
        <w:t>casualty</w:t>
      </w:r>
      <w:r>
        <w:rPr>
          <w:spacing w:val="-23"/>
        </w:rPr>
        <w:t xml:space="preserve"> </w:t>
      </w:r>
      <w:r>
        <w:t>and incidents; but also that reports of investigations are provided to interested parties and to the Organization.</w:t>
      </w:r>
      <w:r>
        <w:rPr>
          <w:spacing w:val="19"/>
        </w:rPr>
        <w:t xml:space="preserve"> </w:t>
      </w:r>
      <w:r>
        <w:t>There</w:t>
      </w:r>
      <w:r>
        <w:rPr>
          <w:spacing w:val="-20"/>
        </w:rPr>
        <w:t xml:space="preserve"> </w:t>
      </w:r>
      <w:r>
        <w:t>are</w:t>
      </w:r>
      <w:r>
        <w:rPr>
          <w:spacing w:val="-20"/>
        </w:rPr>
        <w:t xml:space="preserve"> </w:t>
      </w:r>
      <w:r>
        <w:t>numerous</w:t>
      </w:r>
      <w:r>
        <w:rPr>
          <w:spacing w:val="-20"/>
        </w:rPr>
        <w:t xml:space="preserve"> </w:t>
      </w:r>
      <w:r>
        <w:t>regulations</w:t>
      </w:r>
      <w:r>
        <w:rPr>
          <w:spacing w:val="-20"/>
        </w:rPr>
        <w:t xml:space="preserve"> </w:t>
      </w:r>
      <w:r>
        <w:t>that</w:t>
      </w:r>
      <w:r>
        <w:rPr>
          <w:spacing w:val="-21"/>
        </w:rPr>
        <w:t xml:space="preserve"> </w:t>
      </w:r>
      <w:r>
        <w:t>would</w:t>
      </w:r>
      <w:r>
        <w:rPr>
          <w:spacing w:val="-21"/>
        </w:rPr>
        <w:t xml:space="preserve"> </w:t>
      </w:r>
      <w:r>
        <w:t>support</w:t>
      </w:r>
      <w:r>
        <w:rPr>
          <w:spacing w:val="-22"/>
        </w:rPr>
        <w:t xml:space="preserve"> </w:t>
      </w:r>
      <w:r>
        <w:t>findings</w:t>
      </w:r>
      <w:r>
        <w:rPr>
          <w:spacing w:val="-20"/>
        </w:rPr>
        <w:t xml:space="preserve"> </w:t>
      </w:r>
      <w:r>
        <w:t>in</w:t>
      </w:r>
      <w:r>
        <w:rPr>
          <w:spacing w:val="-22"/>
        </w:rPr>
        <w:t xml:space="preserve"> </w:t>
      </w:r>
      <w:r>
        <w:rPr>
          <w:spacing w:val="-3"/>
        </w:rPr>
        <w:t>this</w:t>
      </w:r>
      <w:r>
        <w:rPr>
          <w:spacing w:val="-24"/>
        </w:rPr>
        <w:t xml:space="preserve"> </w:t>
      </w:r>
      <w:r>
        <w:t>area.</w:t>
      </w:r>
      <w:r>
        <w:rPr>
          <w:spacing w:val="14"/>
        </w:rPr>
        <w:t xml:space="preserve"> </w:t>
      </w:r>
      <w:r>
        <w:rPr>
          <w:spacing w:val="-3"/>
        </w:rPr>
        <w:t xml:space="preserve">Auditors </w:t>
      </w:r>
      <w:r>
        <w:t>should</w:t>
      </w:r>
      <w:r>
        <w:rPr>
          <w:spacing w:val="-23"/>
        </w:rPr>
        <w:t xml:space="preserve"> </w:t>
      </w:r>
      <w:r>
        <w:t>be</w:t>
      </w:r>
      <w:r>
        <w:rPr>
          <w:spacing w:val="-22"/>
        </w:rPr>
        <w:t xml:space="preserve"> </w:t>
      </w:r>
      <w:r>
        <w:t>careful</w:t>
      </w:r>
      <w:r>
        <w:rPr>
          <w:spacing w:val="-23"/>
        </w:rPr>
        <w:t xml:space="preserve"> </w:t>
      </w:r>
      <w:r>
        <w:t>when</w:t>
      </w:r>
      <w:r>
        <w:rPr>
          <w:spacing w:val="-22"/>
        </w:rPr>
        <w:t xml:space="preserve"> </w:t>
      </w:r>
      <w:r>
        <w:t>identifying</w:t>
      </w:r>
      <w:r>
        <w:rPr>
          <w:spacing w:val="-22"/>
        </w:rPr>
        <w:t xml:space="preserve"> </w:t>
      </w:r>
      <w:r>
        <w:t>any</w:t>
      </w:r>
      <w:r>
        <w:rPr>
          <w:spacing w:val="-28"/>
        </w:rPr>
        <w:t xml:space="preserve"> </w:t>
      </w:r>
      <w:r>
        <w:t>shortcoming,</w:t>
      </w:r>
      <w:r>
        <w:rPr>
          <w:spacing w:val="-23"/>
        </w:rPr>
        <w:t xml:space="preserve"> </w:t>
      </w:r>
      <w:r>
        <w:t>to</w:t>
      </w:r>
      <w:r>
        <w:rPr>
          <w:spacing w:val="-22"/>
        </w:rPr>
        <w:t xml:space="preserve"> </w:t>
      </w:r>
      <w:r>
        <w:t>ensure</w:t>
      </w:r>
      <w:r>
        <w:rPr>
          <w:spacing w:val="-22"/>
        </w:rPr>
        <w:t xml:space="preserve"> </w:t>
      </w:r>
      <w:r>
        <w:t>that</w:t>
      </w:r>
      <w:r>
        <w:rPr>
          <w:spacing w:val="-24"/>
        </w:rPr>
        <w:t xml:space="preserve"> </w:t>
      </w:r>
      <w:r>
        <w:t>it</w:t>
      </w:r>
      <w:r>
        <w:rPr>
          <w:spacing w:val="-24"/>
        </w:rPr>
        <w:t xml:space="preserve"> </w:t>
      </w:r>
      <w:r>
        <w:t>is</w:t>
      </w:r>
      <w:r>
        <w:rPr>
          <w:spacing w:val="-26"/>
        </w:rPr>
        <w:t xml:space="preserve"> </w:t>
      </w:r>
      <w:r>
        <w:t>specific</w:t>
      </w:r>
      <w:r>
        <w:rPr>
          <w:spacing w:val="-25"/>
        </w:rPr>
        <w:t xml:space="preserve"> </w:t>
      </w:r>
      <w:r>
        <w:t>and</w:t>
      </w:r>
      <w:r>
        <w:rPr>
          <w:spacing w:val="-26"/>
        </w:rPr>
        <w:t xml:space="preserve"> </w:t>
      </w:r>
      <w:r>
        <w:t>supported</w:t>
      </w:r>
      <w:r>
        <w:rPr>
          <w:spacing w:val="-27"/>
        </w:rPr>
        <w:t xml:space="preserve"> </w:t>
      </w:r>
      <w:r>
        <w:t>by mandatory provisions and the Casualty Investigation</w:t>
      </w:r>
      <w:r>
        <w:rPr>
          <w:spacing w:val="-22"/>
        </w:rPr>
        <w:t xml:space="preserve"> </w:t>
      </w:r>
      <w:r>
        <w:t>Code.</w:t>
      </w:r>
    </w:p>
    <w:p w14:paraId="3DD9A587" w14:textId="77777777" w:rsidR="0009623E" w:rsidRDefault="0009623E">
      <w:pPr>
        <w:pStyle w:val="BodyText"/>
        <w:spacing w:before="3"/>
        <w:rPr>
          <w:sz w:val="21"/>
        </w:rPr>
      </w:pPr>
    </w:p>
    <w:p w14:paraId="61B0085A" w14:textId="77777777" w:rsidR="0009623E" w:rsidRDefault="00F00F55">
      <w:pPr>
        <w:pStyle w:val="ListParagraph"/>
        <w:numPr>
          <w:ilvl w:val="1"/>
          <w:numId w:val="32"/>
        </w:numPr>
        <w:tabs>
          <w:tab w:val="left" w:pos="1171"/>
        </w:tabs>
        <w:spacing w:line="237" w:lineRule="auto"/>
        <w:ind w:right="414" w:firstLine="0"/>
        <w:jc w:val="both"/>
      </w:pPr>
      <w:r>
        <w:t>There</w:t>
      </w:r>
      <w:r>
        <w:rPr>
          <w:spacing w:val="-11"/>
        </w:rPr>
        <w:t xml:space="preserve"> </w:t>
      </w:r>
      <w:r>
        <w:t>should</w:t>
      </w:r>
      <w:r>
        <w:rPr>
          <w:spacing w:val="-13"/>
        </w:rPr>
        <w:t xml:space="preserve"> </w:t>
      </w:r>
      <w:r>
        <w:t>be</w:t>
      </w:r>
      <w:r>
        <w:rPr>
          <w:spacing w:val="-13"/>
        </w:rPr>
        <w:t xml:space="preserve"> </w:t>
      </w:r>
      <w:r>
        <w:t>national</w:t>
      </w:r>
      <w:r>
        <w:rPr>
          <w:spacing w:val="-13"/>
        </w:rPr>
        <w:t xml:space="preserve"> </w:t>
      </w:r>
      <w:r>
        <w:t>legislation</w:t>
      </w:r>
      <w:r>
        <w:rPr>
          <w:spacing w:val="-13"/>
        </w:rPr>
        <w:t xml:space="preserve"> </w:t>
      </w:r>
      <w:r>
        <w:t>or</w:t>
      </w:r>
      <w:r>
        <w:rPr>
          <w:spacing w:val="-14"/>
        </w:rPr>
        <w:t xml:space="preserve"> </w:t>
      </w:r>
      <w:r>
        <w:t>regulations</w:t>
      </w:r>
      <w:r>
        <w:rPr>
          <w:spacing w:val="-12"/>
        </w:rPr>
        <w:t xml:space="preserve"> </w:t>
      </w:r>
      <w:r>
        <w:t>that</w:t>
      </w:r>
      <w:r>
        <w:rPr>
          <w:spacing w:val="-14"/>
        </w:rPr>
        <w:t xml:space="preserve"> </w:t>
      </w:r>
      <w:r>
        <w:t>define</w:t>
      </w:r>
      <w:r>
        <w:rPr>
          <w:spacing w:val="-12"/>
        </w:rPr>
        <w:t xml:space="preserve"> </w:t>
      </w:r>
      <w:r>
        <w:t>the</w:t>
      </w:r>
      <w:r>
        <w:rPr>
          <w:spacing w:val="-12"/>
        </w:rPr>
        <w:t xml:space="preserve"> </w:t>
      </w:r>
      <w:r>
        <w:t>thresholds</w:t>
      </w:r>
      <w:r>
        <w:rPr>
          <w:spacing w:val="-12"/>
        </w:rPr>
        <w:t xml:space="preserve"> </w:t>
      </w:r>
      <w:r>
        <w:t>for</w:t>
      </w:r>
      <w:r>
        <w:rPr>
          <w:spacing w:val="-14"/>
        </w:rPr>
        <w:t xml:space="preserve"> </w:t>
      </w:r>
      <w:r>
        <w:t>timely mandatory reporting of casualties by ships to the flag State Administration. The thresholds should,</w:t>
      </w:r>
      <w:r>
        <w:rPr>
          <w:spacing w:val="-5"/>
        </w:rPr>
        <w:t xml:space="preserve"> </w:t>
      </w:r>
      <w:r>
        <w:t>at</w:t>
      </w:r>
      <w:r>
        <w:rPr>
          <w:spacing w:val="-4"/>
        </w:rPr>
        <w:t xml:space="preserve"> </w:t>
      </w:r>
      <w:r>
        <w:t>a</w:t>
      </w:r>
      <w:r>
        <w:rPr>
          <w:spacing w:val="-4"/>
        </w:rPr>
        <w:t xml:space="preserve"> </w:t>
      </w:r>
      <w:r>
        <w:t>minimum,</w:t>
      </w:r>
      <w:r>
        <w:rPr>
          <w:spacing w:val="-4"/>
        </w:rPr>
        <w:t xml:space="preserve"> </w:t>
      </w:r>
      <w:r>
        <w:t>meet</w:t>
      </w:r>
      <w:r>
        <w:rPr>
          <w:spacing w:val="-5"/>
        </w:rPr>
        <w:t xml:space="preserve"> </w:t>
      </w:r>
      <w:r>
        <w:t>the</w:t>
      </w:r>
      <w:r>
        <w:rPr>
          <w:spacing w:val="-3"/>
        </w:rPr>
        <w:t xml:space="preserve"> </w:t>
      </w:r>
      <w:r>
        <w:t>requirements</w:t>
      </w:r>
      <w:r>
        <w:rPr>
          <w:spacing w:val="-3"/>
        </w:rPr>
        <w:t xml:space="preserve"> </w:t>
      </w:r>
      <w:r>
        <w:t>for</w:t>
      </w:r>
      <w:r>
        <w:rPr>
          <w:spacing w:val="-4"/>
        </w:rPr>
        <w:t xml:space="preserve"> </w:t>
      </w:r>
      <w:r>
        <w:t>the</w:t>
      </w:r>
      <w:r>
        <w:rPr>
          <w:spacing w:val="-4"/>
        </w:rPr>
        <w:t xml:space="preserve"> </w:t>
      </w:r>
      <w:r>
        <w:t>conduct</w:t>
      </w:r>
      <w:r>
        <w:rPr>
          <w:spacing w:val="-4"/>
        </w:rPr>
        <w:t xml:space="preserve"> </w:t>
      </w:r>
      <w:r>
        <w:t>of</w:t>
      </w:r>
      <w:r>
        <w:rPr>
          <w:spacing w:val="-3"/>
        </w:rPr>
        <w:t xml:space="preserve"> </w:t>
      </w:r>
      <w:r>
        <w:t>investigations</w:t>
      </w:r>
      <w:r>
        <w:rPr>
          <w:spacing w:val="-2"/>
        </w:rPr>
        <w:t xml:space="preserve"> </w:t>
      </w:r>
      <w:r>
        <w:t>in</w:t>
      </w:r>
      <w:r>
        <w:rPr>
          <w:spacing w:val="-4"/>
        </w:rPr>
        <w:t xml:space="preserve"> </w:t>
      </w:r>
      <w:r>
        <w:t>the</w:t>
      </w:r>
      <w:r>
        <w:rPr>
          <w:spacing w:val="-5"/>
        </w:rPr>
        <w:t xml:space="preserve"> </w:t>
      </w:r>
      <w:r>
        <w:t>Casualty Investigation Code, but they may also be more extensive. The Member State may choose to require</w:t>
      </w:r>
      <w:r>
        <w:rPr>
          <w:spacing w:val="-21"/>
        </w:rPr>
        <w:t xml:space="preserve"> </w:t>
      </w:r>
      <w:r>
        <w:t>greater</w:t>
      </w:r>
      <w:r>
        <w:rPr>
          <w:spacing w:val="-23"/>
        </w:rPr>
        <w:t xml:space="preserve"> </w:t>
      </w:r>
      <w:r>
        <w:t>reporting</w:t>
      </w:r>
      <w:r>
        <w:rPr>
          <w:spacing w:val="-20"/>
        </w:rPr>
        <w:t xml:space="preserve"> </w:t>
      </w:r>
      <w:r>
        <w:t>of</w:t>
      </w:r>
      <w:r>
        <w:rPr>
          <w:spacing w:val="-20"/>
        </w:rPr>
        <w:t xml:space="preserve"> </w:t>
      </w:r>
      <w:r>
        <w:t>casualties</w:t>
      </w:r>
      <w:r>
        <w:rPr>
          <w:spacing w:val="-20"/>
        </w:rPr>
        <w:t xml:space="preserve"> </w:t>
      </w:r>
      <w:r>
        <w:t>or</w:t>
      </w:r>
      <w:r>
        <w:rPr>
          <w:spacing w:val="-22"/>
        </w:rPr>
        <w:t xml:space="preserve"> </w:t>
      </w:r>
      <w:r>
        <w:t>near</w:t>
      </w:r>
      <w:r>
        <w:rPr>
          <w:spacing w:val="-22"/>
        </w:rPr>
        <w:t xml:space="preserve"> </w:t>
      </w:r>
      <w:r>
        <w:t>miss</w:t>
      </w:r>
      <w:r>
        <w:rPr>
          <w:spacing w:val="-21"/>
        </w:rPr>
        <w:t xml:space="preserve"> </w:t>
      </w:r>
      <w:r>
        <w:t>situations</w:t>
      </w:r>
      <w:r>
        <w:rPr>
          <w:spacing w:val="-21"/>
        </w:rPr>
        <w:t xml:space="preserve"> </w:t>
      </w:r>
      <w:r>
        <w:t>for</w:t>
      </w:r>
      <w:r>
        <w:rPr>
          <w:spacing w:val="-26"/>
        </w:rPr>
        <w:t xml:space="preserve"> </w:t>
      </w:r>
      <w:r>
        <w:rPr>
          <w:spacing w:val="-2"/>
        </w:rPr>
        <w:t>the</w:t>
      </w:r>
      <w:r>
        <w:rPr>
          <w:spacing w:val="-17"/>
        </w:rPr>
        <w:t xml:space="preserve"> </w:t>
      </w:r>
      <w:r>
        <w:t>purpose</w:t>
      </w:r>
      <w:r>
        <w:rPr>
          <w:spacing w:val="-25"/>
        </w:rPr>
        <w:t xml:space="preserve"> </w:t>
      </w:r>
      <w:r>
        <w:t>of</w:t>
      </w:r>
      <w:r>
        <w:rPr>
          <w:spacing w:val="-24"/>
        </w:rPr>
        <w:t xml:space="preserve"> </w:t>
      </w:r>
      <w:r>
        <w:rPr>
          <w:spacing w:val="-3"/>
        </w:rPr>
        <w:t>conducting</w:t>
      </w:r>
      <w:r>
        <w:rPr>
          <w:spacing w:val="-25"/>
        </w:rPr>
        <w:t xml:space="preserve"> </w:t>
      </w:r>
      <w:r>
        <w:rPr>
          <w:spacing w:val="-3"/>
        </w:rPr>
        <w:t xml:space="preserve">trend </w:t>
      </w:r>
      <w:r>
        <w:t>analysis,</w:t>
      </w:r>
      <w:r>
        <w:rPr>
          <w:spacing w:val="-4"/>
        </w:rPr>
        <w:t xml:space="preserve"> </w:t>
      </w:r>
      <w:r>
        <w:t>but</w:t>
      </w:r>
      <w:r>
        <w:rPr>
          <w:spacing w:val="-4"/>
        </w:rPr>
        <w:t xml:space="preserve"> </w:t>
      </w:r>
      <w:r>
        <w:t>need</w:t>
      </w:r>
      <w:r>
        <w:rPr>
          <w:spacing w:val="-2"/>
        </w:rPr>
        <w:t xml:space="preserve"> </w:t>
      </w:r>
      <w:r>
        <w:t>to</w:t>
      </w:r>
      <w:r>
        <w:rPr>
          <w:spacing w:val="-2"/>
        </w:rPr>
        <w:t xml:space="preserve"> </w:t>
      </w:r>
      <w:r>
        <w:t>investigate,</w:t>
      </w:r>
      <w:r>
        <w:rPr>
          <w:spacing w:val="-4"/>
        </w:rPr>
        <w:t xml:space="preserve"> </w:t>
      </w:r>
      <w:r>
        <w:t>as</w:t>
      </w:r>
      <w:r>
        <w:rPr>
          <w:spacing w:val="-4"/>
        </w:rPr>
        <w:t xml:space="preserve"> </w:t>
      </w:r>
      <w:r>
        <w:t>a</w:t>
      </w:r>
      <w:r>
        <w:rPr>
          <w:spacing w:val="-4"/>
        </w:rPr>
        <w:t xml:space="preserve"> </w:t>
      </w:r>
      <w:r>
        <w:t>minimum,</w:t>
      </w:r>
      <w:r>
        <w:rPr>
          <w:spacing w:val="-6"/>
        </w:rPr>
        <w:t xml:space="preserve"> </w:t>
      </w:r>
      <w:r>
        <w:t>those</w:t>
      </w:r>
      <w:r>
        <w:rPr>
          <w:spacing w:val="-5"/>
        </w:rPr>
        <w:t xml:space="preserve"> </w:t>
      </w:r>
      <w:r>
        <w:t>specified</w:t>
      </w:r>
      <w:r>
        <w:rPr>
          <w:spacing w:val="-3"/>
        </w:rPr>
        <w:t xml:space="preserve"> </w:t>
      </w:r>
      <w:r>
        <w:t>by</w:t>
      </w:r>
      <w:r>
        <w:rPr>
          <w:spacing w:val="-11"/>
        </w:rPr>
        <w:t xml:space="preserve"> </w:t>
      </w:r>
      <w:r>
        <w:t>the</w:t>
      </w:r>
      <w:r>
        <w:rPr>
          <w:spacing w:val="-4"/>
        </w:rPr>
        <w:t xml:space="preserve"> </w:t>
      </w:r>
      <w:r>
        <w:t>Casualty</w:t>
      </w:r>
      <w:r>
        <w:rPr>
          <w:spacing w:val="-10"/>
        </w:rPr>
        <w:t xml:space="preserve"> </w:t>
      </w:r>
      <w:r>
        <w:t>Investigation Code. Also, there should be a linkage between reporting of ship damage for survey purposes and</w:t>
      </w:r>
      <w:r>
        <w:rPr>
          <w:spacing w:val="-19"/>
        </w:rPr>
        <w:t xml:space="preserve"> </w:t>
      </w:r>
      <w:r>
        <w:t>casualty</w:t>
      </w:r>
      <w:r>
        <w:rPr>
          <w:spacing w:val="-25"/>
        </w:rPr>
        <w:t xml:space="preserve"> </w:t>
      </w:r>
      <w:r>
        <w:t>reporting</w:t>
      </w:r>
      <w:r>
        <w:rPr>
          <w:spacing w:val="-18"/>
        </w:rPr>
        <w:t xml:space="preserve"> </w:t>
      </w:r>
      <w:r>
        <w:t>to</w:t>
      </w:r>
      <w:r>
        <w:rPr>
          <w:spacing w:val="-19"/>
        </w:rPr>
        <w:t xml:space="preserve"> </w:t>
      </w:r>
      <w:r>
        <w:t>the</w:t>
      </w:r>
      <w:r>
        <w:rPr>
          <w:spacing w:val="-20"/>
        </w:rPr>
        <w:t xml:space="preserve"> </w:t>
      </w:r>
      <w:r>
        <w:t>Administration</w:t>
      </w:r>
      <w:r>
        <w:rPr>
          <w:spacing w:val="-21"/>
        </w:rPr>
        <w:t xml:space="preserve"> </w:t>
      </w:r>
      <w:r>
        <w:t>to</w:t>
      </w:r>
      <w:r>
        <w:rPr>
          <w:spacing w:val="-20"/>
        </w:rPr>
        <w:t xml:space="preserve"> </w:t>
      </w:r>
      <w:r>
        <w:t>ensure</w:t>
      </w:r>
      <w:r>
        <w:rPr>
          <w:spacing w:val="-21"/>
        </w:rPr>
        <w:t xml:space="preserve"> </w:t>
      </w:r>
      <w:r>
        <w:t>consistency.</w:t>
      </w:r>
      <w:r>
        <w:rPr>
          <w:spacing w:val="-23"/>
        </w:rPr>
        <w:t xml:space="preserve"> </w:t>
      </w:r>
      <w:r>
        <w:t>This</w:t>
      </w:r>
      <w:r>
        <w:rPr>
          <w:spacing w:val="-21"/>
        </w:rPr>
        <w:t xml:space="preserve"> </w:t>
      </w:r>
      <w:r>
        <w:t>is</w:t>
      </w:r>
      <w:r>
        <w:rPr>
          <w:spacing w:val="-22"/>
        </w:rPr>
        <w:t xml:space="preserve"> </w:t>
      </w:r>
      <w:r>
        <w:t>especially</w:t>
      </w:r>
      <w:r>
        <w:rPr>
          <w:spacing w:val="-27"/>
        </w:rPr>
        <w:t xml:space="preserve"> </w:t>
      </w:r>
      <w:r>
        <w:t>valid</w:t>
      </w:r>
      <w:r>
        <w:rPr>
          <w:spacing w:val="-21"/>
        </w:rPr>
        <w:t xml:space="preserve"> </w:t>
      </w:r>
      <w:r>
        <w:t>when an RO is the primary recipient of damage reports, as the damage may meet the casualty reporting thresholds of the flag</w:t>
      </w:r>
      <w:r>
        <w:rPr>
          <w:spacing w:val="-3"/>
        </w:rPr>
        <w:t xml:space="preserve"> </w:t>
      </w:r>
      <w:r>
        <w:t>State.</w:t>
      </w:r>
    </w:p>
    <w:p w14:paraId="393D5C82" w14:textId="77777777" w:rsidR="0009623E" w:rsidRDefault="0009623E">
      <w:pPr>
        <w:pStyle w:val="BodyText"/>
        <w:spacing w:before="11"/>
        <w:rPr>
          <w:sz w:val="20"/>
        </w:rPr>
      </w:pPr>
    </w:p>
    <w:p w14:paraId="0212ABB7" w14:textId="77777777" w:rsidR="0009623E" w:rsidRDefault="00F00F55">
      <w:pPr>
        <w:pStyle w:val="ListParagraph"/>
        <w:numPr>
          <w:ilvl w:val="1"/>
          <w:numId w:val="32"/>
        </w:numPr>
        <w:tabs>
          <w:tab w:val="left" w:pos="1171"/>
        </w:tabs>
        <w:spacing w:line="237" w:lineRule="auto"/>
        <w:ind w:right="413" w:firstLine="0"/>
        <w:jc w:val="both"/>
      </w:pPr>
      <w:r>
        <w:t>Part of the casualty investigation process is to evaluate if there are measures that should</w:t>
      </w:r>
      <w:r>
        <w:rPr>
          <w:spacing w:val="-19"/>
        </w:rPr>
        <w:t xml:space="preserve"> </w:t>
      </w:r>
      <w:r>
        <w:t>be</w:t>
      </w:r>
      <w:r>
        <w:rPr>
          <w:spacing w:val="-18"/>
        </w:rPr>
        <w:t xml:space="preserve"> </w:t>
      </w:r>
      <w:r>
        <w:t>taken</w:t>
      </w:r>
      <w:r>
        <w:rPr>
          <w:spacing w:val="-19"/>
        </w:rPr>
        <w:t xml:space="preserve"> </w:t>
      </w:r>
      <w:r>
        <w:t>to</w:t>
      </w:r>
      <w:r>
        <w:rPr>
          <w:spacing w:val="-18"/>
        </w:rPr>
        <w:t xml:space="preserve"> </w:t>
      </w:r>
      <w:r>
        <w:t>prevent</w:t>
      </w:r>
      <w:r>
        <w:rPr>
          <w:spacing w:val="-20"/>
        </w:rPr>
        <w:t xml:space="preserve"> </w:t>
      </w:r>
      <w:r>
        <w:t>future</w:t>
      </w:r>
      <w:r>
        <w:rPr>
          <w:spacing w:val="-18"/>
        </w:rPr>
        <w:t xml:space="preserve"> </w:t>
      </w:r>
      <w:r>
        <w:t>reoccurrence</w:t>
      </w:r>
      <w:r>
        <w:rPr>
          <w:spacing w:val="-19"/>
        </w:rPr>
        <w:t xml:space="preserve"> </w:t>
      </w:r>
      <w:r>
        <w:t>of</w:t>
      </w:r>
      <w:r>
        <w:rPr>
          <w:spacing w:val="-17"/>
        </w:rPr>
        <w:t xml:space="preserve"> </w:t>
      </w:r>
      <w:r>
        <w:t>similar</w:t>
      </w:r>
      <w:r>
        <w:rPr>
          <w:spacing w:val="-20"/>
        </w:rPr>
        <w:t xml:space="preserve"> </w:t>
      </w:r>
      <w:r>
        <w:t>casualties.</w:t>
      </w:r>
      <w:r>
        <w:rPr>
          <w:spacing w:val="19"/>
        </w:rPr>
        <w:t xml:space="preserve"> </w:t>
      </w:r>
      <w:r>
        <w:t>Continual</w:t>
      </w:r>
      <w:r>
        <w:rPr>
          <w:spacing w:val="-21"/>
        </w:rPr>
        <w:t xml:space="preserve"> </w:t>
      </w:r>
      <w:r>
        <w:t>improvement</w:t>
      </w:r>
      <w:r>
        <w:rPr>
          <w:spacing w:val="-22"/>
        </w:rPr>
        <w:t xml:space="preserve"> </w:t>
      </w:r>
      <w:r>
        <w:t>by an</w:t>
      </w:r>
      <w:r>
        <w:rPr>
          <w:spacing w:val="-9"/>
        </w:rPr>
        <w:t xml:space="preserve"> </w:t>
      </w:r>
      <w:r>
        <w:t>Administration</w:t>
      </w:r>
      <w:r>
        <w:rPr>
          <w:spacing w:val="-8"/>
        </w:rPr>
        <w:t xml:space="preserve"> </w:t>
      </w:r>
      <w:r>
        <w:t>relies</w:t>
      </w:r>
      <w:r>
        <w:rPr>
          <w:spacing w:val="-9"/>
        </w:rPr>
        <w:t xml:space="preserve"> </w:t>
      </w:r>
      <w:r>
        <w:t>on</w:t>
      </w:r>
      <w:r>
        <w:rPr>
          <w:spacing w:val="-8"/>
        </w:rPr>
        <w:t xml:space="preserve"> </w:t>
      </w:r>
      <w:r>
        <w:t>unbiased</w:t>
      </w:r>
      <w:r>
        <w:rPr>
          <w:spacing w:val="-9"/>
        </w:rPr>
        <w:t xml:space="preserve"> </w:t>
      </w:r>
      <w:r>
        <w:t>self-critical</w:t>
      </w:r>
      <w:r>
        <w:rPr>
          <w:spacing w:val="-12"/>
        </w:rPr>
        <w:t xml:space="preserve"> </w:t>
      </w:r>
      <w:r>
        <w:t>analysis.</w:t>
      </w:r>
      <w:r>
        <w:rPr>
          <w:spacing w:val="38"/>
        </w:rPr>
        <w:t xml:space="preserve"> </w:t>
      </w:r>
      <w:r>
        <w:t>This</w:t>
      </w:r>
      <w:r>
        <w:rPr>
          <w:spacing w:val="-11"/>
        </w:rPr>
        <w:t xml:space="preserve"> </w:t>
      </w:r>
      <w:r>
        <w:t>process</w:t>
      </w:r>
      <w:r>
        <w:rPr>
          <w:spacing w:val="-10"/>
        </w:rPr>
        <w:t xml:space="preserve"> </w:t>
      </w:r>
      <w:r>
        <w:t>is</w:t>
      </w:r>
      <w:r>
        <w:rPr>
          <w:spacing w:val="-11"/>
        </w:rPr>
        <w:t xml:space="preserve"> </w:t>
      </w:r>
      <w:r>
        <w:t>essential</w:t>
      </w:r>
      <w:r>
        <w:rPr>
          <w:spacing w:val="-11"/>
        </w:rPr>
        <w:t xml:space="preserve"> </w:t>
      </w:r>
      <w:r>
        <w:t>to deriving the maximum organizational benefit from the casualty investigation process. For this reason, there</w:t>
      </w:r>
      <w:r>
        <w:rPr>
          <w:spacing w:val="-17"/>
        </w:rPr>
        <w:t xml:space="preserve"> </w:t>
      </w:r>
      <w:r>
        <w:t>is</w:t>
      </w:r>
      <w:r>
        <w:rPr>
          <w:spacing w:val="-16"/>
        </w:rPr>
        <w:t xml:space="preserve"> </w:t>
      </w:r>
      <w:r>
        <w:t>a</w:t>
      </w:r>
      <w:r>
        <w:rPr>
          <w:spacing w:val="-17"/>
        </w:rPr>
        <w:t xml:space="preserve"> </w:t>
      </w:r>
      <w:r>
        <w:t>mandatory</w:t>
      </w:r>
      <w:r>
        <w:rPr>
          <w:spacing w:val="-22"/>
        </w:rPr>
        <w:t xml:space="preserve"> </w:t>
      </w:r>
      <w:r>
        <w:t>requirement</w:t>
      </w:r>
      <w:r>
        <w:rPr>
          <w:spacing w:val="-17"/>
        </w:rPr>
        <w:t xml:space="preserve"> </w:t>
      </w:r>
      <w:r>
        <w:t>that</w:t>
      </w:r>
      <w:r>
        <w:rPr>
          <w:spacing w:val="-18"/>
        </w:rPr>
        <w:t xml:space="preserve"> </w:t>
      </w:r>
      <w:r>
        <w:t>investigators</w:t>
      </w:r>
      <w:r>
        <w:rPr>
          <w:spacing w:val="-15"/>
        </w:rPr>
        <w:t xml:space="preserve"> </w:t>
      </w:r>
      <w:r>
        <w:t>are</w:t>
      </w:r>
      <w:r>
        <w:rPr>
          <w:spacing w:val="-18"/>
        </w:rPr>
        <w:t xml:space="preserve"> </w:t>
      </w:r>
      <w:r>
        <w:t>impartial</w:t>
      </w:r>
      <w:r>
        <w:rPr>
          <w:spacing w:val="-20"/>
        </w:rPr>
        <w:t xml:space="preserve"> </w:t>
      </w:r>
      <w:r>
        <w:t>and</w:t>
      </w:r>
      <w:r>
        <w:rPr>
          <w:spacing w:val="-18"/>
        </w:rPr>
        <w:t xml:space="preserve"> </w:t>
      </w:r>
      <w:r>
        <w:t>objectives,</w:t>
      </w:r>
      <w:r>
        <w:rPr>
          <w:spacing w:val="-19"/>
        </w:rPr>
        <w:t xml:space="preserve"> </w:t>
      </w:r>
      <w:r>
        <w:t>as</w:t>
      </w:r>
      <w:r>
        <w:rPr>
          <w:spacing w:val="-18"/>
        </w:rPr>
        <w:t xml:space="preserve"> </w:t>
      </w:r>
      <w:r>
        <w:t>well</w:t>
      </w:r>
      <w:r>
        <w:rPr>
          <w:spacing w:val="-20"/>
        </w:rPr>
        <w:t xml:space="preserve"> </w:t>
      </w:r>
      <w:r>
        <w:t>as</w:t>
      </w:r>
      <w:r>
        <w:rPr>
          <w:spacing w:val="-18"/>
        </w:rPr>
        <w:t xml:space="preserve"> </w:t>
      </w:r>
      <w:r>
        <w:t>that, results of marine safety investigations are reported without direction or interference from any persons</w:t>
      </w:r>
      <w:r>
        <w:rPr>
          <w:spacing w:val="-20"/>
        </w:rPr>
        <w:t xml:space="preserve"> </w:t>
      </w:r>
      <w:r>
        <w:t>or</w:t>
      </w:r>
      <w:r>
        <w:rPr>
          <w:spacing w:val="-22"/>
        </w:rPr>
        <w:t xml:space="preserve"> </w:t>
      </w:r>
      <w:r>
        <w:t>organizations</w:t>
      </w:r>
      <w:r>
        <w:rPr>
          <w:spacing w:val="-20"/>
        </w:rPr>
        <w:t xml:space="preserve"> </w:t>
      </w:r>
      <w:r>
        <w:t>that</w:t>
      </w:r>
      <w:r>
        <w:rPr>
          <w:spacing w:val="-21"/>
        </w:rPr>
        <w:t xml:space="preserve"> </w:t>
      </w:r>
      <w:r>
        <w:t>may</w:t>
      </w:r>
      <w:r>
        <w:rPr>
          <w:spacing w:val="-26"/>
        </w:rPr>
        <w:t xml:space="preserve"> </w:t>
      </w:r>
      <w:r>
        <w:t>be</w:t>
      </w:r>
      <w:r>
        <w:rPr>
          <w:spacing w:val="-20"/>
        </w:rPr>
        <w:t xml:space="preserve"> </w:t>
      </w:r>
      <w:r>
        <w:t>affected</w:t>
      </w:r>
      <w:r>
        <w:rPr>
          <w:spacing w:val="-20"/>
        </w:rPr>
        <w:t xml:space="preserve"> </w:t>
      </w:r>
      <w:r>
        <w:t>by</w:t>
      </w:r>
      <w:r>
        <w:rPr>
          <w:spacing w:val="-26"/>
        </w:rPr>
        <w:t xml:space="preserve"> </w:t>
      </w:r>
      <w:r>
        <w:t>its</w:t>
      </w:r>
      <w:r>
        <w:rPr>
          <w:spacing w:val="-19"/>
        </w:rPr>
        <w:t xml:space="preserve"> </w:t>
      </w:r>
      <w:r>
        <w:t>outcome.</w:t>
      </w:r>
      <w:r>
        <w:rPr>
          <w:spacing w:val="19"/>
        </w:rPr>
        <w:t xml:space="preserve"> </w:t>
      </w:r>
      <w:r>
        <w:t>In</w:t>
      </w:r>
      <w:r>
        <w:rPr>
          <w:spacing w:val="-19"/>
        </w:rPr>
        <w:t xml:space="preserve"> </w:t>
      </w:r>
      <w:r>
        <w:t>small</w:t>
      </w:r>
      <w:r>
        <w:rPr>
          <w:spacing w:val="-22"/>
        </w:rPr>
        <w:t xml:space="preserve"> </w:t>
      </w:r>
      <w:r>
        <w:t>Administrations,</w:t>
      </w:r>
      <w:r>
        <w:rPr>
          <w:spacing w:val="-21"/>
        </w:rPr>
        <w:t xml:space="preserve"> </w:t>
      </w:r>
      <w:r>
        <w:rPr>
          <w:spacing w:val="-3"/>
        </w:rPr>
        <w:t>with</w:t>
      </w:r>
      <w:r>
        <w:rPr>
          <w:spacing w:val="-25"/>
        </w:rPr>
        <w:t xml:space="preserve"> </w:t>
      </w:r>
      <w:r>
        <w:t>few employees,</w:t>
      </w:r>
      <w:r>
        <w:rPr>
          <w:spacing w:val="-21"/>
        </w:rPr>
        <w:t xml:space="preserve"> </w:t>
      </w:r>
      <w:r>
        <w:t>this</w:t>
      </w:r>
      <w:r>
        <w:rPr>
          <w:spacing w:val="-19"/>
        </w:rPr>
        <w:t xml:space="preserve"> </w:t>
      </w:r>
      <w:r>
        <w:t>separation</w:t>
      </w:r>
      <w:r>
        <w:rPr>
          <w:spacing w:val="-18"/>
        </w:rPr>
        <w:t xml:space="preserve"> </w:t>
      </w:r>
      <w:r>
        <w:t>of</w:t>
      </w:r>
      <w:r>
        <w:rPr>
          <w:spacing w:val="-19"/>
        </w:rPr>
        <w:t xml:space="preserve"> </w:t>
      </w:r>
      <w:r>
        <w:t>duties</w:t>
      </w:r>
      <w:r>
        <w:rPr>
          <w:spacing w:val="-18"/>
        </w:rPr>
        <w:t xml:space="preserve"> </w:t>
      </w:r>
      <w:r>
        <w:t>between</w:t>
      </w:r>
      <w:r>
        <w:rPr>
          <w:spacing w:val="-19"/>
        </w:rPr>
        <w:t xml:space="preserve"> </w:t>
      </w:r>
      <w:r>
        <w:t>investigators</w:t>
      </w:r>
      <w:r>
        <w:rPr>
          <w:spacing w:val="-20"/>
        </w:rPr>
        <w:t xml:space="preserve"> </w:t>
      </w:r>
      <w:r>
        <w:t>and</w:t>
      </w:r>
      <w:r>
        <w:rPr>
          <w:spacing w:val="-19"/>
        </w:rPr>
        <w:t xml:space="preserve"> </w:t>
      </w:r>
      <w:r>
        <w:t>inspectors</w:t>
      </w:r>
      <w:r>
        <w:rPr>
          <w:spacing w:val="-19"/>
        </w:rPr>
        <w:t xml:space="preserve"> </w:t>
      </w:r>
      <w:r>
        <w:t>may</w:t>
      </w:r>
      <w:r>
        <w:rPr>
          <w:spacing w:val="-25"/>
        </w:rPr>
        <w:t xml:space="preserve"> </w:t>
      </w:r>
      <w:r>
        <w:t>prove</w:t>
      </w:r>
      <w:r>
        <w:rPr>
          <w:spacing w:val="-21"/>
        </w:rPr>
        <w:t xml:space="preserve"> </w:t>
      </w:r>
      <w:r>
        <w:t>difficult</w:t>
      </w:r>
      <w:r>
        <w:rPr>
          <w:spacing w:val="-22"/>
        </w:rPr>
        <w:t xml:space="preserve"> </w:t>
      </w:r>
      <w:r>
        <w:t>to achieve.</w:t>
      </w:r>
      <w:r>
        <w:rPr>
          <w:spacing w:val="44"/>
        </w:rPr>
        <w:t xml:space="preserve"> </w:t>
      </w:r>
      <w:r>
        <w:t>It</w:t>
      </w:r>
      <w:r>
        <w:rPr>
          <w:spacing w:val="-9"/>
        </w:rPr>
        <w:t xml:space="preserve"> </w:t>
      </w:r>
      <w:r>
        <w:t>is</w:t>
      </w:r>
      <w:r>
        <w:rPr>
          <w:spacing w:val="-9"/>
        </w:rPr>
        <w:t xml:space="preserve"> </w:t>
      </w:r>
      <w:r>
        <w:t>not</w:t>
      </w:r>
      <w:r>
        <w:rPr>
          <w:spacing w:val="-9"/>
        </w:rPr>
        <w:t xml:space="preserve"> </w:t>
      </w:r>
      <w:r>
        <w:t>necessary</w:t>
      </w:r>
      <w:r>
        <w:rPr>
          <w:spacing w:val="-14"/>
        </w:rPr>
        <w:t xml:space="preserve"> </w:t>
      </w:r>
      <w:r>
        <w:t>that</w:t>
      </w:r>
      <w:r>
        <w:rPr>
          <w:spacing w:val="-11"/>
        </w:rPr>
        <w:t xml:space="preserve"> </w:t>
      </w:r>
      <w:r>
        <w:t>investigators</w:t>
      </w:r>
      <w:r>
        <w:rPr>
          <w:spacing w:val="-9"/>
        </w:rPr>
        <w:t xml:space="preserve"> </w:t>
      </w:r>
      <w:r>
        <w:t>be</w:t>
      </w:r>
      <w:r>
        <w:rPr>
          <w:spacing w:val="-10"/>
        </w:rPr>
        <w:t xml:space="preserve"> </w:t>
      </w:r>
      <w:r>
        <w:t>completely</w:t>
      </w:r>
      <w:r>
        <w:rPr>
          <w:spacing w:val="-17"/>
        </w:rPr>
        <w:t xml:space="preserve"> </w:t>
      </w:r>
      <w:r>
        <w:t>divorced</w:t>
      </w:r>
      <w:r>
        <w:rPr>
          <w:spacing w:val="-10"/>
        </w:rPr>
        <w:t xml:space="preserve"> </w:t>
      </w:r>
      <w:r>
        <w:t>from</w:t>
      </w:r>
      <w:r>
        <w:rPr>
          <w:spacing w:val="-10"/>
        </w:rPr>
        <w:t xml:space="preserve"> </w:t>
      </w:r>
      <w:r>
        <w:t>any</w:t>
      </w:r>
      <w:r>
        <w:rPr>
          <w:spacing w:val="-16"/>
        </w:rPr>
        <w:t xml:space="preserve"> </w:t>
      </w:r>
      <w:r>
        <w:t>ship</w:t>
      </w:r>
      <w:r>
        <w:rPr>
          <w:spacing w:val="-10"/>
        </w:rPr>
        <w:t xml:space="preserve"> </w:t>
      </w:r>
      <w:r>
        <w:t xml:space="preserve">inspection duties, but when they are serving as investigators their work should not be influenced by their inspector/surveyor duties or by those who supervise them as inspectors. </w:t>
      </w:r>
      <w:r>
        <w:rPr>
          <w:spacing w:val="2"/>
        </w:rPr>
        <w:t xml:space="preserve">Where </w:t>
      </w:r>
      <w:r>
        <w:t>clear boundaries</w:t>
      </w:r>
      <w:r>
        <w:rPr>
          <w:spacing w:val="17"/>
        </w:rPr>
        <w:t xml:space="preserve"> </w:t>
      </w:r>
      <w:r>
        <w:t>between</w:t>
      </w:r>
      <w:r>
        <w:rPr>
          <w:spacing w:val="17"/>
        </w:rPr>
        <w:t xml:space="preserve"> </w:t>
      </w:r>
      <w:r>
        <w:t>investigators</w:t>
      </w:r>
      <w:r>
        <w:rPr>
          <w:spacing w:val="17"/>
        </w:rPr>
        <w:t xml:space="preserve"> </w:t>
      </w:r>
      <w:r>
        <w:t>and</w:t>
      </w:r>
      <w:r>
        <w:rPr>
          <w:spacing w:val="15"/>
        </w:rPr>
        <w:t xml:space="preserve"> </w:t>
      </w:r>
      <w:r>
        <w:t>inspectors</w:t>
      </w:r>
      <w:r>
        <w:rPr>
          <w:spacing w:val="22"/>
        </w:rPr>
        <w:t xml:space="preserve"> </w:t>
      </w:r>
      <w:r>
        <w:t>do</w:t>
      </w:r>
      <w:r>
        <w:rPr>
          <w:spacing w:val="15"/>
        </w:rPr>
        <w:t xml:space="preserve"> </w:t>
      </w:r>
      <w:r>
        <w:t>not</w:t>
      </w:r>
      <w:r>
        <w:rPr>
          <w:spacing w:val="14"/>
        </w:rPr>
        <w:t xml:space="preserve"> </w:t>
      </w:r>
      <w:r>
        <w:t>exist,</w:t>
      </w:r>
      <w:r>
        <w:rPr>
          <w:spacing w:val="13"/>
        </w:rPr>
        <w:t xml:space="preserve"> </w:t>
      </w:r>
      <w:r>
        <w:t>the</w:t>
      </w:r>
      <w:r>
        <w:rPr>
          <w:spacing w:val="15"/>
        </w:rPr>
        <w:t xml:space="preserve"> </w:t>
      </w:r>
      <w:r>
        <w:t>auditors</w:t>
      </w:r>
      <w:r>
        <w:rPr>
          <w:spacing w:val="15"/>
        </w:rPr>
        <w:t xml:space="preserve"> </w:t>
      </w:r>
      <w:r>
        <w:t>should</w:t>
      </w:r>
      <w:r>
        <w:rPr>
          <w:spacing w:val="14"/>
        </w:rPr>
        <w:t xml:space="preserve"> </w:t>
      </w:r>
      <w:r>
        <w:t>use</w:t>
      </w:r>
      <w:r>
        <w:rPr>
          <w:spacing w:val="15"/>
        </w:rPr>
        <w:t xml:space="preserve"> </w:t>
      </w:r>
      <w:r>
        <w:t>their</w:t>
      </w:r>
    </w:p>
    <w:p w14:paraId="21523FB5" w14:textId="77777777" w:rsidR="0009623E" w:rsidRDefault="0009623E">
      <w:pPr>
        <w:spacing w:line="237" w:lineRule="auto"/>
        <w:jc w:val="both"/>
        <w:sectPr w:rsidR="0009623E">
          <w:headerReference w:type="default" r:id="rId33"/>
          <w:footerReference w:type="default" r:id="rId34"/>
          <w:pgSz w:w="11910" w:h="16840"/>
          <w:pgMar w:top="1380" w:right="1000" w:bottom="1000" w:left="1100" w:header="856" w:footer="803" w:gutter="0"/>
          <w:cols w:space="720"/>
        </w:sectPr>
      </w:pPr>
    </w:p>
    <w:p w14:paraId="6B62CD62" w14:textId="77777777" w:rsidR="0009623E" w:rsidRDefault="0009623E">
      <w:pPr>
        <w:pStyle w:val="BodyText"/>
        <w:spacing w:before="4"/>
        <w:rPr>
          <w:sz w:val="13"/>
        </w:rPr>
      </w:pPr>
    </w:p>
    <w:p w14:paraId="486E1626" w14:textId="77777777" w:rsidR="0009623E" w:rsidRDefault="00F00F55">
      <w:pPr>
        <w:pStyle w:val="BodyText"/>
        <w:spacing w:before="93" w:line="237" w:lineRule="auto"/>
        <w:ind w:left="318" w:right="417"/>
        <w:jc w:val="both"/>
      </w:pPr>
      <w:r>
        <w:t>judgement</w:t>
      </w:r>
      <w:r>
        <w:rPr>
          <w:spacing w:val="-19"/>
        </w:rPr>
        <w:t xml:space="preserve"> </w:t>
      </w:r>
      <w:r>
        <w:t>to</w:t>
      </w:r>
      <w:r>
        <w:rPr>
          <w:spacing w:val="-19"/>
        </w:rPr>
        <w:t xml:space="preserve"> </w:t>
      </w:r>
      <w:r>
        <w:t>determine</w:t>
      </w:r>
      <w:r>
        <w:rPr>
          <w:spacing w:val="-19"/>
        </w:rPr>
        <w:t xml:space="preserve"> </w:t>
      </w:r>
      <w:r>
        <w:t>if</w:t>
      </w:r>
      <w:r>
        <w:rPr>
          <w:spacing w:val="-19"/>
        </w:rPr>
        <w:t xml:space="preserve"> </w:t>
      </w:r>
      <w:r>
        <w:t>a</w:t>
      </w:r>
      <w:r>
        <w:rPr>
          <w:spacing w:val="-20"/>
        </w:rPr>
        <w:t xml:space="preserve"> </w:t>
      </w:r>
      <w:r>
        <w:t>conflict</w:t>
      </w:r>
      <w:r>
        <w:rPr>
          <w:spacing w:val="-21"/>
        </w:rPr>
        <w:t xml:space="preserve"> </w:t>
      </w:r>
      <w:r>
        <w:t>of</w:t>
      </w:r>
      <w:r>
        <w:rPr>
          <w:spacing w:val="-18"/>
        </w:rPr>
        <w:t xml:space="preserve"> </w:t>
      </w:r>
      <w:r>
        <w:t>interest</w:t>
      </w:r>
      <w:r>
        <w:rPr>
          <w:spacing w:val="-21"/>
        </w:rPr>
        <w:t xml:space="preserve"> </w:t>
      </w:r>
      <w:r>
        <w:t>existed</w:t>
      </w:r>
      <w:r>
        <w:rPr>
          <w:spacing w:val="-19"/>
        </w:rPr>
        <w:t xml:space="preserve"> </w:t>
      </w:r>
      <w:r>
        <w:t>for</w:t>
      </w:r>
      <w:r>
        <w:rPr>
          <w:spacing w:val="-21"/>
        </w:rPr>
        <w:t xml:space="preserve"> </w:t>
      </w:r>
      <w:r>
        <w:t>a</w:t>
      </w:r>
      <w:r>
        <w:rPr>
          <w:spacing w:val="-19"/>
        </w:rPr>
        <w:t xml:space="preserve"> </w:t>
      </w:r>
      <w:r>
        <w:t>particular</w:t>
      </w:r>
      <w:r>
        <w:rPr>
          <w:spacing w:val="-20"/>
        </w:rPr>
        <w:t xml:space="preserve"> </w:t>
      </w:r>
      <w:r>
        <w:t>investigation</w:t>
      </w:r>
      <w:r>
        <w:rPr>
          <w:spacing w:val="-20"/>
        </w:rPr>
        <w:t xml:space="preserve"> </w:t>
      </w:r>
      <w:r>
        <w:t>or</w:t>
      </w:r>
      <w:r>
        <w:rPr>
          <w:spacing w:val="-21"/>
        </w:rPr>
        <w:t xml:space="preserve"> </w:t>
      </w:r>
      <w:r>
        <w:t>that</w:t>
      </w:r>
      <w:r>
        <w:rPr>
          <w:spacing w:val="-21"/>
        </w:rPr>
        <w:t xml:space="preserve"> </w:t>
      </w:r>
      <w:r>
        <w:t>such</w:t>
      </w:r>
      <w:r>
        <w:rPr>
          <w:spacing w:val="-19"/>
        </w:rPr>
        <w:t xml:space="preserve"> </w:t>
      </w:r>
      <w:r>
        <w:t>a conflict of interest could likely exist based on the organizational structure of the maritime administration. An important role of an investigator is to evaluate if their own or other flag administrations'</w:t>
      </w:r>
      <w:r>
        <w:rPr>
          <w:spacing w:val="-25"/>
        </w:rPr>
        <w:t xml:space="preserve"> </w:t>
      </w:r>
      <w:r>
        <w:t>inspection</w:t>
      </w:r>
      <w:r>
        <w:rPr>
          <w:spacing w:val="-23"/>
        </w:rPr>
        <w:t xml:space="preserve"> </w:t>
      </w:r>
      <w:r>
        <w:t>processes</w:t>
      </w:r>
      <w:r>
        <w:rPr>
          <w:spacing w:val="-23"/>
        </w:rPr>
        <w:t xml:space="preserve"> </w:t>
      </w:r>
      <w:r>
        <w:t>were</w:t>
      </w:r>
      <w:r>
        <w:rPr>
          <w:spacing w:val="-23"/>
        </w:rPr>
        <w:t xml:space="preserve"> </w:t>
      </w:r>
      <w:r>
        <w:t>capable</w:t>
      </w:r>
      <w:r>
        <w:rPr>
          <w:spacing w:val="-24"/>
        </w:rPr>
        <w:t xml:space="preserve"> </w:t>
      </w:r>
      <w:r>
        <w:t>of</w:t>
      </w:r>
      <w:r>
        <w:rPr>
          <w:spacing w:val="-22"/>
        </w:rPr>
        <w:t xml:space="preserve"> </w:t>
      </w:r>
      <w:r>
        <w:t>detecting</w:t>
      </w:r>
      <w:r>
        <w:rPr>
          <w:spacing w:val="-23"/>
        </w:rPr>
        <w:t xml:space="preserve"> </w:t>
      </w:r>
      <w:r>
        <w:t>and</w:t>
      </w:r>
      <w:r>
        <w:rPr>
          <w:spacing w:val="-23"/>
        </w:rPr>
        <w:t xml:space="preserve"> </w:t>
      </w:r>
      <w:r>
        <w:t>adequately</w:t>
      </w:r>
      <w:r>
        <w:rPr>
          <w:spacing w:val="-29"/>
        </w:rPr>
        <w:t xml:space="preserve"> </w:t>
      </w:r>
      <w:r>
        <w:t>addressing</w:t>
      </w:r>
      <w:r>
        <w:rPr>
          <w:spacing w:val="-27"/>
        </w:rPr>
        <w:t xml:space="preserve"> </w:t>
      </w:r>
      <w:r>
        <w:rPr>
          <w:spacing w:val="-2"/>
        </w:rPr>
        <w:t xml:space="preserve">the </w:t>
      </w:r>
      <w:r>
        <w:t>cause(s) of a casualty and thus preventing future casualties. For this reason, auditors should carefully evaluate if casualty investigators are impartial and that they are empowered to recommend corrective actions to, inter alia, inspection processes. Maritime administrations should document that investigation recommendations have been evaluated, addressed and implemented, as</w:t>
      </w:r>
      <w:r>
        <w:rPr>
          <w:spacing w:val="-4"/>
        </w:rPr>
        <w:t xml:space="preserve"> </w:t>
      </w:r>
      <w:r>
        <w:t>appropriate.</w:t>
      </w:r>
    </w:p>
    <w:p w14:paraId="425478DC" w14:textId="77777777" w:rsidR="0009623E" w:rsidRDefault="0009623E">
      <w:pPr>
        <w:pStyle w:val="BodyText"/>
        <w:spacing w:before="6"/>
        <w:rPr>
          <w:sz w:val="21"/>
        </w:rPr>
      </w:pPr>
    </w:p>
    <w:p w14:paraId="3DAD6D95" w14:textId="77777777" w:rsidR="0009623E" w:rsidRDefault="00F00F55">
      <w:pPr>
        <w:pStyle w:val="Heading3"/>
        <w:ind w:left="318"/>
        <w:jc w:val="both"/>
      </w:pPr>
      <w:bookmarkStart w:id="18" w:name="_bookmark18"/>
      <w:bookmarkEnd w:id="18"/>
      <w:r>
        <w:t>Evaluation and review</w:t>
      </w:r>
    </w:p>
    <w:p w14:paraId="4151C8EB" w14:textId="77777777" w:rsidR="0009623E" w:rsidRDefault="0009623E">
      <w:pPr>
        <w:pStyle w:val="BodyText"/>
        <w:spacing w:before="7"/>
        <w:rPr>
          <w:b/>
          <w:i/>
          <w:sz w:val="21"/>
        </w:rPr>
      </w:pPr>
    </w:p>
    <w:p w14:paraId="7995A666" w14:textId="77777777" w:rsidR="0009623E" w:rsidRDefault="00F00F55">
      <w:pPr>
        <w:pStyle w:val="ListParagraph"/>
        <w:numPr>
          <w:ilvl w:val="1"/>
          <w:numId w:val="32"/>
        </w:numPr>
        <w:tabs>
          <w:tab w:val="left" w:pos="1171"/>
        </w:tabs>
        <w:spacing w:line="237" w:lineRule="auto"/>
        <w:ind w:right="414" w:firstLine="0"/>
        <w:jc w:val="both"/>
      </w:pPr>
      <w:r>
        <w:t>Apart</w:t>
      </w:r>
      <w:r>
        <w:rPr>
          <w:spacing w:val="-22"/>
        </w:rPr>
        <w:t xml:space="preserve"> </w:t>
      </w:r>
      <w:r>
        <w:t>from</w:t>
      </w:r>
      <w:r>
        <w:rPr>
          <w:spacing w:val="-20"/>
        </w:rPr>
        <w:t xml:space="preserve"> </w:t>
      </w:r>
      <w:r>
        <w:t>the</w:t>
      </w:r>
      <w:r>
        <w:rPr>
          <w:spacing w:val="-19"/>
        </w:rPr>
        <w:t xml:space="preserve"> </w:t>
      </w:r>
      <w:r>
        <w:t>Member</w:t>
      </w:r>
      <w:r>
        <w:rPr>
          <w:spacing w:val="-21"/>
        </w:rPr>
        <w:t xml:space="preserve"> </w:t>
      </w:r>
      <w:r>
        <w:t>State's</w:t>
      </w:r>
      <w:r>
        <w:rPr>
          <w:spacing w:val="-20"/>
        </w:rPr>
        <w:t xml:space="preserve"> </w:t>
      </w:r>
      <w:r>
        <w:t>overall</w:t>
      </w:r>
      <w:r>
        <w:rPr>
          <w:spacing w:val="-25"/>
        </w:rPr>
        <w:t xml:space="preserve"> </w:t>
      </w:r>
      <w:r>
        <w:rPr>
          <w:spacing w:val="-3"/>
        </w:rPr>
        <w:t>organizational</w:t>
      </w:r>
      <w:r>
        <w:rPr>
          <w:spacing w:val="-25"/>
        </w:rPr>
        <w:t xml:space="preserve"> </w:t>
      </w:r>
      <w:r>
        <w:rPr>
          <w:spacing w:val="-3"/>
        </w:rPr>
        <w:t>performance</w:t>
      </w:r>
      <w:r>
        <w:rPr>
          <w:spacing w:val="-24"/>
        </w:rPr>
        <w:t xml:space="preserve"> </w:t>
      </w:r>
      <w:r>
        <w:rPr>
          <w:spacing w:val="-3"/>
        </w:rPr>
        <w:t>review,</w:t>
      </w:r>
      <w:r>
        <w:rPr>
          <w:spacing w:val="-25"/>
        </w:rPr>
        <w:t xml:space="preserve"> </w:t>
      </w:r>
      <w:r>
        <w:rPr>
          <w:spacing w:val="-3"/>
        </w:rPr>
        <w:t>separate</w:t>
      </w:r>
      <w:r>
        <w:rPr>
          <w:spacing w:val="-24"/>
        </w:rPr>
        <w:t xml:space="preserve"> </w:t>
      </w:r>
      <w:r>
        <w:t>and detailed methodology should be in place for the Member State concerned to evaluate its performance as a flag State. Paragraphs 42 to 44 of the III Code provide the recommended process</w:t>
      </w:r>
      <w:r>
        <w:rPr>
          <w:spacing w:val="-21"/>
        </w:rPr>
        <w:t xml:space="preserve"> </w:t>
      </w:r>
      <w:r>
        <w:t>for</w:t>
      </w:r>
      <w:r>
        <w:rPr>
          <w:spacing w:val="-22"/>
        </w:rPr>
        <w:t xml:space="preserve"> </w:t>
      </w:r>
      <w:r>
        <w:t>such</w:t>
      </w:r>
      <w:r>
        <w:rPr>
          <w:spacing w:val="-20"/>
        </w:rPr>
        <w:t xml:space="preserve"> </w:t>
      </w:r>
      <w:r>
        <w:t>a</w:t>
      </w:r>
      <w:r>
        <w:rPr>
          <w:spacing w:val="-20"/>
        </w:rPr>
        <w:t xml:space="preserve"> </w:t>
      </w:r>
      <w:r>
        <w:t>review.</w:t>
      </w:r>
      <w:r>
        <w:rPr>
          <w:spacing w:val="18"/>
        </w:rPr>
        <w:t xml:space="preserve"> </w:t>
      </w:r>
      <w:r>
        <w:t>The</w:t>
      </w:r>
      <w:r>
        <w:rPr>
          <w:spacing w:val="-20"/>
        </w:rPr>
        <w:t xml:space="preserve"> </w:t>
      </w:r>
      <w:r>
        <w:t>audit</w:t>
      </w:r>
      <w:r>
        <w:rPr>
          <w:spacing w:val="-22"/>
        </w:rPr>
        <w:t xml:space="preserve"> </w:t>
      </w:r>
      <w:r>
        <w:t>team</w:t>
      </w:r>
      <w:r>
        <w:rPr>
          <w:spacing w:val="-21"/>
        </w:rPr>
        <w:t xml:space="preserve"> </w:t>
      </w:r>
      <w:r>
        <w:t>should</w:t>
      </w:r>
      <w:r>
        <w:rPr>
          <w:spacing w:val="-21"/>
        </w:rPr>
        <w:t xml:space="preserve"> </w:t>
      </w:r>
      <w:r>
        <w:t>explore</w:t>
      </w:r>
      <w:r>
        <w:rPr>
          <w:spacing w:val="-25"/>
        </w:rPr>
        <w:t xml:space="preserve"> </w:t>
      </w:r>
      <w:r>
        <w:rPr>
          <w:spacing w:val="-3"/>
        </w:rPr>
        <w:t>this,</w:t>
      </w:r>
      <w:r>
        <w:rPr>
          <w:spacing w:val="-25"/>
        </w:rPr>
        <w:t xml:space="preserve"> </w:t>
      </w:r>
      <w:r>
        <w:rPr>
          <w:spacing w:val="-3"/>
        </w:rPr>
        <w:t>which</w:t>
      </w:r>
      <w:r>
        <w:rPr>
          <w:spacing w:val="-25"/>
        </w:rPr>
        <w:t xml:space="preserve"> </w:t>
      </w:r>
      <w:r>
        <w:rPr>
          <w:spacing w:val="-3"/>
        </w:rPr>
        <w:t>would</w:t>
      </w:r>
      <w:r>
        <w:rPr>
          <w:spacing w:val="-25"/>
        </w:rPr>
        <w:t xml:space="preserve"> </w:t>
      </w:r>
      <w:r>
        <w:t>also</w:t>
      </w:r>
      <w:r>
        <w:rPr>
          <w:spacing w:val="-24"/>
        </w:rPr>
        <w:t xml:space="preserve"> </w:t>
      </w:r>
      <w:r>
        <w:t>confirm</w:t>
      </w:r>
      <w:r>
        <w:rPr>
          <w:spacing w:val="-25"/>
        </w:rPr>
        <w:t xml:space="preserve"> </w:t>
      </w:r>
      <w:r>
        <w:rPr>
          <w:spacing w:val="-3"/>
        </w:rPr>
        <w:t xml:space="preserve">whether </w:t>
      </w:r>
      <w:r>
        <w:t>measures</w:t>
      </w:r>
      <w:r>
        <w:rPr>
          <w:spacing w:val="-22"/>
        </w:rPr>
        <w:t xml:space="preserve"> </w:t>
      </w:r>
      <w:r>
        <w:t>taken</w:t>
      </w:r>
      <w:r>
        <w:rPr>
          <w:spacing w:val="-22"/>
        </w:rPr>
        <w:t xml:space="preserve"> </w:t>
      </w:r>
      <w:r>
        <w:t>to</w:t>
      </w:r>
      <w:r>
        <w:rPr>
          <w:spacing w:val="-21"/>
        </w:rPr>
        <w:t xml:space="preserve"> </w:t>
      </w:r>
      <w:r>
        <w:t>implement</w:t>
      </w:r>
      <w:r>
        <w:rPr>
          <w:spacing w:val="-23"/>
        </w:rPr>
        <w:t xml:space="preserve"> </w:t>
      </w:r>
      <w:r>
        <w:t>and</w:t>
      </w:r>
      <w:r>
        <w:rPr>
          <w:spacing w:val="-22"/>
        </w:rPr>
        <w:t xml:space="preserve"> </w:t>
      </w:r>
      <w:r>
        <w:t>enforce</w:t>
      </w:r>
      <w:r>
        <w:rPr>
          <w:spacing w:val="-21"/>
        </w:rPr>
        <w:t xml:space="preserve"> </w:t>
      </w:r>
      <w:r>
        <w:t>mandatory</w:t>
      </w:r>
      <w:r>
        <w:rPr>
          <w:spacing w:val="-32"/>
        </w:rPr>
        <w:t xml:space="preserve"> </w:t>
      </w:r>
      <w:r>
        <w:rPr>
          <w:spacing w:val="-3"/>
        </w:rPr>
        <w:t>provisions</w:t>
      </w:r>
      <w:r>
        <w:rPr>
          <w:spacing w:val="-25"/>
        </w:rPr>
        <w:t xml:space="preserve"> </w:t>
      </w:r>
      <w:r>
        <w:t>on</w:t>
      </w:r>
      <w:r>
        <w:rPr>
          <w:spacing w:val="-26"/>
        </w:rPr>
        <w:t xml:space="preserve"> </w:t>
      </w:r>
      <w:r>
        <w:t>ships</w:t>
      </w:r>
      <w:r>
        <w:rPr>
          <w:spacing w:val="-19"/>
        </w:rPr>
        <w:t xml:space="preserve"> </w:t>
      </w:r>
      <w:r>
        <w:rPr>
          <w:spacing w:val="-3"/>
        </w:rPr>
        <w:t>entitled</w:t>
      </w:r>
      <w:r>
        <w:rPr>
          <w:spacing w:val="-26"/>
        </w:rPr>
        <w:t xml:space="preserve"> </w:t>
      </w:r>
      <w:r>
        <w:t>to</w:t>
      </w:r>
      <w:r>
        <w:rPr>
          <w:spacing w:val="-26"/>
        </w:rPr>
        <w:t xml:space="preserve"> </w:t>
      </w:r>
      <w:r>
        <w:t>fly</w:t>
      </w:r>
      <w:r>
        <w:rPr>
          <w:spacing w:val="-32"/>
        </w:rPr>
        <w:t xml:space="preserve"> </w:t>
      </w:r>
      <w:r>
        <w:rPr>
          <w:spacing w:val="-2"/>
        </w:rPr>
        <w:t>the</w:t>
      </w:r>
      <w:r>
        <w:rPr>
          <w:spacing w:val="-25"/>
        </w:rPr>
        <w:t xml:space="preserve"> </w:t>
      </w:r>
      <w:r>
        <w:t>flag</w:t>
      </w:r>
      <w:r>
        <w:rPr>
          <w:spacing w:val="-26"/>
        </w:rPr>
        <w:t xml:space="preserve"> </w:t>
      </w:r>
      <w:r>
        <w:t>of the State are effective and lessons learned are being used for continual</w:t>
      </w:r>
      <w:r>
        <w:rPr>
          <w:spacing w:val="-43"/>
        </w:rPr>
        <w:t xml:space="preserve"> </w:t>
      </w:r>
      <w:r>
        <w:t>improvement.</w:t>
      </w:r>
    </w:p>
    <w:p w14:paraId="7D1D9EBF" w14:textId="77777777" w:rsidR="0009623E" w:rsidRDefault="0009623E">
      <w:pPr>
        <w:pStyle w:val="BodyText"/>
        <w:spacing w:before="9"/>
        <w:rPr>
          <w:sz w:val="21"/>
        </w:rPr>
      </w:pPr>
    </w:p>
    <w:p w14:paraId="746003CA" w14:textId="77777777" w:rsidR="0009623E" w:rsidRDefault="00F00F55">
      <w:pPr>
        <w:pStyle w:val="Heading2"/>
        <w:numPr>
          <w:ilvl w:val="0"/>
          <w:numId w:val="32"/>
        </w:numPr>
        <w:tabs>
          <w:tab w:val="left" w:pos="1170"/>
          <w:tab w:val="left" w:pos="1171"/>
        </w:tabs>
        <w:ind w:hanging="853"/>
        <w:jc w:val="both"/>
      </w:pPr>
      <w:bookmarkStart w:id="19" w:name="_bookmark19"/>
      <w:bookmarkEnd w:id="19"/>
      <w:r>
        <w:rPr>
          <w:spacing w:val="-3"/>
        </w:rPr>
        <w:t>COASTAL</w:t>
      </w:r>
      <w:r>
        <w:rPr>
          <w:spacing w:val="-2"/>
        </w:rPr>
        <w:t xml:space="preserve"> </w:t>
      </w:r>
      <w:r>
        <w:rPr>
          <w:spacing w:val="-3"/>
        </w:rPr>
        <w:t>STATE</w:t>
      </w:r>
    </w:p>
    <w:p w14:paraId="227E46B5" w14:textId="77777777" w:rsidR="0009623E" w:rsidRDefault="0009623E">
      <w:pPr>
        <w:pStyle w:val="BodyText"/>
        <w:spacing w:before="6"/>
        <w:rPr>
          <w:b/>
          <w:sz w:val="21"/>
        </w:rPr>
      </w:pPr>
    </w:p>
    <w:p w14:paraId="616B5E00" w14:textId="77777777" w:rsidR="0009623E" w:rsidRDefault="00F00F55">
      <w:pPr>
        <w:pStyle w:val="ListParagraph"/>
        <w:numPr>
          <w:ilvl w:val="1"/>
          <w:numId w:val="32"/>
        </w:numPr>
        <w:tabs>
          <w:tab w:val="left" w:pos="1171"/>
        </w:tabs>
        <w:spacing w:before="1" w:line="237" w:lineRule="auto"/>
        <w:ind w:right="408" w:firstLine="0"/>
        <w:jc w:val="both"/>
      </w:pPr>
      <w:r>
        <w:t>A</w:t>
      </w:r>
      <w:r>
        <w:rPr>
          <w:spacing w:val="-4"/>
        </w:rPr>
        <w:t xml:space="preserve"> </w:t>
      </w:r>
      <w:r>
        <w:t>coastal</w:t>
      </w:r>
      <w:r>
        <w:rPr>
          <w:spacing w:val="-4"/>
        </w:rPr>
        <w:t xml:space="preserve"> </w:t>
      </w:r>
      <w:r>
        <w:t>State's</w:t>
      </w:r>
      <w:r>
        <w:rPr>
          <w:spacing w:val="-5"/>
        </w:rPr>
        <w:t xml:space="preserve"> </w:t>
      </w:r>
      <w:r>
        <w:t>rights</w:t>
      </w:r>
      <w:r>
        <w:rPr>
          <w:spacing w:val="-5"/>
        </w:rPr>
        <w:t xml:space="preserve"> </w:t>
      </w:r>
      <w:r>
        <w:t>and</w:t>
      </w:r>
      <w:r>
        <w:rPr>
          <w:spacing w:val="-5"/>
        </w:rPr>
        <w:t xml:space="preserve"> </w:t>
      </w:r>
      <w:r>
        <w:t>obligations</w:t>
      </w:r>
      <w:r>
        <w:rPr>
          <w:spacing w:val="-5"/>
        </w:rPr>
        <w:t xml:space="preserve"> </w:t>
      </w:r>
      <w:r>
        <w:t>have</w:t>
      </w:r>
      <w:r>
        <w:rPr>
          <w:spacing w:val="-6"/>
        </w:rPr>
        <w:t xml:space="preserve"> </w:t>
      </w:r>
      <w:r>
        <w:t>been</w:t>
      </w:r>
      <w:r>
        <w:rPr>
          <w:spacing w:val="-5"/>
        </w:rPr>
        <w:t xml:space="preserve"> </w:t>
      </w:r>
      <w:r>
        <w:t>aptly</w:t>
      </w:r>
      <w:r>
        <w:rPr>
          <w:spacing w:val="-11"/>
        </w:rPr>
        <w:t xml:space="preserve"> </w:t>
      </w:r>
      <w:r>
        <w:t>identified</w:t>
      </w:r>
      <w:r>
        <w:rPr>
          <w:spacing w:val="-5"/>
        </w:rPr>
        <w:t xml:space="preserve"> </w:t>
      </w:r>
      <w:r>
        <w:t>in</w:t>
      </w:r>
      <w:r>
        <w:rPr>
          <w:spacing w:val="-5"/>
        </w:rPr>
        <w:t xml:space="preserve"> </w:t>
      </w:r>
      <w:r>
        <w:t>annex</w:t>
      </w:r>
      <w:r>
        <w:rPr>
          <w:spacing w:val="-7"/>
        </w:rPr>
        <w:t xml:space="preserve"> </w:t>
      </w:r>
      <w:r>
        <w:t>3</w:t>
      </w:r>
      <w:r>
        <w:rPr>
          <w:spacing w:val="-5"/>
        </w:rPr>
        <w:t xml:space="preserve"> </w:t>
      </w:r>
      <w:r>
        <w:t>to</w:t>
      </w:r>
      <w:r>
        <w:rPr>
          <w:spacing w:val="-5"/>
        </w:rPr>
        <w:t xml:space="preserve"> </w:t>
      </w:r>
      <w:r>
        <w:t>the</w:t>
      </w:r>
      <w:r>
        <w:rPr>
          <w:spacing w:val="4"/>
        </w:rPr>
        <w:t xml:space="preserve"> </w:t>
      </w:r>
      <w:r>
        <w:t>III Code.</w:t>
      </w:r>
      <w:r>
        <w:rPr>
          <w:spacing w:val="-12"/>
        </w:rPr>
        <w:t xml:space="preserve"> </w:t>
      </w:r>
      <w:r>
        <w:t>Whilst</w:t>
      </w:r>
      <w:r>
        <w:rPr>
          <w:spacing w:val="-11"/>
        </w:rPr>
        <w:t xml:space="preserve"> </w:t>
      </w:r>
      <w:r>
        <w:t>there</w:t>
      </w:r>
      <w:r>
        <w:rPr>
          <w:spacing w:val="-12"/>
        </w:rPr>
        <w:t xml:space="preserve"> </w:t>
      </w:r>
      <w:r>
        <w:t>are</w:t>
      </w:r>
      <w:r>
        <w:rPr>
          <w:spacing w:val="-12"/>
        </w:rPr>
        <w:t xml:space="preserve"> </w:t>
      </w:r>
      <w:r>
        <w:t>not</w:t>
      </w:r>
      <w:r>
        <w:rPr>
          <w:spacing w:val="-14"/>
        </w:rPr>
        <w:t xml:space="preserve"> </w:t>
      </w:r>
      <w:r>
        <w:t>many,</w:t>
      </w:r>
      <w:r>
        <w:rPr>
          <w:spacing w:val="-13"/>
        </w:rPr>
        <w:t xml:space="preserve"> </w:t>
      </w:r>
      <w:r>
        <w:t>they</w:t>
      </w:r>
      <w:r>
        <w:rPr>
          <w:spacing w:val="-18"/>
        </w:rPr>
        <w:t xml:space="preserve"> </w:t>
      </w:r>
      <w:r>
        <w:t>are</w:t>
      </w:r>
      <w:r>
        <w:rPr>
          <w:spacing w:val="-13"/>
        </w:rPr>
        <w:t xml:space="preserve"> </w:t>
      </w:r>
      <w:r>
        <w:t>crucial,</w:t>
      </w:r>
      <w:r>
        <w:rPr>
          <w:spacing w:val="-13"/>
        </w:rPr>
        <w:t xml:space="preserve"> </w:t>
      </w:r>
      <w:r>
        <w:t>particularly</w:t>
      </w:r>
      <w:r>
        <w:rPr>
          <w:spacing w:val="-18"/>
        </w:rPr>
        <w:t xml:space="preserve"> </w:t>
      </w:r>
      <w:r>
        <w:t>as</w:t>
      </w:r>
      <w:r>
        <w:rPr>
          <w:spacing w:val="-13"/>
        </w:rPr>
        <w:t xml:space="preserve"> </w:t>
      </w:r>
      <w:r>
        <w:t>the</w:t>
      </w:r>
      <w:r>
        <w:rPr>
          <w:spacing w:val="-12"/>
        </w:rPr>
        <w:t xml:space="preserve"> </w:t>
      </w:r>
      <w:r>
        <w:t>SAR</w:t>
      </w:r>
      <w:r>
        <w:rPr>
          <w:spacing w:val="-12"/>
        </w:rPr>
        <w:t xml:space="preserve"> </w:t>
      </w:r>
      <w:r>
        <w:t>Convention</w:t>
      </w:r>
      <w:r>
        <w:rPr>
          <w:spacing w:val="-11"/>
        </w:rPr>
        <w:t xml:space="preserve"> </w:t>
      </w:r>
      <w:r>
        <w:t>is</w:t>
      </w:r>
      <w:r>
        <w:rPr>
          <w:spacing w:val="-12"/>
        </w:rPr>
        <w:t xml:space="preserve"> </w:t>
      </w:r>
      <w:r>
        <w:t>not</w:t>
      </w:r>
      <w:r>
        <w:rPr>
          <w:spacing w:val="-14"/>
        </w:rPr>
        <w:t xml:space="preserve"> </w:t>
      </w:r>
      <w:r>
        <w:t>yet included under IMSAS. Paragraph 48 of the III Code provides a non-exhaustive list of rights, obligations</w:t>
      </w:r>
      <w:r>
        <w:rPr>
          <w:spacing w:val="-20"/>
        </w:rPr>
        <w:t xml:space="preserve"> </w:t>
      </w:r>
      <w:r>
        <w:t>and</w:t>
      </w:r>
      <w:r>
        <w:rPr>
          <w:spacing w:val="-19"/>
        </w:rPr>
        <w:t xml:space="preserve"> </w:t>
      </w:r>
      <w:r>
        <w:t>responsibilities,</w:t>
      </w:r>
      <w:r>
        <w:rPr>
          <w:spacing w:val="-20"/>
        </w:rPr>
        <w:t xml:space="preserve"> </w:t>
      </w:r>
      <w:r>
        <w:t>implementation</w:t>
      </w:r>
      <w:r>
        <w:rPr>
          <w:spacing w:val="-19"/>
        </w:rPr>
        <w:t xml:space="preserve"> </w:t>
      </w:r>
      <w:r>
        <w:t>and</w:t>
      </w:r>
      <w:r>
        <w:rPr>
          <w:spacing w:val="-19"/>
        </w:rPr>
        <w:t xml:space="preserve"> </w:t>
      </w:r>
      <w:r>
        <w:t>enforcement</w:t>
      </w:r>
      <w:r>
        <w:rPr>
          <w:spacing w:val="-23"/>
        </w:rPr>
        <w:t xml:space="preserve"> </w:t>
      </w:r>
      <w:r>
        <w:t>of</w:t>
      </w:r>
      <w:r>
        <w:rPr>
          <w:spacing w:val="-20"/>
        </w:rPr>
        <w:t xml:space="preserve"> </w:t>
      </w:r>
      <w:r>
        <w:t>which</w:t>
      </w:r>
      <w:r>
        <w:rPr>
          <w:spacing w:val="-21"/>
        </w:rPr>
        <w:t xml:space="preserve"> </w:t>
      </w:r>
      <w:r>
        <w:t>should</w:t>
      </w:r>
      <w:r>
        <w:rPr>
          <w:spacing w:val="-22"/>
        </w:rPr>
        <w:t xml:space="preserve"> </w:t>
      </w:r>
      <w:r>
        <w:t>be</w:t>
      </w:r>
      <w:r>
        <w:rPr>
          <w:spacing w:val="-21"/>
        </w:rPr>
        <w:t xml:space="preserve"> </w:t>
      </w:r>
      <w:r>
        <w:t>verified</w:t>
      </w:r>
      <w:r>
        <w:rPr>
          <w:spacing w:val="-21"/>
        </w:rPr>
        <w:t xml:space="preserve"> </w:t>
      </w:r>
      <w:r>
        <w:rPr>
          <w:spacing w:val="7"/>
        </w:rPr>
        <w:t xml:space="preserve">by </w:t>
      </w:r>
      <w:r>
        <w:t>the audit. In this area, full use should be made of the provisions of SOLAS chapter V.      Also, additional guidance has been provided  in  documents  MSC  81/24/1  (IALA)  and  MSC</w:t>
      </w:r>
      <w:r>
        <w:rPr>
          <w:spacing w:val="-6"/>
        </w:rPr>
        <w:t xml:space="preserve"> </w:t>
      </w:r>
      <w:r>
        <w:t>81/24/4</w:t>
      </w:r>
      <w:r>
        <w:rPr>
          <w:spacing w:val="-4"/>
        </w:rPr>
        <w:t xml:space="preserve"> </w:t>
      </w:r>
      <w:r>
        <w:t>(IHO),</w:t>
      </w:r>
      <w:r>
        <w:rPr>
          <w:spacing w:val="-7"/>
        </w:rPr>
        <w:t xml:space="preserve"> </w:t>
      </w:r>
      <w:r>
        <w:t>which</w:t>
      </w:r>
      <w:r>
        <w:rPr>
          <w:spacing w:val="-6"/>
        </w:rPr>
        <w:t xml:space="preserve"> </w:t>
      </w:r>
      <w:r>
        <w:t>are</w:t>
      </w:r>
      <w:r>
        <w:rPr>
          <w:spacing w:val="-6"/>
        </w:rPr>
        <w:t xml:space="preserve"> </w:t>
      </w:r>
      <w:r>
        <w:t>included</w:t>
      </w:r>
      <w:r>
        <w:rPr>
          <w:spacing w:val="-5"/>
        </w:rPr>
        <w:t xml:space="preserve"> </w:t>
      </w:r>
      <w:r>
        <w:t>in</w:t>
      </w:r>
      <w:r>
        <w:rPr>
          <w:spacing w:val="-6"/>
        </w:rPr>
        <w:t xml:space="preserve"> </w:t>
      </w:r>
      <w:r>
        <w:t>this</w:t>
      </w:r>
      <w:r>
        <w:rPr>
          <w:spacing w:val="-6"/>
        </w:rPr>
        <w:t xml:space="preserve"> </w:t>
      </w:r>
      <w:r>
        <w:t>Manual</w:t>
      </w:r>
      <w:r>
        <w:rPr>
          <w:spacing w:val="-7"/>
        </w:rPr>
        <w:t xml:space="preserve"> </w:t>
      </w:r>
      <w:r>
        <w:t>as</w:t>
      </w:r>
      <w:r>
        <w:rPr>
          <w:spacing w:val="-5"/>
        </w:rPr>
        <w:t xml:space="preserve"> </w:t>
      </w:r>
      <w:r>
        <w:t>annex</w:t>
      </w:r>
      <w:r>
        <w:rPr>
          <w:spacing w:val="-8"/>
        </w:rPr>
        <w:t xml:space="preserve"> </w:t>
      </w:r>
      <w:r>
        <w:t>3.</w:t>
      </w:r>
      <w:r>
        <w:rPr>
          <w:spacing w:val="-7"/>
        </w:rPr>
        <w:t xml:space="preserve"> </w:t>
      </w:r>
      <w:r>
        <w:t>Evaluation</w:t>
      </w:r>
      <w:r>
        <w:rPr>
          <w:spacing w:val="-5"/>
        </w:rPr>
        <w:t xml:space="preserve"> </w:t>
      </w:r>
      <w:r>
        <w:t>and</w:t>
      </w:r>
      <w:r>
        <w:rPr>
          <w:spacing w:val="-5"/>
        </w:rPr>
        <w:t xml:space="preserve"> </w:t>
      </w:r>
      <w:r>
        <w:t>review</w:t>
      </w:r>
      <w:r>
        <w:rPr>
          <w:spacing w:val="2"/>
        </w:rPr>
        <w:t xml:space="preserve"> </w:t>
      </w:r>
      <w:r>
        <w:t>also apply separately to coastal State</w:t>
      </w:r>
      <w:r>
        <w:rPr>
          <w:spacing w:val="-23"/>
        </w:rPr>
        <w:t xml:space="preserve"> </w:t>
      </w:r>
      <w:r>
        <w:t>activities.</w:t>
      </w:r>
    </w:p>
    <w:p w14:paraId="6F021471" w14:textId="77777777" w:rsidR="0009623E" w:rsidRDefault="0009623E">
      <w:pPr>
        <w:pStyle w:val="BodyText"/>
        <w:spacing w:before="1"/>
        <w:rPr>
          <w:sz w:val="21"/>
        </w:rPr>
      </w:pPr>
    </w:p>
    <w:p w14:paraId="3DD72937" w14:textId="77777777" w:rsidR="0009623E" w:rsidRDefault="00F00F55">
      <w:pPr>
        <w:pStyle w:val="ListParagraph"/>
        <w:numPr>
          <w:ilvl w:val="1"/>
          <w:numId w:val="32"/>
        </w:numPr>
        <w:tabs>
          <w:tab w:val="left" w:pos="1171"/>
        </w:tabs>
        <w:spacing w:line="237" w:lineRule="auto"/>
        <w:ind w:right="416" w:firstLine="0"/>
        <w:jc w:val="both"/>
      </w:pPr>
      <w:r>
        <w:t>In some instances, coastal States enter into bilateral or regional agreements for the sharing of coastal State responsibilities, thus levering scarce resources to achieve a superior outcome.</w:t>
      </w:r>
      <w:r>
        <w:rPr>
          <w:spacing w:val="30"/>
        </w:rPr>
        <w:t xml:space="preserve"> </w:t>
      </w:r>
      <w:r>
        <w:t>The</w:t>
      </w:r>
      <w:r>
        <w:rPr>
          <w:spacing w:val="-15"/>
        </w:rPr>
        <w:t xml:space="preserve"> </w:t>
      </w:r>
      <w:r>
        <w:t>execution</w:t>
      </w:r>
      <w:r>
        <w:rPr>
          <w:spacing w:val="-14"/>
        </w:rPr>
        <w:t xml:space="preserve"> </w:t>
      </w:r>
      <w:r>
        <w:t>of</w:t>
      </w:r>
      <w:r>
        <w:rPr>
          <w:spacing w:val="-15"/>
        </w:rPr>
        <w:t xml:space="preserve"> </w:t>
      </w:r>
      <w:r>
        <w:t>coastal</w:t>
      </w:r>
      <w:r>
        <w:rPr>
          <w:spacing w:val="-16"/>
        </w:rPr>
        <w:t xml:space="preserve"> </w:t>
      </w:r>
      <w:r>
        <w:t>State</w:t>
      </w:r>
      <w:r>
        <w:rPr>
          <w:spacing w:val="-17"/>
        </w:rPr>
        <w:t xml:space="preserve"> </w:t>
      </w:r>
      <w:r>
        <w:t>responsibilities</w:t>
      </w:r>
      <w:r>
        <w:rPr>
          <w:spacing w:val="-16"/>
        </w:rPr>
        <w:t xml:space="preserve"> </w:t>
      </w:r>
      <w:r>
        <w:t>is</w:t>
      </w:r>
      <w:r>
        <w:rPr>
          <w:spacing w:val="-17"/>
        </w:rPr>
        <w:t xml:space="preserve"> </w:t>
      </w:r>
      <w:r>
        <w:t>as</w:t>
      </w:r>
      <w:r>
        <w:rPr>
          <w:spacing w:val="-17"/>
        </w:rPr>
        <w:t xml:space="preserve"> </w:t>
      </w:r>
      <w:r>
        <w:t>unique</w:t>
      </w:r>
      <w:r>
        <w:rPr>
          <w:spacing w:val="-18"/>
        </w:rPr>
        <w:t xml:space="preserve"> </w:t>
      </w:r>
      <w:r>
        <w:t>as</w:t>
      </w:r>
      <w:r>
        <w:rPr>
          <w:spacing w:val="-17"/>
        </w:rPr>
        <w:t xml:space="preserve"> </w:t>
      </w:r>
      <w:r>
        <w:t>the</w:t>
      </w:r>
      <w:r>
        <w:rPr>
          <w:spacing w:val="-17"/>
        </w:rPr>
        <w:t xml:space="preserve"> </w:t>
      </w:r>
      <w:r>
        <w:t>geography</w:t>
      </w:r>
      <w:r>
        <w:rPr>
          <w:spacing w:val="-22"/>
        </w:rPr>
        <w:t xml:space="preserve"> </w:t>
      </w:r>
      <w:r>
        <w:t>of</w:t>
      </w:r>
      <w:r>
        <w:rPr>
          <w:spacing w:val="-16"/>
        </w:rPr>
        <w:t xml:space="preserve"> </w:t>
      </w:r>
      <w:r>
        <w:t>each coastal State. Auditors should, therefore, carefully evaluate not just the resources of the individual Member State but also the combined resources, which are available through the State's agreements with neighbouring</w:t>
      </w:r>
      <w:r>
        <w:rPr>
          <w:spacing w:val="-5"/>
        </w:rPr>
        <w:t xml:space="preserve"> </w:t>
      </w:r>
      <w:r>
        <w:t>States.</w:t>
      </w:r>
    </w:p>
    <w:p w14:paraId="0254E7B2" w14:textId="77777777" w:rsidR="0009623E" w:rsidRDefault="0009623E">
      <w:pPr>
        <w:pStyle w:val="BodyText"/>
        <w:spacing w:before="3"/>
        <w:rPr>
          <w:sz w:val="21"/>
        </w:rPr>
      </w:pPr>
    </w:p>
    <w:p w14:paraId="0E493A6F" w14:textId="77777777" w:rsidR="0009623E" w:rsidRDefault="00F00F55">
      <w:pPr>
        <w:pStyle w:val="ListParagraph"/>
        <w:numPr>
          <w:ilvl w:val="1"/>
          <w:numId w:val="32"/>
        </w:numPr>
        <w:tabs>
          <w:tab w:val="left" w:pos="1171"/>
        </w:tabs>
        <w:spacing w:line="237" w:lineRule="auto"/>
        <w:ind w:right="419" w:firstLine="0"/>
        <w:jc w:val="both"/>
      </w:pPr>
      <w:r>
        <w:t>In</w:t>
      </w:r>
      <w:r>
        <w:rPr>
          <w:spacing w:val="-17"/>
        </w:rPr>
        <w:t xml:space="preserve"> </w:t>
      </w:r>
      <w:r>
        <w:t>cases</w:t>
      </w:r>
      <w:r>
        <w:rPr>
          <w:spacing w:val="-16"/>
        </w:rPr>
        <w:t xml:space="preserve"> </w:t>
      </w:r>
      <w:r>
        <w:t>where</w:t>
      </w:r>
      <w:r>
        <w:rPr>
          <w:spacing w:val="-16"/>
        </w:rPr>
        <w:t xml:space="preserve"> </w:t>
      </w:r>
      <w:r>
        <w:t>a</w:t>
      </w:r>
      <w:r>
        <w:rPr>
          <w:spacing w:val="-17"/>
        </w:rPr>
        <w:t xml:space="preserve"> </w:t>
      </w:r>
      <w:r>
        <w:t>State</w:t>
      </w:r>
      <w:r>
        <w:rPr>
          <w:spacing w:val="-16"/>
        </w:rPr>
        <w:t xml:space="preserve"> </w:t>
      </w:r>
      <w:r>
        <w:t>uses</w:t>
      </w:r>
      <w:r>
        <w:rPr>
          <w:spacing w:val="-16"/>
        </w:rPr>
        <w:t xml:space="preserve"> </w:t>
      </w:r>
      <w:r>
        <w:t>private</w:t>
      </w:r>
      <w:r>
        <w:rPr>
          <w:spacing w:val="-16"/>
        </w:rPr>
        <w:t xml:space="preserve"> </w:t>
      </w:r>
      <w:r>
        <w:t>sector</w:t>
      </w:r>
      <w:r>
        <w:rPr>
          <w:spacing w:val="-18"/>
        </w:rPr>
        <w:t xml:space="preserve"> </w:t>
      </w:r>
      <w:r>
        <w:t>organizations</w:t>
      </w:r>
      <w:r>
        <w:rPr>
          <w:spacing w:val="-15"/>
        </w:rPr>
        <w:t xml:space="preserve"> </w:t>
      </w:r>
      <w:r>
        <w:t>to</w:t>
      </w:r>
      <w:r>
        <w:rPr>
          <w:spacing w:val="-17"/>
        </w:rPr>
        <w:t xml:space="preserve"> </w:t>
      </w:r>
      <w:r>
        <w:t>perform</w:t>
      </w:r>
      <w:r>
        <w:rPr>
          <w:spacing w:val="-16"/>
        </w:rPr>
        <w:t xml:space="preserve"> </w:t>
      </w:r>
      <w:r>
        <w:t>State</w:t>
      </w:r>
      <w:r>
        <w:rPr>
          <w:spacing w:val="-18"/>
        </w:rPr>
        <w:t xml:space="preserve"> </w:t>
      </w:r>
      <w:r>
        <w:t>duties,</w:t>
      </w:r>
      <w:r>
        <w:rPr>
          <w:spacing w:val="-20"/>
        </w:rPr>
        <w:t xml:space="preserve"> </w:t>
      </w:r>
      <w:r>
        <w:t>such as</w:t>
      </w:r>
      <w:r>
        <w:rPr>
          <w:spacing w:val="-23"/>
        </w:rPr>
        <w:t xml:space="preserve"> </w:t>
      </w:r>
      <w:r>
        <w:t>pollution</w:t>
      </w:r>
      <w:r>
        <w:rPr>
          <w:spacing w:val="-22"/>
        </w:rPr>
        <w:t xml:space="preserve"> </w:t>
      </w:r>
      <w:r>
        <w:t>response,</w:t>
      </w:r>
      <w:r>
        <w:rPr>
          <w:spacing w:val="-24"/>
        </w:rPr>
        <w:t xml:space="preserve"> </w:t>
      </w:r>
      <w:r>
        <w:t>SAR,</w:t>
      </w:r>
      <w:r>
        <w:rPr>
          <w:spacing w:val="-24"/>
        </w:rPr>
        <w:t xml:space="preserve"> </w:t>
      </w:r>
      <w:r>
        <w:rPr>
          <w:spacing w:val="-3"/>
        </w:rPr>
        <w:t>maintenance</w:t>
      </w:r>
      <w:r>
        <w:rPr>
          <w:spacing w:val="-27"/>
        </w:rPr>
        <w:t xml:space="preserve"> </w:t>
      </w:r>
      <w:r>
        <w:t>of</w:t>
      </w:r>
      <w:r>
        <w:rPr>
          <w:spacing w:val="-26"/>
        </w:rPr>
        <w:t xml:space="preserve"> </w:t>
      </w:r>
      <w:r>
        <w:t>aids</w:t>
      </w:r>
      <w:r>
        <w:rPr>
          <w:spacing w:val="-26"/>
        </w:rPr>
        <w:t xml:space="preserve"> </w:t>
      </w:r>
      <w:r>
        <w:t>to</w:t>
      </w:r>
      <w:r>
        <w:rPr>
          <w:spacing w:val="-26"/>
        </w:rPr>
        <w:t xml:space="preserve"> </w:t>
      </w:r>
      <w:r>
        <w:rPr>
          <w:spacing w:val="-3"/>
        </w:rPr>
        <w:t>navigation,</w:t>
      </w:r>
      <w:r>
        <w:rPr>
          <w:spacing w:val="-28"/>
        </w:rPr>
        <w:t xml:space="preserve"> </w:t>
      </w:r>
      <w:r>
        <w:t>vessel</w:t>
      </w:r>
      <w:r>
        <w:rPr>
          <w:spacing w:val="-27"/>
        </w:rPr>
        <w:t xml:space="preserve"> </w:t>
      </w:r>
      <w:r>
        <w:rPr>
          <w:spacing w:val="-3"/>
        </w:rPr>
        <w:t>traffic</w:t>
      </w:r>
      <w:r>
        <w:rPr>
          <w:spacing w:val="-26"/>
        </w:rPr>
        <w:t xml:space="preserve"> </w:t>
      </w:r>
      <w:r>
        <w:t>management,</w:t>
      </w:r>
      <w:r>
        <w:rPr>
          <w:spacing w:val="-27"/>
        </w:rPr>
        <w:t xml:space="preserve"> </w:t>
      </w:r>
      <w:r>
        <w:rPr>
          <w:spacing w:val="-3"/>
        </w:rPr>
        <w:t xml:space="preserve">waste </w:t>
      </w:r>
      <w:r>
        <w:t>reception</w:t>
      </w:r>
      <w:r>
        <w:rPr>
          <w:spacing w:val="-5"/>
        </w:rPr>
        <w:t xml:space="preserve"> </w:t>
      </w:r>
      <w:r>
        <w:t>or</w:t>
      </w:r>
      <w:r>
        <w:rPr>
          <w:spacing w:val="-6"/>
        </w:rPr>
        <w:t xml:space="preserve"> </w:t>
      </w:r>
      <w:r>
        <w:t>charting/hydrography,</w:t>
      </w:r>
      <w:r>
        <w:rPr>
          <w:spacing w:val="-6"/>
        </w:rPr>
        <w:t xml:space="preserve"> </w:t>
      </w:r>
      <w:r>
        <w:t>considerations</w:t>
      </w:r>
      <w:r>
        <w:rPr>
          <w:spacing w:val="-5"/>
        </w:rPr>
        <w:t xml:space="preserve"> </w:t>
      </w:r>
      <w:r>
        <w:t>as</w:t>
      </w:r>
      <w:r>
        <w:rPr>
          <w:spacing w:val="-6"/>
        </w:rPr>
        <w:t xml:space="preserve"> </w:t>
      </w:r>
      <w:r>
        <w:t>presented</w:t>
      </w:r>
      <w:r>
        <w:rPr>
          <w:spacing w:val="-5"/>
        </w:rPr>
        <w:t xml:space="preserve"> </w:t>
      </w:r>
      <w:r>
        <w:t>in</w:t>
      </w:r>
      <w:r>
        <w:rPr>
          <w:spacing w:val="-5"/>
        </w:rPr>
        <w:t xml:space="preserve"> </w:t>
      </w:r>
      <w:r>
        <w:t>paragraph</w:t>
      </w:r>
      <w:r>
        <w:rPr>
          <w:spacing w:val="-5"/>
        </w:rPr>
        <w:t xml:space="preserve"> </w:t>
      </w:r>
      <w:r>
        <w:t>7.6</w:t>
      </w:r>
      <w:r>
        <w:rPr>
          <w:spacing w:val="-6"/>
        </w:rPr>
        <w:t xml:space="preserve"> </w:t>
      </w:r>
      <w:r>
        <w:t>apply.</w:t>
      </w:r>
    </w:p>
    <w:p w14:paraId="2A537298" w14:textId="77777777" w:rsidR="0009623E" w:rsidRDefault="0009623E">
      <w:pPr>
        <w:pStyle w:val="BodyText"/>
        <w:spacing w:before="11"/>
        <w:rPr>
          <w:sz w:val="21"/>
        </w:rPr>
      </w:pPr>
    </w:p>
    <w:p w14:paraId="5E5FF986" w14:textId="77777777" w:rsidR="0009623E" w:rsidRDefault="00F00F55">
      <w:pPr>
        <w:pStyle w:val="Heading2"/>
        <w:numPr>
          <w:ilvl w:val="0"/>
          <w:numId w:val="32"/>
        </w:numPr>
        <w:tabs>
          <w:tab w:val="left" w:pos="1170"/>
          <w:tab w:val="left" w:pos="1171"/>
        </w:tabs>
        <w:ind w:hanging="853"/>
        <w:jc w:val="both"/>
      </w:pPr>
      <w:bookmarkStart w:id="20" w:name="_bookmark20"/>
      <w:bookmarkEnd w:id="20"/>
      <w:r>
        <w:t>PORT</w:t>
      </w:r>
      <w:r>
        <w:rPr>
          <w:spacing w:val="-4"/>
        </w:rPr>
        <w:t xml:space="preserve"> </w:t>
      </w:r>
      <w:r>
        <w:rPr>
          <w:spacing w:val="-3"/>
        </w:rPr>
        <w:t>STATE</w:t>
      </w:r>
    </w:p>
    <w:p w14:paraId="22F46E63" w14:textId="77777777" w:rsidR="0009623E" w:rsidRDefault="0009623E">
      <w:pPr>
        <w:pStyle w:val="BodyText"/>
        <w:spacing w:before="7"/>
        <w:rPr>
          <w:b/>
          <w:sz w:val="21"/>
        </w:rPr>
      </w:pPr>
    </w:p>
    <w:p w14:paraId="163B843D" w14:textId="77777777" w:rsidR="0009623E" w:rsidRDefault="00F00F55">
      <w:pPr>
        <w:pStyle w:val="ListParagraph"/>
        <w:numPr>
          <w:ilvl w:val="1"/>
          <w:numId w:val="32"/>
        </w:numPr>
        <w:tabs>
          <w:tab w:val="left" w:pos="1171"/>
        </w:tabs>
        <w:spacing w:line="237" w:lineRule="auto"/>
        <w:ind w:right="417" w:firstLine="0"/>
        <w:jc w:val="both"/>
        <w:rPr>
          <w:b/>
        </w:rPr>
      </w:pPr>
      <w:r>
        <w:t>A</w:t>
      </w:r>
      <w:r>
        <w:rPr>
          <w:spacing w:val="-7"/>
        </w:rPr>
        <w:t xml:space="preserve"> </w:t>
      </w:r>
      <w:r>
        <w:t>port</w:t>
      </w:r>
      <w:r>
        <w:rPr>
          <w:spacing w:val="-7"/>
        </w:rPr>
        <w:t xml:space="preserve"> </w:t>
      </w:r>
      <w:r>
        <w:t>State</w:t>
      </w:r>
      <w:r>
        <w:rPr>
          <w:spacing w:val="-6"/>
        </w:rPr>
        <w:t xml:space="preserve"> </w:t>
      </w:r>
      <w:r>
        <w:t>has</w:t>
      </w:r>
      <w:r>
        <w:rPr>
          <w:spacing w:val="-6"/>
        </w:rPr>
        <w:t xml:space="preserve"> </w:t>
      </w:r>
      <w:r>
        <w:t>rights</w:t>
      </w:r>
      <w:r>
        <w:rPr>
          <w:spacing w:val="-6"/>
        </w:rPr>
        <w:t xml:space="preserve"> </w:t>
      </w:r>
      <w:r>
        <w:t>and</w:t>
      </w:r>
      <w:r>
        <w:rPr>
          <w:spacing w:val="-6"/>
        </w:rPr>
        <w:t xml:space="preserve"> </w:t>
      </w:r>
      <w:r>
        <w:t>obligations.</w:t>
      </w:r>
      <w:r>
        <w:rPr>
          <w:spacing w:val="-7"/>
        </w:rPr>
        <w:t xml:space="preserve"> </w:t>
      </w:r>
      <w:r>
        <w:t>Sometimes</w:t>
      </w:r>
      <w:r>
        <w:rPr>
          <w:spacing w:val="-8"/>
        </w:rPr>
        <w:t xml:space="preserve"> </w:t>
      </w:r>
      <w:r>
        <w:t>these</w:t>
      </w:r>
      <w:r>
        <w:rPr>
          <w:spacing w:val="-8"/>
        </w:rPr>
        <w:t xml:space="preserve"> </w:t>
      </w:r>
      <w:r>
        <w:t>are</w:t>
      </w:r>
      <w:r>
        <w:rPr>
          <w:spacing w:val="-8"/>
        </w:rPr>
        <w:t xml:space="preserve"> </w:t>
      </w:r>
      <w:r>
        <w:t>heavily</w:t>
      </w:r>
      <w:r>
        <w:rPr>
          <w:spacing w:val="-14"/>
        </w:rPr>
        <w:t xml:space="preserve"> </w:t>
      </w:r>
      <w:r>
        <w:t>weighted</w:t>
      </w:r>
      <w:r>
        <w:rPr>
          <w:spacing w:val="-8"/>
        </w:rPr>
        <w:t xml:space="preserve"> </w:t>
      </w:r>
      <w:r>
        <w:t>on</w:t>
      </w:r>
      <w:r>
        <w:rPr>
          <w:spacing w:val="-8"/>
        </w:rPr>
        <w:t xml:space="preserve"> </w:t>
      </w:r>
      <w:r>
        <w:t>the right to exercise port State control (PSC) on foreign flag ships and the associated reporting requirement,</w:t>
      </w:r>
      <w:r>
        <w:rPr>
          <w:spacing w:val="-19"/>
        </w:rPr>
        <w:t xml:space="preserve"> </w:t>
      </w:r>
      <w:r>
        <w:t>with</w:t>
      </w:r>
      <w:r>
        <w:rPr>
          <w:spacing w:val="-17"/>
        </w:rPr>
        <w:t xml:space="preserve"> </w:t>
      </w:r>
      <w:r>
        <w:t>the</w:t>
      </w:r>
      <w:r>
        <w:rPr>
          <w:spacing w:val="-18"/>
        </w:rPr>
        <w:t xml:space="preserve"> </w:t>
      </w:r>
      <w:r>
        <w:t>latter</w:t>
      </w:r>
      <w:r>
        <w:rPr>
          <w:spacing w:val="-18"/>
        </w:rPr>
        <w:t xml:space="preserve"> </w:t>
      </w:r>
      <w:r>
        <w:t>being</w:t>
      </w:r>
      <w:r>
        <w:rPr>
          <w:spacing w:val="-16"/>
        </w:rPr>
        <w:t xml:space="preserve"> </w:t>
      </w:r>
      <w:r>
        <w:t>seen</w:t>
      </w:r>
      <w:r>
        <w:rPr>
          <w:spacing w:val="-18"/>
        </w:rPr>
        <w:t xml:space="preserve"> </w:t>
      </w:r>
      <w:r>
        <w:t>as</w:t>
      </w:r>
      <w:r>
        <w:rPr>
          <w:spacing w:val="-17"/>
        </w:rPr>
        <w:t xml:space="preserve"> </w:t>
      </w:r>
      <w:r>
        <w:t>the</w:t>
      </w:r>
      <w:r>
        <w:rPr>
          <w:spacing w:val="-18"/>
        </w:rPr>
        <w:t xml:space="preserve"> </w:t>
      </w:r>
      <w:r>
        <w:t>obligation.</w:t>
      </w:r>
      <w:r>
        <w:rPr>
          <w:spacing w:val="26"/>
        </w:rPr>
        <w:t xml:space="preserve"> </w:t>
      </w:r>
      <w:r>
        <w:t>There</w:t>
      </w:r>
      <w:r>
        <w:rPr>
          <w:spacing w:val="-18"/>
        </w:rPr>
        <w:t xml:space="preserve"> </w:t>
      </w:r>
      <w:r>
        <w:t>are</w:t>
      </w:r>
      <w:r>
        <w:rPr>
          <w:spacing w:val="-17"/>
        </w:rPr>
        <w:t xml:space="preserve"> </w:t>
      </w:r>
      <w:r>
        <w:t>a</w:t>
      </w:r>
      <w:r>
        <w:rPr>
          <w:spacing w:val="-19"/>
        </w:rPr>
        <w:t xml:space="preserve"> </w:t>
      </w:r>
      <w:r>
        <w:t>number</w:t>
      </w:r>
      <w:r>
        <w:rPr>
          <w:spacing w:val="-21"/>
        </w:rPr>
        <w:t xml:space="preserve"> </w:t>
      </w:r>
      <w:r>
        <w:t>of</w:t>
      </w:r>
      <w:r>
        <w:rPr>
          <w:spacing w:val="-19"/>
        </w:rPr>
        <w:t xml:space="preserve"> </w:t>
      </w:r>
      <w:r>
        <w:t>other</w:t>
      </w:r>
      <w:r>
        <w:rPr>
          <w:spacing w:val="-21"/>
        </w:rPr>
        <w:t xml:space="preserve"> </w:t>
      </w:r>
      <w:r>
        <w:t>important areas of responsibility assigned to port States, as set out in paragraph 56 of the III Code, and these should be explored by the audit</w:t>
      </w:r>
      <w:r>
        <w:rPr>
          <w:spacing w:val="-18"/>
        </w:rPr>
        <w:t xml:space="preserve"> </w:t>
      </w:r>
      <w:r>
        <w:t>team</w:t>
      </w:r>
      <w:r>
        <w:rPr>
          <w:b/>
        </w:rPr>
        <w:t>.</w:t>
      </w:r>
    </w:p>
    <w:p w14:paraId="044CDB73" w14:textId="77777777" w:rsidR="0009623E" w:rsidRDefault="0009623E">
      <w:pPr>
        <w:pStyle w:val="BodyText"/>
        <w:rPr>
          <w:b/>
        </w:rPr>
      </w:pPr>
    </w:p>
    <w:p w14:paraId="138B829A" w14:textId="77777777" w:rsidR="0009623E" w:rsidRDefault="00F00F55">
      <w:pPr>
        <w:pStyle w:val="ListParagraph"/>
        <w:numPr>
          <w:ilvl w:val="1"/>
          <w:numId w:val="32"/>
        </w:numPr>
        <w:tabs>
          <w:tab w:val="left" w:pos="1171"/>
        </w:tabs>
        <w:spacing w:line="237" w:lineRule="auto"/>
        <w:ind w:right="416" w:firstLine="0"/>
        <w:jc w:val="both"/>
      </w:pPr>
      <w:r>
        <w:rPr>
          <w:spacing w:val="2"/>
        </w:rPr>
        <w:t xml:space="preserve">With </w:t>
      </w:r>
      <w:r>
        <w:t>regard to PSC programmes, auditors should focus on  the  qualification  of PSC officers, and the quality and consistency of PSC inspections that are conducted in accordance</w:t>
      </w:r>
      <w:r>
        <w:rPr>
          <w:spacing w:val="-16"/>
        </w:rPr>
        <w:t xml:space="preserve"> </w:t>
      </w:r>
      <w:r>
        <w:t>with</w:t>
      </w:r>
      <w:r>
        <w:rPr>
          <w:spacing w:val="-16"/>
        </w:rPr>
        <w:t xml:space="preserve"> </w:t>
      </w:r>
      <w:r>
        <w:t>IMO</w:t>
      </w:r>
      <w:r>
        <w:rPr>
          <w:spacing w:val="-16"/>
        </w:rPr>
        <w:t xml:space="preserve"> </w:t>
      </w:r>
      <w:r>
        <w:t>guidelines.</w:t>
      </w:r>
      <w:r>
        <w:rPr>
          <w:spacing w:val="29"/>
        </w:rPr>
        <w:t xml:space="preserve"> </w:t>
      </w:r>
      <w:r>
        <w:t>Also,</w:t>
      </w:r>
      <w:r>
        <w:rPr>
          <w:spacing w:val="-17"/>
        </w:rPr>
        <w:t xml:space="preserve"> </w:t>
      </w:r>
      <w:r>
        <w:t>port</w:t>
      </w:r>
      <w:r>
        <w:rPr>
          <w:spacing w:val="-17"/>
        </w:rPr>
        <w:t xml:space="preserve"> </w:t>
      </w:r>
      <w:r>
        <w:t>States</w:t>
      </w:r>
      <w:r>
        <w:rPr>
          <w:spacing w:val="-15"/>
        </w:rPr>
        <w:t xml:space="preserve"> </w:t>
      </w:r>
      <w:r>
        <w:t>should</w:t>
      </w:r>
      <w:r>
        <w:rPr>
          <w:spacing w:val="-17"/>
        </w:rPr>
        <w:t xml:space="preserve"> </w:t>
      </w:r>
      <w:r>
        <w:t>engage</w:t>
      </w:r>
      <w:r>
        <w:rPr>
          <w:spacing w:val="-18"/>
        </w:rPr>
        <w:t xml:space="preserve"> </w:t>
      </w:r>
      <w:r>
        <w:t>with</w:t>
      </w:r>
      <w:r>
        <w:rPr>
          <w:spacing w:val="-8"/>
        </w:rPr>
        <w:t xml:space="preserve"> </w:t>
      </w:r>
      <w:r>
        <w:t>the</w:t>
      </w:r>
      <w:r>
        <w:rPr>
          <w:spacing w:val="-17"/>
        </w:rPr>
        <w:t xml:space="preserve"> </w:t>
      </w:r>
      <w:r>
        <w:t>ship's</w:t>
      </w:r>
      <w:r>
        <w:rPr>
          <w:spacing w:val="-17"/>
        </w:rPr>
        <w:t xml:space="preserve"> </w:t>
      </w:r>
      <w:r>
        <w:t>flag</w:t>
      </w:r>
      <w:r>
        <w:rPr>
          <w:spacing w:val="-17"/>
        </w:rPr>
        <w:t xml:space="preserve"> </w:t>
      </w:r>
      <w:r>
        <w:t>State</w:t>
      </w:r>
      <w:r>
        <w:rPr>
          <w:spacing w:val="-18"/>
        </w:rPr>
        <w:t xml:space="preserve"> </w:t>
      </w:r>
      <w:r>
        <w:t>and ROs when deficiencies are revealed by PSC officers. Port States are required to have procedures for notification of a detained ship to the flag</w:t>
      </w:r>
      <w:r>
        <w:rPr>
          <w:spacing w:val="-7"/>
        </w:rPr>
        <w:t xml:space="preserve"> </w:t>
      </w:r>
      <w:r>
        <w:t>State.</w:t>
      </w:r>
    </w:p>
    <w:p w14:paraId="6A1E0DC8" w14:textId="77777777" w:rsidR="0009623E" w:rsidRDefault="0009623E">
      <w:pPr>
        <w:spacing w:line="237" w:lineRule="auto"/>
        <w:jc w:val="both"/>
        <w:sectPr w:rsidR="0009623E">
          <w:headerReference w:type="default" r:id="rId35"/>
          <w:footerReference w:type="default" r:id="rId36"/>
          <w:pgSz w:w="11910" w:h="16840"/>
          <w:pgMar w:top="1380" w:right="1000" w:bottom="1000" w:left="1100" w:header="856" w:footer="803" w:gutter="0"/>
          <w:cols w:space="720"/>
        </w:sectPr>
      </w:pPr>
    </w:p>
    <w:p w14:paraId="1E03A892" w14:textId="77777777" w:rsidR="0009623E" w:rsidRDefault="0009623E">
      <w:pPr>
        <w:pStyle w:val="BodyText"/>
        <w:spacing w:before="4"/>
        <w:rPr>
          <w:sz w:val="13"/>
        </w:rPr>
      </w:pPr>
    </w:p>
    <w:p w14:paraId="0D66A6A2" w14:textId="77777777" w:rsidR="0009623E" w:rsidRDefault="00F00F55">
      <w:pPr>
        <w:pStyle w:val="ListParagraph"/>
        <w:numPr>
          <w:ilvl w:val="1"/>
          <w:numId w:val="32"/>
        </w:numPr>
        <w:tabs>
          <w:tab w:val="left" w:pos="1171"/>
        </w:tabs>
        <w:spacing w:before="93" w:line="237" w:lineRule="auto"/>
        <w:ind w:right="415" w:firstLine="0"/>
        <w:jc w:val="both"/>
      </w:pPr>
      <w:r>
        <w:t>Reception facilities as required by MARPOL should be verified. For those States</w:t>
      </w:r>
      <w:r>
        <w:rPr>
          <w:spacing w:val="-42"/>
        </w:rPr>
        <w:t xml:space="preserve"> </w:t>
      </w:r>
      <w:r>
        <w:t>that are</w:t>
      </w:r>
      <w:r>
        <w:rPr>
          <w:spacing w:val="-12"/>
        </w:rPr>
        <w:t xml:space="preserve"> </w:t>
      </w:r>
      <w:r>
        <w:t>Party</w:t>
      </w:r>
      <w:r>
        <w:rPr>
          <w:spacing w:val="-16"/>
        </w:rPr>
        <w:t xml:space="preserve"> </w:t>
      </w:r>
      <w:r>
        <w:t>to</w:t>
      </w:r>
      <w:r>
        <w:rPr>
          <w:spacing w:val="-12"/>
        </w:rPr>
        <w:t xml:space="preserve"> </w:t>
      </w:r>
      <w:r>
        <w:t>MARPOL</w:t>
      </w:r>
      <w:r>
        <w:rPr>
          <w:spacing w:val="-9"/>
        </w:rPr>
        <w:t xml:space="preserve"> </w:t>
      </w:r>
      <w:r>
        <w:t>Annex</w:t>
      </w:r>
      <w:r>
        <w:rPr>
          <w:spacing w:val="-12"/>
        </w:rPr>
        <w:t xml:space="preserve"> </w:t>
      </w:r>
      <w:r>
        <w:t>VI,</w:t>
      </w:r>
      <w:r>
        <w:rPr>
          <w:spacing w:val="-12"/>
        </w:rPr>
        <w:t xml:space="preserve"> </w:t>
      </w:r>
      <w:r>
        <w:t>there</w:t>
      </w:r>
      <w:r>
        <w:rPr>
          <w:spacing w:val="-11"/>
        </w:rPr>
        <w:t xml:space="preserve"> </w:t>
      </w:r>
      <w:r>
        <w:t>are</w:t>
      </w:r>
      <w:r>
        <w:rPr>
          <w:spacing w:val="-12"/>
        </w:rPr>
        <w:t xml:space="preserve"> </w:t>
      </w:r>
      <w:r>
        <w:t>requirements</w:t>
      </w:r>
      <w:r>
        <w:rPr>
          <w:spacing w:val="-10"/>
        </w:rPr>
        <w:t xml:space="preserve"> </w:t>
      </w:r>
      <w:r>
        <w:t>for</w:t>
      </w:r>
      <w:r>
        <w:rPr>
          <w:spacing w:val="-12"/>
        </w:rPr>
        <w:t xml:space="preserve"> </w:t>
      </w:r>
      <w:r>
        <w:t>them</w:t>
      </w:r>
      <w:r>
        <w:rPr>
          <w:spacing w:val="-11"/>
        </w:rPr>
        <w:t xml:space="preserve"> </w:t>
      </w:r>
      <w:r>
        <w:t>to</w:t>
      </w:r>
      <w:r>
        <w:rPr>
          <w:spacing w:val="-11"/>
        </w:rPr>
        <w:t xml:space="preserve"> </w:t>
      </w:r>
      <w:r>
        <w:t>provide</w:t>
      </w:r>
      <w:r>
        <w:rPr>
          <w:spacing w:val="-13"/>
        </w:rPr>
        <w:t xml:space="preserve"> </w:t>
      </w:r>
      <w:r>
        <w:t>certain</w:t>
      </w:r>
      <w:r>
        <w:rPr>
          <w:spacing w:val="-13"/>
        </w:rPr>
        <w:t xml:space="preserve"> </w:t>
      </w:r>
      <w:r>
        <w:t>services</w:t>
      </w:r>
      <w:r>
        <w:rPr>
          <w:spacing w:val="-13"/>
        </w:rPr>
        <w:t xml:space="preserve"> </w:t>
      </w:r>
      <w:r>
        <w:t>as port</w:t>
      </w:r>
      <w:r>
        <w:rPr>
          <w:spacing w:val="-5"/>
        </w:rPr>
        <w:t xml:space="preserve"> </w:t>
      </w:r>
      <w:r>
        <w:t>States</w:t>
      </w:r>
      <w:r>
        <w:rPr>
          <w:spacing w:val="-2"/>
        </w:rPr>
        <w:t xml:space="preserve"> </w:t>
      </w:r>
      <w:r>
        <w:t>and</w:t>
      </w:r>
      <w:r>
        <w:rPr>
          <w:spacing w:val="-5"/>
        </w:rPr>
        <w:t xml:space="preserve"> </w:t>
      </w:r>
      <w:r>
        <w:t>these</w:t>
      </w:r>
      <w:r>
        <w:rPr>
          <w:spacing w:val="-5"/>
        </w:rPr>
        <w:t xml:space="preserve"> </w:t>
      </w:r>
      <w:r>
        <w:t>should</w:t>
      </w:r>
      <w:r>
        <w:rPr>
          <w:spacing w:val="-5"/>
        </w:rPr>
        <w:t xml:space="preserve"> </w:t>
      </w:r>
      <w:r>
        <w:t>also</w:t>
      </w:r>
      <w:r>
        <w:rPr>
          <w:spacing w:val="-5"/>
        </w:rPr>
        <w:t xml:space="preserve"> </w:t>
      </w:r>
      <w:r>
        <w:t>be</w:t>
      </w:r>
      <w:r>
        <w:rPr>
          <w:spacing w:val="-5"/>
        </w:rPr>
        <w:t xml:space="preserve"> </w:t>
      </w:r>
      <w:r>
        <w:t>checked,</w:t>
      </w:r>
      <w:r>
        <w:rPr>
          <w:spacing w:val="-6"/>
        </w:rPr>
        <w:t xml:space="preserve"> </w:t>
      </w:r>
      <w:r>
        <w:t>i.e.</w:t>
      </w:r>
      <w:r>
        <w:rPr>
          <w:spacing w:val="-6"/>
        </w:rPr>
        <w:t xml:space="preserve"> </w:t>
      </w:r>
      <w:r>
        <w:t>issues</w:t>
      </w:r>
      <w:r>
        <w:rPr>
          <w:spacing w:val="-5"/>
        </w:rPr>
        <w:t xml:space="preserve"> </w:t>
      </w:r>
      <w:r>
        <w:t>related</w:t>
      </w:r>
      <w:r>
        <w:rPr>
          <w:spacing w:val="-5"/>
        </w:rPr>
        <w:t xml:space="preserve"> </w:t>
      </w:r>
      <w:r>
        <w:t>to</w:t>
      </w:r>
      <w:r>
        <w:rPr>
          <w:spacing w:val="-5"/>
        </w:rPr>
        <w:t xml:space="preserve"> </w:t>
      </w:r>
      <w:r>
        <w:t>local</w:t>
      </w:r>
      <w:r>
        <w:rPr>
          <w:spacing w:val="-6"/>
        </w:rPr>
        <w:t xml:space="preserve"> </w:t>
      </w:r>
      <w:r>
        <w:t>suppliers</w:t>
      </w:r>
      <w:r>
        <w:rPr>
          <w:spacing w:val="-6"/>
        </w:rPr>
        <w:t xml:space="preserve"> </w:t>
      </w:r>
      <w:r>
        <w:t>of</w:t>
      </w:r>
      <w:r>
        <w:rPr>
          <w:spacing w:val="-4"/>
        </w:rPr>
        <w:t xml:space="preserve"> </w:t>
      </w:r>
      <w:r>
        <w:t>fuel</w:t>
      </w:r>
      <w:r>
        <w:rPr>
          <w:spacing w:val="-6"/>
        </w:rPr>
        <w:t xml:space="preserve"> </w:t>
      </w:r>
      <w:r>
        <w:t>oils. Evaluation and review apply separately to port State</w:t>
      </w:r>
      <w:r>
        <w:rPr>
          <w:spacing w:val="-32"/>
        </w:rPr>
        <w:t xml:space="preserve"> </w:t>
      </w:r>
      <w:r>
        <w:t>activities.</w:t>
      </w:r>
    </w:p>
    <w:p w14:paraId="3613542B" w14:textId="77777777" w:rsidR="0009623E" w:rsidRDefault="0009623E">
      <w:pPr>
        <w:pStyle w:val="BodyText"/>
        <w:spacing w:before="10"/>
        <w:rPr>
          <w:sz w:val="21"/>
        </w:rPr>
      </w:pPr>
    </w:p>
    <w:p w14:paraId="1E90BBC2" w14:textId="77777777" w:rsidR="0009623E" w:rsidRDefault="00F00F55">
      <w:pPr>
        <w:pStyle w:val="Heading2"/>
        <w:numPr>
          <w:ilvl w:val="0"/>
          <w:numId w:val="32"/>
        </w:numPr>
        <w:tabs>
          <w:tab w:val="left" w:pos="1171"/>
        </w:tabs>
        <w:ind w:hanging="853"/>
        <w:jc w:val="both"/>
      </w:pPr>
      <w:bookmarkStart w:id="21" w:name="_bookmark21"/>
      <w:bookmarkEnd w:id="21"/>
      <w:r>
        <w:t>REPORTING ON THE</w:t>
      </w:r>
      <w:r>
        <w:rPr>
          <w:spacing w:val="-37"/>
        </w:rPr>
        <w:t xml:space="preserve"> </w:t>
      </w:r>
      <w:r>
        <w:t>AUDIT</w:t>
      </w:r>
    </w:p>
    <w:p w14:paraId="317FB58E" w14:textId="77777777" w:rsidR="0009623E" w:rsidRDefault="0009623E">
      <w:pPr>
        <w:pStyle w:val="BodyText"/>
        <w:spacing w:before="8"/>
        <w:rPr>
          <w:b/>
        </w:rPr>
      </w:pPr>
    </w:p>
    <w:p w14:paraId="0B64C548" w14:textId="77777777" w:rsidR="0009623E" w:rsidRDefault="00F00F55">
      <w:pPr>
        <w:pStyle w:val="Heading3"/>
        <w:ind w:left="318"/>
      </w:pPr>
      <w:bookmarkStart w:id="22" w:name="_bookmark22"/>
      <w:bookmarkEnd w:id="22"/>
      <w:r>
        <w:t>Draft audit interim report</w:t>
      </w:r>
    </w:p>
    <w:p w14:paraId="33F11394" w14:textId="77777777" w:rsidR="0009623E" w:rsidRDefault="0009623E">
      <w:pPr>
        <w:pStyle w:val="BodyText"/>
        <w:spacing w:before="7"/>
        <w:rPr>
          <w:b/>
          <w:i/>
          <w:sz w:val="21"/>
        </w:rPr>
      </w:pPr>
    </w:p>
    <w:p w14:paraId="4288E5FD" w14:textId="77777777" w:rsidR="0009623E" w:rsidRDefault="00F00F55">
      <w:pPr>
        <w:pStyle w:val="ListParagraph"/>
        <w:numPr>
          <w:ilvl w:val="1"/>
          <w:numId w:val="32"/>
        </w:numPr>
        <w:tabs>
          <w:tab w:val="left" w:pos="1171"/>
        </w:tabs>
        <w:spacing w:line="237" w:lineRule="auto"/>
        <w:ind w:right="414" w:firstLine="0"/>
        <w:jc w:val="both"/>
      </w:pPr>
      <w:r>
        <w:t>The</w:t>
      </w:r>
      <w:r>
        <w:rPr>
          <w:spacing w:val="-24"/>
        </w:rPr>
        <w:t xml:space="preserve"> </w:t>
      </w:r>
      <w:r>
        <w:t>draft</w:t>
      </w:r>
      <w:r>
        <w:rPr>
          <w:spacing w:val="-25"/>
        </w:rPr>
        <w:t xml:space="preserve"> </w:t>
      </w:r>
      <w:r>
        <w:t>audit</w:t>
      </w:r>
      <w:r>
        <w:rPr>
          <w:spacing w:val="-25"/>
        </w:rPr>
        <w:t xml:space="preserve"> </w:t>
      </w:r>
      <w:r>
        <w:rPr>
          <w:spacing w:val="-3"/>
        </w:rPr>
        <w:t>interim</w:t>
      </w:r>
      <w:r>
        <w:rPr>
          <w:spacing w:val="-24"/>
        </w:rPr>
        <w:t xml:space="preserve"> </w:t>
      </w:r>
      <w:r>
        <w:rPr>
          <w:spacing w:val="-3"/>
        </w:rPr>
        <w:t>report,</w:t>
      </w:r>
      <w:r>
        <w:rPr>
          <w:spacing w:val="-25"/>
        </w:rPr>
        <w:t xml:space="preserve"> </w:t>
      </w:r>
      <w:r>
        <w:rPr>
          <w:spacing w:val="-3"/>
        </w:rPr>
        <w:t>which</w:t>
      </w:r>
      <w:r>
        <w:rPr>
          <w:spacing w:val="-24"/>
        </w:rPr>
        <w:t xml:space="preserve"> </w:t>
      </w:r>
      <w:r>
        <w:t>is</w:t>
      </w:r>
      <w:r>
        <w:rPr>
          <w:spacing w:val="-23"/>
        </w:rPr>
        <w:t xml:space="preserve"> </w:t>
      </w:r>
      <w:r>
        <w:rPr>
          <w:spacing w:val="-3"/>
        </w:rPr>
        <w:t>intended</w:t>
      </w:r>
      <w:r>
        <w:rPr>
          <w:spacing w:val="-24"/>
        </w:rPr>
        <w:t xml:space="preserve"> </w:t>
      </w:r>
      <w:r>
        <w:t>to</w:t>
      </w:r>
      <w:r>
        <w:rPr>
          <w:spacing w:val="-24"/>
        </w:rPr>
        <w:t xml:space="preserve"> </w:t>
      </w:r>
      <w:r>
        <w:t>be</w:t>
      </w:r>
      <w:r>
        <w:rPr>
          <w:spacing w:val="-26"/>
        </w:rPr>
        <w:t xml:space="preserve"> </w:t>
      </w:r>
      <w:r>
        <w:rPr>
          <w:spacing w:val="-4"/>
        </w:rPr>
        <w:t>tabled</w:t>
      </w:r>
      <w:r>
        <w:rPr>
          <w:spacing w:val="-29"/>
        </w:rPr>
        <w:t xml:space="preserve"> </w:t>
      </w:r>
      <w:r>
        <w:t>at</w:t>
      </w:r>
      <w:r>
        <w:rPr>
          <w:spacing w:val="-29"/>
        </w:rPr>
        <w:t xml:space="preserve"> </w:t>
      </w:r>
      <w:r>
        <w:rPr>
          <w:spacing w:val="-4"/>
        </w:rPr>
        <w:t>the</w:t>
      </w:r>
      <w:r>
        <w:rPr>
          <w:spacing w:val="-28"/>
        </w:rPr>
        <w:t xml:space="preserve"> </w:t>
      </w:r>
      <w:r>
        <w:rPr>
          <w:spacing w:val="-4"/>
        </w:rPr>
        <w:t>audit</w:t>
      </w:r>
      <w:r>
        <w:rPr>
          <w:spacing w:val="-30"/>
        </w:rPr>
        <w:t xml:space="preserve"> </w:t>
      </w:r>
      <w:r>
        <w:rPr>
          <w:spacing w:val="-4"/>
        </w:rPr>
        <w:t>closing</w:t>
      </w:r>
      <w:r>
        <w:rPr>
          <w:spacing w:val="-28"/>
        </w:rPr>
        <w:t xml:space="preserve"> </w:t>
      </w:r>
      <w:r>
        <w:rPr>
          <w:spacing w:val="-5"/>
        </w:rPr>
        <w:t>meeting,</w:t>
      </w:r>
      <w:r>
        <w:rPr>
          <w:spacing w:val="-30"/>
        </w:rPr>
        <w:t xml:space="preserve"> </w:t>
      </w:r>
      <w:r>
        <w:rPr>
          <w:spacing w:val="-3"/>
        </w:rPr>
        <w:t xml:space="preserve">is </w:t>
      </w:r>
      <w:r>
        <w:rPr>
          <w:spacing w:val="-2"/>
        </w:rPr>
        <w:t>the</w:t>
      </w:r>
      <w:r>
        <w:rPr>
          <w:spacing w:val="-20"/>
        </w:rPr>
        <w:t xml:space="preserve"> </w:t>
      </w:r>
      <w:r>
        <w:t>only</w:t>
      </w:r>
      <w:r>
        <w:rPr>
          <w:spacing w:val="-25"/>
        </w:rPr>
        <w:t xml:space="preserve"> </w:t>
      </w:r>
      <w:r>
        <w:t>basis</w:t>
      </w:r>
      <w:r>
        <w:rPr>
          <w:spacing w:val="-19"/>
        </w:rPr>
        <w:t xml:space="preserve"> </w:t>
      </w:r>
      <w:r>
        <w:t>for</w:t>
      </w:r>
      <w:r>
        <w:rPr>
          <w:spacing w:val="-21"/>
        </w:rPr>
        <w:t xml:space="preserve"> </w:t>
      </w:r>
      <w:r>
        <w:t>fully</w:t>
      </w:r>
      <w:r>
        <w:rPr>
          <w:spacing w:val="-25"/>
        </w:rPr>
        <w:t xml:space="preserve"> </w:t>
      </w:r>
      <w:r>
        <w:rPr>
          <w:spacing w:val="-3"/>
        </w:rPr>
        <w:t>developing</w:t>
      </w:r>
      <w:r>
        <w:rPr>
          <w:spacing w:val="-20"/>
        </w:rPr>
        <w:t xml:space="preserve"> </w:t>
      </w:r>
      <w:r>
        <w:t>and</w:t>
      </w:r>
      <w:r>
        <w:rPr>
          <w:spacing w:val="-20"/>
        </w:rPr>
        <w:t xml:space="preserve"> </w:t>
      </w:r>
      <w:r>
        <w:rPr>
          <w:spacing w:val="-3"/>
        </w:rPr>
        <w:t>reporting</w:t>
      </w:r>
      <w:r>
        <w:rPr>
          <w:spacing w:val="-20"/>
        </w:rPr>
        <w:t xml:space="preserve"> </w:t>
      </w:r>
      <w:r>
        <w:t>on</w:t>
      </w:r>
      <w:r>
        <w:rPr>
          <w:spacing w:val="-20"/>
        </w:rPr>
        <w:t xml:space="preserve"> </w:t>
      </w:r>
      <w:r>
        <w:rPr>
          <w:spacing w:val="-3"/>
        </w:rPr>
        <w:t>what,</w:t>
      </w:r>
      <w:r>
        <w:rPr>
          <w:spacing w:val="-20"/>
        </w:rPr>
        <w:t xml:space="preserve"> </w:t>
      </w:r>
      <w:r>
        <w:rPr>
          <w:spacing w:val="-3"/>
        </w:rPr>
        <w:t>where</w:t>
      </w:r>
      <w:r>
        <w:rPr>
          <w:spacing w:val="-20"/>
        </w:rPr>
        <w:t xml:space="preserve"> </w:t>
      </w:r>
      <w:r>
        <w:t>and</w:t>
      </w:r>
      <w:r>
        <w:rPr>
          <w:spacing w:val="-20"/>
        </w:rPr>
        <w:t xml:space="preserve"> </w:t>
      </w:r>
      <w:r>
        <w:t>how</w:t>
      </w:r>
      <w:r>
        <w:rPr>
          <w:spacing w:val="-22"/>
        </w:rPr>
        <w:t xml:space="preserve"> </w:t>
      </w:r>
      <w:r>
        <w:rPr>
          <w:spacing w:val="-2"/>
        </w:rPr>
        <w:t>the</w:t>
      </w:r>
      <w:r>
        <w:rPr>
          <w:spacing w:val="-20"/>
        </w:rPr>
        <w:t xml:space="preserve"> </w:t>
      </w:r>
      <w:r>
        <w:t>audit</w:t>
      </w:r>
      <w:r>
        <w:rPr>
          <w:spacing w:val="-23"/>
        </w:rPr>
        <w:t xml:space="preserve"> </w:t>
      </w:r>
      <w:r>
        <w:rPr>
          <w:spacing w:val="-3"/>
        </w:rPr>
        <w:t>was</w:t>
      </w:r>
      <w:r>
        <w:rPr>
          <w:spacing w:val="-22"/>
        </w:rPr>
        <w:t xml:space="preserve"> </w:t>
      </w:r>
      <w:r>
        <w:t xml:space="preserve">conducted and its findings. It is </w:t>
      </w:r>
      <w:r>
        <w:rPr>
          <w:spacing w:val="-3"/>
        </w:rPr>
        <w:t xml:space="preserve">important </w:t>
      </w:r>
      <w:r>
        <w:t xml:space="preserve">that </w:t>
      </w:r>
      <w:r>
        <w:rPr>
          <w:spacing w:val="-2"/>
        </w:rPr>
        <w:t xml:space="preserve">the </w:t>
      </w:r>
      <w:r>
        <w:t xml:space="preserve">audit team, from </w:t>
      </w:r>
      <w:r>
        <w:rPr>
          <w:spacing w:val="-2"/>
        </w:rPr>
        <w:t xml:space="preserve">the </w:t>
      </w:r>
      <w:r>
        <w:rPr>
          <w:spacing w:val="-3"/>
        </w:rPr>
        <w:t xml:space="preserve">outset, develops </w:t>
      </w:r>
      <w:r>
        <w:t xml:space="preserve">a daily </w:t>
      </w:r>
      <w:r>
        <w:rPr>
          <w:spacing w:val="-3"/>
        </w:rPr>
        <w:t xml:space="preserve">routine </w:t>
      </w:r>
      <w:r>
        <w:t xml:space="preserve">for </w:t>
      </w:r>
      <w:r>
        <w:rPr>
          <w:spacing w:val="-3"/>
        </w:rPr>
        <w:t>recording</w:t>
      </w:r>
      <w:r>
        <w:rPr>
          <w:spacing w:val="-9"/>
        </w:rPr>
        <w:t xml:space="preserve"> </w:t>
      </w:r>
      <w:r>
        <w:rPr>
          <w:spacing w:val="-3"/>
        </w:rPr>
        <w:t>its</w:t>
      </w:r>
      <w:r>
        <w:rPr>
          <w:spacing w:val="-8"/>
        </w:rPr>
        <w:t xml:space="preserve"> </w:t>
      </w:r>
      <w:r>
        <w:rPr>
          <w:spacing w:val="-3"/>
        </w:rPr>
        <w:t>activities,</w:t>
      </w:r>
      <w:r>
        <w:rPr>
          <w:spacing w:val="-10"/>
        </w:rPr>
        <w:t xml:space="preserve"> </w:t>
      </w:r>
      <w:r>
        <w:rPr>
          <w:spacing w:val="-3"/>
        </w:rPr>
        <w:t>which</w:t>
      </w:r>
      <w:r>
        <w:rPr>
          <w:spacing w:val="-8"/>
        </w:rPr>
        <w:t xml:space="preserve"> </w:t>
      </w:r>
      <w:r>
        <w:rPr>
          <w:spacing w:val="-3"/>
        </w:rPr>
        <w:t>would</w:t>
      </w:r>
      <w:r>
        <w:rPr>
          <w:spacing w:val="-8"/>
        </w:rPr>
        <w:t xml:space="preserve"> </w:t>
      </w:r>
      <w:r>
        <w:t>form</w:t>
      </w:r>
      <w:r>
        <w:rPr>
          <w:spacing w:val="-10"/>
        </w:rPr>
        <w:t xml:space="preserve"> </w:t>
      </w:r>
      <w:r>
        <w:rPr>
          <w:spacing w:val="-2"/>
        </w:rPr>
        <w:t>the</w:t>
      </w:r>
      <w:r>
        <w:rPr>
          <w:spacing w:val="-8"/>
        </w:rPr>
        <w:t xml:space="preserve"> </w:t>
      </w:r>
      <w:r>
        <w:t>basis</w:t>
      </w:r>
      <w:r>
        <w:rPr>
          <w:spacing w:val="-8"/>
        </w:rPr>
        <w:t xml:space="preserve"> </w:t>
      </w:r>
      <w:r>
        <w:t>for</w:t>
      </w:r>
      <w:r>
        <w:rPr>
          <w:spacing w:val="-10"/>
        </w:rPr>
        <w:t xml:space="preserve"> </w:t>
      </w:r>
      <w:r>
        <w:rPr>
          <w:spacing w:val="-3"/>
        </w:rPr>
        <w:t>preparing</w:t>
      </w:r>
      <w:r>
        <w:rPr>
          <w:spacing w:val="-8"/>
        </w:rPr>
        <w:t xml:space="preserve"> </w:t>
      </w:r>
      <w:r>
        <w:rPr>
          <w:spacing w:val="-2"/>
        </w:rPr>
        <w:t>the</w:t>
      </w:r>
      <w:r>
        <w:rPr>
          <w:spacing w:val="-8"/>
        </w:rPr>
        <w:t xml:space="preserve"> </w:t>
      </w:r>
      <w:r>
        <w:t>draft</w:t>
      </w:r>
      <w:r>
        <w:rPr>
          <w:spacing w:val="-11"/>
        </w:rPr>
        <w:t xml:space="preserve"> </w:t>
      </w:r>
      <w:r>
        <w:t>audit</w:t>
      </w:r>
      <w:r>
        <w:rPr>
          <w:spacing w:val="-10"/>
        </w:rPr>
        <w:t xml:space="preserve"> </w:t>
      </w:r>
      <w:r>
        <w:rPr>
          <w:spacing w:val="-3"/>
        </w:rPr>
        <w:t>interim</w:t>
      </w:r>
      <w:r>
        <w:rPr>
          <w:spacing w:val="-9"/>
        </w:rPr>
        <w:t xml:space="preserve"> </w:t>
      </w:r>
      <w:r>
        <w:rPr>
          <w:spacing w:val="-3"/>
        </w:rPr>
        <w:t>report.</w:t>
      </w:r>
    </w:p>
    <w:p w14:paraId="18EBF0DB" w14:textId="77777777" w:rsidR="0009623E" w:rsidRDefault="0009623E">
      <w:pPr>
        <w:pStyle w:val="BodyText"/>
        <w:spacing w:before="4"/>
        <w:rPr>
          <w:sz w:val="21"/>
        </w:rPr>
      </w:pPr>
    </w:p>
    <w:p w14:paraId="2E83C226" w14:textId="77777777" w:rsidR="0009623E" w:rsidRDefault="00F00F55">
      <w:pPr>
        <w:pStyle w:val="ListParagraph"/>
        <w:numPr>
          <w:ilvl w:val="1"/>
          <w:numId w:val="32"/>
        </w:numPr>
        <w:tabs>
          <w:tab w:val="left" w:pos="1171"/>
        </w:tabs>
        <w:spacing w:before="1" w:line="237" w:lineRule="auto"/>
        <w:ind w:right="411" w:firstLine="0"/>
        <w:jc w:val="both"/>
      </w:pPr>
      <w:r>
        <w:t>The draft audit interim report should describe succinctly the actual structure of the maritime administration in terms of all of its substantive components, entities, agencies, departments, divisions, etc. and the processes put in place for the implementation and enforcement</w:t>
      </w:r>
      <w:r>
        <w:rPr>
          <w:spacing w:val="-22"/>
        </w:rPr>
        <w:t xml:space="preserve"> </w:t>
      </w:r>
      <w:r>
        <w:t>of</w:t>
      </w:r>
      <w:r>
        <w:rPr>
          <w:spacing w:val="-19"/>
        </w:rPr>
        <w:t xml:space="preserve"> </w:t>
      </w:r>
      <w:r>
        <w:t>applicable</w:t>
      </w:r>
      <w:r>
        <w:rPr>
          <w:spacing w:val="-20"/>
        </w:rPr>
        <w:t xml:space="preserve"> </w:t>
      </w:r>
      <w:r>
        <w:t>IMO</w:t>
      </w:r>
      <w:r>
        <w:rPr>
          <w:spacing w:val="-21"/>
        </w:rPr>
        <w:t xml:space="preserve"> </w:t>
      </w:r>
      <w:r>
        <w:t>instruments,</w:t>
      </w:r>
      <w:r>
        <w:rPr>
          <w:spacing w:val="-21"/>
        </w:rPr>
        <w:t xml:space="preserve"> </w:t>
      </w:r>
      <w:r>
        <w:t>as</w:t>
      </w:r>
      <w:r>
        <w:rPr>
          <w:spacing w:val="-20"/>
        </w:rPr>
        <w:t xml:space="preserve"> </w:t>
      </w:r>
      <w:r>
        <w:t>shown</w:t>
      </w:r>
      <w:r>
        <w:rPr>
          <w:spacing w:val="-20"/>
        </w:rPr>
        <w:t xml:space="preserve"> </w:t>
      </w:r>
      <w:r>
        <w:t>in</w:t>
      </w:r>
      <w:r>
        <w:rPr>
          <w:spacing w:val="-20"/>
        </w:rPr>
        <w:t xml:space="preserve"> </w:t>
      </w:r>
      <w:r>
        <w:t>model</w:t>
      </w:r>
      <w:r>
        <w:rPr>
          <w:spacing w:val="-21"/>
        </w:rPr>
        <w:t xml:space="preserve"> </w:t>
      </w:r>
      <w:r>
        <w:t>draft</w:t>
      </w:r>
      <w:r>
        <w:rPr>
          <w:spacing w:val="-21"/>
        </w:rPr>
        <w:t xml:space="preserve"> </w:t>
      </w:r>
      <w:r>
        <w:t>audit</w:t>
      </w:r>
      <w:r>
        <w:rPr>
          <w:spacing w:val="-22"/>
        </w:rPr>
        <w:t xml:space="preserve"> </w:t>
      </w:r>
      <w:r>
        <w:t>interim</w:t>
      </w:r>
      <w:r>
        <w:rPr>
          <w:spacing w:val="-21"/>
        </w:rPr>
        <w:t xml:space="preserve"> </w:t>
      </w:r>
      <w:r>
        <w:t>report</w:t>
      </w:r>
      <w:r>
        <w:rPr>
          <w:spacing w:val="-17"/>
        </w:rPr>
        <w:t xml:space="preserve"> </w:t>
      </w:r>
      <w:r>
        <w:t>(set</w:t>
      </w:r>
      <w:r>
        <w:rPr>
          <w:spacing w:val="-25"/>
        </w:rPr>
        <w:t xml:space="preserve"> </w:t>
      </w:r>
      <w:r>
        <w:t>out in annex 2 to this</w:t>
      </w:r>
      <w:r>
        <w:rPr>
          <w:spacing w:val="-8"/>
        </w:rPr>
        <w:t xml:space="preserve"> </w:t>
      </w:r>
      <w:r>
        <w:t>Manual).</w:t>
      </w:r>
    </w:p>
    <w:p w14:paraId="0FBBF550" w14:textId="77777777" w:rsidR="0009623E" w:rsidRDefault="0009623E">
      <w:pPr>
        <w:pStyle w:val="BodyText"/>
        <w:spacing w:before="4"/>
        <w:rPr>
          <w:sz w:val="21"/>
        </w:rPr>
      </w:pPr>
    </w:p>
    <w:p w14:paraId="38BEB8CF" w14:textId="77777777" w:rsidR="0009623E" w:rsidRDefault="00F00F55">
      <w:pPr>
        <w:pStyle w:val="ListParagraph"/>
        <w:numPr>
          <w:ilvl w:val="1"/>
          <w:numId w:val="32"/>
        </w:numPr>
        <w:tabs>
          <w:tab w:val="left" w:pos="1171"/>
        </w:tabs>
        <w:spacing w:line="237" w:lineRule="auto"/>
        <w:ind w:right="411" w:firstLine="0"/>
        <w:jc w:val="both"/>
      </w:pPr>
      <w:r>
        <w:t>The</w:t>
      </w:r>
      <w:r>
        <w:rPr>
          <w:spacing w:val="-11"/>
        </w:rPr>
        <w:t xml:space="preserve"> </w:t>
      </w:r>
      <w:r>
        <w:t>draft</w:t>
      </w:r>
      <w:r>
        <w:rPr>
          <w:spacing w:val="-10"/>
        </w:rPr>
        <w:t xml:space="preserve"> </w:t>
      </w:r>
      <w:r>
        <w:t>audit</w:t>
      </w:r>
      <w:r>
        <w:rPr>
          <w:spacing w:val="-11"/>
        </w:rPr>
        <w:t xml:space="preserve"> </w:t>
      </w:r>
      <w:r>
        <w:t>interim</w:t>
      </w:r>
      <w:r>
        <w:rPr>
          <w:spacing w:val="-10"/>
        </w:rPr>
        <w:t xml:space="preserve"> </w:t>
      </w:r>
      <w:r>
        <w:t>report</w:t>
      </w:r>
      <w:r>
        <w:rPr>
          <w:spacing w:val="-11"/>
        </w:rPr>
        <w:t xml:space="preserve"> </w:t>
      </w:r>
      <w:r>
        <w:t>should</w:t>
      </w:r>
      <w:r>
        <w:rPr>
          <w:spacing w:val="-10"/>
        </w:rPr>
        <w:t xml:space="preserve"> </w:t>
      </w:r>
      <w:r>
        <w:t>also</w:t>
      </w:r>
      <w:r>
        <w:rPr>
          <w:spacing w:val="-12"/>
        </w:rPr>
        <w:t xml:space="preserve"> </w:t>
      </w:r>
      <w:r>
        <w:t>include</w:t>
      </w:r>
      <w:r>
        <w:rPr>
          <w:spacing w:val="-12"/>
        </w:rPr>
        <w:t xml:space="preserve"> </w:t>
      </w:r>
      <w:r>
        <w:t>details</w:t>
      </w:r>
      <w:r>
        <w:rPr>
          <w:spacing w:val="-12"/>
        </w:rPr>
        <w:t xml:space="preserve"> </w:t>
      </w:r>
      <w:r>
        <w:t>of</w:t>
      </w:r>
      <w:r>
        <w:rPr>
          <w:spacing w:val="-11"/>
        </w:rPr>
        <w:t xml:space="preserve"> </w:t>
      </w:r>
      <w:r>
        <w:t>findings,</w:t>
      </w:r>
      <w:r>
        <w:rPr>
          <w:spacing w:val="-13"/>
        </w:rPr>
        <w:t xml:space="preserve"> </w:t>
      </w:r>
      <w:r>
        <w:t>as</w:t>
      </w:r>
      <w:r>
        <w:rPr>
          <w:spacing w:val="-12"/>
        </w:rPr>
        <w:t xml:space="preserve"> </w:t>
      </w:r>
      <w:r>
        <w:t>narrative</w:t>
      </w:r>
      <w:r>
        <w:rPr>
          <w:spacing w:val="-12"/>
        </w:rPr>
        <w:t xml:space="preserve"> </w:t>
      </w:r>
      <w:r>
        <w:t>in</w:t>
      </w:r>
      <w:r>
        <w:rPr>
          <w:spacing w:val="-12"/>
        </w:rPr>
        <w:t xml:space="preserve"> </w:t>
      </w:r>
      <w:r>
        <w:t>the body</w:t>
      </w:r>
      <w:r>
        <w:rPr>
          <w:spacing w:val="-27"/>
        </w:rPr>
        <w:t xml:space="preserve"> </w:t>
      </w:r>
      <w:r>
        <w:t>of</w:t>
      </w:r>
      <w:r>
        <w:rPr>
          <w:spacing w:val="-18"/>
        </w:rPr>
        <w:t xml:space="preserve"> </w:t>
      </w:r>
      <w:r>
        <w:t>the</w:t>
      </w:r>
      <w:r>
        <w:rPr>
          <w:spacing w:val="-19"/>
        </w:rPr>
        <w:t xml:space="preserve"> </w:t>
      </w:r>
      <w:r>
        <w:t>report</w:t>
      </w:r>
      <w:r>
        <w:rPr>
          <w:spacing w:val="-22"/>
        </w:rPr>
        <w:t xml:space="preserve"> </w:t>
      </w:r>
      <w:r>
        <w:t>and</w:t>
      </w:r>
      <w:r>
        <w:rPr>
          <w:spacing w:val="-20"/>
        </w:rPr>
        <w:t xml:space="preserve"> </w:t>
      </w:r>
      <w:r>
        <w:t>as</w:t>
      </w:r>
      <w:r>
        <w:rPr>
          <w:spacing w:val="-20"/>
        </w:rPr>
        <w:t xml:space="preserve"> </w:t>
      </w:r>
      <w:r>
        <w:t>appendices</w:t>
      </w:r>
      <w:r>
        <w:rPr>
          <w:spacing w:val="-19"/>
        </w:rPr>
        <w:t xml:space="preserve"> </w:t>
      </w:r>
      <w:r>
        <w:t>(Form</w:t>
      </w:r>
      <w:r>
        <w:rPr>
          <w:spacing w:val="-16"/>
        </w:rPr>
        <w:t xml:space="preserve"> </w:t>
      </w:r>
      <w:r>
        <w:t>A),</w:t>
      </w:r>
      <w:r>
        <w:rPr>
          <w:spacing w:val="-21"/>
        </w:rPr>
        <w:t xml:space="preserve"> </w:t>
      </w:r>
      <w:r>
        <w:t>as</w:t>
      </w:r>
      <w:r>
        <w:rPr>
          <w:spacing w:val="-20"/>
        </w:rPr>
        <w:t xml:space="preserve"> </w:t>
      </w:r>
      <w:r>
        <w:t>well</w:t>
      </w:r>
      <w:r>
        <w:rPr>
          <w:spacing w:val="-22"/>
        </w:rPr>
        <w:t xml:space="preserve"> </w:t>
      </w:r>
      <w:r>
        <w:t>as</w:t>
      </w:r>
      <w:r>
        <w:rPr>
          <w:spacing w:val="-20"/>
        </w:rPr>
        <w:t xml:space="preserve"> </w:t>
      </w:r>
      <w:r>
        <w:t>the</w:t>
      </w:r>
      <w:r>
        <w:rPr>
          <w:spacing w:val="-19"/>
        </w:rPr>
        <w:t xml:space="preserve"> </w:t>
      </w:r>
      <w:r>
        <w:t>verification</w:t>
      </w:r>
      <w:r>
        <w:rPr>
          <w:spacing w:val="-20"/>
        </w:rPr>
        <w:t xml:space="preserve"> </w:t>
      </w:r>
      <w:r>
        <w:t>index,</w:t>
      </w:r>
      <w:r>
        <w:rPr>
          <w:spacing w:val="-25"/>
        </w:rPr>
        <w:t xml:space="preserve"> </w:t>
      </w:r>
      <w:r>
        <w:rPr>
          <w:spacing w:val="-3"/>
        </w:rPr>
        <w:t>providing</w:t>
      </w:r>
      <w:r>
        <w:rPr>
          <w:spacing w:val="-25"/>
        </w:rPr>
        <w:t xml:space="preserve"> </w:t>
      </w:r>
      <w:r>
        <w:rPr>
          <w:spacing w:val="-2"/>
        </w:rPr>
        <w:t>the</w:t>
      </w:r>
      <w:r>
        <w:rPr>
          <w:spacing w:val="-24"/>
        </w:rPr>
        <w:t xml:space="preserve"> </w:t>
      </w:r>
      <w:r>
        <w:t>list of</w:t>
      </w:r>
      <w:r>
        <w:rPr>
          <w:spacing w:val="-21"/>
        </w:rPr>
        <w:t xml:space="preserve"> </w:t>
      </w:r>
      <w:r>
        <w:t>all</w:t>
      </w:r>
      <w:r>
        <w:rPr>
          <w:spacing w:val="-22"/>
        </w:rPr>
        <w:t xml:space="preserve"> </w:t>
      </w:r>
      <w:r>
        <w:t>items</w:t>
      </w:r>
      <w:r>
        <w:rPr>
          <w:spacing w:val="-20"/>
        </w:rPr>
        <w:t xml:space="preserve"> </w:t>
      </w:r>
      <w:r>
        <w:t>verified</w:t>
      </w:r>
      <w:r>
        <w:rPr>
          <w:spacing w:val="-21"/>
        </w:rPr>
        <w:t xml:space="preserve"> </w:t>
      </w:r>
      <w:r>
        <w:t>during</w:t>
      </w:r>
      <w:r>
        <w:rPr>
          <w:spacing w:val="-21"/>
        </w:rPr>
        <w:t xml:space="preserve"> </w:t>
      </w:r>
      <w:r>
        <w:t>the</w:t>
      </w:r>
      <w:r>
        <w:rPr>
          <w:spacing w:val="-21"/>
        </w:rPr>
        <w:t xml:space="preserve"> </w:t>
      </w:r>
      <w:r>
        <w:t>audit,</w:t>
      </w:r>
      <w:r>
        <w:rPr>
          <w:spacing w:val="-23"/>
        </w:rPr>
        <w:t xml:space="preserve"> </w:t>
      </w:r>
      <w:r>
        <w:t>in</w:t>
      </w:r>
      <w:r>
        <w:rPr>
          <w:spacing w:val="-21"/>
        </w:rPr>
        <w:t xml:space="preserve"> </w:t>
      </w:r>
      <w:r>
        <w:t>accordance</w:t>
      </w:r>
      <w:r>
        <w:rPr>
          <w:spacing w:val="-21"/>
        </w:rPr>
        <w:t xml:space="preserve"> </w:t>
      </w:r>
      <w:r>
        <w:t>with</w:t>
      </w:r>
      <w:r>
        <w:rPr>
          <w:spacing w:val="-15"/>
        </w:rPr>
        <w:t xml:space="preserve"> </w:t>
      </w:r>
      <w:r>
        <w:t>the</w:t>
      </w:r>
      <w:r>
        <w:rPr>
          <w:spacing w:val="-21"/>
        </w:rPr>
        <w:t xml:space="preserve"> </w:t>
      </w:r>
      <w:r>
        <w:t>relevant</w:t>
      </w:r>
      <w:r>
        <w:rPr>
          <w:spacing w:val="-23"/>
        </w:rPr>
        <w:t xml:space="preserve"> </w:t>
      </w:r>
      <w:r>
        <w:t>requirements</w:t>
      </w:r>
      <w:r>
        <w:rPr>
          <w:spacing w:val="-24"/>
        </w:rPr>
        <w:t xml:space="preserve"> </w:t>
      </w:r>
      <w:r>
        <w:t>of</w:t>
      </w:r>
      <w:r>
        <w:rPr>
          <w:spacing w:val="-24"/>
        </w:rPr>
        <w:t xml:space="preserve"> </w:t>
      </w:r>
      <w:r>
        <w:rPr>
          <w:spacing w:val="-2"/>
        </w:rPr>
        <w:t>the</w:t>
      </w:r>
      <w:r>
        <w:rPr>
          <w:spacing w:val="-26"/>
        </w:rPr>
        <w:t xml:space="preserve"> </w:t>
      </w:r>
      <w:r>
        <w:rPr>
          <w:spacing w:val="-3"/>
        </w:rPr>
        <w:t>III</w:t>
      </w:r>
      <w:r>
        <w:rPr>
          <w:spacing w:val="-26"/>
        </w:rPr>
        <w:t xml:space="preserve"> </w:t>
      </w:r>
      <w:r>
        <w:t>Code. These</w:t>
      </w:r>
      <w:r>
        <w:rPr>
          <w:spacing w:val="-18"/>
        </w:rPr>
        <w:t xml:space="preserve"> </w:t>
      </w:r>
      <w:r>
        <w:t>contents</w:t>
      </w:r>
      <w:r>
        <w:rPr>
          <w:spacing w:val="-17"/>
        </w:rPr>
        <w:t xml:space="preserve"> </w:t>
      </w:r>
      <w:r>
        <w:t>of</w:t>
      </w:r>
      <w:r>
        <w:rPr>
          <w:spacing w:val="-16"/>
        </w:rPr>
        <w:t xml:space="preserve"> </w:t>
      </w:r>
      <w:r>
        <w:t>the</w:t>
      </w:r>
      <w:r>
        <w:rPr>
          <w:spacing w:val="-17"/>
        </w:rPr>
        <w:t xml:space="preserve"> </w:t>
      </w:r>
      <w:r>
        <w:t>draft</w:t>
      </w:r>
      <w:r>
        <w:rPr>
          <w:spacing w:val="-18"/>
        </w:rPr>
        <w:t xml:space="preserve"> </w:t>
      </w:r>
      <w:r>
        <w:t>interim</w:t>
      </w:r>
      <w:r>
        <w:rPr>
          <w:spacing w:val="-18"/>
        </w:rPr>
        <w:t xml:space="preserve"> </w:t>
      </w:r>
      <w:r>
        <w:t>report</w:t>
      </w:r>
      <w:r>
        <w:rPr>
          <w:spacing w:val="-18"/>
        </w:rPr>
        <w:t xml:space="preserve"> </w:t>
      </w:r>
      <w:r>
        <w:t>provide</w:t>
      </w:r>
      <w:r>
        <w:rPr>
          <w:spacing w:val="-16"/>
        </w:rPr>
        <w:t xml:space="preserve"> </w:t>
      </w:r>
      <w:r>
        <w:t>the</w:t>
      </w:r>
      <w:r>
        <w:rPr>
          <w:spacing w:val="-17"/>
        </w:rPr>
        <w:t xml:space="preserve"> </w:t>
      </w:r>
      <w:r>
        <w:t>basis</w:t>
      </w:r>
      <w:r>
        <w:rPr>
          <w:spacing w:val="-18"/>
        </w:rPr>
        <w:t xml:space="preserve"> </w:t>
      </w:r>
      <w:r>
        <w:t>to</w:t>
      </w:r>
      <w:r>
        <w:rPr>
          <w:spacing w:val="-17"/>
        </w:rPr>
        <w:t xml:space="preserve"> </w:t>
      </w:r>
      <w:r>
        <w:t>confirm</w:t>
      </w:r>
      <w:r>
        <w:rPr>
          <w:spacing w:val="-17"/>
        </w:rPr>
        <w:t xml:space="preserve"> </w:t>
      </w:r>
      <w:r>
        <w:t>what</w:t>
      </w:r>
      <w:r>
        <w:rPr>
          <w:spacing w:val="-18"/>
        </w:rPr>
        <w:t xml:space="preserve"> </w:t>
      </w:r>
      <w:r>
        <w:t>and</w:t>
      </w:r>
      <w:r>
        <w:rPr>
          <w:spacing w:val="-17"/>
        </w:rPr>
        <w:t xml:space="preserve"> </w:t>
      </w:r>
      <w:r>
        <w:t>where</w:t>
      </w:r>
      <w:r>
        <w:rPr>
          <w:spacing w:val="-17"/>
        </w:rPr>
        <w:t xml:space="preserve"> </w:t>
      </w:r>
      <w:r>
        <w:t>the</w:t>
      </w:r>
      <w:r>
        <w:rPr>
          <w:spacing w:val="-17"/>
        </w:rPr>
        <w:t xml:space="preserve"> </w:t>
      </w:r>
      <w:r>
        <w:t>audit team actually visited, what was audited and the</w:t>
      </w:r>
      <w:r>
        <w:rPr>
          <w:spacing w:val="-21"/>
        </w:rPr>
        <w:t xml:space="preserve"> </w:t>
      </w:r>
      <w:r>
        <w:t>findings.</w:t>
      </w:r>
    </w:p>
    <w:p w14:paraId="07C4A044" w14:textId="77777777" w:rsidR="0009623E" w:rsidRDefault="0009623E">
      <w:pPr>
        <w:pStyle w:val="BodyText"/>
        <w:spacing w:before="4"/>
        <w:rPr>
          <w:sz w:val="21"/>
        </w:rPr>
      </w:pPr>
    </w:p>
    <w:p w14:paraId="1D44F39F" w14:textId="77777777" w:rsidR="0009623E" w:rsidRDefault="00F00F55">
      <w:pPr>
        <w:pStyle w:val="ListParagraph"/>
        <w:numPr>
          <w:ilvl w:val="1"/>
          <w:numId w:val="32"/>
        </w:numPr>
        <w:tabs>
          <w:tab w:val="left" w:pos="1171"/>
        </w:tabs>
        <w:spacing w:line="237" w:lineRule="auto"/>
        <w:ind w:right="419" w:firstLine="0"/>
        <w:jc w:val="both"/>
      </w:pPr>
      <w:r>
        <w:t>The report should also capture what the audit team found to be areas of positive development,</w:t>
      </w:r>
      <w:r>
        <w:rPr>
          <w:spacing w:val="-23"/>
        </w:rPr>
        <w:t xml:space="preserve"> </w:t>
      </w:r>
      <w:r>
        <w:t>including</w:t>
      </w:r>
      <w:r>
        <w:rPr>
          <w:spacing w:val="-22"/>
        </w:rPr>
        <w:t xml:space="preserve"> </w:t>
      </w:r>
      <w:r>
        <w:t>any</w:t>
      </w:r>
      <w:r>
        <w:rPr>
          <w:spacing w:val="-27"/>
        </w:rPr>
        <w:t xml:space="preserve"> </w:t>
      </w:r>
      <w:r>
        <w:t>best</w:t>
      </w:r>
      <w:r>
        <w:rPr>
          <w:spacing w:val="-23"/>
        </w:rPr>
        <w:t xml:space="preserve"> </w:t>
      </w:r>
      <w:r>
        <w:t>practices,</w:t>
      </w:r>
      <w:r>
        <w:rPr>
          <w:spacing w:val="-23"/>
        </w:rPr>
        <w:t xml:space="preserve"> </w:t>
      </w:r>
      <w:r>
        <w:t>and</w:t>
      </w:r>
      <w:r>
        <w:rPr>
          <w:spacing w:val="-21"/>
        </w:rPr>
        <w:t xml:space="preserve"> </w:t>
      </w:r>
      <w:r>
        <w:t>it</w:t>
      </w:r>
      <w:r>
        <w:rPr>
          <w:spacing w:val="-23"/>
        </w:rPr>
        <w:t xml:space="preserve"> </w:t>
      </w:r>
      <w:r>
        <w:t>should</w:t>
      </w:r>
      <w:r>
        <w:rPr>
          <w:spacing w:val="-25"/>
        </w:rPr>
        <w:t xml:space="preserve"> </w:t>
      </w:r>
      <w:r>
        <w:t>also</w:t>
      </w:r>
      <w:r>
        <w:rPr>
          <w:spacing w:val="-26"/>
        </w:rPr>
        <w:t xml:space="preserve"> </w:t>
      </w:r>
      <w:r>
        <w:t>put</w:t>
      </w:r>
      <w:r>
        <w:rPr>
          <w:spacing w:val="-26"/>
        </w:rPr>
        <w:t xml:space="preserve"> </w:t>
      </w:r>
      <w:r>
        <w:rPr>
          <w:spacing w:val="-3"/>
        </w:rPr>
        <w:t>forward</w:t>
      </w:r>
      <w:r>
        <w:rPr>
          <w:spacing w:val="-26"/>
        </w:rPr>
        <w:t xml:space="preserve"> </w:t>
      </w:r>
      <w:r>
        <w:t>areas</w:t>
      </w:r>
      <w:r>
        <w:rPr>
          <w:spacing w:val="-24"/>
        </w:rPr>
        <w:t xml:space="preserve"> </w:t>
      </w:r>
      <w:r>
        <w:rPr>
          <w:spacing w:val="-3"/>
        </w:rPr>
        <w:t>where</w:t>
      </w:r>
      <w:r>
        <w:rPr>
          <w:spacing w:val="-26"/>
        </w:rPr>
        <w:t xml:space="preserve"> </w:t>
      </w:r>
      <w:r>
        <w:t>it</w:t>
      </w:r>
      <w:r>
        <w:rPr>
          <w:spacing w:val="-26"/>
        </w:rPr>
        <w:t xml:space="preserve"> </w:t>
      </w:r>
      <w:r>
        <w:t>is</w:t>
      </w:r>
      <w:r>
        <w:rPr>
          <w:spacing w:val="-25"/>
        </w:rPr>
        <w:t xml:space="preserve"> </w:t>
      </w:r>
      <w:r>
        <w:t>felt</w:t>
      </w:r>
      <w:r>
        <w:rPr>
          <w:spacing w:val="-26"/>
        </w:rPr>
        <w:t xml:space="preserve"> </w:t>
      </w:r>
      <w:r>
        <w:rPr>
          <w:spacing w:val="-2"/>
        </w:rPr>
        <w:t xml:space="preserve">the </w:t>
      </w:r>
      <w:r>
        <w:t>Member</w:t>
      </w:r>
      <w:r>
        <w:rPr>
          <w:spacing w:val="-22"/>
        </w:rPr>
        <w:t xml:space="preserve"> </w:t>
      </w:r>
      <w:r>
        <w:t>State</w:t>
      </w:r>
      <w:r>
        <w:rPr>
          <w:spacing w:val="-19"/>
        </w:rPr>
        <w:t xml:space="preserve"> </w:t>
      </w:r>
      <w:r>
        <w:t>should</w:t>
      </w:r>
      <w:r>
        <w:rPr>
          <w:spacing w:val="-20"/>
        </w:rPr>
        <w:t xml:space="preserve"> </w:t>
      </w:r>
      <w:r>
        <w:t>improve.</w:t>
      </w:r>
      <w:r>
        <w:rPr>
          <w:spacing w:val="20"/>
        </w:rPr>
        <w:t xml:space="preserve"> </w:t>
      </w:r>
      <w:r>
        <w:t>The</w:t>
      </w:r>
      <w:r>
        <w:rPr>
          <w:spacing w:val="-19"/>
        </w:rPr>
        <w:t xml:space="preserve"> </w:t>
      </w:r>
      <w:r>
        <w:t>latter</w:t>
      </w:r>
      <w:r>
        <w:rPr>
          <w:spacing w:val="-22"/>
        </w:rPr>
        <w:t xml:space="preserve"> </w:t>
      </w:r>
      <w:r>
        <w:t>can</w:t>
      </w:r>
      <w:r>
        <w:rPr>
          <w:spacing w:val="-14"/>
        </w:rPr>
        <w:t xml:space="preserve"> </w:t>
      </w:r>
      <w:r>
        <w:t>largely</w:t>
      </w:r>
      <w:r>
        <w:rPr>
          <w:spacing w:val="-27"/>
        </w:rPr>
        <w:t xml:space="preserve"> </w:t>
      </w:r>
      <w:r>
        <w:t>be</w:t>
      </w:r>
      <w:r>
        <w:rPr>
          <w:spacing w:val="-19"/>
        </w:rPr>
        <w:t xml:space="preserve"> </w:t>
      </w:r>
      <w:r>
        <w:t>deduced</w:t>
      </w:r>
      <w:r>
        <w:rPr>
          <w:spacing w:val="-20"/>
        </w:rPr>
        <w:t xml:space="preserve"> </w:t>
      </w:r>
      <w:r>
        <w:t>from</w:t>
      </w:r>
      <w:r>
        <w:rPr>
          <w:spacing w:val="-20"/>
        </w:rPr>
        <w:t xml:space="preserve"> </w:t>
      </w:r>
      <w:r>
        <w:t>the</w:t>
      </w:r>
      <w:r>
        <w:rPr>
          <w:spacing w:val="-20"/>
        </w:rPr>
        <w:t xml:space="preserve"> </w:t>
      </w:r>
      <w:r>
        <w:t>general</w:t>
      </w:r>
      <w:r>
        <w:rPr>
          <w:spacing w:val="-24"/>
        </w:rPr>
        <w:t xml:space="preserve"> </w:t>
      </w:r>
      <w:r>
        <w:rPr>
          <w:spacing w:val="-3"/>
        </w:rPr>
        <w:t xml:space="preserve">observations </w:t>
      </w:r>
      <w:r>
        <w:t>of the State's maritime</w:t>
      </w:r>
      <w:r>
        <w:rPr>
          <w:spacing w:val="-5"/>
        </w:rPr>
        <w:t xml:space="preserve"> </w:t>
      </w:r>
      <w:r>
        <w:t>administration.</w:t>
      </w:r>
    </w:p>
    <w:p w14:paraId="7942E6F6" w14:textId="77777777" w:rsidR="0009623E" w:rsidRDefault="0009623E">
      <w:pPr>
        <w:pStyle w:val="BodyText"/>
        <w:spacing w:before="5"/>
        <w:rPr>
          <w:sz w:val="21"/>
        </w:rPr>
      </w:pPr>
    </w:p>
    <w:p w14:paraId="16A36128" w14:textId="77777777" w:rsidR="0009623E" w:rsidRDefault="00F00F55">
      <w:pPr>
        <w:pStyle w:val="ListParagraph"/>
        <w:numPr>
          <w:ilvl w:val="1"/>
          <w:numId w:val="32"/>
        </w:numPr>
        <w:tabs>
          <w:tab w:val="left" w:pos="1171"/>
        </w:tabs>
        <w:spacing w:line="237" w:lineRule="auto"/>
        <w:ind w:right="420" w:firstLine="0"/>
        <w:jc w:val="both"/>
      </w:pPr>
      <w:r>
        <w:t>ATLs</w:t>
      </w:r>
      <w:r>
        <w:rPr>
          <w:spacing w:val="-8"/>
        </w:rPr>
        <w:t xml:space="preserve"> </w:t>
      </w:r>
      <w:r>
        <w:t>should</w:t>
      </w:r>
      <w:r>
        <w:rPr>
          <w:spacing w:val="-11"/>
        </w:rPr>
        <w:t xml:space="preserve"> </w:t>
      </w:r>
      <w:r>
        <w:t>ensure</w:t>
      </w:r>
      <w:r>
        <w:rPr>
          <w:spacing w:val="-11"/>
        </w:rPr>
        <w:t xml:space="preserve"> </w:t>
      </w:r>
      <w:r>
        <w:t>that</w:t>
      </w:r>
      <w:r>
        <w:rPr>
          <w:spacing w:val="-11"/>
        </w:rPr>
        <w:t xml:space="preserve"> </w:t>
      </w:r>
      <w:r>
        <w:t>the</w:t>
      </w:r>
      <w:r>
        <w:rPr>
          <w:spacing w:val="-5"/>
        </w:rPr>
        <w:t xml:space="preserve"> </w:t>
      </w:r>
      <w:r>
        <w:rPr>
          <w:i/>
        </w:rPr>
        <w:t>draft</w:t>
      </w:r>
      <w:r>
        <w:rPr>
          <w:i/>
          <w:spacing w:val="-12"/>
        </w:rPr>
        <w:t xml:space="preserve"> </w:t>
      </w:r>
      <w:r>
        <w:rPr>
          <w:i/>
        </w:rPr>
        <w:t>audit</w:t>
      </w:r>
      <w:r>
        <w:rPr>
          <w:i/>
          <w:spacing w:val="-11"/>
        </w:rPr>
        <w:t xml:space="preserve"> </w:t>
      </w:r>
      <w:r>
        <w:rPr>
          <w:i/>
        </w:rPr>
        <w:t>interim</w:t>
      </w:r>
      <w:r>
        <w:rPr>
          <w:i/>
          <w:spacing w:val="-14"/>
        </w:rPr>
        <w:t xml:space="preserve"> </w:t>
      </w:r>
      <w:r>
        <w:rPr>
          <w:i/>
        </w:rPr>
        <w:t>report</w:t>
      </w:r>
      <w:r>
        <w:rPr>
          <w:i/>
          <w:spacing w:val="-8"/>
        </w:rPr>
        <w:t xml:space="preserve"> </w:t>
      </w:r>
      <w:r>
        <w:t>conforms</w:t>
      </w:r>
      <w:r>
        <w:rPr>
          <w:spacing w:val="-10"/>
        </w:rPr>
        <w:t xml:space="preserve"> </w:t>
      </w:r>
      <w:r>
        <w:t>to</w:t>
      </w:r>
      <w:r>
        <w:rPr>
          <w:spacing w:val="-11"/>
        </w:rPr>
        <w:t xml:space="preserve"> </w:t>
      </w:r>
      <w:r>
        <w:t>the</w:t>
      </w:r>
      <w:r>
        <w:rPr>
          <w:spacing w:val="-10"/>
        </w:rPr>
        <w:t xml:space="preserve"> </w:t>
      </w:r>
      <w:r>
        <w:t>format</w:t>
      </w:r>
      <w:r>
        <w:rPr>
          <w:spacing w:val="-12"/>
        </w:rPr>
        <w:t xml:space="preserve"> </w:t>
      </w:r>
      <w:r>
        <w:t>attached in annex</w:t>
      </w:r>
      <w:r>
        <w:rPr>
          <w:spacing w:val="-5"/>
        </w:rPr>
        <w:t xml:space="preserve"> </w:t>
      </w:r>
      <w:r>
        <w:t>2.</w:t>
      </w:r>
    </w:p>
    <w:p w14:paraId="14D303B1" w14:textId="77777777" w:rsidR="0009623E" w:rsidRDefault="0009623E">
      <w:pPr>
        <w:pStyle w:val="BodyText"/>
        <w:spacing w:before="6"/>
        <w:rPr>
          <w:sz w:val="21"/>
        </w:rPr>
      </w:pPr>
    </w:p>
    <w:p w14:paraId="7E414DB3" w14:textId="77777777" w:rsidR="0009623E" w:rsidRDefault="00F00F55">
      <w:pPr>
        <w:pStyle w:val="ListParagraph"/>
        <w:numPr>
          <w:ilvl w:val="1"/>
          <w:numId w:val="32"/>
        </w:numPr>
        <w:tabs>
          <w:tab w:val="left" w:pos="1171"/>
        </w:tabs>
        <w:spacing w:line="237" w:lineRule="auto"/>
        <w:ind w:right="421" w:firstLine="0"/>
        <w:jc w:val="both"/>
      </w:pPr>
      <w:r>
        <w:t xml:space="preserve">The </w:t>
      </w:r>
      <w:r>
        <w:rPr>
          <w:i/>
        </w:rPr>
        <w:t xml:space="preserve">draft audit interim report </w:t>
      </w:r>
      <w:r>
        <w:t>should contain concise descriptions of the processes through</w:t>
      </w:r>
      <w:r>
        <w:rPr>
          <w:spacing w:val="-21"/>
        </w:rPr>
        <w:t xml:space="preserve"> </w:t>
      </w:r>
      <w:r>
        <w:t>which</w:t>
      </w:r>
      <w:r>
        <w:rPr>
          <w:spacing w:val="-21"/>
        </w:rPr>
        <w:t xml:space="preserve"> </w:t>
      </w:r>
      <w:r>
        <w:t>relevant</w:t>
      </w:r>
      <w:r>
        <w:rPr>
          <w:spacing w:val="-22"/>
        </w:rPr>
        <w:t xml:space="preserve"> </w:t>
      </w:r>
      <w:r>
        <w:t>requirements</w:t>
      </w:r>
      <w:r>
        <w:rPr>
          <w:spacing w:val="-21"/>
        </w:rPr>
        <w:t xml:space="preserve"> </w:t>
      </w:r>
      <w:r>
        <w:t>of</w:t>
      </w:r>
      <w:r>
        <w:rPr>
          <w:spacing w:val="-19"/>
        </w:rPr>
        <w:t xml:space="preserve"> </w:t>
      </w:r>
      <w:r>
        <w:t>the</w:t>
      </w:r>
      <w:r>
        <w:rPr>
          <w:spacing w:val="-21"/>
        </w:rPr>
        <w:t xml:space="preserve"> </w:t>
      </w:r>
      <w:r>
        <w:t>III</w:t>
      </w:r>
      <w:r>
        <w:rPr>
          <w:spacing w:val="-22"/>
        </w:rPr>
        <w:t xml:space="preserve"> </w:t>
      </w:r>
      <w:r>
        <w:t>Code</w:t>
      </w:r>
      <w:r>
        <w:rPr>
          <w:spacing w:val="-21"/>
        </w:rPr>
        <w:t xml:space="preserve"> </w:t>
      </w:r>
      <w:r>
        <w:t>are</w:t>
      </w:r>
      <w:r>
        <w:rPr>
          <w:spacing w:val="-21"/>
        </w:rPr>
        <w:t xml:space="preserve"> </w:t>
      </w:r>
      <w:r>
        <w:t>implemented</w:t>
      </w:r>
      <w:r>
        <w:rPr>
          <w:spacing w:val="-20"/>
        </w:rPr>
        <w:t xml:space="preserve"> </w:t>
      </w:r>
      <w:r>
        <w:t>and</w:t>
      </w:r>
      <w:r>
        <w:rPr>
          <w:spacing w:val="-21"/>
        </w:rPr>
        <w:t xml:space="preserve"> </w:t>
      </w:r>
      <w:r>
        <w:t>enforced,</w:t>
      </w:r>
      <w:r>
        <w:rPr>
          <w:spacing w:val="-22"/>
        </w:rPr>
        <w:t xml:space="preserve"> </w:t>
      </w:r>
      <w:r>
        <w:t>as</w:t>
      </w:r>
      <w:r>
        <w:rPr>
          <w:spacing w:val="-23"/>
        </w:rPr>
        <w:t xml:space="preserve"> </w:t>
      </w:r>
      <w:r>
        <w:t>set</w:t>
      </w:r>
      <w:r>
        <w:rPr>
          <w:spacing w:val="-25"/>
        </w:rPr>
        <w:t xml:space="preserve"> </w:t>
      </w:r>
      <w:r>
        <w:t>out</w:t>
      </w:r>
      <w:r>
        <w:rPr>
          <w:spacing w:val="-26"/>
        </w:rPr>
        <w:t xml:space="preserve"> </w:t>
      </w:r>
      <w:r>
        <w:t>in the</w:t>
      </w:r>
      <w:r>
        <w:rPr>
          <w:spacing w:val="-19"/>
        </w:rPr>
        <w:t xml:space="preserve"> </w:t>
      </w:r>
      <w:r>
        <w:t>model</w:t>
      </w:r>
      <w:r>
        <w:rPr>
          <w:spacing w:val="-20"/>
        </w:rPr>
        <w:t xml:space="preserve"> </w:t>
      </w:r>
      <w:r>
        <w:t>draft</w:t>
      </w:r>
      <w:r>
        <w:rPr>
          <w:spacing w:val="-21"/>
        </w:rPr>
        <w:t xml:space="preserve"> </w:t>
      </w:r>
      <w:r>
        <w:t>audit</w:t>
      </w:r>
      <w:r>
        <w:rPr>
          <w:spacing w:val="-21"/>
        </w:rPr>
        <w:t xml:space="preserve"> </w:t>
      </w:r>
      <w:r>
        <w:t>interim</w:t>
      </w:r>
      <w:r>
        <w:rPr>
          <w:spacing w:val="-20"/>
        </w:rPr>
        <w:t xml:space="preserve"> </w:t>
      </w:r>
      <w:r>
        <w:t>report</w:t>
      </w:r>
      <w:r>
        <w:rPr>
          <w:spacing w:val="-21"/>
        </w:rPr>
        <w:t xml:space="preserve"> </w:t>
      </w:r>
      <w:r>
        <w:t>(contained</w:t>
      </w:r>
      <w:r>
        <w:rPr>
          <w:spacing w:val="-19"/>
        </w:rPr>
        <w:t xml:space="preserve"> </w:t>
      </w:r>
      <w:r>
        <w:t>in</w:t>
      </w:r>
      <w:r>
        <w:rPr>
          <w:spacing w:val="-20"/>
        </w:rPr>
        <w:t xml:space="preserve"> </w:t>
      </w:r>
      <w:r>
        <w:t>annex</w:t>
      </w:r>
      <w:r>
        <w:rPr>
          <w:spacing w:val="-20"/>
        </w:rPr>
        <w:t xml:space="preserve"> </w:t>
      </w:r>
      <w:r>
        <w:t>2</w:t>
      </w:r>
      <w:r>
        <w:rPr>
          <w:spacing w:val="-19"/>
        </w:rPr>
        <w:t xml:space="preserve"> </w:t>
      </w:r>
      <w:r>
        <w:t>to</w:t>
      </w:r>
      <w:r>
        <w:rPr>
          <w:spacing w:val="-19"/>
        </w:rPr>
        <w:t xml:space="preserve"> </w:t>
      </w:r>
      <w:r>
        <w:t>this</w:t>
      </w:r>
      <w:r>
        <w:rPr>
          <w:spacing w:val="-20"/>
        </w:rPr>
        <w:t xml:space="preserve"> </w:t>
      </w:r>
      <w:r>
        <w:t>Manual),</w:t>
      </w:r>
      <w:r>
        <w:rPr>
          <w:spacing w:val="-21"/>
        </w:rPr>
        <w:t xml:space="preserve"> </w:t>
      </w:r>
      <w:r>
        <w:t>as</w:t>
      </w:r>
      <w:r>
        <w:rPr>
          <w:spacing w:val="-19"/>
        </w:rPr>
        <w:t xml:space="preserve"> </w:t>
      </w:r>
      <w:r>
        <w:t>well</w:t>
      </w:r>
      <w:r>
        <w:rPr>
          <w:spacing w:val="-26"/>
        </w:rPr>
        <w:t xml:space="preserve"> </w:t>
      </w:r>
      <w:r>
        <w:t>as</w:t>
      </w:r>
      <w:r>
        <w:rPr>
          <w:spacing w:val="-22"/>
        </w:rPr>
        <w:t xml:space="preserve"> </w:t>
      </w:r>
      <w:r>
        <w:rPr>
          <w:spacing w:val="-3"/>
        </w:rPr>
        <w:t>details</w:t>
      </w:r>
      <w:r>
        <w:rPr>
          <w:spacing w:val="-23"/>
        </w:rPr>
        <w:t xml:space="preserve"> </w:t>
      </w:r>
      <w:r>
        <w:t>of</w:t>
      </w:r>
      <w:r>
        <w:rPr>
          <w:spacing w:val="-22"/>
        </w:rPr>
        <w:t xml:space="preserve"> </w:t>
      </w:r>
      <w:r>
        <w:rPr>
          <w:spacing w:val="-2"/>
        </w:rPr>
        <w:t xml:space="preserve">the </w:t>
      </w:r>
      <w:r>
        <w:t>findings. Findings should be drafted clearly and concisely and should reflect the appropriate provisions of the mandatory IMO instrument(s) concerned and/or the III Code. Models as provided in annex 2 to this Manual, as well as practices reported through consolidated audit summary reports (CASRs), may be used as</w:t>
      </w:r>
      <w:r>
        <w:rPr>
          <w:spacing w:val="-24"/>
        </w:rPr>
        <w:t xml:space="preserve"> </w:t>
      </w:r>
      <w:r>
        <w:t>guidance.</w:t>
      </w:r>
    </w:p>
    <w:p w14:paraId="2A4ED945" w14:textId="77777777" w:rsidR="0009623E" w:rsidRDefault="0009623E">
      <w:pPr>
        <w:pStyle w:val="BodyText"/>
        <w:spacing w:before="2"/>
        <w:rPr>
          <w:sz w:val="21"/>
        </w:rPr>
      </w:pPr>
    </w:p>
    <w:p w14:paraId="2DF1EEAE" w14:textId="77777777" w:rsidR="0009623E" w:rsidRDefault="00F00F55">
      <w:pPr>
        <w:pStyle w:val="ListParagraph"/>
        <w:numPr>
          <w:ilvl w:val="1"/>
          <w:numId w:val="32"/>
        </w:numPr>
        <w:tabs>
          <w:tab w:val="left" w:pos="1171"/>
        </w:tabs>
        <w:spacing w:before="1" w:line="237" w:lineRule="auto"/>
        <w:ind w:right="426" w:firstLine="0"/>
        <w:jc w:val="both"/>
      </w:pPr>
      <w:r>
        <w:t>Any specific arrangements in place for effective  implementation  of  a  particular IMO</w:t>
      </w:r>
      <w:r>
        <w:rPr>
          <w:spacing w:val="-8"/>
        </w:rPr>
        <w:t xml:space="preserve"> </w:t>
      </w:r>
      <w:r>
        <w:t>instrument,</w:t>
      </w:r>
      <w:r>
        <w:rPr>
          <w:spacing w:val="-22"/>
        </w:rPr>
        <w:t xml:space="preserve"> </w:t>
      </w:r>
      <w:r>
        <w:t>to</w:t>
      </w:r>
      <w:r>
        <w:rPr>
          <w:spacing w:val="-20"/>
        </w:rPr>
        <w:t xml:space="preserve"> </w:t>
      </w:r>
      <w:r>
        <w:t>which</w:t>
      </w:r>
      <w:r>
        <w:rPr>
          <w:spacing w:val="-20"/>
        </w:rPr>
        <w:t xml:space="preserve"> </w:t>
      </w:r>
      <w:r>
        <w:t>other</w:t>
      </w:r>
      <w:r>
        <w:rPr>
          <w:spacing w:val="-21"/>
        </w:rPr>
        <w:t xml:space="preserve"> </w:t>
      </w:r>
      <w:r>
        <w:t>Member</w:t>
      </w:r>
      <w:r>
        <w:rPr>
          <w:spacing w:val="-22"/>
        </w:rPr>
        <w:t xml:space="preserve"> </w:t>
      </w:r>
      <w:r>
        <w:t>States</w:t>
      </w:r>
      <w:r>
        <w:rPr>
          <w:spacing w:val="-20"/>
        </w:rPr>
        <w:t xml:space="preserve"> </w:t>
      </w:r>
      <w:r>
        <w:t>might</w:t>
      </w:r>
      <w:r>
        <w:rPr>
          <w:spacing w:val="-22"/>
        </w:rPr>
        <w:t xml:space="preserve"> </w:t>
      </w:r>
      <w:r>
        <w:t>have</w:t>
      </w:r>
      <w:r>
        <w:rPr>
          <w:spacing w:val="-20"/>
        </w:rPr>
        <w:t xml:space="preserve"> </w:t>
      </w:r>
      <w:r>
        <w:t>the</w:t>
      </w:r>
      <w:r>
        <w:rPr>
          <w:spacing w:val="-20"/>
        </w:rPr>
        <w:t xml:space="preserve"> </w:t>
      </w:r>
      <w:r>
        <w:t>benefit</w:t>
      </w:r>
      <w:r>
        <w:rPr>
          <w:spacing w:val="-22"/>
        </w:rPr>
        <w:t xml:space="preserve"> </w:t>
      </w:r>
      <w:r>
        <w:t>of</w:t>
      </w:r>
      <w:r>
        <w:rPr>
          <w:spacing w:val="-19"/>
        </w:rPr>
        <w:t xml:space="preserve"> </w:t>
      </w:r>
      <w:r>
        <w:t>being</w:t>
      </w:r>
      <w:r>
        <w:rPr>
          <w:spacing w:val="-20"/>
        </w:rPr>
        <w:t xml:space="preserve"> </w:t>
      </w:r>
      <w:r>
        <w:t>informed,</w:t>
      </w:r>
      <w:r>
        <w:rPr>
          <w:spacing w:val="-21"/>
        </w:rPr>
        <w:t xml:space="preserve"> </w:t>
      </w:r>
      <w:r>
        <w:t>should be described in sufficient detail as best practices, and reported under the areas of positive development.</w:t>
      </w:r>
    </w:p>
    <w:p w14:paraId="355E4F0C" w14:textId="77777777" w:rsidR="0009623E" w:rsidRDefault="0009623E">
      <w:pPr>
        <w:pStyle w:val="BodyText"/>
        <w:spacing w:before="5"/>
        <w:rPr>
          <w:sz w:val="21"/>
        </w:rPr>
      </w:pPr>
    </w:p>
    <w:p w14:paraId="7E0B3DEC" w14:textId="77777777" w:rsidR="0009623E" w:rsidRDefault="00F00F55">
      <w:pPr>
        <w:pStyle w:val="ListParagraph"/>
        <w:numPr>
          <w:ilvl w:val="1"/>
          <w:numId w:val="32"/>
        </w:numPr>
        <w:tabs>
          <w:tab w:val="left" w:pos="1171"/>
        </w:tabs>
        <w:spacing w:line="237" w:lineRule="auto"/>
        <w:ind w:right="413" w:firstLine="0"/>
        <w:jc w:val="both"/>
      </w:pPr>
      <w:r>
        <w:t>The</w:t>
      </w:r>
      <w:r>
        <w:rPr>
          <w:spacing w:val="-16"/>
        </w:rPr>
        <w:t xml:space="preserve"> </w:t>
      </w:r>
      <w:r>
        <w:t>draft</w:t>
      </w:r>
      <w:r>
        <w:rPr>
          <w:spacing w:val="-17"/>
        </w:rPr>
        <w:t xml:space="preserve"> </w:t>
      </w:r>
      <w:r>
        <w:t>audit</w:t>
      </w:r>
      <w:r>
        <w:rPr>
          <w:spacing w:val="-19"/>
        </w:rPr>
        <w:t xml:space="preserve"> </w:t>
      </w:r>
      <w:r>
        <w:t>interim</w:t>
      </w:r>
      <w:r>
        <w:rPr>
          <w:spacing w:val="-18"/>
        </w:rPr>
        <w:t xml:space="preserve"> </w:t>
      </w:r>
      <w:r>
        <w:t>report</w:t>
      </w:r>
      <w:r>
        <w:rPr>
          <w:spacing w:val="-18"/>
        </w:rPr>
        <w:t xml:space="preserve"> </w:t>
      </w:r>
      <w:r>
        <w:t>that</w:t>
      </w:r>
      <w:r>
        <w:rPr>
          <w:spacing w:val="-18"/>
        </w:rPr>
        <w:t xml:space="preserve"> </w:t>
      </w:r>
      <w:r>
        <w:t>is</w:t>
      </w:r>
      <w:r>
        <w:rPr>
          <w:spacing w:val="-17"/>
        </w:rPr>
        <w:t xml:space="preserve"> </w:t>
      </w:r>
      <w:r>
        <w:t>tabled</w:t>
      </w:r>
      <w:r>
        <w:rPr>
          <w:spacing w:val="-16"/>
        </w:rPr>
        <w:t xml:space="preserve"> </w:t>
      </w:r>
      <w:r>
        <w:t>at</w:t>
      </w:r>
      <w:r>
        <w:rPr>
          <w:spacing w:val="-18"/>
        </w:rPr>
        <w:t xml:space="preserve"> </w:t>
      </w:r>
      <w:r>
        <w:t>the</w:t>
      </w:r>
      <w:r>
        <w:rPr>
          <w:spacing w:val="-17"/>
        </w:rPr>
        <w:t xml:space="preserve"> </w:t>
      </w:r>
      <w:r>
        <w:t>audit</w:t>
      </w:r>
      <w:r>
        <w:rPr>
          <w:spacing w:val="-18"/>
        </w:rPr>
        <w:t xml:space="preserve"> </w:t>
      </w:r>
      <w:r>
        <w:t>closing</w:t>
      </w:r>
      <w:r>
        <w:rPr>
          <w:spacing w:val="-16"/>
        </w:rPr>
        <w:t xml:space="preserve"> </w:t>
      </w:r>
      <w:r>
        <w:t>meeting</w:t>
      </w:r>
      <w:r>
        <w:rPr>
          <w:spacing w:val="-16"/>
        </w:rPr>
        <w:t xml:space="preserve"> </w:t>
      </w:r>
      <w:r>
        <w:t>will</w:t>
      </w:r>
      <w:r>
        <w:rPr>
          <w:spacing w:val="-18"/>
        </w:rPr>
        <w:t xml:space="preserve"> </w:t>
      </w:r>
      <w:r>
        <w:t>not</w:t>
      </w:r>
      <w:r>
        <w:rPr>
          <w:spacing w:val="-18"/>
        </w:rPr>
        <w:t xml:space="preserve"> </w:t>
      </w:r>
      <w:r>
        <w:t xml:space="preserve">normally be fully fleshed out or thoroughly edited and the ATL will need to complete the report </w:t>
      </w:r>
      <w:r>
        <w:rPr>
          <w:spacing w:val="7"/>
        </w:rPr>
        <w:t xml:space="preserve">in </w:t>
      </w:r>
      <w:r>
        <w:t>consultation</w:t>
      </w:r>
      <w:r>
        <w:rPr>
          <w:spacing w:val="-5"/>
        </w:rPr>
        <w:t xml:space="preserve"> </w:t>
      </w:r>
      <w:r>
        <w:t>with</w:t>
      </w:r>
      <w:r>
        <w:rPr>
          <w:spacing w:val="-6"/>
        </w:rPr>
        <w:t xml:space="preserve"> </w:t>
      </w:r>
      <w:r>
        <w:t>the</w:t>
      </w:r>
      <w:r>
        <w:rPr>
          <w:spacing w:val="-5"/>
        </w:rPr>
        <w:t xml:space="preserve"> </w:t>
      </w:r>
      <w:r>
        <w:t>Member</w:t>
      </w:r>
      <w:r>
        <w:rPr>
          <w:spacing w:val="-7"/>
        </w:rPr>
        <w:t xml:space="preserve"> </w:t>
      </w:r>
      <w:r>
        <w:t>State,</w:t>
      </w:r>
      <w:r>
        <w:rPr>
          <w:spacing w:val="-6"/>
        </w:rPr>
        <w:t xml:space="preserve"> </w:t>
      </w:r>
      <w:r>
        <w:t>before</w:t>
      </w:r>
      <w:r>
        <w:rPr>
          <w:spacing w:val="-6"/>
        </w:rPr>
        <w:t xml:space="preserve"> </w:t>
      </w:r>
      <w:r>
        <w:t>it</w:t>
      </w:r>
      <w:r>
        <w:rPr>
          <w:spacing w:val="-7"/>
        </w:rPr>
        <w:t xml:space="preserve"> </w:t>
      </w:r>
      <w:r>
        <w:t>can</w:t>
      </w:r>
      <w:r>
        <w:rPr>
          <w:spacing w:val="-7"/>
        </w:rPr>
        <w:t xml:space="preserve"> </w:t>
      </w:r>
      <w:r>
        <w:t>be</w:t>
      </w:r>
      <w:r>
        <w:rPr>
          <w:spacing w:val="-8"/>
        </w:rPr>
        <w:t xml:space="preserve"> </w:t>
      </w:r>
      <w:r>
        <w:t>agreed</w:t>
      </w:r>
      <w:r>
        <w:rPr>
          <w:spacing w:val="-7"/>
        </w:rPr>
        <w:t xml:space="preserve"> </w:t>
      </w:r>
      <w:r>
        <w:t>as</w:t>
      </w:r>
      <w:r>
        <w:rPr>
          <w:spacing w:val="-7"/>
        </w:rPr>
        <w:t xml:space="preserve"> </w:t>
      </w:r>
      <w:r>
        <w:t>the</w:t>
      </w:r>
      <w:r>
        <w:rPr>
          <w:spacing w:val="-8"/>
        </w:rPr>
        <w:t xml:space="preserve"> </w:t>
      </w:r>
      <w:r>
        <w:t>audit</w:t>
      </w:r>
      <w:r>
        <w:rPr>
          <w:spacing w:val="-9"/>
        </w:rPr>
        <w:t xml:space="preserve"> </w:t>
      </w:r>
      <w:r>
        <w:t>interim</w:t>
      </w:r>
      <w:r>
        <w:rPr>
          <w:spacing w:val="-8"/>
        </w:rPr>
        <w:t xml:space="preserve"> </w:t>
      </w:r>
      <w:r>
        <w:t>report.</w:t>
      </w:r>
      <w:r>
        <w:rPr>
          <w:spacing w:val="44"/>
        </w:rPr>
        <w:t xml:space="preserve"> </w:t>
      </w:r>
      <w:r>
        <w:t>In</w:t>
      </w:r>
      <w:r>
        <w:rPr>
          <w:spacing w:val="-7"/>
        </w:rPr>
        <w:t xml:space="preserve"> </w:t>
      </w:r>
      <w:r>
        <w:t>this regard,</w:t>
      </w:r>
      <w:r>
        <w:rPr>
          <w:spacing w:val="-10"/>
        </w:rPr>
        <w:t xml:space="preserve"> </w:t>
      </w:r>
      <w:r>
        <w:t>the</w:t>
      </w:r>
      <w:r>
        <w:rPr>
          <w:spacing w:val="-7"/>
        </w:rPr>
        <w:t xml:space="preserve"> </w:t>
      </w:r>
      <w:r>
        <w:rPr>
          <w:i/>
        </w:rPr>
        <w:t>draft</w:t>
      </w:r>
      <w:r>
        <w:rPr>
          <w:i/>
          <w:spacing w:val="-9"/>
        </w:rPr>
        <w:t xml:space="preserve"> </w:t>
      </w:r>
      <w:r>
        <w:rPr>
          <w:i/>
        </w:rPr>
        <w:t>audit</w:t>
      </w:r>
      <w:r>
        <w:rPr>
          <w:i/>
          <w:spacing w:val="-10"/>
        </w:rPr>
        <w:t xml:space="preserve"> </w:t>
      </w:r>
      <w:r>
        <w:rPr>
          <w:i/>
        </w:rPr>
        <w:t>interim</w:t>
      </w:r>
      <w:r>
        <w:rPr>
          <w:i/>
          <w:spacing w:val="-10"/>
        </w:rPr>
        <w:t xml:space="preserve"> </w:t>
      </w:r>
      <w:r>
        <w:rPr>
          <w:i/>
        </w:rPr>
        <w:t>report</w:t>
      </w:r>
      <w:r>
        <w:rPr>
          <w:i/>
          <w:spacing w:val="-7"/>
        </w:rPr>
        <w:t xml:space="preserve"> </w:t>
      </w:r>
      <w:r>
        <w:t>should</w:t>
      </w:r>
      <w:r>
        <w:rPr>
          <w:spacing w:val="-9"/>
        </w:rPr>
        <w:t xml:space="preserve"> </w:t>
      </w:r>
      <w:r>
        <w:t>not</w:t>
      </w:r>
      <w:r>
        <w:rPr>
          <w:spacing w:val="-9"/>
        </w:rPr>
        <w:t xml:space="preserve"> </w:t>
      </w:r>
      <w:r>
        <w:t>be</w:t>
      </w:r>
      <w:r>
        <w:rPr>
          <w:spacing w:val="-11"/>
        </w:rPr>
        <w:t xml:space="preserve"> </w:t>
      </w:r>
      <w:r>
        <w:t>agreed</w:t>
      </w:r>
      <w:r>
        <w:rPr>
          <w:spacing w:val="-10"/>
        </w:rPr>
        <w:t xml:space="preserve"> </w:t>
      </w:r>
      <w:r>
        <w:t>as</w:t>
      </w:r>
      <w:r>
        <w:rPr>
          <w:spacing w:val="-9"/>
        </w:rPr>
        <w:t xml:space="preserve"> </w:t>
      </w:r>
      <w:r>
        <w:t>the</w:t>
      </w:r>
      <w:r>
        <w:rPr>
          <w:spacing w:val="-5"/>
        </w:rPr>
        <w:t xml:space="preserve"> </w:t>
      </w:r>
      <w:r>
        <w:rPr>
          <w:i/>
        </w:rPr>
        <w:t>audit</w:t>
      </w:r>
      <w:r>
        <w:rPr>
          <w:i/>
          <w:spacing w:val="-12"/>
        </w:rPr>
        <w:t xml:space="preserve"> </w:t>
      </w:r>
      <w:r>
        <w:rPr>
          <w:i/>
        </w:rPr>
        <w:t>interim</w:t>
      </w:r>
      <w:r>
        <w:rPr>
          <w:i/>
          <w:spacing w:val="-13"/>
        </w:rPr>
        <w:t xml:space="preserve"> </w:t>
      </w:r>
      <w:r>
        <w:rPr>
          <w:i/>
        </w:rPr>
        <w:t>report</w:t>
      </w:r>
      <w:r>
        <w:rPr>
          <w:i/>
          <w:spacing w:val="-9"/>
        </w:rPr>
        <w:t xml:space="preserve"> </w:t>
      </w:r>
      <w:r>
        <w:t>during</w:t>
      </w:r>
      <w:r>
        <w:rPr>
          <w:spacing w:val="-10"/>
        </w:rPr>
        <w:t xml:space="preserve"> </w:t>
      </w:r>
      <w:r>
        <w:t xml:space="preserve">the closing meeting. The </w:t>
      </w:r>
      <w:r>
        <w:rPr>
          <w:i/>
        </w:rPr>
        <w:t xml:space="preserve">audit interim report </w:t>
      </w:r>
      <w:r>
        <w:t>should include a succinct description of the findings and</w:t>
      </w:r>
      <w:r>
        <w:rPr>
          <w:spacing w:val="-21"/>
        </w:rPr>
        <w:t xml:space="preserve"> </w:t>
      </w:r>
      <w:r>
        <w:t>observations</w:t>
      </w:r>
      <w:r>
        <w:rPr>
          <w:spacing w:val="-18"/>
        </w:rPr>
        <w:t xml:space="preserve"> </w:t>
      </w:r>
      <w:r>
        <w:t>found</w:t>
      </w:r>
      <w:r>
        <w:rPr>
          <w:spacing w:val="-20"/>
        </w:rPr>
        <w:t xml:space="preserve"> </w:t>
      </w:r>
      <w:r>
        <w:t>under</w:t>
      </w:r>
      <w:r>
        <w:rPr>
          <w:spacing w:val="-22"/>
        </w:rPr>
        <w:t xml:space="preserve"> </w:t>
      </w:r>
      <w:r>
        <w:t>the</w:t>
      </w:r>
      <w:r>
        <w:rPr>
          <w:spacing w:val="-21"/>
        </w:rPr>
        <w:t xml:space="preserve"> </w:t>
      </w:r>
      <w:r>
        <w:t>appropriate</w:t>
      </w:r>
      <w:r>
        <w:rPr>
          <w:spacing w:val="-21"/>
        </w:rPr>
        <w:t xml:space="preserve"> </w:t>
      </w:r>
      <w:r>
        <w:t>section</w:t>
      </w:r>
      <w:r>
        <w:rPr>
          <w:spacing w:val="-20"/>
        </w:rPr>
        <w:t xml:space="preserve"> </w:t>
      </w:r>
      <w:r>
        <w:t>of</w:t>
      </w:r>
      <w:r>
        <w:rPr>
          <w:spacing w:val="-19"/>
        </w:rPr>
        <w:t xml:space="preserve"> </w:t>
      </w:r>
      <w:r>
        <w:t>the</w:t>
      </w:r>
      <w:r>
        <w:rPr>
          <w:spacing w:val="-21"/>
        </w:rPr>
        <w:t xml:space="preserve"> </w:t>
      </w:r>
      <w:r>
        <w:t>report.</w:t>
      </w:r>
      <w:r>
        <w:rPr>
          <w:spacing w:val="19"/>
        </w:rPr>
        <w:t xml:space="preserve"> </w:t>
      </w:r>
      <w:r>
        <w:t>The</w:t>
      </w:r>
      <w:r>
        <w:rPr>
          <w:spacing w:val="-20"/>
        </w:rPr>
        <w:t xml:space="preserve"> </w:t>
      </w:r>
      <w:r>
        <w:t>IMO Secretariat</w:t>
      </w:r>
      <w:r>
        <w:rPr>
          <w:spacing w:val="-21"/>
        </w:rPr>
        <w:t xml:space="preserve"> </w:t>
      </w:r>
      <w:r>
        <w:t>(MSA) will assist the audit team leader, as necessary, to ensure the completion of the audit interim report in the standardized</w:t>
      </w:r>
      <w:r>
        <w:rPr>
          <w:spacing w:val="-3"/>
        </w:rPr>
        <w:t xml:space="preserve"> </w:t>
      </w:r>
      <w:r>
        <w:t>format.</w:t>
      </w:r>
    </w:p>
    <w:p w14:paraId="10537A47" w14:textId="77777777" w:rsidR="0009623E" w:rsidRDefault="0009623E">
      <w:pPr>
        <w:spacing w:line="237" w:lineRule="auto"/>
        <w:jc w:val="both"/>
        <w:sectPr w:rsidR="0009623E">
          <w:headerReference w:type="default" r:id="rId37"/>
          <w:footerReference w:type="default" r:id="rId38"/>
          <w:pgSz w:w="11910" w:h="16840"/>
          <w:pgMar w:top="1380" w:right="1000" w:bottom="1000" w:left="1100" w:header="856" w:footer="803" w:gutter="0"/>
          <w:cols w:space="720"/>
        </w:sectPr>
      </w:pPr>
    </w:p>
    <w:p w14:paraId="6D86ACDD" w14:textId="77777777" w:rsidR="0009623E" w:rsidRDefault="0009623E">
      <w:pPr>
        <w:pStyle w:val="BodyText"/>
        <w:spacing w:before="4"/>
        <w:rPr>
          <w:sz w:val="13"/>
        </w:rPr>
      </w:pPr>
    </w:p>
    <w:p w14:paraId="62A28787" w14:textId="77777777" w:rsidR="0009623E" w:rsidRDefault="00F00F55">
      <w:pPr>
        <w:pStyle w:val="ListParagraph"/>
        <w:numPr>
          <w:ilvl w:val="1"/>
          <w:numId w:val="32"/>
        </w:numPr>
        <w:tabs>
          <w:tab w:val="left" w:pos="1171"/>
        </w:tabs>
        <w:spacing w:before="93" w:line="237" w:lineRule="auto"/>
        <w:ind w:right="415" w:firstLine="0"/>
        <w:jc w:val="both"/>
      </w:pPr>
      <w:r>
        <w:t xml:space="preserve">Once the report has been finalized, the ATL is required to formally submit it to the Member State, copied to MSA, as the </w:t>
      </w:r>
      <w:r>
        <w:rPr>
          <w:i/>
        </w:rPr>
        <w:t xml:space="preserve">audit interim report. </w:t>
      </w:r>
      <w:r>
        <w:t>The 90-day period in which the Member</w:t>
      </w:r>
      <w:r>
        <w:rPr>
          <w:spacing w:val="-23"/>
        </w:rPr>
        <w:t xml:space="preserve"> </w:t>
      </w:r>
      <w:r>
        <w:t>State</w:t>
      </w:r>
      <w:r>
        <w:rPr>
          <w:spacing w:val="-21"/>
        </w:rPr>
        <w:t xml:space="preserve"> </w:t>
      </w:r>
      <w:r>
        <w:t>is</w:t>
      </w:r>
      <w:r>
        <w:rPr>
          <w:spacing w:val="-22"/>
        </w:rPr>
        <w:t xml:space="preserve"> </w:t>
      </w:r>
      <w:r>
        <w:t>required</w:t>
      </w:r>
      <w:r>
        <w:rPr>
          <w:spacing w:val="-21"/>
        </w:rPr>
        <w:t xml:space="preserve"> </w:t>
      </w:r>
      <w:r>
        <w:t>to</w:t>
      </w:r>
      <w:r>
        <w:rPr>
          <w:spacing w:val="-21"/>
        </w:rPr>
        <w:t xml:space="preserve"> </w:t>
      </w:r>
      <w:r>
        <w:t>prepare</w:t>
      </w:r>
      <w:r>
        <w:rPr>
          <w:spacing w:val="-21"/>
        </w:rPr>
        <w:t xml:space="preserve"> </w:t>
      </w:r>
      <w:r>
        <w:t>and</w:t>
      </w:r>
      <w:r>
        <w:rPr>
          <w:spacing w:val="-21"/>
        </w:rPr>
        <w:t xml:space="preserve"> </w:t>
      </w:r>
      <w:r>
        <w:t>submit</w:t>
      </w:r>
      <w:r>
        <w:rPr>
          <w:spacing w:val="-23"/>
        </w:rPr>
        <w:t xml:space="preserve"> </w:t>
      </w:r>
      <w:r>
        <w:t>its</w:t>
      </w:r>
      <w:r>
        <w:rPr>
          <w:spacing w:val="-20"/>
        </w:rPr>
        <w:t xml:space="preserve"> </w:t>
      </w:r>
      <w:r>
        <w:t>corrective</w:t>
      </w:r>
      <w:r>
        <w:rPr>
          <w:spacing w:val="-21"/>
        </w:rPr>
        <w:t xml:space="preserve"> </w:t>
      </w:r>
      <w:r>
        <w:t>action</w:t>
      </w:r>
      <w:r>
        <w:rPr>
          <w:spacing w:val="-21"/>
        </w:rPr>
        <w:t xml:space="preserve"> </w:t>
      </w:r>
      <w:r>
        <w:t>plan</w:t>
      </w:r>
      <w:r>
        <w:rPr>
          <w:spacing w:val="-23"/>
        </w:rPr>
        <w:t xml:space="preserve"> </w:t>
      </w:r>
      <w:r>
        <w:t>begins</w:t>
      </w:r>
      <w:r>
        <w:rPr>
          <w:spacing w:val="-25"/>
        </w:rPr>
        <w:t xml:space="preserve"> </w:t>
      </w:r>
      <w:r>
        <w:t>from</w:t>
      </w:r>
      <w:r>
        <w:rPr>
          <w:spacing w:val="-25"/>
        </w:rPr>
        <w:t xml:space="preserve"> </w:t>
      </w:r>
      <w:r>
        <w:rPr>
          <w:spacing w:val="-2"/>
        </w:rPr>
        <w:t>the</w:t>
      </w:r>
      <w:r>
        <w:rPr>
          <w:spacing w:val="-25"/>
        </w:rPr>
        <w:t xml:space="preserve"> </w:t>
      </w:r>
      <w:r>
        <w:t>date</w:t>
      </w:r>
      <w:r>
        <w:rPr>
          <w:spacing w:val="-25"/>
        </w:rPr>
        <w:t xml:space="preserve"> </w:t>
      </w:r>
      <w:r>
        <w:t>of submission of the audit interim report to the Member</w:t>
      </w:r>
      <w:r>
        <w:rPr>
          <w:spacing w:val="-19"/>
        </w:rPr>
        <w:t xml:space="preserve"> </w:t>
      </w:r>
      <w:r>
        <w:t>State.</w:t>
      </w:r>
    </w:p>
    <w:p w14:paraId="10363FF4" w14:textId="77777777" w:rsidR="0009623E" w:rsidRDefault="0009623E">
      <w:pPr>
        <w:pStyle w:val="BodyText"/>
        <w:spacing w:before="10"/>
        <w:rPr>
          <w:sz w:val="21"/>
        </w:rPr>
      </w:pPr>
    </w:p>
    <w:p w14:paraId="0C403B6D" w14:textId="77777777" w:rsidR="0009623E" w:rsidRDefault="00F00F55">
      <w:pPr>
        <w:pStyle w:val="Heading3"/>
        <w:ind w:left="318"/>
      </w:pPr>
      <w:bookmarkStart w:id="23" w:name="_bookmark23"/>
      <w:bookmarkEnd w:id="23"/>
      <w:r>
        <w:t>Executive summary report</w:t>
      </w:r>
    </w:p>
    <w:p w14:paraId="17347887" w14:textId="77777777" w:rsidR="0009623E" w:rsidRDefault="0009623E">
      <w:pPr>
        <w:pStyle w:val="BodyText"/>
        <w:spacing w:before="3"/>
        <w:rPr>
          <w:b/>
          <w:i/>
        </w:rPr>
      </w:pPr>
    </w:p>
    <w:p w14:paraId="530081CC" w14:textId="77777777" w:rsidR="0009623E" w:rsidRDefault="00F00F55">
      <w:pPr>
        <w:pStyle w:val="ListParagraph"/>
        <w:numPr>
          <w:ilvl w:val="1"/>
          <w:numId w:val="32"/>
        </w:numPr>
        <w:tabs>
          <w:tab w:val="left" w:pos="1171"/>
        </w:tabs>
        <w:spacing w:line="237" w:lineRule="auto"/>
        <w:ind w:right="418" w:firstLine="0"/>
        <w:jc w:val="both"/>
      </w:pPr>
      <w:r>
        <w:t>A draft executive summary report should be prepared by the audit team leader in accordance</w:t>
      </w:r>
      <w:r>
        <w:rPr>
          <w:spacing w:val="-20"/>
        </w:rPr>
        <w:t xml:space="preserve"> </w:t>
      </w:r>
      <w:r>
        <w:t>with</w:t>
      </w:r>
      <w:r>
        <w:rPr>
          <w:spacing w:val="-19"/>
        </w:rPr>
        <w:t xml:space="preserve"> </w:t>
      </w:r>
      <w:r>
        <w:t>the</w:t>
      </w:r>
      <w:r>
        <w:rPr>
          <w:spacing w:val="-20"/>
        </w:rPr>
        <w:t xml:space="preserve"> </w:t>
      </w:r>
      <w:r>
        <w:t>model</w:t>
      </w:r>
      <w:r>
        <w:rPr>
          <w:spacing w:val="-20"/>
        </w:rPr>
        <w:t xml:space="preserve"> </w:t>
      </w:r>
      <w:r>
        <w:t>set</w:t>
      </w:r>
      <w:r>
        <w:rPr>
          <w:spacing w:val="-22"/>
        </w:rPr>
        <w:t xml:space="preserve"> </w:t>
      </w:r>
      <w:r>
        <w:t>out</w:t>
      </w:r>
      <w:r>
        <w:rPr>
          <w:spacing w:val="-21"/>
        </w:rPr>
        <w:t xml:space="preserve"> </w:t>
      </w:r>
      <w:r>
        <w:t>in</w:t>
      </w:r>
      <w:r>
        <w:rPr>
          <w:spacing w:val="-20"/>
        </w:rPr>
        <w:t xml:space="preserve"> </w:t>
      </w:r>
      <w:r>
        <w:t>Appendix</w:t>
      </w:r>
      <w:r>
        <w:rPr>
          <w:spacing w:val="-23"/>
        </w:rPr>
        <w:t xml:space="preserve"> </w:t>
      </w:r>
      <w:r>
        <w:t>5</w:t>
      </w:r>
      <w:r>
        <w:rPr>
          <w:spacing w:val="-19"/>
        </w:rPr>
        <w:t xml:space="preserve"> </w:t>
      </w:r>
      <w:r>
        <w:t>to</w:t>
      </w:r>
      <w:r>
        <w:rPr>
          <w:spacing w:val="-20"/>
        </w:rPr>
        <w:t xml:space="preserve"> </w:t>
      </w:r>
      <w:r>
        <w:rPr>
          <w:spacing w:val="2"/>
        </w:rPr>
        <w:t>the</w:t>
      </w:r>
      <w:r>
        <w:rPr>
          <w:spacing w:val="-19"/>
        </w:rPr>
        <w:t xml:space="preserve"> </w:t>
      </w:r>
      <w:r>
        <w:t>Procedures</w:t>
      </w:r>
      <w:r>
        <w:rPr>
          <w:spacing w:val="-20"/>
        </w:rPr>
        <w:t xml:space="preserve"> </w:t>
      </w:r>
      <w:r>
        <w:t>and</w:t>
      </w:r>
      <w:r>
        <w:rPr>
          <w:spacing w:val="-24"/>
        </w:rPr>
        <w:t xml:space="preserve"> </w:t>
      </w:r>
      <w:r>
        <w:rPr>
          <w:spacing w:val="-3"/>
        </w:rPr>
        <w:t>tabled</w:t>
      </w:r>
      <w:r>
        <w:rPr>
          <w:spacing w:val="-24"/>
        </w:rPr>
        <w:t xml:space="preserve"> </w:t>
      </w:r>
      <w:r>
        <w:rPr>
          <w:spacing w:val="-3"/>
        </w:rPr>
        <w:t>during</w:t>
      </w:r>
      <w:r>
        <w:rPr>
          <w:spacing w:val="-24"/>
        </w:rPr>
        <w:t xml:space="preserve"> </w:t>
      </w:r>
      <w:r>
        <w:rPr>
          <w:spacing w:val="-2"/>
        </w:rPr>
        <w:t>the</w:t>
      </w:r>
      <w:r>
        <w:rPr>
          <w:spacing w:val="-24"/>
        </w:rPr>
        <w:t xml:space="preserve"> </w:t>
      </w:r>
      <w:r>
        <w:t>closing meeting.</w:t>
      </w:r>
    </w:p>
    <w:p w14:paraId="55805623" w14:textId="77777777" w:rsidR="0009623E" w:rsidRDefault="0009623E">
      <w:pPr>
        <w:pStyle w:val="BodyText"/>
        <w:spacing w:before="10"/>
        <w:rPr>
          <w:sz w:val="21"/>
        </w:rPr>
      </w:pPr>
    </w:p>
    <w:p w14:paraId="37754D30" w14:textId="77777777" w:rsidR="0009623E" w:rsidRDefault="00F00F55">
      <w:pPr>
        <w:pStyle w:val="Heading3"/>
        <w:spacing w:before="1"/>
        <w:ind w:left="318"/>
      </w:pPr>
      <w:bookmarkStart w:id="24" w:name="_bookmark24"/>
      <w:bookmarkEnd w:id="24"/>
      <w:r>
        <w:t>Corrective action plan</w:t>
      </w:r>
    </w:p>
    <w:p w14:paraId="2A1F076D" w14:textId="77777777" w:rsidR="0009623E" w:rsidRDefault="0009623E">
      <w:pPr>
        <w:pStyle w:val="BodyText"/>
        <w:spacing w:before="6"/>
        <w:rPr>
          <w:b/>
          <w:i/>
          <w:sz w:val="21"/>
        </w:rPr>
      </w:pPr>
    </w:p>
    <w:p w14:paraId="036CA40A" w14:textId="77777777" w:rsidR="0009623E" w:rsidRDefault="00F00F55">
      <w:pPr>
        <w:pStyle w:val="ListParagraph"/>
        <w:numPr>
          <w:ilvl w:val="1"/>
          <w:numId w:val="32"/>
        </w:numPr>
        <w:tabs>
          <w:tab w:val="left" w:pos="1171"/>
        </w:tabs>
        <w:spacing w:line="237" w:lineRule="auto"/>
        <w:ind w:right="415" w:firstLine="0"/>
        <w:jc w:val="both"/>
      </w:pPr>
      <w:r>
        <w:t>As</w:t>
      </w:r>
      <w:r>
        <w:rPr>
          <w:spacing w:val="-22"/>
        </w:rPr>
        <w:t xml:space="preserve"> </w:t>
      </w:r>
      <w:r>
        <w:t>a</w:t>
      </w:r>
      <w:r>
        <w:rPr>
          <w:spacing w:val="-23"/>
        </w:rPr>
        <w:t xml:space="preserve"> </w:t>
      </w:r>
      <w:r>
        <w:t>starting</w:t>
      </w:r>
      <w:r>
        <w:rPr>
          <w:spacing w:val="-22"/>
        </w:rPr>
        <w:t xml:space="preserve"> </w:t>
      </w:r>
      <w:r>
        <w:t>point</w:t>
      </w:r>
      <w:r>
        <w:rPr>
          <w:spacing w:val="-22"/>
        </w:rPr>
        <w:t xml:space="preserve"> </w:t>
      </w:r>
      <w:r>
        <w:t>for</w:t>
      </w:r>
      <w:r>
        <w:rPr>
          <w:spacing w:val="-24"/>
        </w:rPr>
        <w:t xml:space="preserve"> </w:t>
      </w:r>
      <w:r>
        <w:t>developing</w:t>
      </w:r>
      <w:r>
        <w:rPr>
          <w:spacing w:val="-26"/>
        </w:rPr>
        <w:t xml:space="preserve"> </w:t>
      </w:r>
      <w:r>
        <w:rPr>
          <w:spacing w:val="-3"/>
        </w:rPr>
        <w:t>corrective</w:t>
      </w:r>
      <w:r>
        <w:rPr>
          <w:spacing w:val="-27"/>
        </w:rPr>
        <w:t xml:space="preserve"> </w:t>
      </w:r>
      <w:r>
        <w:rPr>
          <w:spacing w:val="-3"/>
        </w:rPr>
        <w:t>action(s)</w:t>
      </w:r>
      <w:r>
        <w:rPr>
          <w:spacing w:val="-27"/>
        </w:rPr>
        <w:t xml:space="preserve"> </w:t>
      </w:r>
      <w:r>
        <w:t>for</w:t>
      </w:r>
      <w:r>
        <w:rPr>
          <w:spacing w:val="-27"/>
        </w:rPr>
        <w:t xml:space="preserve"> </w:t>
      </w:r>
      <w:r>
        <w:t>each</w:t>
      </w:r>
      <w:r>
        <w:rPr>
          <w:spacing w:val="-26"/>
        </w:rPr>
        <w:t xml:space="preserve"> </w:t>
      </w:r>
      <w:r>
        <w:t>finding</w:t>
      </w:r>
      <w:r>
        <w:rPr>
          <w:spacing w:val="-26"/>
        </w:rPr>
        <w:t xml:space="preserve"> </w:t>
      </w:r>
      <w:r>
        <w:t>and/or</w:t>
      </w:r>
      <w:r>
        <w:rPr>
          <w:spacing w:val="-27"/>
        </w:rPr>
        <w:t xml:space="preserve"> </w:t>
      </w:r>
      <w:r>
        <w:rPr>
          <w:spacing w:val="-3"/>
        </w:rPr>
        <w:t xml:space="preserve">observation </w:t>
      </w:r>
      <w:r>
        <w:t xml:space="preserve">identified during the audit, the Member State should aim to identify related </w:t>
      </w:r>
      <w:r>
        <w:rPr>
          <w:spacing w:val="2"/>
        </w:rPr>
        <w:t xml:space="preserve">root </w:t>
      </w:r>
      <w:r>
        <w:t>cause(s). Corrective</w:t>
      </w:r>
      <w:r>
        <w:rPr>
          <w:spacing w:val="-18"/>
        </w:rPr>
        <w:t xml:space="preserve"> </w:t>
      </w:r>
      <w:r>
        <w:t>action</w:t>
      </w:r>
      <w:r>
        <w:rPr>
          <w:spacing w:val="-18"/>
        </w:rPr>
        <w:t xml:space="preserve"> </w:t>
      </w:r>
      <w:r>
        <w:t>should</w:t>
      </w:r>
      <w:r>
        <w:rPr>
          <w:spacing w:val="-17"/>
        </w:rPr>
        <w:t xml:space="preserve"> </w:t>
      </w:r>
      <w:r>
        <w:t>be</w:t>
      </w:r>
      <w:r>
        <w:rPr>
          <w:spacing w:val="-18"/>
        </w:rPr>
        <w:t xml:space="preserve"> </w:t>
      </w:r>
      <w:r>
        <w:t>seen</w:t>
      </w:r>
      <w:r>
        <w:rPr>
          <w:spacing w:val="-18"/>
        </w:rPr>
        <w:t xml:space="preserve"> </w:t>
      </w:r>
      <w:r>
        <w:t>as</w:t>
      </w:r>
      <w:r>
        <w:rPr>
          <w:spacing w:val="-18"/>
        </w:rPr>
        <w:t xml:space="preserve"> </w:t>
      </w:r>
      <w:r>
        <w:t>a</w:t>
      </w:r>
      <w:r>
        <w:rPr>
          <w:spacing w:val="-18"/>
        </w:rPr>
        <w:t xml:space="preserve"> </w:t>
      </w:r>
      <w:r>
        <w:t>systemic</w:t>
      </w:r>
      <w:r>
        <w:rPr>
          <w:spacing w:val="-18"/>
        </w:rPr>
        <w:t xml:space="preserve"> </w:t>
      </w:r>
      <w:r>
        <w:t>action</w:t>
      </w:r>
      <w:r>
        <w:rPr>
          <w:spacing w:val="-17"/>
        </w:rPr>
        <w:t xml:space="preserve"> </w:t>
      </w:r>
      <w:r>
        <w:t>aiming</w:t>
      </w:r>
      <w:r>
        <w:rPr>
          <w:spacing w:val="-17"/>
        </w:rPr>
        <w:t xml:space="preserve"> </w:t>
      </w:r>
      <w:r>
        <w:t>at</w:t>
      </w:r>
      <w:r>
        <w:rPr>
          <w:spacing w:val="-19"/>
        </w:rPr>
        <w:t xml:space="preserve"> </w:t>
      </w:r>
      <w:r>
        <w:t>eliminating</w:t>
      </w:r>
      <w:r>
        <w:rPr>
          <w:spacing w:val="-17"/>
        </w:rPr>
        <w:t xml:space="preserve"> </w:t>
      </w:r>
      <w:r>
        <w:t>a</w:t>
      </w:r>
      <w:r>
        <w:rPr>
          <w:spacing w:val="-18"/>
        </w:rPr>
        <w:t xml:space="preserve"> </w:t>
      </w:r>
      <w:r>
        <w:t>cause</w:t>
      </w:r>
      <w:r>
        <w:rPr>
          <w:spacing w:val="-18"/>
        </w:rPr>
        <w:t xml:space="preserve"> </w:t>
      </w:r>
      <w:r>
        <w:t>of</w:t>
      </w:r>
      <w:r>
        <w:rPr>
          <w:spacing w:val="-19"/>
        </w:rPr>
        <w:t xml:space="preserve"> </w:t>
      </w:r>
      <w:r>
        <w:t>detected non-compliance (finding or observation). Through these actions a mechanism for continual compliance with a requirement in the future should be established, as</w:t>
      </w:r>
      <w:r>
        <w:rPr>
          <w:spacing w:val="-34"/>
        </w:rPr>
        <w:t xml:space="preserve"> </w:t>
      </w:r>
      <w:r>
        <w:t>appropriate.</w:t>
      </w:r>
    </w:p>
    <w:p w14:paraId="79DDB306" w14:textId="77777777" w:rsidR="0009623E" w:rsidRDefault="0009623E">
      <w:pPr>
        <w:pStyle w:val="BodyText"/>
        <w:spacing w:before="5"/>
        <w:rPr>
          <w:sz w:val="21"/>
        </w:rPr>
      </w:pPr>
    </w:p>
    <w:p w14:paraId="4929F181" w14:textId="77777777" w:rsidR="0009623E" w:rsidRDefault="00F00F55">
      <w:pPr>
        <w:pStyle w:val="ListParagraph"/>
        <w:numPr>
          <w:ilvl w:val="1"/>
          <w:numId w:val="32"/>
        </w:numPr>
        <w:tabs>
          <w:tab w:val="left" w:pos="1171"/>
        </w:tabs>
        <w:spacing w:line="237" w:lineRule="auto"/>
        <w:ind w:right="411" w:firstLine="0"/>
        <w:jc w:val="both"/>
      </w:pPr>
      <w:r>
        <w:t>Examples</w:t>
      </w:r>
      <w:r>
        <w:rPr>
          <w:spacing w:val="-19"/>
        </w:rPr>
        <w:t xml:space="preserve"> </w:t>
      </w:r>
      <w:r>
        <w:t>of</w:t>
      </w:r>
      <w:r>
        <w:rPr>
          <w:spacing w:val="-18"/>
        </w:rPr>
        <w:t xml:space="preserve"> </w:t>
      </w:r>
      <w:r>
        <w:t>how</w:t>
      </w:r>
      <w:r>
        <w:rPr>
          <w:spacing w:val="-22"/>
        </w:rPr>
        <w:t xml:space="preserve"> </w:t>
      </w:r>
      <w:r>
        <w:t>Form</w:t>
      </w:r>
      <w:r>
        <w:rPr>
          <w:spacing w:val="-21"/>
        </w:rPr>
        <w:t xml:space="preserve"> </w:t>
      </w:r>
      <w:r>
        <w:t>B</w:t>
      </w:r>
      <w:r>
        <w:rPr>
          <w:spacing w:val="-20"/>
        </w:rPr>
        <w:t xml:space="preserve"> </w:t>
      </w:r>
      <w:r>
        <w:t>of</w:t>
      </w:r>
      <w:r>
        <w:rPr>
          <w:spacing w:val="-21"/>
        </w:rPr>
        <w:t xml:space="preserve"> </w:t>
      </w:r>
      <w:r>
        <w:rPr>
          <w:spacing w:val="-3"/>
        </w:rPr>
        <w:t>Corrective</w:t>
      </w:r>
      <w:r>
        <w:rPr>
          <w:spacing w:val="-24"/>
        </w:rPr>
        <w:t xml:space="preserve"> </w:t>
      </w:r>
      <w:r>
        <w:rPr>
          <w:spacing w:val="-3"/>
        </w:rPr>
        <w:t>Action</w:t>
      </w:r>
      <w:r>
        <w:rPr>
          <w:spacing w:val="-24"/>
        </w:rPr>
        <w:t xml:space="preserve"> </w:t>
      </w:r>
      <w:r>
        <w:t>should</w:t>
      </w:r>
      <w:r>
        <w:rPr>
          <w:spacing w:val="-24"/>
        </w:rPr>
        <w:t xml:space="preserve"> </w:t>
      </w:r>
      <w:r>
        <w:t>be</w:t>
      </w:r>
      <w:r>
        <w:rPr>
          <w:spacing w:val="-24"/>
        </w:rPr>
        <w:t xml:space="preserve"> </w:t>
      </w:r>
      <w:r>
        <w:rPr>
          <w:spacing w:val="-3"/>
        </w:rPr>
        <w:t>completed</w:t>
      </w:r>
      <w:r>
        <w:rPr>
          <w:spacing w:val="-24"/>
        </w:rPr>
        <w:t xml:space="preserve"> </w:t>
      </w:r>
      <w:r>
        <w:t>by</w:t>
      </w:r>
      <w:r>
        <w:rPr>
          <w:spacing w:val="-30"/>
        </w:rPr>
        <w:t xml:space="preserve"> </w:t>
      </w:r>
      <w:r>
        <w:rPr>
          <w:spacing w:val="-2"/>
        </w:rPr>
        <w:t>the</w:t>
      </w:r>
      <w:r>
        <w:rPr>
          <w:spacing w:val="-24"/>
        </w:rPr>
        <w:t xml:space="preserve"> </w:t>
      </w:r>
      <w:r>
        <w:rPr>
          <w:spacing w:val="-3"/>
        </w:rPr>
        <w:t>audited</w:t>
      </w:r>
      <w:r>
        <w:rPr>
          <w:spacing w:val="-24"/>
        </w:rPr>
        <w:t xml:space="preserve"> </w:t>
      </w:r>
      <w:r>
        <w:t>State, are</w:t>
      </w:r>
      <w:r>
        <w:rPr>
          <w:spacing w:val="-19"/>
        </w:rPr>
        <w:t xml:space="preserve"> </w:t>
      </w:r>
      <w:r>
        <w:t>set</w:t>
      </w:r>
      <w:r>
        <w:rPr>
          <w:spacing w:val="-20"/>
        </w:rPr>
        <w:t xml:space="preserve"> </w:t>
      </w:r>
      <w:r>
        <w:t>out</w:t>
      </w:r>
      <w:r>
        <w:rPr>
          <w:spacing w:val="-19"/>
        </w:rPr>
        <w:t xml:space="preserve"> </w:t>
      </w:r>
      <w:r>
        <w:t>in</w:t>
      </w:r>
      <w:r>
        <w:rPr>
          <w:spacing w:val="-20"/>
        </w:rPr>
        <w:t xml:space="preserve"> </w:t>
      </w:r>
      <w:r>
        <w:t>appendix</w:t>
      </w:r>
      <w:r>
        <w:rPr>
          <w:spacing w:val="-20"/>
        </w:rPr>
        <w:t xml:space="preserve"> </w:t>
      </w:r>
      <w:r>
        <w:t>3</w:t>
      </w:r>
      <w:r>
        <w:rPr>
          <w:spacing w:val="-16"/>
        </w:rPr>
        <w:t xml:space="preserve"> </w:t>
      </w:r>
      <w:r>
        <w:t>to</w:t>
      </w:r>
      <w:r>
        <w:rPr>
          <w:spacing w:val="-18"/>
        </w:rPr>
        <w:t xml:space="preserve"> </w:t>
      </w:r>
      <w:r>
        <w:t>annex</w:t>
      </w:r>
      <w:r>
        <w:rPr>
          <w:spacing w:val="-20"/>
        </w:rPr>
        <w:t xml:space="preserve"> </w:t>
      </w:r>
      <w:r>
        <w:t>2</w:t>
      </w:r>
      <w:r>
        <w:rPr>
          <w:spacing w:val="-18"/>
        </w:rPr>
        <w:t xml:space="preserve"> </w:t>
      </w:r>
      <w:r>
        <w:t>of</w:t>
      </w:r>
      <w:r>
        <w:rPr>
          <w:spacing w:val="-17"/>
        </w:rPr>
        <w:t xml:space="preserve"> </w:t>
      </w:r>
      <w:r>
        <w:t>this</w:t>
      </w:r>
      <w:r>
        <w:rPr>
          <w:spacing w:val="-19"/>
        </w:rPr>
        <w:t xml:space="preserve"> </w:t>
      </w:r>
      <w:r>
        <w:t>Manual.</w:t>
      </w:r>
      <w:r>
        <w:rPr>
          <w:spacing w:val="-16"/>
        </w:rPr>
        <w:t xml:space="preserve"> </w:t>
      </w:r>
      <w:r>
        <w:t>Form</w:t>
      </w:r>
      <w:r>
        <w:rPr>
          <w:spacing w:val="-18"/>
        </w:rPr>
        <w:t xml:space="preserve"> </w:t>
      </w:r>
      <w:r>
        <w:t>B</w:t>
      </w:r>
      <w:r>
        <w:rPr>
          <w:spacing w:val="-19"/>
        </w:rPr>
        <w:t xml:space="preserve"> </w:t>
      </w:r>
      <w:r>
        <w:t>must</w:t>
      </w:r>
      <w:r>
        <w:rPr>
          <w:spacing w:val="-20"/>
        </w:rPr>
        <w:t xml:space="preserve"> </w:t>
      </w:r>
      <w:r>
        <w:t>be</w:t>
      </w:r>
      <w:r>
        <w:rPr>
          <w:spacing w:val="-18"/>
        </w:rPr>
        <w:t xml:space="preserve"> </w:t>
      </w:r>
      <w:r>
        <w:t>signed</w:t>
      </w:r>
      <w:r>
        <w:rPr>
          <w:spacing w:val="-18"/>
        </w:rPr>
        <w:t xml:space="preserve"> </w:t>
      </w:r>
      <w:r>
        <w:t>by</w:t>
      </w:r>
      <w:r>
        <w:rPr>
          <w:spacing w:val="-25"/>
        </w:rPr>
        <w:t xml:space="preserve"> </w:t>
      </w:r>
      <w:r>
        <w:t>the</w:t>
      </w:r>
      <w:r>
        <w:rPr>
          <w:spacing w:val="-18"/>
        </w:rPr>
        <w:t xml:space="preserve"> </w:t>
      </w:r>
      <w:r>
        <w:t>Member</w:t>
      </w:r>
      <w:r>
        <w:rPr>
          <w:spacing w:val="-22"/>
        </w:rPr>
        <w:t xml:space="preserve"> </w:t>
      </w:r>
      <w:r>
        <w:rPr>
          <w:spacing w:val="-3"/>
        </w:rPr>
        <w:t xml:space="preserve">State </w:t>
      </w:r>
      <w:r>
        <w:t>and</w:t>
      </w:r>
      <w:r>
        <w:rPr>
          <w:spacing w:val="-17"/>
        </w:rPr>
        <w:t xml:space="preserve"> </w:t>
      </w:r>
      <w:r>
        <w:t>the</w:t>
      </w:r>
      <w:r>
        <w:rPr>
          <w:spacing w:val="-17"/>
        </w:rPr>
        <w:t xml:space="preserve"> </w:t>
      </w:r>
      <w:r>
        <w:t>ATL</w:t>
      </w:r>
      <w:r>
        <w:rPr>
          <w:spacing w:val="-16"/>
        </w:rPr>
        <w:t xml:space="preserve"> </w:t>
      </w:r>
      <w:r>
        <w:t>in</w:t>
      </w:r>
      <w:r>
        <w:rPr>
          <w:spacing w:val="-17"/>
        </w:rPr>
        <w:t xml:space="preserve"> </w:t>
      </w:r>
      <w:r>
        <w:t>the</w:t>
      </w:r>
      <w:r>
        <w:rPr>
          <w:spacing w:val="-17"/>
        </w:rPr>
        <w:t xml:space="preserve"> </w:t>
      </w:r>
      <w:r>
        <w:t>appropriate</w:t>
      </w:r>
      <w:r>
        <w:rPr>
          <w:spacing w:val="-16"/>
        </w:rPr>
        <w:t xml:space="preserve"> </w:t>
      </w:r>
      <w:r>
        <w:t>sections.</w:t>
      </w:r>
      <w:r>
        <w:rPr>
          <w:spacing w:val="-18"/>
        </w:rPr>
        <w:t xml:space="preserve"> </w:t>
      </w:r>
      <w:r>
        <w:t>A</w:t>
      </w:r>
      <w:r>
        <w:rPr>
          <w:spacing w:val="-16"/>
        </w:rPr>
        <w:t xml:space="preserve"> </w:t>
      </w:r>
      <w:r>
        <w:t>scanned</w:t>
      </w:r>
      <w:r>
        <w:rPr>
          <w:spacing w:val="-17"/>
        </w:rPr>
        <w:t xml:space="preserve"> </w:t>
      </w:r>
      <w:r>
        <w:t>copy</w:t>
      </w:r>
      <w:r>
        <w:rPr>
          <w:spacing w:val="-22"/>
        </w:rPr>
        <w:t xml:space="preserve"> </w:t>
      </w:r>
      <w:r>
        <w:t>may</w:t>
      </w:r>
      <w:r>
        <w:rPr>
          <w:spacing w:val="-22"/>
        </w:rPr>
        <w:t xml:space="preserve"> </w:t>
      </w:r>
      <w:r>
        <w:t>be</w:t>
      </w:r>
      <w:r>
        <w:rPr>
          <w:spacing w:val="-17"/>
        </w:rPr>
        <w:t xml:space="preserve"> </w:t>
      </w:r>
      <w:r>
        <w:t>used</w:t>
      </w:r>
      <w:r>
        <w:rPr>
          <w:spacing w:val="-18"/>
        </w:rPr>
        <w:t xml:space="preserve"> </w:t>
      </w:r>
      <w:r>
        <w:t>and</w:t>
      </w:r>
      <w:r>
        <w:rPr>
          <w:spacing w:val="-19"/>
        </w:rPr>
        <w:t xml:space="preserve"> </w:t>
      </w:r>
      <w:r>
        <w:t>forwarded</w:t>
      </w:r>
      <w:r>
        <w:rPr>
          <w:spacing w:val="-18"/>
        </w:rPr>
        <w:t xml:space="preserve"> </w:t>
      </w:r>
      <w:r>
        <w:t>initially</w:t>
      </w:r>
      <w:r>
        <w:rPr>
          <w:spacing w:val="-26"/>
        </w:rPr>
        <w:t xml:space="preserve"> </w:t>
      </w:r>
      <w:r>
        <w:t>by electronic</w:t>
      </w:r>
      <w:r>
        <w:rPr>
          <w:spacing w:val="-24"/>
        </w:rPr>
        <w:t xml:space="preserve"> </w:t>
      </w:r>
      <w:r>
        <w:t>mail</w:t>
      </w:r>
      <w:r>
        <w:rPr>
          <w:spacing w:val="-25"/>
        </w:rPr>
        <w:t xml:space="preserve"> </w:t>
      </w:r>
      <w:r>
        <w:t>to</w:t>
      </w:r>
      <w:r>
        <w:rPr>
          <w:spacing w:val="-23"/>
        </w:rPr>
        <w:t xml:space="preserve"> </w:t>
      </w:r>
      <w:r>
        <w:t>MSA,</w:t>
      </w:r>
      <w:r>
        <w:rPr>
          <w:spacing w:val="-25"/>
        </w:rPr>
        <w:t xml:space="preserve"> </w:t>
      </w:r>
      <w:r>
        <w:t>however,</w:t>
      </w:r>
      <w:r>
        <w:rPr>
          <w:spacing w:val="-25"/>
        </w:rPr>
        <w:t xml:space="preserve"> </w:t>
      </w:r>
      <w:r>
        <w:t>the</w:t>
      </w:r>
      <w:r>
        <w:rPr>
          <w:spacing w:val="-23"/>
        </w:rPr>
        <w:t xml:space="preserve"> </w:t>
      </w:r>
      <w:r>
        <w:t>original</w:t>
      </w:r>
      <w:r>
        <w:rPr>
          <w:spacing w:val="-28"/>
        </w:rPr>
        <w:t xml:space="preserve"> </w:t>
      </w:r>
      <w:r>
        <w:t>signed</w:t>
      </w:r>
      <w:r>
        <w:rPr>
          <w:spacing w:val="-27"/>
        </w:rPr>
        <w:t xml:space="preserve"> </w:t>
      </w:r>
      <w:r>
        <w:t>copy</w:t>
      </w:r>
      <w:r>
        <w:rPr>
          <w:spacing w:val="-33"/>
        </w:rPr>
        <w:t xml:space="preserve"> </w:t>
      </w:r>
      <w:r>
        <w:t>should</w:t>
      </w:r>
      <w:r>
        <w:rPr>
          <w:spacing w:val="-27"/>
        </w:rPr>
        <w:t xml:space="preserve"> </w:t>
      </w:r>
      <w:r>
        <w:t>be</w:t>
      </w:r>
      <w:r>
        <w:rPr>
          <w:spacing w:val="-27"/>
        </w:rPr>
        <w:t xml:space="preserve"> </w:t>
      </w:r>
      <w:r>
        <w:rPr>
          <w:spacing w:val="-3"/>
        </w:rPr>
        <w:t>provided,</w:t>
      </w:r>
      <w:r>
        <w:rPr>
          <w:spacing w:val="-28"/>
        </w:rPr>
        <w:t xml:space="preserve"> </w:t>
      </w:r>
      <w:r>
        <w:t>for</w:t>
      </w:r>
      <w:r>
        <w:rPr>
          <w:spacing w:val="-28"/>
        </w:rPr>
        <w:t xml:space="preserve"> </w:t>
      </w:r>
      <w:r>
        <w:rPr>
          <w:spacing w:val="-3"/>
        </w:rPr>
        <w:t>record</w:t>
      </w:r>
      <w:r>
        <w:rPr>
          <w:spacing w:val="-27"/>
        </w:rPr>
        <w:t xml:space="preserve"> </w:t>
      </w:r>
      <w:r>
        <w:t>keeping.</w:t>
      </w:r>
    </w:p>
    <w:p w14:paraId="6922B34F" w14:textId="77777777" w:rsidR="0009623E" w:rsidRDefault="0009623E">
      <w:pPr>
        <w:pStyle w:val="BodyText"/>
        <w:spacing w:before="5"/>
      </w:pPr>
    </w:p>
    <w:p w14:paraId="7345C88B" w14:textId="77777777" w:rsidR="0009623E" w:rsidRDefault="00F00F55">
      <w:pPr>
        <w:pStyle w:val="Heading3"/>
        <w:ind w:left="318"/>
      </w:pPr>
      <w:bookmarkStart w:id="25" w:name="_bookmark25"/>
      <w:bookmarkEnd w:id="25"/>
      <w:r>
        <w:t>Audit final report</w:t>
      </w:r>
    </w:p>
    <w:p w14:paraId="572B7D72" w14:textId="77777777" w:rsidR="0009623E" w:rsidRDefault="0009623E">
      <w:pPr>
        <w:pStyle w:val="BodyText"/>
        <w:spacing w:before="7"/>
        <w:rPr>
          <w:b/>
          <w:i/>
          <w:sz w:val="21"/>
        </w:rPr>
      </w:pPr>
    </w:p>
    <w:p w14:paraId="3A786F7B" w14:textId="77777777" w:rsidR="0009623E" w:rsidRDefault="00F00F55">
      <w:pPr>
        <w:pStyle w:val="ListParagraph"/>
        <w:numPr>
          <w:ilvl w:val="1"/>
          <w:numId w:val="32"/>
        </w:numPr>
        <w:tabs>
          <w:tab w:val="left" w:pos="1171"/>
        </w:tabs>
        <w:spacing w:line="237" w:lineRule="auto"/>
        <w:ind w:right="414" w:firstLine="0"/>
        <w:jc w:val="both"/>
      </w:pPr>
      <w:r>
        <w:t>The</w:t>
      </w:r>
      <w:r>
        <w:rPr>
          <w:spacing w:val="-10"/>
        </w:rPr>
        <w:t xml:space="preserve"> </w:t>
      </w:r>
      <w:r>
        <w:rPr>
          <w:i/>
        </w:rPr>
        <w:t>audit</w:t>
      </w:r>
      <w:r>
        <w:rPr>
          <w:i/>
          <w:spacing w:val="-11"/>
        </w:rPr>
        <w:t xml:space="preserve"> </w:t>
      </w:r>
      <w:r>
        <w:rPr>
          <w:i/>
        </w:rPr>
        <w:t>final</w:t>
      </w:r>
      <w:r>
        <w:rPr>
          <w:i/>
          <w:spacing w:val="-14"/>
        </w:rPr>
        <w:t xml:space="preserve"> </w:t>
      </w:r>
      <w:r>
        <w:rPr>
          <w:i/>
        </w:rPr>
        <w:t>report</w:t>
      </w:r>
      <w:r>
        <w:rPr>
          <w:i/>
          <w:spacing w:val="-11"/>
        </w:rPr>
        <w:t xml:space="preserve"> </w:t>
      </w:r>
      <w:r>
        <w:t>is</w:t>
      </w:r>
      <w:r>
        <w:rPr>
          <w:spacing w:val="-12"/>
        </w:rPr>
        <w:t xml:space="preserve"> </w:t>
      </w:r>
      <w:r>
        <w:t>the</w:t>
      </w:r>
      <w:r>
        <w:rPr>
          <w:spacing w:val="-12"/>
        </w:rPr>
        <w:t xml:space="preserve"> </w:t>
      </w:r>
      <w:r>
        <w:rPr>
          <w:i/>
        </w:rPr>
        <w:t>audit</w:t>
      </w:r>
      <w:r>
        <w:rPr>
          <w:i/>
          <w:spacing w:val="-14"/>
        </w:rPr>
        <w:t xml:space="preserve"> </w:t>
      </w:r>
      <w:r>
        <w:rPr>
          <w:i/>
        </w:rPr>
        <w:t>interim</w:t>
      </w:r>
      <w:r>
        <w:rPr>
          <w:i/>
          <w:spacing w:val="-15"/>
        </w:rPr>
        <w:t xml:space="preserve"> </w:t>
      </w:r>
      <w:r>
        <w:rPr>
          <w:i/>
        </w:rPr>
        <w:t>report</w:t>
      </w:r>
      <w:r>
        <w:rPr>
          <w:i/>
          <w:spacing w:val="-11"/>
        </w:rPr>
        <w:t xml:space="preserve"> </w:t>
      </w:r>
      <w:r>
        <w:t>previously</w:t>
      </w:r>
      <w:r>
        <w:rPr>
          <w:spacing w:val="-19"/>
        </w:rPr>
        <w:t xml:space="preserve"> </w:t>
      </w:r>
      <w:r>
        <w:t>issued</w:t>
      </w:r>
      <w:r>
        <w:rPr>
          <w:spacing w:val="-12"/>
        </w:rPr>
        <w:t xml:space="preserve"> </w:t>
      </w:r>
      <w:r>
        <w:t>to</w:t>
      </w:r>
      <w:r>
        <w:rPr>
          <w:spacing w:val="-12"/>
        </w:rPr>
        <w:t xml:space="preserve"> </w:t>
      </w:r>
      <w:r>
        <w:t>the</w:t>
      </w:r>
      <w:r>
        <w:rPr>
          <w:spacing w:val="-13"/>
        </w:rPr>
        <w:t xml:space="preserve"> </w:t>
      </w:r>
      <w:r>
        <w:t>Member</w:t>
      </w:r>
      <w:r>
        <w:rPr>
          <w:spacing w:val="-6"/>
        </w:rPr>
        <w:t xml:space="preserve"> </w:t>
      </w:r>
      <w:r>
        <w:t>State, which</w:t>
      </w:r>
      <w:r>
        <w:rPr>
          <w:spacing w:val="-21"/>
        </w:rPr>
        <w:t xml:space="preserve"> </w:t>
      </w:r>
      <w:r>
        <w:t>should</w:t>
      </w:r>
      <w:r>
        <w:rPr>
          <w:spacing w:val="-20"/>
        </w:rPr>
        <w:t xml:space="preserve"> </w:t>
      </w:r>
      <w:r>
        <w:t>now</w:t>
      </w:r>
      <w:r>
        <w:rPr>
          <w:spacing w:val="-23"/>
        </w:rPr>
        <w:t xml:space="preserve"> </w:t>
      </w:r>
      <w:r>
        <w:t>incorporate</w:t>
      </w:r>
      <w:r>
        <w:rPr>
          <w:spacing w:val="-20"/>
        </w:rPr>
        <w:t xml:space="preserve"> </w:t>
      </w:r>
      <w:r>
        <w:t>the</w:t>
      </w:r>
      <w:r>
        <w:rPr>
          <w:spacing w:val="-20"/>
        </w:rPr>
        <w:t xml:space="preserve"> </w:t>
      </w:r>
      <w:r>
        <w:t>State's</w:t>
      </w:r>
      <w:r>
        <w:rPr>
          <w:spacing w:val="-20"/>
        </w:rPr>
        <w:t xml:space="preserve"> </w:t>
      </w:r>
      <w:r>
        <w:t>comments</w:t>
      </w:r>
      <w:r>
        <w:rPr>
          <w:spacing w:val="-20"/>
        </w:rPr>
        <w:t xml:space="preserve"> </w:t>
      </w:r>
      <w:r>
        <w:t>and</w:t>
      </w:r>
      <w:r>
        <w:rPr>
          <w:spacing w:val="-25"/>
        </w:rPr>
        <w:t xml:space="preserve"> </w:t>
      </w:r>
      <w:r>
        <w:rPr>
          <w:spacing w:val="-3"/>
        </w:rPr>
        <w:t>corrective</w:t>
      </w:r>
      <w:r>
        <w:rPr>
          <w:spacing w:val="-24"/>
        </w:rPr>
        <w:t xml:space="preserve"> </w:t>
      </w:r>
      <w:r>
        <w:rPr>
          <w:spacing w:val="-3"/>
        </w:rPr>
        <w:t>action</w:t>
      </w:r>
      <w:r>
        <w:rPr>
          <w:spacing w:val="-25"/>
        </w:rPr>
        <w:t xml:space="preserve"> </w:t>
      </w:r>
      <w:r>
        <w:t>plan</w:t>
      </w:r>
      <w:r>
        <w:rPr>
          <w:spacing w:val="-24"/>
        </w:rPr>
        <w:t xml:space="preserve"> </w:t>
      </w:r>
      <w:r>
        <w:t>in</w:t>
      </w:r>
      <w:r>
        <w:rPr>
          <w:spacing w:val="-24"/>
        </w:rPr>
        <w:t xml:space="preserve"> </w:t>
      </w:r>
      <w:r>
        <w:rPr>
          <w:spacing w:val="-2"/>
        </w:rPr>
        <w:t>the</w:t>
      </w:r>
      <w:r>
        <w:rPr>
          <w:spacing w:val="-25"/>
        </w:rPr>
        <w:t xml:space="preserve"> </w:t>
      </w:r>
      <w:r>
        <w:rPr>
          <w:spacing w:val="-3"/>
        </w:rPr>
        <w:t xml:space="preserve">appropriate </w:t>
      </w:r>
      <w:r>
        <w:t xml:space="preserve">parts of the report. MSA will assist, as necessary, in finalizing the </w:t>
      </w:r>
      <w:r>
        <w:rPr>
          <w:i/>
        </w:rPr>
        <w:t>audit final</w:t>
      </w:r>
      <w:r>
        <w:rPr>
          <w:i/>
          <w:spacing w:val="-44"/>
        </w:rPr>
        <w:t xml:space="preserve"> </w:t>
      </w:r>
      <w:r>
        <w:rPr>
          <w:i/>
        </w:rPr>
        <w:t>report</w:t>
      </w:r>
      <w:r>
        <w:t>.</w:t>
      </w:r>
    </w:p>
    <w:p w14:paraId="39599F32" w14:textId="77777777" w:rsidR="0009623E" w:rsidRDefault="0009623E">
      <w:pPr>
        <w:pStyle w:val="BodyText"/>
        <w:spacing w:before="6"/>
        <w:rPr>
          <w:sz w:val="21"/>
        </w:rPr>
      </w:pPr>
    </w:p>
    <w:p w14:paraId="3E3D0F04" w14:textId="77777777" w:rsidR="0009623E" w:rsidRDefault="00F00F55">
      <w:pPr>
        <w:pStyle w:val="ListParagraph"/>
        <w:numPr>
          <w:ilvl w:val="1"/>
          <w:numId w:val="32"/>
        </w:numPr>
        <w:tabs>
          <w:tab w:val="left" w:pos="1171"/>
        </w:tabs>
        <w:spacing w:line="237" w:lineRule="auto"/>
        <w:ind w:right="414" w:firstLine="0"/>
        <w:jc w:val="both"/>
      </w:pPr>
      <w:r>
        <w:t xml:space="preserve">The corrective action plan should be reviewed by the ATL and confirmed as being appropriate to address the various findings in the </w:t>
      </w:r>
      <w:r>
        <w:rPr>
          <w:i/>
        </w:rPr>
        <w:t>audit interim report</w:t>
      </w:r>
      <w:r>
        <w:t>. Also, a synopsis of the corrective</w:t>
      </w:r>
      <w:r>
        <w:rPr>
          <w:spacing w:val="-8"/>
        </w:rPr>
        <w:t xml:space="preserve"> </w:t>
      </w:r>
      <w:r>
        <w:t>action(s)</w:t>
      </w:r>
      <w:r>
        <w:rPr>
          <w:spacing w:val="-9"/>
        </w:rPr>
        <w:t xml:space="preserve"> </w:t>
      </w:r>
      <w:r>
        <w:t>and</w:t>
      </w:r>
      <w:r>
        <w:rPr>
          <w:spacing w:val="-7"/>
        </w:rPr>
        <w:t xml:space="preserve"> </w:t>
      </w:r>
      <w:r>
        <w:t>root</w:t>
      </w:r>
      <w:r>
        <w:rPr>
          <w:spacing w:val="-9"/>
        </w:rPr>
        <w:t xml:space="preserve"> </w:t>
      </w:r>
      <w:r>
        <w:t>cause</w:t>
      </w:r>
      <w:r>
        <w:rPr>
          <w:spacing w:val="-7"/>
        </w:rPr>
        <w:t xml:space="preserve"> </w:t>
      </w:r>
      <w:r>
        <w:t>should</w:t>
      </w:r>
      <w:r>
        <w:rPr>
          <w:spacing w:val="-8"/>
        </w:rPr>
        <w:t xml:space="preserve"> </w:t>
      </w:r>
      <w:r>
        <w:t>be</w:t>
      </w:r>
      <w:r>
        <w:rPr>
          <w:spacing w:val="-8"/>
        </w:rPr>
        <w:t xml:space="preserve"> </w:t>
      </w:r>
      <w:r>
        <w:t>included</w:t>
      </w:r>
      <w:r>
        <w:rPr>
          <w:spacing w:val="-7"/>
        </w:rPr>
        <w:t xml:space="preserve"> </w:t>
      </w:r>
      <w:r>
        <w:t>in</w:t>
      </w:r>
      <w:r>
        <w:rPr>
          <w:spacing w:val="-8"/>
        </w:rPr>
        <w:t xml:space="preserve"> </w:t>
      </w:r>
      <w:r>
        <w:t>the</w:t>
      </w:r>
      <w:r>
        <w:rPr>
          <w:spacing w:val="-7"/>
        </w:rPr>
        <w:t xml:space="preserve"> </w:t>
      </w:r>
      <w:r>
        <w:t>body</w:t>
      </w:r>
      <w:r>
        <w:rPr>
          <w:spacing w:val="-14"/>
        </w:rPr>
        <w:t xml:space="preserve"> </w:t>
      </w:r>
      <w:r>
        <w:t>of</w:t>
      </w:r>
      <w:r>
        <w:rPr>
          <w:spacing w:val="-6"/>
        </w:rPr>
        <w:t xml:space="preserve"> </w:t>
      </w:r>
      <w:r>
        <w:t>the</w:t>
      </w:r>
      <w:r>
        <w:rPr>
          <w:spacing w:val="3"/>
        </w:rPr>
        <w:t xml:space="preserve"> </w:t>
      </w:r>
      <w:r>
        <w:rPr>
          <w:i/>
        </w:rPr>
        <w:t>audit</w:t>
      </w:r>
      <w:r>
        <w:rPr>
          <w:i/>
          <w:spacing w:val="-9"/>
        </w:rPr>
        <w:t xml:space="preserve"> </w:t>
      </w:r>
      <w:r>
        <w:rPr>
          <w:i/>
        </w:rPr>
        <w:t>final</w:t>
      </w:r>
      <w:r>
        <w:rPr>
          <w:i/>
          <w:spacing w:val="-11"/>
        </w:rPr>
        <w:t xml:space="preserve"> </w:t>
      </w:r>
      <w:r>
        <w:rPr>
          <w:i/>
        </w:rPr>
        <w:t>report</w:t>
      </w:r>
      <w:r>
        <w:rPr>
          <w:i/>
          <w:spacing w:val="-9"/>
        </w:rPr>
        <w:t xml:space="preserve"> </w:t>
      </w:r>
      <w:r>
        <w:t>after the findings and observations concerned. Comments by the ATL on the corrective action plan should</w:t>
      </w:r>
      <w:r>
        <w:rPr>
          <w:spacing w:val="-8"/>
        </w:rPr>
        <w:t xml:space="preserve"> </w:t>
      </w:r>
      <w:r>
        <w:t>not</w:t>
      </w:r>
      <w:r>
        <w:rPr>
          <w:spacing w:val="-6"/>
        </w:rPr>
        <w:t xml:space="preserve"> </w:t>
      </w:r>
      <w:r>
        <w:t>be</w:t>
      </w:r>
      <w:r>
        <w:rPr>
          <w:spacing w:val="-7"/>
        </w:rPr>
        <w:t xml:space="preserve"> </w:t>
      </w:r>
      <w:r>
        <w:t>included</w:t>
      </w:r>
      <w:r>
        <w:rPr>
          <w:spacing w:val="-6"/>
        </w:rPr>
        <w:t xml:space="preserve"> </w:t>
      </w:r>
      <w:r>
        <w:t>in</w:t>
      </w:r>
      <w:r>
        <w:rPr>
          <w:spacing w:val="-8"/>
        </w:rPr>
        <w:t xml:space="preserve"> </w:t>
      </w:r>
      <w:r>
        <w:t>the</w:t>
      </w:r>
      <w:r>
        <w:rPr>
          <w:spacing w:val="-6"/>
        </w:rPr>
        <w:t xml:space="preserve"> </w:t>
      </w:r>
      <w:r>
        <w:t>body</w:t>
      </w:r>
      <w:r>
        <w:rPr>
          <w:spacing w:val="-13"/>
        </w:rPr>
        <w:t xml:space="preserve"> </w:t>
      </w:r>
      <w:r>
        <w:t>of</w:t>
      </w:r>
      <w:r>
        <w:rPr>
          <w:spacing w:val="-6"/>
        </w:rPr>
        <w:t xml:space="preserve"> </w:t>
      </w:r>
      <w:r>
        <w:t>the</w:t>
      </w:r>
      <w:r>
        <w:rPr>
          <w:spacing w:val="-2"/>
        </w:rPr>
        <w:t xml:space="preserve"> </w:t>
      </w:r>
      <w:r>
        <w:rPr>
          <w:i/>
        </w:rPr>
        <w:t>audit</w:t>
      </w:r>
      <w:r>
        <w:rPr>
          <w:i/>
          <w:spacing w:val="-9"/>
        </w:rPr>
        <w:t xml:space="preserve"> </w:t>
      </w:r>
      <w:r>
        <w:rPr>
          <w:i/>
        </w:rPr>
        <w:t>final</w:t>
      </w:r>
      <w:r>
        <w:rPr>
          <w:i/>
          <w:spacing w:val="-7"/>
        </w:rPr>
        <w:t xml:space="preserve"> </w:t>
      </w:r>
      <w:r>
        <w:rPr>
          <w:i/>
        </w:rPr>
        <w:t>report</w:t>
      </w:r>
      <w:r>
        <w:t>.</w:t>
      </w:r>
      <w:r>
        <w:rPr>
          <w:spacing w:val="-8"/>
        </w:rPr>
        <w:t xml:space="preserve"> </w:t>
      </w:r>
      <w:r>
        <w:t>The</w:t>
      </w:r>
      <w:r>
        <w:rPr>
          <w:spacing w:val="-7"/>
        </w:rPr>
        <w:t xml:space="preserve"> </w:t>
      </w:r>
      <w:r>
        <w:t>comments</w:t>
      </w:r>
      <w:r>
        <w:rPr>
          <w:spacing w:val="-8"/>
        </w:rPr>
        <w:t xml:space="preserve"> </w:t>
      </w:r>
      <w:r>
        <w:t>should</w:t>
      </w:r>
      <w:r>
        <w:rPr>
          <w:spacing w:val="-10"/>
        </w:rPr>
        <w:t xml:space="preserve"> </w:t>
      </w:r>
      <w:r>
        <w:t>be</w:t>
      </w:r>
      <w:r>
        <w:rPr>
          <w:spacing w:val="-9"/>
        </w:rPr>
        <w:t xml:space="preserve"> </w:t>
      </w:r>
      <w:r>
        <w:t>drafted</w:t>
      </w:r>
      <w:r>
        <w:rPr>
          <w:spacing w:val="-9"/>
        </w:rPr>
        <w:t xml:space="preserve"> </w:t>
      </w:r>
      <w:r>
        <w:t>in the appropriate section of Form B.</w:t>
      </w:r>
    </w:p>
    <w:p w14:paraId="4775DBBA" w14:textId="77777777" w:rsidR="0009623E" w:rsidRDefault="0009623E">
      <w:pPr>
        <w:pStyle w:val="BodyText"/>
        <w:spacing w:before="3"/>
        <w:rPr>
          <w:sz w:val="21"/>
        </w:rPr>
      </w:pPr>
    </w:p>
    <w:p w14:paraId="0F7B4F28" w14:textId="77777777" w:rsidR="0009623E" w:rsidRDefault="00F00F55">
      <w:pPr>
        <w:pStyle w:val="ListParagraph"/>
        <w:numPr>
          <w:ilvl w:val="1"/>
          <w:numId w:val="32"/>
        </w:numPr>
        <w:tabs>
          <w:tab w:val="left" w:pos="1171"/>
        </w:tabs>
        <w:spacing w:line="237" w:lineRule="auto"/>
        <w:ind w:right="413" w:firstLine="0"/>
        <w:jc w:val="both"/>
      </w:pPr>
      <w:r>
        <w:t>Once</w:t>
      </w:r>
      <w:r>
        <w:rPr>
          <w:spacing w:val="-19"/>
        </w:rPr>
        <w:t xml:space="preserve"> </w:t>
      </w:r>
      <w:r>
        <w:t>the</w:t>
      </w:r>
      <w:r>
        <w:rPr>
          <w:spacing w:val="-18"/>
        </w:rPr>
        <w:t xml:space="preserve"> </w:t>
      </w:r>
      <w:r>
        <w:rPr>
          <w:i/>
        </w:rPr>
        <w:t>audit</w:t>
      </w:r>
      <w:r>
        <w:rPr>
          <w:i/>
          <w:spacing w:val="-20"/>
        </w:rPr>
        <w:t xml:space="preserve"> </w:t>
      </w:r>
      <w:r>
        <w:rPr>
          <w:i/>
        </w:rPr>
        <w:t>final</w:t>
      </w:r>
      <w:r>
        <w:rPr>
          <w:i/>
          <w:spacing w:val="-20"/>
        </w:rPr>
        <w:t xml:space="preserve"> </w:t>
      </w:r>
      <w:r>
        <w:rPr>
          <w:i/>
        </w:rPr>
        <w:t>report</w:t>
      </w:r>
      <w:r>
        <w:rPr>
          <w:i/>
          <w:spacing w:val="-17"/>
        </w:rPr>
        <w:t xml:space="preserve"> </w:t>
      </w:r>
      <w:r>
        <w:t>has</w:t>
      </w:r>
      <w:r>
        <w:rPr>
          <w:spacing w:val="-19"/>
        </w:rPr>
        <w:t xml:space="preserve"> </w:t>
      </w:r>
      <w:r>
        <w:t>been</w:t>
      </w:r>
      <w:r>
        <w:rPr>
          <w:spacing w:val="-19"/>
        </w:rPr>
        <w:t xml:space="preserve"> </w:t>
      </w:r>
      <w:r>
        <w:t>completed,</w:t>
      </w:r>
      <w:r>
        <w:rPr>
          <w:spacing w:val="-20"/>
        </w:rPr>
        <w:t xml:space="preserve"> </w:t>
      </w:r>
      <w:r>
        <w:t>it</w:t>
      </w:r>
      <w:r>
        <w:rPr>
          <w:spacing w:val="-21"/>
        </w:rPr>
        <w:t xml:space="preserve"> </w:t>
      </w:r>
      <w:r>
        <w:t>should</w:t>
      </w:r>
      <w:r>
        <w:rPr>
          <w:spacing w:val="-15"/>
        </w:rPr>
        <w:t xml:space="preserve"> </w:t>
      </w:r>
      <w:r>
        <w:t>then</w:t>
      </w:r>
      <w:r>
        <w:rPr>
          <w:spacing w:val="-21"/>
        </w:rPr>
        <w:t xml:space="preserve"> </w:t>
      </w:r>
      <w:r>
        <w:t>be</w:t>
      </w:r>
      <w:r>
        <w:rPr>
          <w:spacing w:val="-23"/>
        </w:rPr>
        <w:t xml:space="preserve"> </w:t>
      </w:r>
      <w:r>
        <w:rPr>
          <w:spacing w:val="-3"/>
        </w:rPr>
        <w:t>submitted</w:t>
      </w:r>
      <w:r>
        <w:rPr>
          <w:spacing w:val="-23"/>
        </w:rPr>
        <w:t xml:space="preserve"> </w:t>
      </w:r>
      <w:r>
        <w:t>to</w:t>
      </w:r>
      <w:r>
        <w:rPr>
          <w:spacing w:val="-24"/>
        </w:rPr>
        <w:t xml:space="preserve"> </w:t>
      </w:r>
      <w:r>
        <w:rPr>
          <w:spacing w:val="-2"/>
        </w:rPr>
        <w:t>the</w:t>
      </w:r>
      <w:r>
        <w:rPr>
          <w:spacing w:val="-23"/>
        </w:rPr>
        <w:t xml:space="preserve"> </w:t>
      </w:r>
      <w:r>
        <w:rPr>
          <w:spacing w:val="-3"/>
        </w:rPr>
        <w:t xml:space="preserve">MSA, </w:t>
      </w:r>
      <w:r>
        <w:t>for review and consistency check, and then submitted to the Member State concerned, for acceptance.</w:t>
      </w:r>
    </w:p>
    <w:p w14:paraId="08986A2E" w14:textId="77777777" w:rsidR="0009623E" w:rsidRDefault="0009623E">
      <w:pPr>
        <w:pStyle w:val="BodyText"/>
        <w:spacing w:before="6"/>
      </w:pPr>
    </w:p>
    <w:p w14:paraId="5A2E2679" w14:textId="77777777" w:rsidR="0009623E" w:rsidRDefault="00F00F55">
      <w:pPr>
        <w:pStyle w:val="Heading3"/>
        <w:spacing w:before="1"/>
        <w:ind w:left="318"/>
      </w:pPr>
      <w:bookmarkStart w:id="26" w:name="_bookmark26"/>
      <w:bookmarkEnd w:id="26"/>
      <w:r>
        <w:t>Member State's comments on the progress of implementation of corrective action plan</w:t>
      </w:r>
    </w:p>
    <w:p w14:paraId="3786DFE7" w14:textId="77777777" w:rsidR="0009623E" w:rsidRDefault="0009623E">
      <w:pPr>
        <w:pStyle w:val="BodyText"/>
        <w:spacing w:before="2"/>
        <w:rPr>
          <w:b/>
          <w:i/>
        </w:rPr>
      </w:pPr>
    </w:p>
    <w:p w14:paraId="4C4862A1" w14:textId="77777777" w:rsidR="0009623E" w:rsidRDefault="00F00F55">
      <w:pPr>
        <w:pStyle w:val="ListParagraph"/>
        <w:numPr>
          <w:ilvl w:val="1"/>
          <w:numId w:val="32"/>
        </w:numPr>
        <w:tabs>
          <w:tab w:val="left" w:pos="1171"/>
        </w:tabs>
        <w:spacing w:line="237" w:lineRule="auto"/>
        <w:ind w:right="415" w:firstLine="0"/>
        <w:jc w:val="both"/>
      </w:pPr>
      <w:r>
        <w:t>A</w:t>
      </w:r>
      <w:r>
        <w:rPr>
          <w:spacing w:val="-17"/>
        </w:rPr>
        <w:t xml:space="preserve"> </w:t>
      </w:r>
      <w:r>
        <w:t>Member</w:t>
      </w:r>
      <w:r>
        <w:rPr>
          <w:spacing w:val="-18"/>
        </w:rPr>
        <w:t xml:space="preserve"> </w:t>
      </w:r>
      <w:r>
        <w:t>State</w:t>
      </w:r>
      <w:r>
        <w:rPr>
          <w:spacing w:val="-14"/>
        </w:rPr>
        <w:t xml:space="preserve"> </w:t>
      </w:r>
      <w:r>
        <w:t>may</w:t>
      </w:r>
      <w:r>
        <w:rPr>
          <w:spacing w:val="-22"/>
        </w:rPr>
        <w:t xml:space="preserve"> </w:t>
      </w:r>
      <w:r>
        <w:t>communicate</w:t>
      </w:r>
      <w:r>
        <w:rPr>
          <w:spacing w:val="-17"/>
        </w:rPr>
        <w:t xml:space="preserve"> </w:t>
      </w:r>
      <w:r>
        <w:t>progress</w:t>
      </w:r>
      <w:r>
        <w:rPr>
          <w:spacing w:val="-16"/>
        </w:rPr>
        <w:t xml:space="preserve"> </w:t>
      </w:r>
      <w:r>
        <w:t>made</w:t>
      </w:r>
      <w:r>
        <w:rPr>
          <w:spacing w:val="-16"/>
        </w:rPr>
        <w:t xml:space="preserve"> </w:t>
      </w:r>
      <w:r>
        <w:t>in</w:t>
      </w:r>
      <w:r>
        <w:rPr>
          <w:spacing w:val="-17"/>
        </w:rPr>
        <w:t xml:space="preserve"> </w:t>
      </w:r>
      <w:r>
        <w:t>the</w:t>
      </w:r>
      <w:r>
        <w:rPr>
          <w:spacing w:val="-18"/>
        </w:rPr>
        <w:t xml:space="preserve"> </w:t>
      </w:r>
      <w:r>
        <w:t>implementation</w:t>
      </w:r>
      <w:r>
        <w:rPr>
          <w:spacing w:val="-18"/>
        </w:rPr>
        <w:t xml:space="preserve"> </w:t>
      </w:r>
      <w:r>
        <w:t>of</w:t>
      </w:r>
      <w:r>
        <w:rPr>
          <w:spacing w:val="-18"/>
        </w:rPr>
        <w:t xml:space="preserve"> </w:t>
      </w:r>
      <w:r>
        <w:t>corrective action</w:t>
      </w:r>
      <w:r>
        <w:rPr>
          <w:spacing w:val="-22"/>
        </w:rPr>
        <w:t xml:space="preserve"> </w:t>
      </w:r>
      <w:r>
        <w:t>plan</w:t>
      </w:r>
      <w:r>
        <w:rPr>
          <w:spacing w:val="-22"/>
        </w:rPr>
        <w:t xml:space="preserve"> </w:t>
      </w:r>
      <w:r>
        <w:t>and</w:t>
      </w:r>
      <w:r>
        <w:rPr>
          <w:spacing w:val="-20"/>
        </w:rPr>
        <w:t xml:space="preserve"> </w:t>
      </w:r>
      <w:r>
        <w:t>can</w:t>
      </w:r>
      <w:r>
        <w:rPr>
          <w:spacing w:val="-21"/>
        </w:rPr>
        <w:t xml:space="preserve"> </w:t>
      </w:r>
      <w:r>
        <w:t>issue</w:t>
      </w:r>
      <w:r>
        <w:rPr>
          <w:spacing w:val="-20"/>
        </w:rPr>
        <w:t xml:space="preserve"> </w:t>
      </w:r>
      <w:r>
        <w:t>statements</w:t>
      </w:r>
      <w:r>
        <w:rPr>
          <w:spacing w:val="-22"/>
        </w:rPr>
        <w:t xml:space="preserve"> </w:t>
      </w:r>
      <w:r>
        <w:t>for</w:t>
      </w:r>
      <w:r>
        <w:rPr>
          <w:spacing w:val="-23"/>
        </w:rPr>
        <w:t xml:space="preserve"> </w:t>
      </w:r>
      <w:r>
        <w:t>various</w:t>
      </w:r>
      <w:r>
        <w:rPr>
          <w:spacing w:val="-22"/>
        </w:rPr>
        <w:t xml:space="preserve"> </w:t>
      </w:r>
      <w:r>
        <w:t>issues</w:t>
      </w:r>
      <w:r>
        <w:rPr>
          <w:spacing w:val="-22"/>
        </w:rPr>
        <w:t xml:space="preserve"> </w:t>
      </w:r>
      <w:r>
        <w:t>related</w:t>
      </w:r>
      <w:r>
        <w:rPr>
          <w:spacing w:val="-21"/>
        </w:rPr>
        <w:t xml:space="preserve"> </w:t>
      </w:r>
      <w:r>
        <w:t>with</w:t>
      </w:r>
      <w:r>
        <w:rPr>
          <w:spacing w:val="-22"/>
        </w:rPr>
        <w:t xml:space="preserve"> </w:t>
      </w:r>
      <w:r>
        <w:t>the</w:t>
      </w:r>
      <w:r>
        <w:rPr>
          <w:spacing w:val="-22"/>
        </w:rPr>
        <w:t xml:space="preserve"> </w:t>
      </w:r>
      <w:r>
        <w:t>audit,</w:t>
      </w:r>
      <w:r>
        <w:rPr>
          <w:spacing w:val="-23"/>
        </w:rPr>
        <w:t xml:space="preserve"> </w:t>
      </w:r>
      <w:r>
        <w:t>including</w:t>
      </w:r>
      <w:r>
        <w:rPr>
          <w:spacing w:val="-26"/>
        </w:rPr>
        <w:t xml:space="preserve"> </w:t>
      </w:r>
      <w:r>
        <w:t>possible disagreement</w:t>
      </w:r>
      <w:r>
        <w:rPr>
          <w:spacing w:val="-22"/>
        </w:rPr>
        <w:t xml:space="preserve"> </w:t>
      </w:r>
      <w:r>
        <w:t>with</w:t>
      </w:r>
      <w:r>
        <w:rPr>
          <w:spacing w:val="-20"/>
        </w:rPr>
        <w:t xml:space="preserve"> </w:t>
      </w:r>
      <w:r>
        <w:t>the</w:t>
      </w:r>
      <w:r>
        <w:rPr>
          <w:spacing w:val="-21"/>
        </w:rPr>
        <w:t xml:space="preserve"> </w:t>
      </w:r>
      <w:r>
        <w:t>audit</w:t>
      </w:r>
      <w:r>
        <w:rPr>
          <w:spacing w:val="-21"/>
        </w:rPr>
        <w:t xml:space="preserve"> </w:t>
      </w:r>
      <w:r>
        <w:t>findings.</w:t>
      </w:r>
      <w:r>
        <w:rPr>
          <w:spacing w:val="-22"/>
        </w:rPr>
        <w:t xml:space="preserve"> </w:t>
      </w:r>
      <w:r>
        <w:t>Based</w:t>
      </w:r>
      <w:r>
        <w:rPr>
          <w:spacing w:val="-20"/>
        </w:rPr>
        <w:t xml:space="preserve"> </w:t>
      </w:r>
      <w:r>
        <w:t>on</w:t>
      </w:r>
      <w:r>
        <w:rPr>
          <w:spacing w:val="-20"/>
        </w:rPr>
        <w:t xml:space="preserve"> </w:t>
      </w:r>
      <w:r>
        <w:t>the</w:t>
      </w:r>
      <w:r>
        <w:rPr>
          <w:spacing w:val="-21"/>
        </w:rPr>
        <w:t xml:space="preserve"> </w:t>
      </w:r>
      <w:r>
        <w:t>authorization</w:t>
      </w:r>
      <w:r>
        <w:rPr>
          <w:spacing w:val="-20"/>
        </w:rPr>
        <w:t xml:space="preserve"> </w:t>
      </w:r>
      <w:r>
        <w:t>received</w:t>
      </w:r>
      <w:r>
        <w:rPr>
          <w:spacing w:val="-20"/>
        </w:rPr>
        <w:t xml:space="preserve"> </w:t>
      </w:r>
      <w:r>
        <w:t>from</w:t>
      </w:r>
      <w:r>
        <w:rPr>
          <w:spacing w:val="-21"/>
        </w:rPr>
        <w:t xml:space="preserve"> </w:t>
      </w:r>
      <w:r>
        <w:t>a</w:t>
      </w:r>
      <w:r>
        <w:rPr>
          <w:spacing w:val="-20"/>
        </w:rPr>
        <w:t xml:space="preserve"> </w:t>
      </w:r>
      <w:r>
        <w:t>Member</w:t>
      </w:r>
      <w:r>
        <w:rPr>
          <w:spacing w:val="-25"/>
        </w:rPr>
        <w:t xml:space="preserve"> </w:t>
      </w:r>
      <w:r>
        <w:rPr>
          <w:spacing w:val="-3"/>
        </w:rPr>
        <w:t xml:space="preserve">State, </w:t>
      </w:r>
      <w:r>
        <w:t>Member</w:t>
      </w:r>
      <w:r>
        <w:rPr>
          <w:spacing w:val="-12"/>
        </w:rPr>
        <w:t xml:space="preserve"> </w:t>
      </w:r>
      <w:r>
        <w:t>States'</w:t>
      </w:r>
      <w:r>
        <w:rPr>
          <w:spacing w:val="-12"/>
        </w:rPr>
        <w:t xml:space="preserve"> </w:t>
      </w:r>
      <w:r>
        <w:t>comments</w:t>
      </w:r>
      <w:r>
        <w:rPr>
          <w:spacing w:val="-10"/>
        </w:rPr>
        <w:t xml:space="preserve"> </w:t>
      </w:r>
      <w:r>
        <w:t>are</w:t>
      </w:r>
      <w:r>
        <w:rPr>
          <w:spacing w:val="-11"/>
        </w:rPr>
        <w:t xml:space="preserve"> </w:t>
      </w:r>
      <w:r>
        <w:t>published</w:t>
      </w:r>
      <w:r>
        <w:rPr>
          <w:spacing w:val="-11"/>
        </w:rPr>
        <w:t xml:space="preserve"> </w:t>
      </w:r>
      <w:r>
        <w:t>as</w:t>
      </w:r>
      <w:r>
        <w:rPr>
          <w:spacing w:val="-11"/>
        </w:rPr>
        <w:t xml:space="preserve"> </w:t>
      </w:r>
      <w:r>
        <w:t>received</w:t>
      </w:r>
      <w:r>
        <w:rPr>
          <w:spacing w:val="-11"/>
        </w:rPr>
        <w:t xml:space="preserve"> </w:t>
      </w:r>
      <w:r>
        <w:t>by</w:t>
      </w:r>
      <w:r>
        <w:rPr>
          <w:spacing w:val="-16"/>
        </w:rPr>
        <w:t xml:space="preserve"> </w:t>
      </w:r>
      <w:r>
        <w:t>an</w:t>
      </w:r>
      <w:r>
        <w:rPr>
          <w:spacing w:val="-12"/>
        </w:rPr>
        <w:t xml:space="preserve"> </w:t>
      </w:r>
      <w:r>
        <w:t>audited</w:t>
      </w:r>
      <w:r>
        <w:rPr>
          <w:spacing w:val="-13"/>
        </w:rPr>
        <w:t xml:space="preserve"> </w:t>
      </w:r>
      <w:r>
        <w:t>State,</w:t>
      </w:r>
      <w:r>
        <w:rPr>
          <w:spacing w:val="-14"/>
        </w:rPr>
        <w:t xml:space="preserve"> </w:t>
      </w:r>
      <w:r>
        <w:t>to</w:t>
      </w:r>
      <w:r>
        <w:rPr>
          <w:spacing w:val="-13"/>
        </w:rPr>
        <w:t xml:space="preserve"> </w:t>
      </w:r>
      <w:r>
        <w:t>public</w:t>
      </w:r>
      <w:r>
        <w:rPr>
          <w:spacing w:val="-13"/>
        </w:rPr>
        <w:t xml:space="preserve"> </w:t>
      </w:r>
      <w:r>
        <w:t>or</w:t>
      </w:r>
      <w:r>
        <w:rPr>
          <w:spacing w:val="-13"/>
        </w:rPr>
        <w:t xml:space="preserve"> </w:t>
      </w:r>
      <w:r>
        <w:t>Member States only, without validation by IMO or the audit team leader and can be updated as the implementation of the corrective action plan</w:t>
      </w:r>
      <w:r>
        <w:rPr>
          <w:spacing w:val="-7"/>
        </w:rPr>
        <w:t xml:space="preserve"> </w:t>
      </w:r>
      <w:r>
        <w:t>progresses.</w:t>
      </w:r>
    </w:p>
    <w:p w14:paraId="0FFC9FCB" w14:textId="77777777" w:rsidR="0009623E" w:rsidRDefault="0009623E">
      <w:pPr>
        <w:spacing w:line="237" w:lineRule="auto"/>
        <w:jc w:val="both"/>
        <w:sectPr w:rsidR="0009623E">
          <w:headerReference w:type="default" r:id="rId39"/>
          <w:footerReference w:type="default" r:id="rId40"/>
          <w:pgSz w:w="11910" w:h="16840"/>
          <w:pgMar w:top="1380" w:right="1000" w:bottom="1000" w:left="1100" w:header="856" w:footer="803" w:gutter="0"/>
          <w:cols w:space="720"/>
        </w:sectPr>
      </w:pPr>
    </w:p>
    <w:p w14:paraId="698AF866" w14:textId="77777777" w:rsidR="0009623E" w:rsidRDefault="0009623E">
      <w:pPr>
        <w:pStyle w:val="BodyText"/>
        <w:spacing w:before="11"/>
        <w:rPr>
          <w:sz w:val="13"/>
        </w:rPr>
      </w:pPr>
    </w:p>
    <w:p w14:paraId="1368501A" w14:textId="77777777" w:rsidR="0009623E" w:rsidRDefault="00F00F55">
      <w:pPr>
        <w:pStyle w:val="Heading3"/>
        <w:spacing w:before="91"/>
        <w:ind w:left="318"/>
      </w:pPr>
      <w:bookmarkStart w:id="27" w:name="_bookmark27"/>
      <w:bookmarkEnd w:id="27"/>
      <w:r>
        <w:t>Audit team leader's mission report</w:t>
      </w:r>
    </w:p>
    <w:p w14:paraId="23D5B044" w14:textId="77777777" w:rsidR="0009623E" w:rsidRDefault="0009623E">
      <w:pPr>
        <w:pStyle w:val="BodyText"/>
        <w:spacing w:before="3"/>
        <w:rPr>
          <w:b/>
          <w:i/>
        </w:rPr>
      </w:pPr>
    </w:p>
    <w:p w14:paraId="57D7EABB" w14:textId="77777777" w:rsidR="0009623E" w:rsidRDefault="00F00F55">
      <w:pPr>
        <w:pStyle w:val="ListParagraph"/>
        <w:numPr>
          <w:ilvl w:val="1"/>
          <w:numId w:val="32"/>
        </w:numPr>
        <w:tabs>
          <w:tab w:val="left" w:pos="1171"/>
        </w:tabs>
        <w:spacing w:line="237" w:lineRule="auto"/>
        <w:ind w:right="410" w:firstLine="0"/>
        <w:jc w:val="both"/>
      </w:pPr>
      <w:r>
        <w:t>As</w:t>
      </w:r>
      <w:r>
        <w:rPr>
          <w:spacing w:val="-22"/>
        </w:rPr>
        <w:t xml:space="preserve"> </w:t>
      </w:r>
      <w:r>
        <w:t>per</w:t>
      </w:r>
      <w:r>
        <w:rPr>
          <w:spacing w:val="-24"/>
        </w:rPr>
        <w:t xml:space="preserve"> </w:t>
      </w:r>
      <w:r>
        <w:rPr>
          <w:spacing w:val="-2"/>
        </w:rPr>
        <w:t>the</w:t>
      </w:r>
      <w:r>
        <w:rPr>
          <w:spacing w:val="-22"/>
        </w:rPr>
        <w:t xml:space="preserve"> </w:t>
      </w:r>
      <w:r>
        <w:rPr>
          <w:spacing w:val="-3"/>
        </w:rPr>
        <w:t>Procedures</w:t>
      </w:r>
      <w:r>
        <w:rPr>
          <w:spacing w:val="-22"/>
        </w:rPr>
        <w:t xml:space="preserve"> </w:t>
      </w:r>
      <w:r>
        <w:rPr>
          <w:spacing w:val="-3"/>
        </w:rPr>
        <w:t>(paragraph</w:t>
      </w:r>
      <w:r>
        <w:rPr>
          <w:spacing w:val="-23"/>
        </w:rPr>
        <w:t xml:space="preserve"> </w:t>
      </w:r>
      <w:r>
        <w:rPr>
          <w:spacing w:val="-3"/>
        </w:rPr>
        <w:t>7.6)</w:t>
      </w:r>
      <w:r>
        <w:rPr>
          <w:spacing w:val="-28"/>
        </w:rPr>
        <w:t xml:space="preserve"> </w:t>
      </w:r>
      <w:r>
        <w:rPr>
          <w:spacing w:val="-3"/>
        </w:rPr>
        <w:t>and</w:t>
      </w:r>
      <w:r>
        <w:rPr>
          <w:spacing w:val="-27"/>
        </w:rPr>
        <w:t xml:space="preserve"> </w:t>
      </w:r>
      <w:r>
        <w:rPr>
          <w:spacing w:val="-5"/>
        </w:rPr>
        <w:t>terms</w:t>
      </w:r>
      <w:r>
        <w:rPr>
          <w:spacing w:val="-27"/>
        </w:rPr>
        <w:t xml:space="preserve"> </w:t>
      </w:r>
      <w:r>
        <w:t>of</w:t>
      </w:r>
      <w:r>
        <w:rPr>
          <w:spacing w:val="-26"/>
        </w:rPr>
        <w:t xml:space="preserve"> </w:t>
      </w:r>
      <w:r>
        <w:rPr>
          <w:spacing w:val="-4"/>
        </w:rPr>
        <w:t>reference,</w:t>
      </w:r>
      <w:r>
        <w:rPr>
          <w:spacing w:val="-28"/>
        </w:rPr>
        <w:t xml:space="preserve"> </w:t>
      </w:r>
      <w:r>
        <w:rPr>
          <w:spacing w:val="-4"/>
        </w:rPr>
        <w:t>the</w:t>
      </w:r>
      <w:r>
        <w:rPr>
          <w:spacing w:val="-28"/>
        </w:rPr>
        <w:t xml:space="preserve"> </w:t>
      </w:r>
      <w:r>
        <w:rPr>
          <w:spacing w:val="-3"/>
        </w:rPr>
        <w:t>ATL</w:t>
      </w:r>
      <w:r>
        <w:rPr>
          <w:spacing w:val="-27"/>
        </w:rPr>
        <w:t xml:space="preserve"> </w:t>
      </w:r>
      <w:r>
        <w:rPr>
          <w:spacing w:val="-4"/>
        </w:rPr>
        <w:t>should</w:t>
      </w:r>
      <w:r>
        <w:rPr>
          <w:spacing w:val="-27"/>
        </w:rPr>
        <w:t xml:space="preserve"> </w:t>
      </w:r>
      <w:r>
        <w:rPr>
          <w:spacing w:val="-5"/>
        </w:rPr>
        <w:t>provide</w:t>
      </w:r>
      <w:r>
        <w:rPr>
          <w:spacing w:val="-28"/>
        </w:rPr>
        <w:t xml:space="preserve"> </w:t>
      </w:r>
      <w:r>
        <w:rPr>
          <w:spacing w:val="-4"/>
        </w:rPr>
        <w:t xml:space="preserve">the </w:t>
      </w:r>
      <w:r>
        <w:rPr>
          <w:spacing w:val="-3"/>
        </w:rPr>
        <w:t>IMO</w:t>
      </w:r>
      <w:r>
        <w:rPr>
          <w:spacing w:val="-26"/>
        </w:rPr>
        <w:t xml:space="preserve"> </w:t>
      </w:r>
      <w:r>
        <w:rPr>
          <w:spacing w:val="-3"/>
        </w:rPr>
        <w:t>Secretariat</w:t>
      </w:r>
      <w:r>
        <w:rPr>
          <w:spacing w:val="-26"/>
        </w:rPr>
        <w:t xml:space="preserve"> </w:t>
      </w:r>
      <w:r>
        <w:rPr>
          <w:spacing w:val="-3"/>
        </w:rPr>
        <w:t>with</w:t>
      </w:r>
      <w:r>
        <w:rPr>
          <w:spacing w:val="-26"/>
        </w:rPr>
        <w:t xml:space="preserve"> </w:t>
      </w:r>
      <w:r>
        <w:t>a</w:t>
      </w:r>
      <w:r>
        <w:rPr>
          <w:spacing w:val="-25"/>
        </w:rPr>
        <w:t xml:space="preserve"> </w:t>
      </w:r>
      <w:r>
        <w:t>mission</w:t>
      </w:r>
      <w:r>
        <w:rPr>
          <w:spacing w:val="-26"/>
        </w:rPr>
        <w:t xml:space="preserve"> </w:t>
      </w:r>
      <w:r>
        <w:rPr>
          <w:spacing w:val="-3"/>
        </w:rPr>
        <w:t>report,</w:t>
      </w:r>
      <w:r>
        <w:rPr>
          <w:spacing w:val="-26"/>
        </w:rPr>
        <w:t xml:space="preserve"> </w:t>
      </w:r>
      <w:r>
        <w:rPr>
          <w:spacing w:val="-3"/>
        </w:rPr>
        <w:t>which</w:t>
      </w:r>
      <w:r>
        <w:rPr>
          <w:spacing w:val="-26"/>
        </w:rPr>
        <w:t xml:space="preserve"> </w:t>
      </w:r>
      <w:r>
        <w:t>should</w:t>
      </w:r>
      <w:r>
        <w:rPr>
          <w:spacing w:val="-25"/>
        </w:rPr>
        <w:t xml:space="preserve"> </w:t>
      </w:r>
      <w:r>
        <w:t>be</w:t>
      </w:r>
      <w:r>
        <w:rPr>
          <w:spacing w:val="-26"/>
        </w:rPr>
        <w:t xml:space="preserve"> </w:t>
      </w:r>
      <w:r>
        <w:t>concise</w:t>
      </w:r>
      <w:r>
        <w:rPr>
          <w:spacing w:val="-27"/>
        </w:rPr>
        <w:t xml:space="preserve"> </w:t>
      </w:r>
      <w:r>
        <w:rPr>
          <w:spacing w:val="-3"/>
        </w:rPr>
        <w:t>and</w:t>
      </w:r>
      <w:r>
        <w:rPr>
          <w:spacing w:val="-30"/>
        </w:rPr>
        <w:t xml:space="preserve"> </w:t>
      </w:r>
      <w:r>
        <w:rPr>
          <w:spacing w:val="-4"/>
        </w:rPr>
        <w:t>describe</w:t>
      </w:r>
      <w:r>
        <w:rPr>
          <w:spacing w:val="-29"/>
        </w:rPr>
        <w:t xml:space="preserve"> </w:t>
      </w:r>
      <w:r>
        <w:rPr>
          <w:spacing w:val="-5"/>
        </w:rPr>
        <w:t>positive</w:t>
      </w:r>
      <w:r>
        <w:rPr>
          <w:spacing w:val="-30"/>
        </w:rPr>
        <w:t xml:space="preserve"> </w:t>
      </w:r>
      <w:r>
        <w:rPr>
          <w:spacing w:val="-5"/>
        </w:rPr>
        <w:t>elements</w:t>
      </w:r>
      <w:r>
        <w:rPr>
          <w:spacing w:val="-29"/>
        </w:rPr>
        <w:t xml:space="preserve"> </w:t>
      </w:r>
      <w:r>
        <w:rPr>
          <w:spacing w:val="-3"/>
        </w:rPr>
        <w:t>and difficulties</w:t>
      </w:r>
      <w:r>
        <w:rPr>
          <w:spacing w:val="-24"/>
        </w:rPr>
        <w:t xml:space="preserve"> </w:t>
      </w:r>
      <w:r>
        <w:rPr>
          <w:spacing w:val="-3"/>
        </w:rPr>
        <w:t>encountered</w:t>
      </w:r>
      <w:r>
        <w:rPr>
          <w:spacing w:val="-24"/>
        </w:rPr>
        <w:t xml:space="preserve"> </w:t>
      </w:r>
      <w:r>
        <w:rPr>
          <w:spacing w:val="-3"/>
        </w:rPr>
        <w:t>during</w:t>
      </w:r>
      <w:r>
        <w:rPr>
          <w:spacing w:val="-24"/>
        </w:rPr>
        <w:t xml:space="preserve"> </w:t>
      </w:r>
      <w:r>
        <w:rPr>
          <w:spacing w:val="-3"/>
        </w:rPr>
        <w:t>preparation</w:t>
      </w:r>
      <w:r>
        <w:rPr>
          <w:spacing w:val="-24"/>
        </w:rPr>
        <w:t xml:space="preserve"> </w:t>
      </w:r>
      <w:r>
        <w:t>for,</w:t>
      </w:r>
      <w:r>
        <w:rPr>
          <w:spacing w:val="-26"/>
        </w:rPr>
        <w:t xml:space="preserve"> </w:t>
      </w:r>
      <w:r>
        <w:t>and</w:t>
      </w:r>
      <w:r>
        <w:rPr>
          <w:spacing w:val="-24"/>
        </w:rPr>
        <w:t xml:space="preserve"> </w:t>
      </w:r>
      <w:r>
        <w:t>conduct</w:t>
      </w:r>
      <w:r>
        <w:rPr>
          <w:spacing w:val="-25"/>
        </w:rPr>
        <w:t xml:space="preserve"> </w:t>
      </w:r>
      <w:r>
        <w:t>of</w:t>
      </w:r>
      <w:r>
        <w:rPr>
          <w:spacing w:val="-23"/>
        </w:rPr>
        <w:t xml:space="preserve"> </w:t>
      </w:r>
      <w:r>
        <w:rPr>
          <w:spacing w:val="-2"/>
        </w:rPr>
        <w:t>the</w:t>
      </w:r>
      <w:r>
        <w:rPr>
          <w:spacing w:val="-25"/>
        </w:rPr>
        <w:t xml:space="preserve"> </w:t>
      </w:r>
      <w:r>
        <w:rPr>
          <w:spacing w:val="-3"/>
        </w:rPr>
        <w:t>audit.</w:t>
      </w:r>
      <w:r>
        <w:rPr>
          <w:spacing w:val="-25"/>
        </w:rPr>
        <w:t xml:space="preserve"> </w:t>
      </w:r>
      <w:r>
        <w:t>Feedback</w:t>
      </w:r>
      <w:r>
        <w:rPr>
          <w:spacing w:val="-23"/>
        </w:rPr>
        <w:t xml:space="preserve"> </w:t>
      </w:r>
      <w:r>
        <w:t>on</w:t>
      </w:r>
      <w:r>
        <w:rPr>
          <w:spacing w:val="-24"/>
        </w:rPr>
        <w:t xml:space="preserve"> </w:t>
      </w:r>
      <w:r>
        <w:rPr>
          <w:spacing w:val="-2"/>
        </w:rPr>
        <w:t>the</w:t>
      </w:r>
      <w:r>
        <w:rPr>
          <w:spacing w:val="-24"/>
        </w:rPr>
        <w:t xml:space="preserve"> </w:t>
      </w:r>
      <w:r>
        <w:rPr>
          <w:spacing w:val="-5"/>
        </w:rPr>
        <w:t xml:space="preserve">logistical </w:t>
      </w:r>
      <w:r>
        <w:t xml:space="preserve">and </w:t>
      </w:r>
      <w:r>
        <w:rPr>
          <w:spacing w:val="-3"/>
        </w:rPr>
        <w:t xml:space="preserve">administrative arrangements </w:t>
      </w:r>
      <w:r>
        <w:t xml:space="preserve">for </w:t>
      </w:r>
      <w:r>
        <w:rPr>
          <w:spacing w:val="-2"/>
        </w:rPr>
        <w:t xml:space="preserve">the </w:t>
      </w:r>
      <w:r>
        <w:t xml:space="preserve">conduct of </w:t>
      </w:r>
      <w:r>
        <w:rPr>
          <w:spacing w:val="-2"/>
        </w:rPr>
        <w:t xml:space="preserve">the </w:t>
      </w:r>
      <w:r>
        <w:t xml:space="preserve">audit should be included, </w:t>
      </w:r>
      <w:r>
        <w:rPr>
          <w:spacing w:val="-3"/>
        </w:rPr>
        <w:t xml:space="preserve">with </w:t>
      </w:r>
      <w:r>
        <w:t xml:space="preserve">any </w:t>
      </w:r>
      <w:r>
        <w:rPr>
          <w:spacing w:val="-3"/>
        </w:rPr>
        <w:t xml:space="preserve">recommendations </w:t>
      </w:r>
      <w:r>
        <w:t xml:space="preserve">for </w:t>
      </w:r>
      <w:r>
        <w:rPr>
          <w:spacing w:val="-3"/>
        </w:rPr>
        <w:t xml:space="preserve">improving </w:t>
      </w:r>
      <w:r>
        <w:rPr>
          <w:spacing w:val="-2"/>
        </w:rPr>
        <w:t xml:space="preserve">the </w:t>
      </w:r>
      <w:r>
        <w:rPr>
          <w:spacing w:val="-3"/>
        </w:rPr>
        <w:t xml:space="preserve">implementation </w:t>
      </w:r>
      <w:r>
        <w:t>of</w:t>
      </w:r>
      <w:r>
        <w:rPr>
          <w:spacing w:val="-23"/>
        </w:rPr>
        <w:t xml:space="preserve"> </w:t>
      </w:r>
      <w:r>
        <w:rPr>
          <w:spacing w:val="-3"/>
        </w:rPr>
        <w:t>audits.</w:t>
      </w:r>
    </w:p>
    <w:p w14:paraId="1154F375" w14:textId="77777777" w:rsidR="0009623E" w:rsidRDefault="0009623E">
      <w:pPr>
        <w:pStyle w:val="BodyText"/>
        <w:spacing w:before="4"/>
        <w:rPr>
          <w:sz w:val="21"/>
        </w:rPr>
      </w:pPr>
    </w:p>
    <w:p w14:paraId="030C9C16" w14:textId="77777777" w:rsidR="0009623E" w:rsidRDefault="00F00F55">
      <w:pPr>
        <w:pStyle w:val="ListParagraph"/>
        <w:numPr>
          <w:ilvl w:val="1"/>
          <w:numId w:val="32"/>
        </w:numPr>
        <w:tabs>
          <w:tab w:val="left" w:pos="1171"/>
        </w:tabs>
        <w:spacing w:line="237" w:lineRule="auto"/>
        <w:ind w:right="412" w:firstLine="0"/>
        <w:jc w:val="both"/>
      </w:pPr>
      <w:r>
        <w:t>An</w:t>
      </w:r>
      <w:r>
        <w:rPr>
          <w:spacing w:val="-11"/>
        </w:rPr>
        <w:t xml:space="preserve"> </w:t>
      </w:r>
      <w:r>
        <w:rPr>
          <w:spacing w:val="-3"/>
        </w:rPr>
        <w:t>appraisal</w:t>
      </w:r>
      <w:r>
        <w:rPr>
          <w:spacing w:val="-13"/>
        </w:rPr>
        <w:t xml:space="preserve"> </w:t>
      </w:r>
      <w:r>
        <w:t>of</w:t>
      </w:r>
      <w:r>
        <w:rPr>
          <w:spacing w:val="-11"/>
        </w:rPr>
        <w:t xml:space="preserve"> </w:t>
      </w:r>
      <w:r>
        <w:t>all</w:t>
      </w:r>
      <w:r>
        <w:rPr>
          <w:spacing w:val="-12"/>
        </w:rPr>
        <w:t xml:space="preserve"> </w:t>
      </w:r>
      <w:r>
        <w:t>ATMs'</w:t>
      </w:r>
      <w:r>
        <w:rPr>
          <w:spacing w:val="-13"/>
        </w:rPr>
        <w:t xml:space="preserve"> </w:t>
      </w:r>
      <w:r>
        <w:rPr>
          <w:spacing w:val="-3"/>
        </w:rPr>
        <w:t>performance</w:t>
      </w:r>
      <w:r>
        <w:rPr>
          <w:spacing w:val="-11"/>
        </w:rPr>
        <w:t xml:space="preserve"> </w:t>
      </w:r>
      <w:r>
        <w:t>by</w:t>
      </w:r>
      <w:r>
        <w:rPr>
          <w:spacing w:val="-20"/>
        </w:rPr>
        <w:t xml:space="preserve"> </w:t>
      </w:r>
      <w:r>
        <w:rPr>
          <w:spacing w:val="-2"/>
        </w:rPr>
        <w:t>the</w:t>
      </w:r>
      <w:r>
        <w:rPr>
          <w:spacing w:val="-13"/>
        </w:rPr>
        <w:t xml:space="preserve"> </w:t>
      </w:r>
      <w:r>
        <w:t>ATL</w:t>
      </w:r>
      <w:r>
        <w:rPr>
          <w:spacing w:val="-14"/>
        </w:rPr>
        <w:t xml:space="preserve"> </w:t>
      </w:r>
      <w:r>
        <w:t>should</w:t>
      </w:r>
      <w:r>
        <w:rPr>
          <w:spacing w:val="-13"/>
        </w:rPr>
        <w:t xml:space="preserve"> </w:t>
      </w:r>
      <w:r>
        <w:t>be</w:t>
      </w:r>
      <w:r>
        <w:rPr>
          <w:spacing w:val="-14"/>
        </w:rPr>
        <w:t xml:space="preserve"> </w:t>
      </w:r>
      <w:r>
        <w:t>included</w:t>
      </w:r>
      <w:r>
        <w:rPr>
          <w:spacing w:val="-13"/>
        </w:rPr>
        <w:t xml:space="preserve"> </w:t>
      </w:r>
      <w:r>
        <w:t>in</w:t>
      </w:r>
      <w:r>
        <w:rPr>
          <w:spacing w:val="-14"/>
        </w:rPr>
        <w:t xml:space="preserve"> </w:t>
      </w:r>
      <w:r>
        <w:rPr>
          <w:spacing w:val="-2"/>
        </w:rPr>
        <w:t>the</w:t>
      </w:r>
      <w:r>
        <w:rPr>
          <w:spacing w:val="-14"/>
        </w:rPr>
        <w:t xml:space="preserve"> </w:t>
      </w:r>
      <w:r>
        <w:rPr>
          <w:spacing w:val="-3"/>
        </w:rPr>
        <w:t>report.</w:t>
      </w:r>
      <w:r>
        <w:rPr>
          <w:spacing w:val="-14"/>
        </w:rPr>
        <w:t xml:space="preserve"> </w:t>
      </w:r>
      <w:r>
        <w:t xml:space="preserve">The </w:t>
      </w:r>
      <w:r>
        <w:rPr>
          <w:spacing w:val="-3"/>
        </w:rPr>
        <w:t xml:space="preserve">appraisal </w:t>
      </w:r>
      <w:r>
        <w:t xml:space="preserve">should take account of ATMs' </w:t>
      </w:r>
      <w:r>
        <w:rPr>
          <w:spacing w:val="-3"/>
        </w:rPr>
        <w:t xml:space="preserve">auditing skills; knowledge </w:t>
      </w:r>
      <w:r>
        <w:t xml:space="preserve">of </w:t>
      </w:r>
      <w:r>
        <w:rPr>
          <w:spacing w:val="-3"/>
        </w:rPr>
        <w:t xml:space="preserve">IMO instruments; effective application </w:t>
      </w:r>
      <w:r>
        <w:t>of</w:t>
      </w:r>
      <w:r>
        <w:rPr>
          <w:spacing w:val="-5"/>
        </w:rPr>
        <w:t xml:space="preserve"> </w:t>
      </w:r>
      <w:r>
        <w:rPr>
          <w:spacing w:val="-2"/>
        </w:rPr>
        <w:t>the</w:t>
      </w:r>
      <w:r>
        <w:rPr>
          <w:spacing w:val="-5"/>
        </w:rPr>
        <w:t xml:space="preserve"> </w:t>
      </w:r>
      <w:r>
        <w:t>audit</w:t>
      </w:r>
      <w:r>
        <w:rPr>
          <w:spacing w:val="-7"/>
        </w:rPr>
        <w:t xml:space="preserve"> </w:t>
      </w:r>
      <w:r>
        <w:rPr>
          <w:spacing w:val="-3"/>
        </w:rPr>
        <w:t>standard</w:t>
      </w:r>
      <w:r>
        <w:rPr>
          <w:spacing w:val="-5"/>
        </w:rPr>
        <w:t xml:space="preserve"> </w:t>
      </w:r>
      <w:r>
        <w:rPr>
          <w:spacing w:val="-3"/>
        </w:rPr>
        <w:t>(III</w:t>
      </w:r>
      <w:r>
        <w:rPr>
          <w:spacing w:val="-7"/>
        </w:rPr>
        <w:t xml:space="preserve"> </w:t>
      </w:r>
      <w:r>
        <w:rPr>
          <w:spacing w:val="-2"/>
        </w:rPr>
        <w:t>Code);</w:t>
      </w:r>
      <w:r>
        <w:rPr>
          <w:spacing w:val="-6"/>
        </w:rPr>
        <w:t xml:space="preserve"> </w:t>
      </w:r>
      <w:r>
        <w:rPr>
          <w:spacing w:val="-3"/>
        </w:rPr>
        <w:t>knowledge</w:t>
      </w:r>
      <w:r>
        <w:rPr>
          <w:spacing w:val="-6"/>
        </w:rPr>
        <w:t xml:space="preserve"> </w:t>
      </w:r>
      <w:r>
        <w:t>of</w:t>
      </w:r>
      <w:r>
        <w:rPr>
          <w:spacing w:val="-4"/>
        </w:rPr>
        <w:t xml:space="preserve"> </w:t>
      </w:r>
      <w:r>
        <w:t>functions</w:t>
      </w:r>
      <w:r>
        <w:rPr>
          <w:spacing w:val="-5"/>
        </w:rPr>
        <w:t xml:space="preserve"> </w:t>
      </w:r>
      <w:r>
        <w:t>of</w:t>
      </w:r>
      <w:r>
        <w:rPr>
          <w:spacing w:val="-4"/>
        </w:rPr>
        <w:t xml:space="preserve"> </w:t>
      </w:r>
      <w:r>
        <w:t>a</w:t>
      </w:r>
      <w:r>
        <w:rPr>
          <w:spacing w:val="-6"/>
        </w:rPr>
        <w:t xml:space="preserve"> </w:t>
      </w:r>
      <w:r>
        <w:rPr>
          <w:spacing w:val="-3"/>
        </w:rPr>
        <w:t>maritime</w:t>
      </w:r>
      <w:r>
        <w:rPr>
          <w:spacing w:val="-5"/>
        </w:rPr>
        <w:t xml:space="preserve"> </w:t>
      </w:r>
      <w:r>
        <w:rPr>
          <w:spacing w:val="-3"/>
        </w:rPr>
        <w:t xml:space="preserve">administration; auditors' specialties within </w:t>
      </w:r>
      <w:r>
        <w:t xml:space="preserve">areas to be </w:t>
      </w:r>
      <w:r>
        <w:rPr>
          <w:spacing w:val="-3"/>
        </w:rPr>
        <w:t xml:space="preserve">audited; ability </w:t>
      </w:r>
      <w:r>
        <w:t xml:space="preserve">to </w:t>
      </w:r>
      <w:r>
        <w:rPr>
          <w:spacing w:val="-3"/>
        </w:rPr>
        <w:t xml:space="preserve">effectively communicate </w:t>
      </w:r>
      <w:r>
        <w:t xml:space="preserve">in </w:t>
      </w:r>
      <w:r>
        <w:rPr>
          <w:spacing w:val="-2"/>
        </w:rPr>
        <w:t xml:space="preserve">the </w:t>
      </w:r>
      <w:r>
        <w:t>audit language</w:t>
      </w:r>
      <w:r>
        <w:rPr>
          <w:spacing w:val="-3"/>
        </w:rPr>
        <w:t xml:space="preserve"> with</w:t>
      </w:r>
      <w:r>
        <w:rPr>
          <w:spacing w:val="-2"/>
        </w:rPr>
        <w:t xml:space="preserve"> </w:t>
      </w:r>
      <w:r>
        <w:rPr>
          <w:spacing w:val="-3"/>
        </w:rPr>
        <w:t>auditee;</w:t>
      </w:r>
      <w:r>
        <w:rPr>
          <w:spacing w:val="-5"/>
        </w:rPr>
        <w:t xml:space="preserve"> </w:t>
      </w:r>
      <w:r>
        <w:t>and</w:t>
      </w:r>
      <w:r>
        <w:rPr>
          <w:spacing w:val="-2"/>
        </w:rPr>
        <w:t xml:space="preserve"> </w:t>
      </w:r>
      <w:r>
        <w:rPr>
          <w:spacing w:val="-3"/>
        </w:rPr>
        <w:t>ability</w:t>
      </w:r>
      <w:r>
        <w:rPr>
          <w:spacing w:val="-11"/>
        </w:rPr>
        <w:t xml:space="preserve"> </w:t>
      </w:r>
      <w:r>
        <w:t>to</w:t>
      </w:r>
      <w:r>
        <w:rPr>
          <w:spacing w:val="-4"/>
        </w:rPr>
        <w:t xml:space="preserve"> </w:t>
      </w:r>
      <w:r>
        <w:rPr>
          <w:spacing w:val="-3"/>
        </w:rPr>
        <w:t>succinctly</w:t>
      </w:r>
      <w:r>
        <w:rPr>
          <w:spacing w:val="-11"/>
        </w:rPr>
        <w:t xml:space="preserve"> </w:t>
      </w:r>
      <w:r>
        <w:rPr>
          <w:spacing w:val="-3"/>
        </w:rPr>
        <w:t>capture</w:t>
      </w:r>
      <w:r>
        <w:rPr>
          <w:spacing w:val="-4"/>
        </w:rPr>
        <w:t xml:space="preserve"> </w:t>
      </w:r>
      <w:r>
        <w:t>in</w:t>
      </w:r>
      <w:r>
        <w:rPr>
          <w:spacing w:val="-4"/>
        </w:rPr>
        <w:t xml:space="preserve"> </w:t>
      </w:r>
      <w:r>
        <w:rPr>
          <w:spacing w:val="-3"/>
        </w:rPr>
        <w:t>writing</w:t>
      </w:r>
      <w:r>
        <w:rPr>
          <w:spacing w:val="-5"/>
        </w:rPr>
        <w:t xml:space="preserve"> </w:t>
      </w:r>
      <w:r>
        <w:rPr>
          <w:spacing w:val="-2"/>
        </w:rPr>
        <w:t>the</w:t>
      </w:r>
      <w:r>
        <w:rPr>
          <w:spacing w:val="-4"/>
        </w:rPr>
        <w:t xml:space="preserve"> </w:t>
      </w:r>
      <w:r>
        <w:t>facts</w:t>
      </w:r>
      <w:r>
        <w:rPr>
          <w:spacing w:val="-4"/>
        </w:rPr>
        <w:t xml:space="preserve"> </w:t>
      </w:r>
      <w:r>
        <w:t>and</w:t>
      </w:r>
      <w:r>
        <w:rPr>
          <w:spacing w:val="-5"/>
        </w:rPr>
        <w:t xml:space="preserve"> </w:t>
      </w:r>
      <w:r>
        <w:t>findings</w:t>
      </w:r>
      <w:r>
        <w:rPr>
          <w:spacing w:val="-4"/>
        </w:rPr>
        <w:t xml:space="preserve"> </w:t>
      </w:r>
      <w:r>
        <w:t>from</w:t>
      </w:r>
      <w:r>
        <w:rPr>
          <w:spacing w:val="-5"/>
        </w:rPr>
        <w:t xml:space="preserve"> </w:t>
      </w:r>
      <w:r>
        <w:rPr>
          <w:spacing w:val="-2"/>
        </w:rPr>
        <w:t xml:space="preserve">the </w:t>
      </w:r>
      <w:r>
        <w:t xml:space="preserve">audit </w:t>
      </w:r>
      <w:r>
        <w:rPr>
          <w:spacing w:val="-3"/>
        </w:rPr>
        <w:t xml:space="preserve">during </w:t>
      </w:r>
      <w:r>
        <w:rPr>
          <w:spacing w:val="-2"/>
        </w:rPr>
        <w:t xml:space="preserve">the </w:t>
      </w:r>
      <w:r>
        <w:rPr>
          <w:spacing w:val="-3"/>
        </w:rPr>
        <w:t xml:space="preserve">production </w:t>
      </w:r>
      <w:r>
        <w:t xml:space="preserve">of </w:t>
      </w:r>
      <w:r>
        <w:rPr>
          <w:spacing w:val="-2"/>
        </w:rPr>
        <w:t xml:space="preserve">the </w:t>
      </w:r>
      <w:r>
        <w:t xml:space="preserve">draft </w:t>
      </w:r>
      <w:r>
        <w:rPr>
          <w:spacing w:val="-3"/>
        </w:rPr>
        <w:t xml:space="preserve">interim report. </w:t>
      </w:r>
      <w:r>
        <w:t xml:space="preserve">This </w:t>
      </w:r>
      <w:r>
        <w:rPr>
          <w:spacing w:val="-3"/>
        </w:rPr>
        <w:t xml:space="preserve">will </w:t>
      </w:r>
      <w:r>
        <w:t xml:space="preserve">assist </w:t>
      </w:r>
      <w:r>
        <w:rPr>
          <w:spacing w:val="-2"/>
        </w:rPr>
        <w:t xml:space="preserve">the </w:t>
      </w:r>
      <w:r>
        <w:rPr>
          <w:spacing w:val="-3"/>
        </w:rPr>
        <w:t xml:space="preserve">IMO </w:t>
      </w:r>
      <w:r>
        <w:t xml:space="preserve">Secretariat in </w:t>
      </w:r>
      <w:r>
        <w:rPr>
          <w:spacing w:val="-2"/>
        </w:rPr>
        <w:t xml:space="preserve">the </w:t>
      </w:r>
      <w:r>
        <w:rPr>
          <w:spacing w:val="-3"/>
        </w:rPr>
        <w:t xml:space="preserve">formation </w:t>
      </w:r>
      <w:r>
        <w:t xml:space="preserve">of </w:t>
      </w:r>
      <w:r>
        <w:rPr>
          <w:spacing w:val="-3"/>
        </w:rPr>
        <w:t xml:space="preserve">future </w:t>
      </w:r>
      <w:r>
        <w:t xml:space="preserve">audit teams. The ATL should </w:t>
      </w:r>
      <w:r>
        <w:rPr>
          <w:spacing w:val="-3"/>
        </w:rPr>
        <w:t xml:space="preserve">provide </w:t>
      </w:r>
      <w:r>
        <w:t xml:space="preserve">a specific </w:t>
      </w:r>
      <w:r>
        <w:rPr>
          <w:spacing w:val="-3"/>
        </w:rPr>
        <w:t xml:space="preserve">recommendation </w:t>
      </w:r>
      <w:r>
        <w:t xml:space="preserve">to </w:t>
      </w:r>
      <w:r>
        <w:rPr>
          <w:spacing w:val="-3"/>
        </w:rPr>
        <w:t xml:space="preserve">MSA regarding </w:t>
      </w:r>
      <w:r>
        <w:t xml:space="preserve">each ATM as to </w:t>
      </w:r>
      <w:r>
        <w:rPr>
          <w:spacing w:val="-3"/>
        </w:rPr>
        <w:t xml:space="preserve">their readiness </w:t>
      </w:r>
      <w:r>
        <w:t xml:space="preserve">to assume </w:t>
      </w:r>
      <w:r>
        <w:rPr>
          <w:spacing w:val="-2"/>
        </w:rPr>
        <w:t xml:space="preserve">the </w:t>
      </w:r>
      <w:r>
        <w:rPr>
          <w:spacing w:val="-3"/>
        </w:rPr>
        <w:t xml:space="preserve">duties </w:t>
      </w:r>
      <w:r>
        <w:t xml:space="preserve">of ATL. </w:t>
      </w:r>
      <w:r>
        <w:rPr>
          <w:spacing w:val="-4"/>
        </w:rPr>
        <w:t xml:space="preserve">Alternatively, </w:t>
      </w:r>
      <w:r>
        <w:rPr>
          <w:spacing w:val="-2"/>
        </w:rPr>
        <w:t xml:space="preserve">the </w:t>
      </w:r>
      <w:r>
        <w:t>ATL should</w:t>
      </w:r>
      <w:r>
        <w:rPr>
          <w:spacing w:val="-19"/>
        </w:rPr>
        <w:t xml:space="preserve"> </w:t>
      </w:r>
      <w:r>
        <w:t>note</w:t>
      </w:r>
      <w:r>
        <w:rPr>
          <w:spacing w:val="-18"/>
        </w:rPr>
        <w:t xml:space="preserve"> </w:t>
      </w:r>
      <w:r>
        <w:t>if</w:t>
      </w:r>
      <w:r>
        <w:rPr>
          <w:spacing w:val="-17"/>
        </w:rPr>
        <w:t xml:space="preserve"> </w:t>
      </w:r>
      <w:r>
        <w:rPr>
          <w:spacing w:val="-2"/>
        </w:rPr>
        <w:t>the</w:t>
      </w:r>
      <w:r>
        <w:rPr>
          <w:spacing w:val="-21"/>
        </w:rPr>
        <w:t xml:space="preserve"> </w:t>
      </w:r>
      <w:r>
        <w:t>ATM</w:t>
      </w:r>
      <w:r>
        <w:rPr>
          <w:spacing w:val="-23"/>
        </w:rPr>
        <w:t xml:space="preserve"> </w:t>
      </w:r>
      <w:r>
        <w:rPr>
          <w:spacing w:val="-3"/>
        </w:rPr>
        <w:t>would</w:t>
      </w:r>
      <w:r>
        <w:rPr>
          <w:spacing w:val="-21"/>
        </w:rPr>
        <w:t xml:space="preserve"> </w:t>
      </w:r>
      <w:r>
        <w:t>benefit</w:t>
      </w:r>
      <w:r>
        <w:rPr>
          <w:spacing w:val="-21"/>
        </w:rPr>
        <w:t xml:space="preserve"> </w:t>
      </w:r>
      <w:r>
        <w:t>from</w:t>
      </w:r>
      <w:r>
        <w:rPr>
          <w:spacing w:val="-21"/>
        </w:rPr>
        <w:t xml:space="preserve"> </w:t>
      </w:r>
      <w:r>
        <w:t>being</w:t>
      </w:r>
      <w:r>
        <w:rPr>
          <w:spacing w:val="-20"/>
        </w:rPr>
        <w:t xml:space="preserve"> </w:t>
      </w:r>
      <w:r>
        <w:t>an</w:t>
      </w:r>
      <w:r>
        <w:rPr>
          <w:spacing w:val="-21"/>
        </w:rPr>
        <w:t xml:space="preserve"> </w:t>
      </w:r>
      <w:r>
        <w:t>ATM</w:t>
      </w:r>
      <w:r>
        <w:rPr>
          <w:spacing w:val="-23"/>
        </w:rPr>
        <w:t xml:space="preserve"> </w:t>
      </w:r>
      <w:r>
        <w:t>at</w:t>
      </w:r>
      <w:r>
        <w:rPr>
          <w:spacing w:val="-19"/>
        </w:rPr>
        <w:t xml:space="preserve"> </w:t>
      </w:r>
      <w:r>
        <w:rPr>
          <w:spacing w:val="-3"/>
        </w:rPr>
        <w:t>additional</w:t>
      </w:r>
      <w:r>
        <w:rPr>
          <w:spacing w:val="-22"/>
        </w:rPr>
        <w:t xml:space="preserve"> </w:t>
      </w:r>
      <w:r>
        <w:rPr>
          <w:spacing w:val="-3"/>
        </w:rPr>
        <w:t>audits</w:t>
      </w:r>
      <w:r>
        <w:rPr>
          <w:spacing w:val="-19"/>
        </w:rPr>
        <w:t xml:space="preserve"> </w:t>
      </w:r>
      <w:r>
        <w:t>before</w:t>
      </w:r>
      <w:r>
        <w:rPr>
          <w:spacing w:val="-21"/>
        </w:rPr>
        <w:t xml:space="preserve"> </w:t>
      </w:r>
      <w:r>
        <w:t>assuming</w:t>
      </w:r>
      <w:r>
        <w:rPr>
          <w:spacing w:val="-21"/>
        </w:rPr>
        <w:t xml:space="preserve"> </w:t>
      </w:r>
      <w:r>
        <w:rPr>
          <w:spacing w:val="-2"/>
        </w:rPr>
        <w:t xml:space="preserve">the </w:t>
      </w:r>
      <w:r>
        <w:rPr>
          <w:spacing w:val="-3"/>
        </w:rPr>
        <w:t>duties</w:t>
      </w:r>
      <w:r>
        <w:rPr>
          <w:spacing w:val="-10"/>
        </w:rPr>
        <w:t xml:space="preserve"> </w:t>
      </w:r>
      <w:r>
        <w:t>of</w:t>
      </w:r>
      <w:r>
        <w:rPr>
          <w:spacing w:val="-10"/>
        </w:rPr>
        <w:t xml:space="preserve"> </w:t>
      </w:r>
      <w:r>
        <w:t>ATL.</w:t>
      </w:r>
      <w:r>
        <w:rPr>
          <w:spacing w:val="-11"/>
        </w:rPr>
        <w:t xml:space="preserve"> </w:t>
      </w:r>
      <w:r>
        <w:t>The</w:t>
      </w:r>
      <w:r>
        <w:rPr>
          <w:spacing w:val="-10"/>
        </w:rPr>
        <w:t xml:space="preserve"> </w:t>
      </w:r>
      <w:r>
        <w:rPr>
          <w:spacing w:val="-3"/>
        </w:rPr>
        <w:t>appraisal</w:t>
      </w:r>
      <w:r>
        <w:rPr>
          <w:spacing w:val="-11"/>
        </w:rPr>
        <w:t xml:space="preserve"> </w:t>
      </w:r>
      <w:r>
        <w:t>should</w:t>
      </w:r>
      <w:r>
        <w:rPr>
          <w:spacing w:val="-10"/>
        </w:rPr>
        <w:t xml:space="preserve"> </w:t>
      </w:r>
      <w:r>
        <w:t>be</w:t>
      </w:r>
      <w:r>
        <w:rPr>
          <w:spacing w:val="-9"/>
        </w:rPr>
        <w:t xml:space="preserve"> </w:t>
      </w:r>
      <w:r>
        <w:rPr>
          <w:spacing w:val="-3"/>
        </w:rPr>
        <w:t>drafted</w:t>
      </w:r>
      <w:r>
        <w:rPr>
          <w:spacing w:val="-10"/>
        </w:rPr>
        <w:t xml:space="preserve"> </w:t>
      </w:r>
      <w:r>
        <w:t>in</w:t>
      </w:r>
      <w:r>
        <w:rPr>
          <w:spacing w:val="-10"/>
        </w:rPr>
        <w:t xml:space="preserve"> </w:t>
      </w:r>
      <w:r>
        <w:rPr>
          <w:spacing w:val="-2"/>
        </w:rPr>
        <w:t>the</w:t>
      </w:r>
      <w:r>
        <w:rPr>
          <w:spacing w:val="-12"/>
        </w:rPr>
        <w:t xml:space="preserve"> </w:t>
      </w:r>
      <w:r>
        <w:t>form</w:t>
      </w:r>
      <w:r>
        <w:rPr>
          <w:spacing w:val="-12"/>
        </w:rPr>
        <w:t xml:space="preserve"> </w:t>
      </w:r>
      <w:r>
        <w:t>as</w:t>
      </w:r>
      <w:r>
        <w:rPr>
          <w:spacing w:val="-12"/>
        </w:rPr>
        <w:t xml:space="preserve"> </w:t>
      </w:r>
      <w:r>
        <w:t>set</w:t>
      </w:r>
      <w:r>
        <w:rPr>
          <w:spacing w:val="-13"/>
        </w:rPr>
        <w:t xml:space="preserve"> </w:t>
      </w:r>
      <w:r>
        <w:t>out</w:t>
      </w:r>
      <w:r>
        <w:rPr>
          <w:spacing w:val="-13"/>
        </w:rPr>
        <w:t xml:space="preserve"> </w:t>
      </w:r>
      <w:r>
        <w:t>in</w:t>
      </w:r>
      <w:r>
        <w:rPr>
          <w:spacing w:val="-11"/>
        </w:rPr>
        <w:t xml:space="preserve"> </w:t>
      </w:r>
      <w:r>
        <w:t>in</w:t>
      </w:r>
      <w:r>
        <w:rPr>
          <w:spacing w:val="-12"/>
        </w:rPr>
        <w:t xml:space="preserve"> </w:t>
      </w:r>
      <w:r>
        <w:t>annex</w:t>
      </w:r>
      <w:r>
        <w:rPr>
          <w:spacing w:val="-14"/>
        </w:rPr>
        <w:t xml:space="preserve"> </w:t>
      </w:r>
      <w:r>
        <w:t>4</w:t>
      </w:r>
      <w:r>
        <w:rPr>
          <w:spacing w:val="-13"/>
        </w:rPr>
        <w:t xml:space="preserve"> </w:t>
      </w:r>
      <w:r>
        <w:t>to</w:t>
      </w:r>
      <w:r>
        <w:rPr>
          <w:spacing w:val="-12"/>
        </w:rPr>
        <w:t xml:space="preserve"> </w:t>
      </w:r>
      <w:r>
        <w:rPr>
          <w:spacing w:val="-3"/>
        </w:rPr>
        <w:t>this</w:t>
      </w:r>
      <w:r>
        <w:rPr>
          <w:spacing w:val="-11"/>
        </w:rPr>
        <w:t xml:space="preserve"> </w:t>
      </w:r>
      <w:r>
        <w:rPr>
          <w:spacing w:val="-3"/>
        </w:rPr>
        <w:t xml:space="preserve">Manual </w:t>
      </w:r>
      <w:r>
        <w:t xml:space="preserve">and </w:t>
      </w:r>
      <w:r>
        <w:rPr>
          <w:spacing w:val="-3"/>
        </w:rPr>
        <w:t xml:space="preserve">attached </w:t>
      </w:r>
      <w:r>
        <w:t xml:space="preserve">to </w:t>
      </w:r>
      <w:r>
        <w:rPr>
          <w:spacing w:val="-2"/>
        </w:rPr>
        <w:t xml:space="preserve">the </w:t>
      </w:r>
      <w:r>
        <w:t xml:space="preserve">audit team </w:t>
      </w:r>
      <w:r>
        <w:rPr>
          <w:spacing w:val="-3"/>
        </w:rPr>
        <w:t xml:space="preserve">leader's </w:t>
      </w:r>
      <w:r>
        <w:t>mission</w:t>
      </w:r>
      <w:r>
        <w:rPr>
          <w:spacing w:val="-41"/>
        </w:rPr>
        <w:t xml:space="preserve"> </w:t>
      </w:r>
      <w:r>
        <w:rPr>
          <w:spacing w:val="-3"/>
        </w:rPr>
        <w:t>report.</w:t>
      </w:r>
    </w:p>
    <w:p w14:paraId="15CC9D89" w14:textId="77777777" w:rsidR="0009623E" w:rsidRDefault="0009623E">
      <w:pPr>
        <w:pStyle w:val="BodyText"/>
      </w:pPr>
    </w:p>
    <w:p w14:paraId="65C44452" w14:textId="77777777" w:rsidR="0009623E" w:rsidRDefault="00F00F55">
      <w:pPr>
        <w:pStyle w:val="Heading3"/>
        <w:ind w:left="318"/>
      </w:pPr>
      <w:bookmarkStart w:id="28" w:name="_bookmark28"/>
      <w:bookmarkEnd w:id="28"/>
      <w:r>
        <w:t>Feedback from the Member State</w:t>
      </w:r>
    </w:p>
    <w:p w14:paraId="357DED6F" w14:textId="77777777" w:rsidR="0009623E" w:rsidRDefault="0009623E">
      <w:pPr>
        <w:pStyle w:val="BodyText"/>
        <w:spacing w:before="3"/>
        <w:rPr>
          <w:b/>
          <w:i/>
        </w:rPr>
      </w:pPr>
    </w:p>
    <w:p w14:paraId="3B0A8787" w14:textId="77777777" w:rsidR="0009623E" w:rsidRDefault="00F00F55">
      <w:pPr>
        <w:pStyle w:val="ListParagraph"/>
        <w:numPr>
          <w:ilvl w:val="1"/>
          <w:numId w:val="32"/>
        </w:numPr>
        <w:tabs>
          <w:tab w:val="left" w:pos="1171"/>
        </w:tabs>
        <w:spacing w:line="237" w:lineRule="auto"/>
        <w:ind w:right="413" w:firstLine="0"/>
        <w:jc w:val="both"/>
      </w:pPr>
      <w:r>
        <w:t>Member</w:t>
      </w:r>
      <w:r>
        <w:rPr>
          <w:spacing w:val="-26"/>
        </w:rPr>
        <w:t xml:space="preserve"> </w:t>
      </w:r>
      <w:r>
        <w:t>States</w:t>
      </w:r>
      <w:r>
        <w:rPr>
          <w:spacing w:val="-27"/>
        </w:rPr>
        <w:t xml:space="preserve"> </w:t>
      </w:r>
      <w:r>
        <w:rPr>
          <w:spacing w:val="-2"/>
        </w:rPr>
        <w:t>are</w:t>
      </w:r>
      <w:r>
        <w:rPr>
          <w:spacing w:val="-28"/>
        </w:rPr>
        <w:t xml:space="preserve"> </w:t>
      </w:r>
      <w:r>
        <w:t>encouraged</w:t>
      </w:r>
      <w:r>
        <w:rPr>
          <w:spacing w:val="-28"/>
        </w:rPr>
        <w:t xml:space="preserve"> </w:t>
      </w:r>
      <w:r>
        <w:t>to</w:t>
      </w:r>
      <w:r>
        <w:rPr>
          <w:spacing w:val="-28"/>
        </w:rPr>
        <w:t xml:space="preserve"> </w:t>
      </w:r>
      <w:r>
        <w:rPr>
          <w:spacing w:val="-3"/>
        </w:rPr>
        <w:t>provide</w:t>
      </w:r>
      <w:r>
        <w:rPr>
          <w:spacing w:val="-28"/>
        </w:rPr>
        <w:t xml:space="preserve"> </w:t>
      </w:r>
      <w:r>
        <w:t>to</w:t>
      </w:r>
      <w:r>
        <w:rPr>
          <w:spacing w:val="-28"/>
        </w:rPr>
        <w:t xml:space="preserve"> </w:t>
      </w:r>
      <w:r>
        <w:rPr>
          <w:spacing w:val="-3"/>
        </w:rPr>
        <w:t>MSA</w:t>
      </w:r>
      <w:r>
        <w:rPr>
          <w:spacing w:val="-28"/>
        </w:rPr>
        <w:t xml:space="preserve"> </w:t>
      </w:r>
      <w:r>
        <w:rPr>
          <w:spacing w:val="-3"/>
        </w:rPr>
        <w:t>their</w:t>
      </w:r>
      <w:r>
        <w:rPr>
          <w:spacing w:val="-28"/>
        </w:rPr>
        <w:t xml:space="preserve"> </w:t>
      </w:r>
      <w:r>
        <w:t>feedback</w:t>
      </w:r>
      <w:r>
        <w:rPr>
          <w:spacing w:val="-27"/>
        </w:rPr>
        <w:t xml:space="preserve"> </w:t>
      </w:r>
      <w:r>
        <w:rPr>
          <w:spacing w:val="-3"/>
        </w:rPr>
        <w:t>describing</w:t>
      </w:r>
      <w:r>
        <w:rPr>
          <w:spacing w:val="-28"/>
        </w:rPr>
        <w:t xml:space="preserve"> </w:t>
      </w:r>
      <w:r>
        <w:rPr>
          <w:spacing w:val="-2"/>
        </w:rPr>
        <w:t>the</w:t>
      </w:r>
      <w:r>
        <w:rPr>
          <w:spacing w:val="-28"/>
        </w:rPr>
        <w:t xml:space="preserve"> </w:t>
      </w:r>
      <w:r>
        <w:t>conduct of</w:t>
      </w:r>
      <w:r>
        <w:rPr>
          <w:spacing w:val="-19"/>
        </w:rPr>
        <w:t xml:space="preserve"> </w:t>
      </w:r>
      <w:r>
        <w:t>the</w:t>
      </w:r>
      <w:r>
        <w:rPr>
          <w:spacing w:val="-19"/>
        </w:rPr>
        <w:t xml:space="preserve"> </w:t>
      </w:r>
      <w:r>
        <w:t>audit,</w:t>
      </w:r>
      <w:r>
        <w:rPr>
          <w:spacing w:val="-21"/>
        </w:rPr>
        <w:t xml:space="preserve"> </w:t>
      </w:r>
      <w:r>
        <w:t>including</w:t>
      </w:r>
      <w:r>
        <w:rPr>
          <w:spacing w:val="-19"/>
        </w:rPr>
        <w:t xml:space="preserve"> </w:t>
      </w:r>
      <w:r>
        <w:t>all</w:t>
      </w:r>
      <w:r>
        <w:rPr>
          <w:spacing w:val="-21"/>
        </w:rPr>
        <w:t xml:space="preserve"> </w:t>
      </w:r>
      <w:r>
        <w:t>phases</w:t>
      </w:r>
      <w:r>
        <w:rPr>
          <w:spacing w:val="-20"/>
        </w:rPr>
        <w:t xml:space="preserve"> </w:t>
      </w:r>
      <w:r>
        <w:t>from</w:t>
      </w:r>
      <w:r>
        <w:rPr>
          <w:spacing w:val="-20"/>
        </w:rPr>
        <w:t xml:space="preserve"> </w:t>
      </w:r>
      <w:r>
        <w:t>the</w:t>
      </w:r>
      <w:r>
        <w:rPr>
          <w:spacing w:val="-19"/>
        </w:rPr>
        <w:t xml:space="preserve"> </w:t>
      </w:r>
      <w:r>
        <w:t>preparation,</w:t>
      </w:r>
      <w:r>
        <w:rPr>
          <w:spacing w:val="-21"/>
        </w:rPr>
        <w:t xml:space="preserve"> </w:t>
      </w:r>
      <w:r>
        <w:t>on–site</w:t>
      </w:r>
      <w:r>
        <w:rPr>
          <w:spacing w:val="-19"/>
        </w:rPr>
        <w:t xml:space="preserve"> </w:t>
      </w:r>
      <w:r>
        <w:t>audit</w:t>
      </w:r>
      <w:r>
        <w:rPr>
          <w:spacing w:val="-21"/>
        </w:rPr>
        <w:t xml:space="preserve"> </w:t>
      </w:r>
      <w:r>
        <w:t>and</w:t>
      </w:r>
      <w:r>
        <w:rPr>
          <w:spacing w:val="-20"/>
        </w:rPr>
        <w:t xml:space="preserve"> </w:t>
      </w:r>
      <w:r>
        <w:t>reporting</w:t>
      </w:r>
      <w:r>
        <w:rPr>
          <w:spacing w:val="-22"/>
        </w:rPr>
        <w:t xml:space="preserve"> </w:t>
      </w:r>
      <w:r>
        <w:t>from</w:t>
      </w:r>
      <w:r>
        <w:rPr>
          <w:spacing w:val="-24"/>
        </w:rPr>
        <w:t xml:space="preserve"> </w:t>
      </w:r>
      <w:r>
        <w:rPr>
          <w:spacing w:val="-2"/>
        </w:rPr>
        <w:t>the</w:t>
      </w:r>
      <w:r>
        <w:rPr>
          <w:spacing w:val="-24"/>
        </w:rPr>
        <w:t xml:space="preserve"> </w:t>
      </w:r>
      <w:r>
        <w:rPr>
          <w:spacing w:val="-3"/>
        </w:rPr>
        <w:t xml:space="preserve">audit. </w:t>
      </w:r>
      <w:r>
        <w:t>Besides</w:t>
      </w:r>
      <w:r>
        <w:rPr>
          <w:spacing w:val="-8"/>
        </w:rPr>
        <w:t xml:space="preserve"> </w:t>
      </w:r>
      <w:r>
        <w:t>any</w:t>
      </w:r>
      <w:r>
        <w:rPr>
          <w:spacing w:val="-13"/>
        </w:rPr>
        <w:t xml:space="preserve"> </w:t>
      </w:r>
      <w:r>
        <w:t>positive</w:t>
      </w:r>
      <w:r>
        <w:rPr>
          <w:spacing w:val="-8"/>
        </w:rPr>
        <w:t xml:space="preserve"> </w:t>
      </w:r>
      <w:r>
        <w:t>elements,</w:t>
      </w:r>
      <w:r>
        <w:rPr>
          <w:spacing w:val="-8"/>
        </w:rPr>
        <w:t xml:space="preserve"> </w:t>
      </w:r>
      <w:r>
        <w:t>comments</w:t>
      </w:r>
      <w:r>
        <w:rPr>
          <w:spacing w:val="-8"/>
        </w:rPr>
        <w:t xml:space="preserve"> </w:t>
      </w:r>
      <w:r>
        <w:t>and</w:t>
      </w:r>
      <w:r>
        <w:rPr>
          <w:spacing w:val="-7"/>
        </w:rPr>
        <w:t xml:space="preserve"> </w:t>
      </w:r>
      <w:r>
        <w:t>recommendations</w:t>
      </w:r>
      <w:r>
        <w:rPr>
          <w:spacing w:val="-8"/>
        </w:rPr>
        <w:t xml:space="preserve"> </w:t>
      </w:r>
      <w:r>
        <w:t>with</w:t>
      </w:r>
      <w:r>
        <w:rPr>
          <w:spacing w:val="-9"/>
        </w:rPr>
        <w:t xml:space="preserve"> </w:t>
      </w:r>
      <w:r>
        <w:t>regard</w:t>
      </w:r>
      <w:r>
        <w:rPr>
          <w:spacing w:val="-10"/>
        </w:rPr>
        <w:t xml:space="preserve"> </w:t>
      </w:r>
      <w:r>
        <w:t>to</w:t>
      </w:r>
      <w:r>
        <w:rPr>
          <w:spacing w:val="-9"/>
        </w:rPr>
        <w:t xml:space="preserve"> </w:t>
      </w:r>
      <w:r>
        <w:t>the</w:t>
      </w:r>
      <w:r>
        <w:rPr>
          <w:spacing w:val="-10"/>
        </w:rPr>
        <w:t xml:space="preserve"> </w:t>
      </w:r>
      <w:r>
        <w:t>difficulties encountered</w:t>
      </w:r>
      <w:r>
        <w:rPr>
          <w:spacing w:val="-22"/>
        </w:rPr>
        <w:t xml:space="preserve"> </w:t>
      </w:r>
      <w:r>
        <w:t>and</w:t>
      </w:r>
      <w:r>
        <w:rPr>
          <w:spacing w:val="-23"/>
        </w:rPr>
        <w:t xml:space="preserve"> </w:t>
      </w:r>
      <w:r>
        <w:t>proposals</w:t>
      </w:r>
      <w:r>
        <w:rPr>
          <w:spacing w:val="-22"/>
        </w:rPr>
        <w:t xml:space="preserve"> </w:t>
      </w:r>
      <w:r>
        <w:t>to</w:t>
      </w:r>
      <w:r>
        <w:rPr>
          <w:spacing w:val="-22"/>
        </w:rPr>
        <w:t xml:space="preserve"> </w:t>
      </w:r>
      <w:r>
        <w:t>improve</w:t>
      </w:r>
      <w:r>
        <w:rPr>
          <w:spacing w:val="-22"/>
        </w:rPr>
        <w:t xml:space="preserve"> </w:t>
      </w:r>
      <w:r>
        <w:t>the</w:t>
      </w:r>
      <w:r>
        <w:rPr>
          <w:spacing w:val="-22"/>
        </w:rPr>
        <w:t xml:space="preserve"> </w:t>
      </w:r>
      <w:r>
        <w:t>planning</w:t>
      </w:r>
      <w:r>
        <w:rPr>
          <w:spacing w:val="-27"/>
        </w:rPr>
        <w:t xml:space="preserve"> </w:t>
      </w:r>
      <w:r>
        <w:t>and</w:t>
      </w:r>
      <w:r>
        <w:rPr>
          <w:spacing w:val="-26"/>
        </w:rPr>
        <w:t xml:space="preserve"> </w:t>
      </w:r>
      <w:r>
        <w:t>conduct</w:t>
      </w:r>
      <w:r>
        <w:rPr>
          <w:spacing w:val="-27"/>
        </w:rPr>
        <w:t xml:space="preserve"> </w:t>
      </w:r>
      <w:r>
        <w:t>of</w:t>
      </w:r>
      <w:r>
        <w:rPr>
          <w:spacing w:val="-25"/>
        </w:rPr>
        <w:t xml:space="preserve"> </w:t>
      </w:r>
      <w:r>
        <w:rPr>
          <w:spacing w:val="-3"/>
        </w:rPr>
        <w:t>audits</w:t>
      </w:r>
      <w:r>
        <w:rPr>
          <w:spacing w:val="-26"/>
        </w:rPr>
        <w:t xml:space="preserve"> </w:t>
      </w:r>
      <w:r>
        <w:rPr>
          <w:spacing w:val="-3"/>
        </w:rPr>
        <w:t>would</w:t>
      </w:r>
      <w:r>
        <w:rPr>
          <w:spacing w:val="-26"/>
        </w:rPr>
        <w:t xml:space="preserve"> </w:t>
      </w:r>
      <w:r>
        <w:rPr>
          <w:spacing w:val="-3"/>
        </w:rPr>
        <w:t>provide</w:t>
      </w:r>
      <w:r>
        <w:rPr>
          <w:spacing w:val="-26"/>
        </w:rPr>
        <w:t xml:space="preserve"> </w:t>
      </w:r>
      <w:r>
        <w:t>an</w:t>
      </w:r>
      <w:r>
        <w:rPr>
          <w:spacing w:val="-26"/>
        </w:rPr>
        <w:t xml:space="preserve"> </w:t>
      </w:r>
      <w:r>
        <w:t>input to</w:t>
      </w:r>
      <w:r>
        <w:rPr>
          <w:spacing w:val="-18"/>
        </w:rPr>
        <w:t xml:space="preserve"> </w:t>
      </w:r>
      <w:r>
        <w:t>the</w:t>
      </w:r>
      <w:r>
        <w:rPr>
          <w:spacing w:val="-18"/>
        </w:rPr>
        <w:t xml:space="preserve"> </w:t>
      </w:r>
      <w:r>
        <w:t>quality</w:t>
      </w:r>
      <w:r>
        <w:rPr>
          <w:spacing w:val="-23"/>
        </w:rPr>
        <w:t xml:space="preserve"> </w:t>
      </w:r>
      <w:r>
        <w:t>assurance</w:t>
      </w:r>
      <w:r>
        <w:rPr>
          <w:spacing w:val="-18"/>
        </w:rPr>
        <w:t xml:space="preserve"> </w:t>
      </w:r>
      <w:r>
        <w:t>programme</w:t>
      </w:r>
      <w:r>
        <w:rPr>
          <w:spacing w:val="-13"/>
        </w:rPr>
        <w:t xml:space="preserve"> </w:t>
      </w:r>
      <w:r>
        <w:t>for</w:t>
      </w:r>
      <w:r>
        <w:rPr>
          <w:spacing w:val="-19"/>
        </w:rPr>
        <w:t xml:space="preserve"> </w:t>
      </w:r>
      <w:r>
        <w:t>the</w:t>
      </w:r>
      <w:r>
        <w:rPr>
          <w:spacing w:val="-18"/>
        </w:rPr>
        <w:t xml:space="preserve"> </w:t>
      </w:r>
      <w:r>
        <w:t>audit</w:t>
      </w:r>
      <w:r>
        <w:rPr>
          <w:spacing w:val="-20"/>
        </w:rPr>
        <w:t xml:space="preserve"> </w:t>
      </w:r>
      <w:r>
        <w:t>scheme</w:t>
      </w:r>
      <w:r>
        <w:rPr>
          <w:spacing w:val="-17"/>
        </w:rPr>
        <w:t xml:space="preserve"> </w:t>
      </w:r>
      <w:r>
        <w:t>and</w:t>
      </w:r>
      <w:r>
        <w:rPr>
          <w:spacing w:val="-20"/>
        </w:rPr>
        <w:t xml:space="preserve"> </w:t>
      </w:r>
      <w:r>
        <w:t>enable</w:t>
      </w:r>
      <w:r>
        <w:rPr>
          <w:spacing w:val="-20"/>
        </w:rPr>
        <w:t xml:space="preserve"> </w:t>
      </w:r>
      <w:r>
        <w:t>the</w:t>
      </w:r>
      <w:r>
        <w:rPr>
          <w:spacing w:val="-20"/>
        </w:rPr>
        <w:t xml:space="preserve"> </w:t>
      </w:r>
      <w:r>
        <w:t>improvements</w:t>
      </w:r>
      <w:r>
        <w:rPr>
          <w:spacing w:val="-20"/>
        </w:rPr>
        <w:t xml:space="preserve"> </w:t>
      </w:r>
      <w:r>
        <w:t>in</w:t>
      </w:r>
      <w:r>
        <w:rPr>
          <w:spacing w:val="-21"/>
        </w:rPr>
        <w:t xml:space="preserve"> </w:t>
      </w:r>
      <w:r>
        <w:t>audit planning.</w:t>
      </w:r>
    </w:p>
    <w:p w14:paraId="1DFE1578" w14:textId="77777777" w:rsidR="0009623E" w:rsidRDefault="0009623E">
      <w:pPr>
        <w:pStyle w:val="BodyText"/>
        <w:spacing w:before="3"/>
      </w:pPr>
    </w:p>
    <w:p w14:paraId="378A64C0" w14:textId="77777777" w:rsidR="0009623E" w:rsidRDefault="00F00F55">
      <w:pPr>
        <w:pStyle w:val="Heading2"/>
        <w:numPr>
          <w:ilvl w:val="0"/>
          <w:numId w:val="32"/>
        </w:numPr>
        <w:tabs>
          <w:tab w:val="left" w:pos="1171"/>
        </w:tabs>
        <w:spacing w:before="1"/>
        <w:ind w:hanging="853"/>
        <w:jc w:val="both"/>
      </w:pPr>
      <w:bookmarkStart w:id="29" w:name="_bookmark29"/>
      <w:bookmarkEnd w:id="29"/>
      <w:r>
        <w:t xml:space="preserve">DRAFTING OF FINDINGS </w:t>
      </w:r>
      <w:r>
        <w:rPr>
          <w:spacing w:val="-3"/>
        </w:rPr>
        <w:t>AND</w:t>
      </w:r>
      <w:r>
        <w:rPr>
          <w:spacing w:val="-6"/>
        </w:rPr>
        <w:t xml:space="preserve"> </w:t>
      </w:r>
      <w:r>
        <w:t>OBSERVATIONS</w:t>
      </w:r>
    </w:p>
    <w:p w14:paraId="5347F084" w14:textId="77777777" w:rsidR="0009623E" w:rsidRDefault="0009623E">
      <w:pPr>
        <w:pStyle w:val="BodyText"/>
        <w:spacing w:before="7"/>
        <w:rPr>
          <w:b/>
          <w:sz w:val="21"/>
        </w:rPr>
      </w:pPr>
    </w:p>
    <w:p w14:paraId="09E2DED5" w14:textId="77777777" w:rsidR="0009623E" w:rsidRDefault="00F00F55">
      <w:pPr>
        <w:pStyle w:val="ListParagraph"/>
        <w:numPr>
          <w:ilvl w:val="1"/>
          <w:numId w:val="32"/>
        </w:numPr>
        <w:tabs>
          <w:tab w:val="left" w:pos="1171"/>
        </w:tabs>
        <w:spacing w:line="237" w:lineRule="auto"/>
        <w:ind w:right="416" w:firstLine="0"/>
        <w:jc w:val="both"/>
      </w:pPr>
      <w:r>
        <w:t>Audit</w:t>
      </w:r>
      <w:r>
        <w:rPr>
          <w:spacing w:val="-11"/>
        </w:rPr>
        <w:t xml:space="preserve"> </w:t>
      </w:r>
      <w:r>
        <w:t>teams</w:t>
      </w:r>
      <w:r>
        <w:rPr>
          <w:spacing w:val="-6"/>
        </w:rPr>
        <w:t xml:space="preserve"> </w:t>
      </w:r>
      <w:r>
        <w:t>are</w:t>
      </w:r>
      <w:r>
        <w:rPr>
          <w:spacing w:val="-8"/>
        </w:rPr>
        <w:t xml:space="preserve"> </w:t>
      </w:r>
      <w:r>
        <w:t>to</w:t>
      </w:r>
      <w:r>
        <w:rPr>
          <w:spacing w:val="-11"/>
        </w:rPr>
        <w:t xml:space="preserve"> </w:t>
      </w:r>
      <w:r>
        <w:t>report</w:t>
      </w:r>
      <w:r>
        <w:rPr>
          <w:spacing w:val="-12"/>
        </w:rPr>
        <w:t xml:space="preserve"> </w:t>
      </w:r>
      <w:r>
        <w:t>exactly</w:t>
      </w:r>
      <w:r>
        <w:rPr>
          <w:spacing w:val="-17"/>
        </w:rPr>
        <w:t xml:space="preserve"> </w:t>
      </w:r>
      <w:r>
        <w:t>what</w:t>
      </w:r>
      <w:r>
        <w:rPr>
          <w:spacing w:val="-12"/>
        </w:rPr>
        <w:t xml:space="preserve"> </w:t>
      </w:r>
      <w:r>
        <w:t>is</w:t>
      </w:r>
      <w:r>
        <w:rPr>
          <w:spacing w:val="-11"/>
        </w:rPr>
        <w:t xml:space="preserve"> </w:t>
      </w:r>
      <w:r>
        <w:t>the</w:t>
      </w:r>
      <w:r>
        <w:rPr>
          <w:spacing w:val="-11"/>
        </w:rPr>
        <w:t xml:space="preserve"> </w:t>
      </w:r>
      <w:r>
        <w:t>current</w:t>
      </w:r>
      <w:r>
        <w:rPr>
          <w:spacing w:val="-12"/>
        </w:rPr>
        <w:t xml:space="preserve"> </w:t>
      </w:r>
      <w:r>
        <w:t>status</w:t>
      </w:r>
      <w:r>
        <w:rPr>
          <w:spacing w:val="-10"/>
        </w:rPr>
        <w:t xml:space="preserve"> </w:t>
      </w:r>
      <w:r>
        <w:t>of</w:t>
      </w:r>
      <w:r>
        <w:rPr>
          <w:spacing w:val="-10"/>
        </w:rPr>
        <w:t xml:space="preserve"> </w:t>
      </w:r>
      <w:r>
        <w:t>audited</w:t>
      </w:r>
      <w:r>
        <w:rPr>
          <w:spacing w:val="-11"/>
        </w:rPr>
        <w:t xml:space="preserve"> </w:t>
      </w:r>
      <w:r>
        <w:t>elements</w:t>
      </w:r>
      <w:r>
        <w:rPr>
          <w:spacing w:val="-10"/>
        </w:rPr>
        <w:t xml:space="preserve"> </w:t>
      </w:r>
      <w:r>
        <w:t>during the</w:t>
      </w:r>
      <w:r>
        <w:rPr>
          <w:spacing w:val="-21"/>
        </w:rPr>
        <w:t xml:space="preserve"> </w:t>
      </w:r>
      <w:r>
        <w:t>audit.</w:t>
      </w:r>
      <w:r>
        <w:rPr>
          <w:spacing w:val="18"/>
        </w:rPr>
        <w:t xml:space="preserve"> </w:t>
      </w:r>
      <w:r>
        <w:t>In</w:t>
      </w:r>
      <w:r>
        <w:rPr>
          <w:spacing w:val="-21"/>
        </w:rPr>
        <w:t xml:space="preserve"> </w:t>
      </w:r>
      <w:r>
        <w:t>this</w:t>
      </w:r>
      <w:r>
        <w:rPr>
          <w:spacing w:val="-22"/>
        </w:rPr>
        <w:t xml:space="preserve"> </w:t>
      </w:r>
      <w:r>
        <w:t>regard,</w:t>
      </w:r>
      <w:r>
        <w:rPr>
          <w:spacing w:val="-22"/>
        </w:rPr>
        <w:t xml:space="preserve"> </w:t>
      </w:r>
      <w:r>
        <w:t>where</w:t>
      </w:r>
      <w:r>
        <w:rPr>
          <w:spacing w:val="-21"/>
        </w:rPr>
        <w:t xml:space="preserve"> </w:t>
      </w:r>
      <w:r>
        <w:t>a</w:t>
      </w:r>
      <w:r>
        <w:rPr>
          <w:spacing w:val="-21"/>
        </w:rPr>
        <w:t xml:space="preserve"> </w:t>
      </w:r>
      <w:r>
        <w:t>shortcoming</w:t>
      </w:r>
      <w:r>
        <w:rPr>
          <w:spacing w:val="-21"/>
        </w:rPr>
        <w:t xml:space="preserve"> </w:t>
      </w:r>
      <w:r>
        <w:t>has</w:t>
      </w:r>
      <w:r>
        <w:rPr>
          <w:spacing w:val="-20"/>
        </w:rPr>
        <w:t xml:space="preserve"> </w:t>
      </w:r>
      <w:r>
        <w:t>been</w:t>
      </w:r>
      <w:r>
        <w:rPr>
          <w:spacing w:val="-21"/>
        </w:rPr>
        <w:t xml:space="preserve"> </w:t>
      </w:r>
      <w:r>
        <w:t>identified</w:t>
      </w:r>
      <w:r>
        <w:rPr>
          <w:spacing w:val="-25"/>
        </w:rPr>
        <w:t xml:space="preserve"> </w:t>
      </w:r>
      <w:r>
        <w:t>that</w:t>
      </w:r>
      <w:r>
        <w:rPr>
          <w:spacing w:val="-26"/>
        </w:rPr>
        <w:t xml:space="preserve"> </w:t>
      </w:r>
      <w:r>
        <w:rPr>
          <w:spacing w:val="-3"/>
        </w:rPr>
        <w:t>warrants</w:t>
      </w:r>
      <w:r>
        <w:rPr>
          <w:spacing w:val="-25"/>
        </w:rPr>
        <w:t xml:space="preserve"> </w:t>
      </w:r>
      <w:r>
        <w:rPr>
          <w:spacing w:val="-2"/>
        </w:rPr>
        <w:t>the</w:t>
      </w:r>
      <w:r>
        <w:rPr>
          <w:spacing w:val="-25"/>
        </w:rPr>
        <w:t xml:space="preserve"> </w:t>
      </w:r>
      <w:r>
        <w:t>issuance</w:t>
      </w:r>
      <w:r>
        <w:rPr>
          <w:spacing w:val="-25"/>
        </w:rPr>
        <w:t xml:space="preserve"> </w:t>
      </w:r>
      <w:r>
        <w:t>of</w:t>
      </w:r>
      <w:r>
        <w:rPr>
          <w:spacing w:val="-24"/>
        </w:rPr>
        <w:t xml:space="preserve"> </w:t>
      </w:r>
      <w:r>
        <w:t>a finding</w:t>
      </w:r>
      <w:r>
        <w:rPr>
          <w:spacing w:val="-18"/>
        </w:rPr>
        <w:t xml:space="preserve"> </w:t>
      </w:r>
      <w:r>
        <w:t>or</w:t>
      </w:r>
      <w:r>
        <w:rPr>
          <w:spacing w:val="-22"/>
        </w:rPr>
        <w:t xml:space="preserve"> </w:t>
      </w:r>
      <w:r>
        <w:t>observation</w:t>
      </w:r>
      <w:r>
        <w:rPr>
          <w:i/>
        </w:rPr>
        <w:t>,</w:t>
      </w:r>
      <w:r>
        <w:rPr>
          <w:i/>
          <w:spacing w:val="-22"/>
        </w:rPr>
        <w:t xml:space="preserve"> </w:t>
      </w:r>
      <w:r>
        <w:t>audit</w:t>
      </w:r>
      <w:r>
        <w:rPr>
          <w:spacing w:val="-22"/>
        </w:rPr>
        <w:t xml:space="preserve"> </w:t>
      </w:r>
      <w:r>
        <w:t>teams</w:t>
      </w:r>
      <w:r>
        <w:rPr>
          <w:spacing w:val="-19"/>
        </w:rPr>
        <w:t xml:space="preserve"> </w:t>
      </w:r>
      <w:r>
        <w:t>should</w:t>
      </w:r>
      <w:r>
        <w:rPr>
          <w:spacing w:val="-21"/>
        </w:rPr>
        <w:t xml:space="preserve"> </w:t>
      </w:r>
      <w:r>
        <w:t>issue</w:t>
      </w:r>
      <w:r>
        <w:rPr>
          <w:spacing w:val="-20"/>
        </w:rPr>
        <w:t xml:space="preserve"> </w:t>
      </w:r>
      <w:r>
        <w:t>the</w:t>
      </w:r>
      <w:r>
        <w:rPr>
          <w:spacing w:val="-21"/>
        </w:rPr>
        <w:t xml:space="preserve"> </w:t>
      </w:r>
      <w:r>
        <w:t>appropriate</w:t>
      </w:r>
      <w:r>
        <w:rPr>
          <w:spacing w:val="-21"/>
        </w:rPr>
        <w:t xml:space="preserve"> </w:t>
      </w:r>
      <w:r>
        <w:t>finding</w:t>
      </w:r>
      <w:r>
        <w:rPr>
          <w:spacing w:val="-20"/>
        </w:rPr>
        <w:t xml:space="preserve"> </w:t>
      </w:r>
      <w:r>
        <w:t>irrespective</w:t>
      </w:r>
      <w:r>
        <w:rPr>
          <w:spacing w:val="-20"/>
        </w:rPr>
        <w:t xml:space="preserve"> </w:t>
      </w:r>
      <w:r>
        <w:t>of</w:t>
      </w:r>
      <w:r>
        <w:rPr>
          <w:spacing w:val="-19"/>
        </w:rPr>
        <w:t xml:space="preserve"> </w:t>
      </w:r>
      <w:r>
        <w:t>whatever ongoing</w:t>
      </w:r>
      <w:r>
        <w:rPr>
          <w:spacing w:val="-21"/>
        </w:rPr>
        <w:t xml:space="preserve"> </w:t>
      </w:r>
      <w:r>
        <w:t>action</w:t>
      </w:r>
      <w:r>
        <w:rPr>
          <w:spacing w:val="-21"/>
        </w:rPr>
        <w:t xml:space="preserve"> </w:t>
      </w:r>
      <w:r>
        <w:t>the</w:t>
      </w:r>
      <w:r>
        <w:rPr>
          <w:spacing w:val="-21"/>
        </w:rPr>
        <w:t xml:space="preserve"> </w:t>
      </w:r>
      <w:r>
        <w:t>Member</w:t>
      </w:r>
      <w:r>
        <w:rPr>
          <w:spacing w:val="-23"/>
        </w:rPr>
        <w:t xml:space="preserve"> </w:t>
      </w:r>
      <w:r>
        <w:t>State</w:t>
      </w:r>
      <w:r>
        <w:rPr>
          <w:spacing w:val="-21"/>
        </w:rPr>
        <w:t xml:space="preserve"> </w:t>
      </w:r>
      <w:r>
        <w:t>is</w:t>
      </w:r>
      <w:r>
        <w:rPr>
          <w:spacing w:val="-22"/>
        </w:rPr>
        <w:t xml:space="preserve"> </w:t>
      </w:r>
      <w:r>
        <w:t>taking</w:t>
      </w:r>
      <w:r>
        <w:rPr>
          <w:spacing w:val="-21"/>
        </w:rPr>
        <w:t xml:space="preserve"> </w:t>
      </w:r>
      <w:r>
        <w:t>to</w:t>
      </w:r>
      <w:r>
        <w:rPr>
          <w:spacing w:val="-21"/>
        </w:rPr>
        <w:t xml:space="preserve"> </w:t>
      </w:r>
      <w:r>
        <w:t>address</w:t>
      </w:r>
      <w:r>
        <w:rPr>
          <w:spacing w:val="-21"/>
        </w:rPr>
        <w:t xml:space="preserve"> </w:t>
      </w:r>
      <w:r>
        <w:t>the</w:t>
      </w:r>
      <w:r>
        <w:rPr>
          <w:spacing w:val="-21"/>
        </w:rPr>
        <w:t xml:space="preserve"> </w:t>
      </w:r>
      <w:r>
        <w:t>identified</w:t>
      </w:r>
      <w:r>
        <w:rPr>
          <w:spacing w:val="-21"/>
        </w:rPr>
        <w:t xml:space="preserve"> </w:t>
      </w:r>
      <w:r>
        <w:t>shortcoming.</w:t>
      </w:r>
      <w:r>
        <w:rPr>
          <w:spacing w:val="11"/>
        </w:rPr>
        <w:t xml:space="preserve"> </w:t>
      </w:r>
      <w:r>
        <w:t>Where</w:t>
      </w:r>
      <w:r>
        <w:rPr>
          <w:spacing w:val="-25"/>
        </w:rPr>
        <w:t xml:space="preserve"> </w:t>
      </w:r>
      <w:r>
        <w:rPr>
          <w:spacing w:val="-3"/>
        </w:rPr>
        <w:t>there</w:t>
      </w:r>
      <w:r>
        <w:rPr>
          <w:spacing w:val="-25"/>
        </w:rPr>
        <w:t xml:space="preserve"> </w:t>
      </w:r>
      <w:r>
        <w:t>is an ongoing action by the Member State to address an identified shortcoming, this should be noted in the</w:t>
      </w:r>
      <w:r>
        <w:rPr>
          <w:spacing w:val="-4"/>
        </w:rPr>
        <w:t xml:space="preserve"> </w:t>
      </w:r>
      <w:r>
        <w:t>report.</w:t>
      </w:r>
    </w:p>
    <w:p w14:paraId="5F8B53EA" w14:textId="77777777" w:rsidR="0009623E" w:rsidRDefault="0009623E">
      <w:pPr>
        <w:pStyle w:val="BodyText"/>
        <w:spacing w:before="3"/>
        <w:rPr>
          <w:sz w:val="21"/>
        </w:rPr>
      </w:pPr>
    </w:p>
    <w:p w14:paraId="7F1F1D3B" w14:textId="77777777" w:rsidR="0009623E" w:rsidRDefault="00F00F55">
      <w:pPr>
        <w:pStyle w:val="ListParagraph"/>
        <w:numPr>
          <w:ilvl w:val="1"/>
          <w:numId w:val="32"/>
        </w:numPr>
        <w:tabs>
          <w:tab w:val="left" w:pos="1171"/>
        </w:tabs>
        <w:spacing w:line="237" w:lineRule="auto"/>
        <w:ind w:right="415" w:firstLine="0"/>
        <w:jc w:val="both"/>
      </w:pPr>
      <w:r>
        <w:t>Findings should only be issued for failings in the legislation, implementation and enforcement</w:t>
      </w:r>
      <w:r>
        <w:rPr>
          <w:spacing w:val="-17"/>
        </w:rPr>
        <w:t xml:space="preserve"> </w:t>
      </w:r>
      <w:r>
        <w:t>of</w:t>
      </w:r>
      <w:r>
        <w:rPr>
          <w:spacing w:val="-16"/>
        </w:rPr>
        <w:t xml:space="preserve"> </w:t>
      </w:r>
      <w:r>
        <w:t>the</w:t>
      </w:r>
      <w:r>
        <w:rPr>
          <w:spacing w:val="-16"/>
        </w:rPr>
        <w:t xml:space="preserve"> </w:t>
      </w:r>
      <w:r>
        <w:t>provisions</w:t>
      </w:r>
      <w:r>
        <w:rPr>
          <w:spacing w:val="-15"/>
        </w:rPr>
        <w:t xml:space="preserve"> </w:t>
      </w:r>
      <w:r>
        <w:t>of</w:t>
      </w:r>
      <w:r>
        <w:rPr>
          <w:spacing w:val="-17"/>
        </w:rPr>
        <w:t xml:space="preserve"> </w:t>
      </w:r>
      <w:r>
        <w:t>applicable</w:t>
      </w:r>
      <w:r>
        <w:rPr>
          <w:spacing w:val="-18"/>
        </w:rPr>
        <w:t xml:space="preserve"> </w:t>
      </w:r>
      <w:r>
        <w:t>IMO</w:t>
      </w:r>
      <w:r>
        <w:rPr>
          <w:spacing w:val="-17"/>
        </w:rPr>
        <w:t xml:space="preserve"> </w:t>
      </w:r>
      <w:r>
        <w:t>instruments</w:t>
      </w:r>
      <w:r>
        <w:rPr>
          <w:spacing w:val="-18"/>
        </w:rPr>
        <w:t xml:space="preserve"> </w:t>
      </w:r>
      <w:r>
        <w:t>or</w:t>
      </w:r>
      <w:r>
        <w:rPr>
          <w:spacing w:val="-12"/>
        </w:rPr>
        <w:t xml:space="preserve"> </w:t>
      </w:r>
      <w:r>
        <w:t>some</w:t>
      </w:r>
      <w:r>
        <w:rPr>
          <w:spacing w:val="-17"/>
        </w:rPr>
        <w:t xml:space="preserve"> </w:t>
      </w:r>
      <w:r>
        <w:t>provisions</w:t>
      </w:r>
      <w:r>
        <w:rPr>
          <w:spacing w:val="-18"/>
        </w:rPr>
        <w:t xml:space="preserve"> </w:t>
      </w:r>
      <w:r>
        <w:t>of</w:t>
      </w:r>
      <w:r>
        <w:rPr>
          <w:spacing w:val="-14"/>
        </w:rPr>
        <w:t xml:space="preserve"> </w:t>
      </w:r>
      <w:r>
        <w:t>the</w:t>
      </w:r>
      <w:r>
        <w:rPr>
          <w:spacing w:val="-18"/>
        </w:rPr>
        <w:t xml:space="preserve"> </w:t>
      </w:r>
      <w:r>
        <w:t>III</w:t>
      </w:r>
      <w:r>
        <w:rPr>
          <w:spacing w:val="-18"/>
        </w:rPr>
        <w:t xml:space="preserve"> </w:t>
      </w:r>
      <w:r>
        <w:t>Code. As some provisions of the III Code are also requirements from mandatory IMO instruments, appropriate</w:t>
      </w:r>
      <w:r>
        <w:rPr>
          <w:spacing w:val="-20"/>
        </w:rPr>
        <w:t xml:space="preserve"> </w:t>
      </w:r>
      <w:r>
        <w:t>references</w:t>
      </w:r>
      <w:r>
        <w:rPr>
          <w:spacing w:val="-20"/>
        </w:rPr>
        <w:t xml:space="preserve"> </w:t>
      </w:r>
      <w:r>
        <w:t>to</w:t>
      </w:r>
      <w:r>
        <w:rPr>
          <w:spacing w:val="-20"/>
        </w:rPr>
        <w:t xml:space="preserve"> </w:t>
      </w:r>
      <w:r>
        <w:t>the</w:t>
      </w:r>
      <w:r>
        <w:rPr>
          <w:spacing w:val="-20"/>
        </w:rPr>
        <w:t xml:space="preserve"> </w:t>
      </w:r>
      <w:r>
        <w:t>applicable</w:t>
      </w:r>
      <w:r>
        <w:rPr>
          <w:spacing w:val="-25"/>
        </w:rPr>
        <w:t xml:space="preserve"> </w:t>
      </w:r>
      <w:r>
        <w:rPr>
          <w:spacing w:val="-3"/>
        </w:rPr>
        <w:t>provisions</w:t>
      </w:r>
      <w:r>
        <w:rPr>
          <w:spacing w:val="-23"/>
        </w:rPr>
        <w:t xml:space="preserve"> </w:t>
      </w:r>
      <w:r>
        <w:t>from</w:t>
      </w:r>
      <w:r>
        <w:rPr>
          <w:spacing w:val="-25"/>
        </w:rPr>
        <w:t xml:space="preserve"> </w:t>
      </w:r>
      <w:r>
        <w:rPr>
          <w:spacing w:val="-2"/>
        </w:rPr>
        <w:t>the</w:t>
      </w:r>
      <w:r>
        <w:rPr>
          <w:spacing w:val="-24"/>
        </w:rPr>
        <w:t xml:space="preserve"> </w:t>
      </w:r>
      <w:r>
        <w:rPr>
          <w:spacing w:val="-3"/>
        </w:rPr>
        <w:t>applicable</w:t>
      </w:r>
      <w:r>
        <w:rPr>
          <w:spacing w:val="-25"/>
        </w:rPr>
        <w:t xml:space="preserve"> </w:t>
      </w:r>
      <w:r>
        <w:rPr>
          <w:spacing w:val="-3"/>
        </w:rPr>
        <w:t>IMO</w:t>
      </w:r>
      <w:r>
        <w:rPr>
          <w:spacing w:val="-25"/>
        </w:rPr>
        <w:t xml:space="preserve"> </w:t>
      </w:r>
      <w:r>
        <w:rPr>
          <w:spacing w:val="-3"/>
        </w:rPr>
        <w:t>instrument</w:t>
      </w:r>
      <w:r>
        <w:rPr>
          <w:spacing w:val="-25"/>
        </w:rPr>
        <w:t xml:space="preserve"> </w:t>
      </w:r>
      <w:r>
        <w:t>and</w:t>
      </w:r>
      <w:r>
        <w:rPr>
          <w:spacing w:val="-25"/>
        </w:rPr>
        <w:t xml:space="preserve"> </w:t>
      </w:r>
      <w:r>
        <w:rPr>
          <w:spacing w:val="-2"/>
        </w:rPr>
        <w:t>the</w:t>
      </w:r>
      <w:r>
        <w:rPr>
          <w:spacing w:val="-24"/>
        </w:rPr>
        <w:t xml:space="preserve"> </w:t>
      </w:r>
      <w:r>
        <w:rPr>
          <w:spacing w:val="-3"/>
        </w:rPr>
        <w:t xml:space="preserve">III </w:t>
      </w:r>
      <w:r>
        <w:t>Code should be inserted in the Findings</w:t>
      </w:r>
      <w:r>
        <w:rPr>
          <w:spacing w:val="-10"/>
        </w:rPr>
        <w:t xml:space="preserve"> </w:t>
      </w:r>
      <w:r>
        <w:t>Notice.</w:t>
      </w:r>
    </w:p>
    <w:p w14:paraId="67B16FD8" w14:textId="77777777" w:rsidR="0009623E" w:rsidRDefault="0009623E">
      <w:pPr>
        <w:pStyle w:val="BodyText"/>
        <w:spacing w:before="1"/>
        <w:rPr>
          <w:sz w:val="21"/>
        </w:rPr>
      </w:pPr>
    </w:p>
    <w:p w14:paraId="1D1CA4C9" w14:textId="77777777" w:rsidR="0009623E" w:rsidRDefault="00F00F55">
      <w:pPr>
        <w:pStyle w:val="ListParagraph"/>
        <w:numPr>
          <w:ilvl w:val="1"/>
          <w:numId w:val="32"/>
        </w:numPr>
        <w:tabs>
          <w:tab w:val="left" w:pos="1171"/>
        </w:tabs>
        <w:spacing w:before="1"/>
        <w:ind w:right="418" w:firstLine="0"/>
        <w:jc w:val="both"/>
      </w:pPr>
      <w:r>
        <w:t>Drafting</w:t>
      </w:r>
      <w:r>
        <w:rPr>
          <w:spacing w:val="-18"/>
        </w:rPr>
        <w:t xml:space="preserve"> </w:t>
      </w:r>
      <w:r>
        <w:t>of</w:t>
      </w:r>
      <w:r>
        <w:rPr>
          <w:spacing w:val="-17"/>
        </w:rPr>
        <w:t xml:space="preserve"> </w:t>
      </w:r>
      <w:r>
        <w:t>findings</w:t>
      </w:r>
      <w:r>
        <w:rPr>
          <w:spacing w:val="-20"/>
        </w:rPr>
        <w:t xml:space="preserve"> </w:t>
      </w:r>
      <w:r>
        <w:t>and</w:t>
      </w:r>
      <w:r>
        <w:rPr>
          <w:spacing w:val="-20"/>
        </w:rPr>
        <w:t xml:space="preserve"> </w:t>
      </w:r>
      <w:r>
        <w:t>observations</w:t>
      </w:r>
      <w:r>
        <w:rPr>
          <w:spacing w:val="-17"/>
        </w:rPr>
        <w:t xml:space="preserve"> </w:t>
      </w:r>
      <w:r>
        <w:t>should</w:t>
      </w:r>
      <w:r>
        <w:rPr>
          <w:spacing w:val="-21"/>
        </w:rPr>
        <w:t xml:space="preserve"> </w:t>
      </w:r>
      <w:r>
        <w:t>be</w:t>
      </w:r>
      <w:r>
        <w:rPr>
          <w:spacing w:val="-20"/>
        </w:rPr>
        <w:t xml:space="preserve"> </w:t>
      </w:r>
      <w:r>
        <w:t>consistent</w:t>
      </w:r>
      <w:r>
        <w:rPr>
          <w:spacing w:val="-22"/>
        </w:rPr>
        <w:t xml:space="preserve"> </w:t>
      </w:r>
      <w:r>
        <w:t>and</w:t>
      </w:r>
      <w:r>
        <w:rPr>
          <w:spacing w:val="-20"/>
        </w:rPr>
        <w:t xml:space="preserve"> </w:t>
      </w:r>
      <w:r>
        <w:t>supported</w:t>
      </w:r>
      <w:r>
        <w:rPr>
          <w:spacing w:val="-20"/>
        </w:rPr>
        <w:t xml:space="preserve"> </w:t>
      </w:r>
      <w:r>
        <w:t>by</w:t>
      </w:r>
      <w:r>
        <w:rPr>
          <w:spacing w:val="-27"/>
        </w:rPr>
        <w:t xml:space="preserve"> </w:t>
      </w:r>
      <w:r>
        <w:t>evidence. Examples</w:t>
      </w:r>
      <w:r>
        <w:rPr>
          <w:spacing w:val="-15"/>
        </w:rPr>
        <w:t xml:space="preserve"> </w:t>
      </w:r>
      <w:r>
        <w:t>of</w:t>
      </w:r>
      <w:r>
        <w:rPr>
          <w:spacing w:val="-15"/>
        </w:rPr>
        <w:t xml:space="preserve"> </w:t>
      </w:r>
      <w:r>
        <w:t>how</w:t>
      </w:r>
      <w:r>
        <w:rPr>
          <w:spacing w:val="-18"/>
        </w:rPr>
        <w:t xml:space="preserve"> </w:t>
      </w:r>
      <w:r>
        <w:t>Form</w:t>
      </w:r>
      <w:r>
        <w:rPr>
          <w:spacing w:val="-17"/>
        </w:rPr>
        <w:t xml:space="preserve"> </w:t>
      </w:r>
      <w:r>
        <w:t>A</w:t>
      </w:r>
      <w:r>
        <w:rPr>
          <w:spacing w:val="-16"/>
        </w:rPr>
        <w:t xml:space="preserve"> </w:t>
      </w:r>
      <w:r>
        <w:t>–</w:t>
      </w:r>
      <w:r>
        <w:rPr>
          <w:spacing w:val="-17"/>
        </w:rPr>
        <w:t xml:space="preserve"> </w:t>
      </w:r>
      <w:r>
        <w:t>Findings</w:t>
      </w:r>
      <w:r>
        <w:rPr>
          <w:b/>
        </w:rPr>
        <w:t>/</w:t>
      </w:r>
      <w:r>
        <w:t>Observations</w:t>
      </w:r>
      <w:r>
        <w:rPr>
          <w:spacing w:val="-16"/>
        </w:rPr>
        <w:t xml:space="preserve"> </w:t>
      </w:r>
      <w:r>
        <w:t>Notice</w:t>
      </w:r>
      <w:r>
        <w:rPr>
          <w:spacing w:val="-17"/>
        </w:rPr>
        <w:t xml:space="preserve"> </w:t>
      </w:r>
      <w:r>
        <w:t>should</w:t>
      </w:r>
      <w:r>
        <w:rPr>
          <w:spacing w:val="-18"/>
        </w:rPr>
        <w:t xml:space="preserve"> </w:t>
      </w:r>
      <w:r>
        <w:t>be</w:t>
      </w:r>
      <w:r>
        <w:rPr>
          <w:spacing w:val="-18"/>
        </w:rPr>
        <w:t xml:space="preserve"> </w:t>
      </w:r>
      <w:r>
        <w:t>completed,</w:t>
      </w:r>
      <w:r>
        <w:rPr>
          <w:spacing w:val="-18"/>
        </w:rPr>
        <w:t xml:space="preserve"> </w:t>
      </w:r>
      <w:r>
        <w:t>are</w:t>
      </w:r>
      <w:r>
        <w:rPr>
          <w:spacing w:val="-18"/>
        </w:rPr>
        <w:t xml:space="preserve"> </w:t>
      </w:r>
      <w:r>
        <w:t>attached</w:t>
      </w:r>
      <w:r>
        <w:rPr>
          <w:spacing w:val="-17"/>
        </w:rPr>
        <w:t xml:space="preserve"> </w:t>
      </w:r>
      <w:r>
        <w:t>to the draft interim report set out in annex 2 to this</w:t>
      </w:r>
      <w:r>
        <w:rPr>
          <w:spacing w:val="-25"/>
        </w:rPr>
        <w:t xml:space="preserve"> </w:t>
      </w:r>
      <w:r>
        <w:t>Manual.</w:t>
      </w:r>
    </w:p>
    <w:p w14:paraId="6EEA7B66" w14:textId="77777777" w:rsidR="0009623E" w:rsidRDefault="0009623E">
      <w:pPr>
        <w:pStyle w:val="BodyText"/>
        <w:spacing w:before="7"/>
        <w:rPr>
          <w:sz w:val="21"/>
        </w:rPr>
      </w:pPr>
    </w:p>
    <w:p w14:paraId="348CE3BA" w14:textId="77777777" w:rsidR="0009623E" w:rsidRDefault="00F00F55">
      <w:pPr>
        <w:pStyle w:val="ListParagraph"/>
        <w:numPr>
          <w:ilvl w:val="1"/>
          <w:numId w:val="32"/>
        </w:numPr>
        <w:tabs>
          <w:tab w:val="left" w:pos="1171"/>
        </w:tabs>
        <w:spacing w:before="1" w:line="237" w:lineRule="auto"/>
        <w:ind w:right="422" w:firstLine="0"/>
        <w:jc w:val="both"/>
      </w:pPr>
      <w:r>
        <w:t>Form</w:t>
      </w:r>
      <w:r>
        <w:rPr>
          <w:spacing w:val="-10"/>
        </w:rPr>
        <w:t xml:space="preserve"> </w:t>
      </w:r>
      <w:r>
        <w:t>A</w:t>
      </w:r>
      <w:r>
        <w:rPr>
          <w:spacing w:val="-10"/>
        </w:rPr>
        <w:t xml:space="preserve"> </w:t>
      </w:r>
      <w:r>
        <w:t>should</w:t>
      </w:r>
      <w:r>
        <w:rPr>
          <w:spacing w:val="-10"/>
        </w:rPr>
        <w:t xml:space="preserve"> </w:t>
      </w:r>
      <w:r>
        <w:t>be</w:t>
      </w:r>
      <w:r>
        <w:rPr>
          <w:spacing w:val="-10"/>
        </w:rPr>
        <w:t xml:space="preserve"> </w:t>
      </w:r>
      <w:r>
        <w:t>agreed</w:t>
      </w:r>
      <w:r>
        <w:rPr>
          <w:spacing w:val="-10"/>
        </w:rPr>
        <w:t xml:space="preserve"> </w:t>
      </w:r>
      <w:r>
        <w:t>and</w:t>
      </w:r>
      <w:r>
        <w:rPr>
          <w:spacing w:val="-10"/>
        </w:rPr>
        <w:t xml:space="preserve"> </w:t>
      </w:r>
      <w:r>
        <w:t>signed</w:t>
      </w:r>
      <w:r>
        <w:rPr>
          <w:spacing w:val="-10"/>
        </w:rPr>
        <w:t xml:space="preserve"> </w:t>
      </w:r>
      <w:r>
        <w:t>by</w:t>
      </w:r>
      <w:r>
        <w:rPr>
          <w:spacing w:val="-16"/>
        </w:rPr>
        <w:t xml:space="preserve"> </w:t>
      </w:r>
      <w:r>
        <w:t>the</w:t>
      </w:r>
      <w:r>
        <w:rPr>
          <w:spacing w:val="-10"/>
        </w:rPr>
        <w:t xml:space="preserve"> </w:t>
      </w:r>
      <w:r>
        <w:t>ATL</w:t>
      </w:r>
      <w:r>
        <w:rPr>
          <w:spacing w:val="-11"/>
        </w:rPr>
        <w:t xml:space="preserve"> </w:t>
      </w:r>
      <w:r>
        <w:t>and</w:t>
      </w:r>
      <w:r>
        <w:rPr>
          <w:spacing w:val="-12"/>
        </w:rPr>
        <w:t xml:space="preserve"> </w:t>
      </w:r>
      <w:r>
        <w:t>a</w:t>
      </w:r>
      <w:r>
        <w:rPr>
          <w:spacing w:val="-12"/>
        </w:rPr>
        <w:t xml:space="preserve"> </w:t>
      </w:r>
      <w:r>
        <w:t>senior</w:t>
      </w:r>
      <w:r>
        <w:rPr>
          <w:spacing w:val="-13"/>
        </w:rPr>
        <w:t xml:space="preserve"> </w:t>
      </w:r>
      <w:r>
        <w:t>representative</w:t>
      </w:r>
      <w:r>
        <w:rPr>
          <w:spacing w:val="-11"/>
        </w:rPr>
        <w:t xml:space="preserve"> </w:t>
      </w:r>
      <w:r>
        <w:t>from</w:t>
      </w:r>
      <w:r>
        <w:rPr>
          <w:spacing w:val="-12"/>
        </w:rPr>
        <w:t xml:space="preserve"> </w:t>
      </w:r>
      <w:r>
        <w:t>the Member State during the closing meeting, in two originals. One original signed Form A will be kept by the Member State and another handed over to the ATL, for submission to MSA, for record</w:t>
      </w:r>
      <w:r>
        <w:rPr>
          <w:spacing w:val="-2"/>
        </w:rPr>
        <w:t xml:space="preserve"> </w:t>
      </w:r>
      <w:r>
        <w:t>keeping.</w:t>
      </w:r>
    </w:p>
    <w:p w14:paraId="1C093129" w14:textId="77777777" w:rsidR="0009623E" w:rsidRDefault="0009623E">
      <w:pPr>
        <w:spacing w:line="237" w:lineRule="auto"/>
        <w:jc w:val="both"/>
        <w:sectPr w:rsidR="0009623E">
          <w:headerReference w:type="default" r:id="rId41"/>
          <w:footerReference w:type="default" r:id="rId42"/>
          <w:pgSz w:w="11910" w:h="16840"/>
          <w:pgMar w:top="1380" w:right="1000" w:bottom="1000" w:left="1100" w:header="856" w:footer="803" w:gutter="0"/>
          <w:cols w:space="720"/>
        </w:sectPr>
      </w:pPr>
    </w:p>
    <w:p w14:paraId="27AFBC86" w14:textId="77777777" w:rsidR="0009623E" w:rsidRDefault="0009623E">
      <w:pPr>
        <w:pStyle w:val="BodyText"/>
        <w:spacing w:before="11"/>
        <w:rPr>
          <w:sz w:val="13"/>
        </w:rPr>
      </w:pPr>
    </w:p>
    <w:p w14:paraId="1BE03739" w14:textId="77777777" w:rsidR="0009623E" w:rsidRDefault="00F00F55">
      <w:pPr>
        <w:pStyle w:val="Heading2"/>
        <w:numPr>
          <w:ilvl w:val="0"/>
          <w:numId w:val="32"/>
        </w:numPr>
        <w:tabs>
          <w:tab w:val="left" w:pos="1171"/>
        </w:tabs>
        <w:spacing w:before="91"/>
        <w:ind w:hanging="853"/>
        <w:jc w:val="both"/>
      </w:pPr>
      <w:bookmarkStart w:id="30" w:name="_bookmark30"/>
      <w:bookmarkEnd w:id="30"/>
      <w:r>
        <w:t>AUDIT</w:t>
      </w:r>
      <w:r>
        <w:rPr>
          <w:spacing w:val="-4"/>
        </w:rPr>
        <w:t xml:space="preserve"> </w:t>
      </w:r>
      <w:r>
        <w:t>FOLLOW-UP</w:t>
      </w:r>
    </w:p>
    <w:p w14:paraId="03B357AF" w14:textId="77777777" w:rsidR="0009623E" w:rsidRDefault="0009623E">
      <w:pPr>
        <w:pStyle w:val="BodyText"/>
        <w:spacing w:before="7"/>
        <w:rPr>
          <w:b/>
          <w:sz w:val="21"/>
        </w:rPr>
      </w:pPr>
    </w:p>
    <w:p w14:paraId="12377D1D" w14:textId="77777777" w:rsidR="0009623E" w:rsidRDefault="00F00F55">
      <w:pPr>
        <w:pStyle w:val="ListParagraph"/>
        <w:numPr>
          <w:ilvl w:val="1"/>
          <w:numId w:val="32"/>
        </w:numPr>
        <w:tabs>
          <w:tab w:val="left" w:pos="1171"/>
        </w:tabs>
        <w:spacing w:line="237" w:lineRule="auto"/>
        <w:ind w:right="416" w:firstLine="0"/>
        <w:jc w:val="both"/>
      </w:pPr>
      <w:r>
        <w:t>The audit will be concluded by the verification of the effective implementation of the corrective</w:t>
      </w:r>
      <w:r>
        <w:rPr>
          <w:spacing w:val="-23"/>
        </w:rPr>
        <w:t xml:space="preserve"> </w:t>
      </w:r>
      <w:r>
        <w:t>action</w:t>
      </w:r>
      <w:r>
        <w:rPr>
          <w:spacing w:val="-23"/>
        </w:rPr>
        <w:t xml:space="preserve"> </w:t>
      </w:r>
      <w:r>
        <w:t>plan</w:t>
      </w:r>
      <w:r>
        <w:rPr>
          <w:spacing w:val="-23"/>
        </w:rPr>
        <w:t xml:space="preserve"> </w:t>
      </w:r>
      <w:r>
        <w:t>and</w:t>
      </w:r>
      <w:r>
        <w:rPr>
          <w:spacing w:val="-23"/>
        </w:rPr>
        <w:t xml:space="preserve"> </w:t>
      </w:r>
      <w:r>
        <w:t>confirmed</w:t>
      </w:r>
      <w:r>
        <w:rPr>
          <w:spacing w:val="-23"/>
        </w:rPr>
        <w:t xml:space="preserve"> </w:t>
      </w:r>
      <w:r>
        <w:t>by</w:t>
      </w:r>
      <w:r>
        <w:rPr>
          <w:spacing w:val="-28"/>
        </w:rPr>
        <w:t xml:space="preserve"> </w:t>
      </w:r>
      <w:r>
        <w:t>ATL</w:t>
      </w:r>
      <w:r>
        <w:rPr>
          <w:spacing w:val="-23"/>
        </w:rPr>
        <w:t xml:space="preserve"> </w:t>
      </w:r>
      <w:r>
        <w:t>as</w:t>
      </w:r>
      <w:r>
        <w:rPr>
          <w:spacing w:val="-23"/>
        </w:rPr>
        <w:t xml:space="preserve"> </w:t>
      </w:r>
      <w:r>
        <w:t>being</w:t>
      </w:r>
      <w:r>
        <w:rPr>
          <w:spacing w:val="-23"/>
        </w:rPr>
        <w:t xml:space="preserve"> </w:t>
      </w:r>
      <w:r>
        <w:t>appropriate</w:t>
      </w:r>
      <w:r>
        <w:rPr>
          <w:spacing w:val="-27"/>
        </w:rPr>
        <w:t xml:space="preserve"> </w:t>
      </w:r>
      <w:r>
        <w:t>to</w:t>
      </w:r>
      <w:r>
        <w:rPr>
          <w:spacing w:val="-27"/>
        </w:rPr>
        <w:t xml:space="preserve"> </w:t>
      </w:r>
      <w:r>
        <w:t>address</w:t>
      </w:r>
      <w:r>
        <w:rPr>
          <w:spacing w:val="-26"/>
        </w:rPr>
        <w:t xml:space="preserve"> </w:t>
      </w:r>
      <w:r>
        <w:rPr>
          <w:spacing w:val="-2"/>
        </w:rPr>
        <w:t>the</w:t>
      </w:r>
      <w:r>
        <w:rPr>
          <w:spacing w:val="-27"/>
        </w:rPr>
        <w:t xml:space="preserve"> </w:t>
      </w:r>
      <w:r>
        <w:rPr>
          <w:spacing w:val="-3"/>
        </w:rPr>
        <w:t>various</w:t>
      </w:r>
      <w:r>
        <w:rPr>
          <w:spacing w:val="-26"/>
        </w:rPr>
        <w:t xml:space="preserve"> </w:t>
      </w:r>
      <w:r>
        <w:t xml:space="preserve">findings in the </w:t>
      </w:r>
      <w:r>
        <w:rPr>
          <w:i/>
        </w:rPr>
        <w:t>audit final</w:t>
      </w:r>
      <w:r>
        <w:rPr>
          <w:i/>
          <w:spacing w:val="-7"/>
        </w:rPr>
        <w:t xml:space="preserve"> </w:t>
      </w:r>
      <w:r>
        <w:rPr>
          <w:i/>
        </w:rPr>
        <w:t>report</w:t>
      </w:r>
      <w:r>
        <w:t>.</w:t>
      </w:r>
    </w:p>
    <w:p w14:paraId="75C77F46" w14:textId="77777777" w:rsidR="0009623E" w:rsidRDefault="0009623E">
      <w:pPr>
        <w:pStyle w:val="BodyText"/>
        <w:spacing w:before="6"/>
        <w:rPr>
          <w:sz w:val="21"/>
        </w:rPr>
      </w:pPr>
    </w:p>
    <w:p w14:paraId="016A940C" w14:textId="77777777" w:rsidR="0009623E" w:rsidRDefault="00F00F55">
      <w:pPr>
        <w:pStyle w:val="ListParagraph"/>
        <w:numPr>
          <w:ilvl w:val="1"/>
          <w:numId w:val="32"/>
        </w:numPr>
        <w:tabs>
          <w:tab w:val="left" w:pos="1171"/>
        </w:tabs>
        <w:spacing w:line="237" w:lineRule="auto"/>
        <w:ind w:right="420" w:firstLine="0"/>
        <w:jc w:val="both"/>
      </w:pPr>
      <w:r>
        <w:t>The verification will normally be carried out as a document based audit (document review)</w:t>
      </w:r>
      <w:r>
        <w:rPr>
          <w:spacing w:val="-22"/>
        </w:rPr>
        <w:t xml:space="preserve"> </w:t>
      </w:r>
      <w:r>
        <w:t>by</w:t>
      </w:r>
      <w:r>
        <w:rPr>
          <w:spacing w:val="-26"/>
        </w:rPr>
        <w:t xml:space="preserve"> </w:t>
      </w:r>
      <w:r>
        <w:t>the</w:t>
      </w:r>
      <w:r>
        <w:rPr>
          <w:spacing w:val="-20"/>
        </w:rPr>
        <w:t xml:space="preserve"> </w:t>
      </w:r>
      <w:r>
        <w:t>ATL</w:t>
      </w:r>
      <w:r>
        <w:rPr>
          <w:spacing w:val="-20"/>
        </w:rPr>
        <w:t xml:space="preserve"> </w:t>
      </w:r>
      <w:r>
        <w:t>after</w:t>
      </w:r>
      <w:r>
        <w:rPr>
          <w:spacing w:val="-22"/>
        </w:rPr>
        <w:t xml:space="preserve"> </w:t>
      </w:r>
      <w:r>
        <w:t>receipt</w:t>
      </w:r>
      <w:r>
        <w:rPr>
          <w:spacing w:val="-18"/>
        </w:rPr>
        <w:t xml:space="preserve"> </w:t>
      </w:r>
      <w:r>
        <w:t>of</w:t>
      </w:r>
      <w:r>
        <w:rPr>
          <w:spacing w:val="-19"/>
        </w:rPr>
        <w:t xml:space="preserve"> </w:t>
      </w:r>
      <w:r>
        <w:t>all</w:t>
      </w:r>
      <w:r>
        <w:rPr>
          <w:spacing w:val="-22"/>
        </w:rPr>
        <w:t xml:space="preserve"> </w:t>
      </w:r>
      <w:r>
        <w:t>relevant</w:t>
      </w:r>
      <w:r>
        <w:rPr>
          <w:spacing w:val="-22"/>
        </w:rPr>
        <w:t xml:space="preserve"> </w:t>
      </w:r>
      <w:r>
        <w:t>documents</w:t>
      </w:r>
      <w:r>
        <w:rPr>
          <w:spacing w:val="-20"/>
        </w:rPr>
        <w:t xml:space="preserve"> </w:t>
      </w:r>
      <w:r>
        <w:t>showing</w:t>
      </w:r>
      <w:r>
        <w:rPr>
          <w:spacing w:val="-20"/>
        </w:rPr>
        <w:t xml:space="preserve"> </w:t>
      </w:r>
      <w:r>
        <w:t>the</w:t>
      </w:r>
      <w:r>
        <w:rPr>
          <w:spacing w:val="-20"/>
        </w:rPr>
        <w:t xml:space="preserve"> </w:t>
      </w:r>
      <w:r>
        <w:t>objective</w:t>
      </w:r>
      <w:r>
        <w:rPr>
          <w:spacing w:val="-20"/>
        </w:rPr>
        <w:t xml:space="preserve"> </w:t>
      </w:r>
      <w:r>
        <w:t>evidence</w:t>
      </w:r>
      <w:r>
        <w:rPr>
          <w:spacing w:val="-19"/>
        </w:rPr>
        <w:t xml:space="preserve"> </w:t>
      </w:r>
      <w:r>
        <w:t>on</w:t>
      </w:r>
      <w:r>
        <w:rPr>
          <w:spacing w:val="-20"/>
        </w:rPr>
        <w:t xml:space="preserve"> </w:t>
      </w:r>
      <w:r>
        <w:t>the Member States' effective implementation of the corrective action plan. Such evidence may consist of copies of new legislation or policies implemented, evidence of reporting to IMO, records</w:t>
      </w:r>
      <w:r>
        <w:rPr>
          <w:spacing w:val="-20"/>
        </w:rPr>
        <w:t xml:space="preserve"> </w:t>
      </w:r>
      <w:r>
        <w:t>of</w:t>
      </w:r>
      <w:r>
        <w:rPr>
          <w:spacing w:val="-19"/>
        </w:rPr>
        <w:t xml:space="preserve"> </w:t>
      </w:r>
      <w:r>
        <w:t>compliance,</w:t>
      </w:r>
      <w:r>
        <w:rPr>
          <w:spacing w:val="-21"/>
        </w:rPr>
        <w:t xml:space="preserve"> </w:t>
      </w:r>
      <w:r>
        <w:t>evidence</w:t>
      </w:r>
      <w:r>
        <w:rPr>
          <w:spacing w:val="-20"/>
        </w:rPr>
        <w:t xml:space="preserve"> </w:t>
      </w:r>
      <w:r>
        <w:t>of</w:t>
      </w:r>
      <w:r>
        <w:rPr>
          <w:spacing w:val="-19"/>
        </w:rPr>
        <w:t xml:space="preserve"> </w:t>
      </w:r>
      <w:r>
        <w:t>appropriate</w:t>
      </w:r>
      <w:r>
        <w:rPr>
          <w:spacing w:val="-21"/>
        </w:rPr>
        <w:t xml:space="preserve"> </w:t>
      </w:r>
      <w:r>
        <w:t>training</w:t>
      </w:r>
      <w:r>
        <w:rPr>
          <w:spacing w:val="-20"/>
        </w:rPr>
        <w:t xml:space="preserve"> </w:t>
      </w:r>
      <w:r>
        <w:t>of</w:t>
      </w:r>
      <w:r>
        <w:rPr>
          <w:spacing w:val="-19"/>
        </w:rPr>
        <w:t xml:space="preserve"> </w:t>
      </w:r>
      <w:r>
        <w:t>staff,</w:t>
      </w:r>
      <w:r>
        <w:rPr>
          <w:spacing w:val="-22"/>
        </w:rPr>
        <w:t xml:space="preserve"> </w:t>
      </w:r>
      <w:r>
        <w:t>copy</w:t>
      </w:r>
      <w:r>
        <w:rPr>
          <w:spacing w:val="-26"/>
        </w:rPr>
        <w:t xml:space="preserve"> </w:t>
      </w:r>
      <w:r>
        <w:t>of</w:t>
      </w:r>
      <w:r>
        <w:rPr>
          <w:spacing w:val="-19"/>
        </w:rPr>
        <w:t xml:space="preserve"> </w:t>
      </w:r>
      <w:r>
        <w:t>signed</w:t>
      </w:r>
      <w:r>
        <w:rPr>
          <w:spacing w:val="-20"/>
        </w:rPr>
        <w:t xml:space="preserve"> </w:t>
      </w:r>
      <w:r>
        <w:t>RO</w:t>
      </w:r>
      <w:r>
        <w:rPr>
          <w:spacing w:val="-21"/>
        </w:rPr>
        <w:t xml:space="preserve"> </w:t>
      </w:r>
      <w:r>
        <w:t>agreements, independent evaluation reports,</w:t>
      </w:r>
      <w:r>
        <w:rPr>
          <w:spacing w:val="-5"/>
        </w:rPr>
        <w:t xml:space="preserve"> </w:t>
      </w:r>
      <w:r>
        <w:t>etc.</w:t>
      </w:r>
    </w:p>
    <w:p w14:paraId="70BE4E53" w14:textId="77777777" w:rsidR="0009623E" w:rsidRDefault="0009623E">
      <w:pPr>
        <w:pStyle w:val="BodyText"/>
        <w:spacing w:before="3"/>
        <w:rPr>
          <w:sz w:val="21"/>
        </w:rPr>
      </w:pPr>
    </w:p>
    <w:p w14:paraId="4FCFA84F" w14:textId="77777777" w:rsidR="0009623E" w:rsidRDefault="00F00F55">
      <w:pPr>
        <w:pStyle w:val="ListParagraph"/>
        <w:numPr>
          <w:ilvl w:val="1"/>
          <w:numId w:val="32"/>
        </w:numPr>
        <w:tabs>
          <w:tab w:val="left" w:pos="1171"/>
        </w:tabs>
        <w:spacing w:line="237" w:lineRule="auto"/>
        <w:ind w:right="414" w:firstLine="0"/>
        <w:jc w:val="both"/>
      </w:pPr>
      <w:r>
        <w:t>The</w:t>
      </w:r>
      <w:r>
        <w:rPr>
          <w:spacing w:val="-21"/>
        </w:rPr>
        <w:t xml:space="preserve"> </w:t>
      </w:r>
      <w:r>
        <w:t>ATL</w:t>
      </w:r>
      <w:r>
        <w:rPr>
          <w:spacing w:val="-20"/>
        </w:rPr>
        <w:t xml:space="preserve"> </w:t>
      </w:r>
      <w:r>
        <w:t>may</w:t>
      </w:r>
      <w:r>
        <w:rPr>
          <w:spacing w:val="-25"/>
        </w:rPr>
        <w:t xml:space="preserve"> </w:t>
      </w:r>
      <w:r>
        <w:t>propose</w:t>
      </w:r>
      <w:r>
        <w:rPr>
          <w:spacing w:val="-20"/>
        </w:rPr>
        <w:t xml:space="preserve"> </w:t>
      </w:r>
      <w:r>
        <w:t>to</w:t>
      </w:r>
      <w:r>
        <w:rPr>
          <w:spacing w:val="-19"/>
        </w:rPr>
        <w:t xml:space="preserve"> </w:t>
      </w:r>
      <w:r>
        <w:t>the</w:t>
      </w:r>
      <w:r>
        <w:rPr>
          <w:spacing w:val="-20"/>
        </w:rPr>
        <w:t xml:space="preserve"> </w:t>
      </w:r>
      <w:r>
        <w:t>MSA</w:t>
      </w:r>
      <w:r>
        <w:rPr>
          <w:spacing w:val="-21"/>
        </w:rPr>
        <w:t xml:space="preserve"> </w:t>
      </w:r>
      <w:r>
        <w:t>that</w:t>
      </w:r>
      <w:r>
        <w:rPr>
          <w:spacing w:val="-22"/>
        </w:rPr>
        <w:t xml:space="preserve"> </w:t>
      </w:r>
      <w:r>
        <w:t>an</w:t>
      </w:r>
      <w:r>
        <w:rPr>
          <w:spacing w:val="-21"/>
        </w:rPr>
        <w:t xml:space="preserve"> </w:t>
      </w:r>
      <w:r>
        <w:t>on-site</w:t>
      </w:r>
      <w:r>
        <w:rPr>
          <w:spacing w:val="-20"/>
        </w:rPr>
        <w:t xml:space="preserve"> </w:t>
      </w:r>
      <w:r>
        <w:t>audit</w:t>
      </w:r>
      <w:r>
        <w:rPr>
          <w:spacing w:val="-27"/>
        </w:rPr>
        <w:t xml:space="preserve"> </w:t>
      </w:r>
      <w:r>
        <w:t>is</w:t>
      </w:r>
      <w:r>
        <w:rPr>
          <w:spacing w:val="-24"/>
        </w:rPr>
        <w:t xml:space="preserve"> </w:t>
      </w:r>
      <w:r>
        <w:t>necessary</w:t>
      </w:r>
      <w:r>
        <w:rPr>
          <w:spacing w:val="-30"/>
        </w:rPr>
        <w:t xml:space="preserve"> </w:t>
      </w:r>
      <w:r>
        <w:t>in</w:t>
      </w:r>
      <w:r>
        <w:rPr>
          <w:spacing w:val="-25"/>
        </w:rPr>
        <w:t xml:space="preserve"> </w:t>
      </w:r>
      <w:r>
        <w:t>order</w:t>
      </w:r>
      <w:r>
        <w:rPr>
          <w:spacing w:val="-26"/>
        </w:rPr>
        <w:t xml:space="preserve"> </w:t>
      </w:r>
      <w:r>
        <w:t>to</w:t>
      </w:r>
      <w:r>
        <w:rPr>
          <w:spacing w:val="-25"/>
        </w:rPr>
        <w:t xml:space="preserve"> </w:t>
      </w:r>
      <w:r>
        <w:rPr>
          <w:spacing w:val="-3"/>
        </w:rPr>
        <w:t>verify</w:t>
      </w:r>
      <w:r>
        <w:rPr>
          <w:spacing w:val="-31"/>
        </w:rPr>
        <w:t xml:space="preserve"> </w:t>
      </w:r>
      <w:r>
        <w:rPr>
          <w:spacing w:val="-2"/>
        </w:rPr>
        <w:t xml:space="preserve">the </w:t>
      </w:r>
      <w:r>
        <w:t>effective</w:t>
      </w:r>
      <w:r>
        <w:rPr>
          <w:spacing w:val="-22"/>
        </w:rPr>
        <w:t xml:space="preserve"> </w:t>
      </w:r>
      <w:r>
        <w:t>implementation</w:t>
      </w:r>
      <w:r>
        <w:rPr>
          <w:spacing w:val="-21"/>
        </w:rPr>
        <w:t xml:space="preserve"> </w:t>
      </w:r>
      <w:r>
        <w:t>of</w:t>
      </w:r>
      <w:r>
        <w:rPr>
          <w:spacing w:val="-20"/>
        </w:rPr>
        <w:t xml:space="preserve"> </w:t>
      </w:r>
      <w:r>
        <w:t>the</w:t>
      </w:r>
      <w:r>
        <w:rPr>
          <w:spacing w:val="-22"/>
        </w:rPr>
        <w:t xml:space="preserve"> </w:t>
      </w:r>
      <w:r>
        <w:t>corrective</w:t>
      </w:r>
      <w:r>
        <w:rPr>
          <w:spacing w:val="-21"/>
        </w:rPr>
        <w:t xml:space="preserve"> </w:t>
      </w:r>
      <w:r>
        <w:t>action</w:t>
      </w:r>
      <w:r>
        <w:rPr>
          <w:spacing w:val="-21"/>
        </w:rPr>
        <w:t xml:space="preserve"> </w:t>
      </w:r>
      <w:r>
        <w:t>plan.</w:t>
      </w:r>
      <w:r>
        <w:rPr>
          <w:spacing w:val="-23"/>
        </w:rPr>
        <w:t xml:space="preserve"> </w:t>
      </w:r>
      <w:r>
        <w:t>The</w:t>
      </w:r>
      <w:r>
        <w:rPr>
          <w:spacing w:val="-21"/>
        </w:rPr>
        <w:t xml:space="preserve"> </w:t>
      </w:r>
      <w:r>
        <w:t>standard</w:t>
      </w:r>
      <w:r>
        <w:rPr>
          <w:spacing w:val="-22"/>
        </w:rPr>
        <w:t xml:space="preserve"> </w:t>
      </w:r>
      <w:r>
        <w:t>auditing</w:t>
      </w:r>
      <w:r>
        <w:rPr>
          <w:spacing w:val="-23"/>
        </w:rPr>
        <w:t xml:space="preserve"> </w:t>
      </w:r>
      <w:r>
        <w:rPr>
          <w:spacing w:val="-3"/>
        </w:rPr>
        <w:t>procedures</w:t>
      </w:r>
      <w:r>
        <w:rPr>
          <w:spacing w:val="-24"/>
        </w:rPr>
        <w:t xml:space="preserve"> </w:t>
      </w:r>
      <w:r>
        <w:t>applied to</w:t>
      </w:r>
      <w:r>
        <w:rPr>
          <w:spacing w:val="-20"/>
        </w:rPr>
        <w:t xml:space="preserve"> </w:t>
      </w:r>
      <w:r>
        <w:t>the</w:t>
      </w:r>
      <w:r>
        <w:rPr>
          <w:spacing w:val="-19"/>
        </w:rPr>
        <w:t xml:space="preserve"> </w:t>
      </w:r>
      <w:r>
        <w:t>on-site</w:t>
      </w:r>
      <w:r>
        <w:rPr>
          <w:spacing w:val="-20"/>
        </w:rPr>
        <w:t xml:space="preserve"> </w:t>
      </w:r>
      <w:r>
        <w:t>audit</w:t>
      </w:r>
      <w:r>
        <w:rPr>
          <w:spacing w:val="-21"/>
        </w:rPr>
        <w:t xml:space="preserve"> </w:t>
      </w:r>
      <w:r>
        <w:t>follow-up</w:t>
      </w:r>
      <w:r>
        <w:rPr>
          <w:spacing w:val="-19"/>
        </w:rPr>
        <w:t xml:space="preserve"> </w:t>
      </w:r>
      <w:r>
        <w:t>are</w:t>
      </w:r>
      <w:r>
        <w:rPr>
          <w:spacing w:val="-20"/>
        </w:rPr>
        <w:t xml:space="preserve"> </w:t>
      </w:r>
      <w:r>
        <w:t>the</w:t>
      </w:r>
      <w:r>
        <w:rPr>
          <w:spacing w:val="-19"/>
        </w:rPr>
        <w:t xml:space="preserve"> </w:t>
      </w:r>
      <w:r>
        <w:t>same</w:t>
      </w:r>
      <w:r>
        <w:rPr>
          <w:spacing w:val="-19"/>
        </w:rPr>
        <w:t xml:space="preserve"> </w:t>
      </w:r>
      <w:r>
        <w:t>as</w:t>
      </w:r>
      <w:r>
        <w:rPr>
          <w:spacing w:val="-20"/>
        </w:rPr>
        <w:t xml:space="preserve"> </w:t>
      </w:r>
      <w:r>
        <w:t>for</w:t>
      </w:r>
      <w:r>
        <w:rPr>
          <w:spacing w:val="-21"/>
        </w:rPr>
        <w:t xml:space="preserve"> </w:t>
      </w:r>
      <w:r>
        <w:t>the</w:t>
      </w:r>
      <w:r>
        <w:rPr>
          <w:spacing w:val="-19"/>
        </w:rPr>
        <w:t xml:space="preserve"> </w:t>
      </w:r>
      <w:r>
        <w:t>regular</w:t>
      </w:r>
      <w:r>
        <w:rPr>
          <w:spacing w:val="-21"/>
        </w:rPr>
        <w:t xml:space="preserve"> </w:t>
      </w:r>
      <w:r>
        <w:t>Member</w:t>
      </w:r>
      <w:r>
        <w:rPr>
          <w:spacing w:val="-21"/>
        </w:rPr>
        <w:t xml:space="preserve"> </w:t>
      </w:r>
      <w:r>
        <w:t>State</w:t>
      </w:r>
      <w:r>
        <w:rPr>
          <w:spacing w:val="-19"/>
        </w:rPr>
        <w:t xml:space="preserve"> </w:t>
      </w:r>
      <w:r>
        <w:t>audit</w:t>
      </w:r>
      <w:r>
        <w:rPr>
          <w:spacing w:val="-25"/>
        </w:rPr>
        <w:t xml:space="preserve"> </w:t>
      </w:r>
      <w:r>
        <w:rPr>
          <w:spacing w:val="-3"/>
        </w:rPr>
        <w:t>described</w:t>
      </w:r>
      <w:r>
        <w:rPr>
          <w:spacing w:val="-24"/>
        </w:rPr>
        <w:t xml:space="preserve"> </w:t>
      </w:r>
      <w:r>
        <w:t>in</w:t>
      </w:r>
      <w:r>
        <w:rPr>
          <w:spacing w:val="-24"/>
        </w:rPr>
        <w:t xml:space="preserve"> </w:t>
      </w:r>
      <w:r>
        <w:rPr>
          <w:spacing w:val="-2"/>
        </w:rPr>
        <w:t xml:space="preserve">the </w:t>
      </w:r>
      <w:r>
        <w:t>Procedures. The only exception is the difference in scope, as the audit follow-up should be limited to verification of the effective implementation of the corrective action</w:t>
      </w:r>
      <w:r>
        <w:rPr>
          <w:spacing w:val="-30"/>
        </w:rPr>
        <w:t xml:space="preserve"> </w:t>
      </w:r>
      <w:r>
        <w:t>plan.</w:t>
      </w:r>
    </w:p>
    <w:p w14:paraId="6C78C220" w14:textId="77777777" w:rsidR="0009623E" w:rsidRDefault="0009623E">
      <w:pPr>
        <w:pStyle w:val="BodyText"/>
        <w:spacing w:before="4"/>
        <w:rPr>
          <w:sz w:val="21"/>
        </w:rPr>
      </w:pPr>
    </w:p>
    <w:p w14:paraId="6FBC4740" w14:textId="77777777" w:rsidR="0009623E" w:rsidRDefault="00F00F55">
      <w:pPr>
        <w:pStyle w:val="ListParagraph"/>
        <w:numPr>
          <w:ilvl w:val="1"/>
          <w:numId w:val="32"/>
        </w:numPr>
        <w:tabs>
          <w:tab w:val="left" w:pos="1171"/>
        </w:tabs>
        <w:spacing w:before="1" w:line="237" w:lineRule="auto"/>
        <w:ind w:right="422" w:firstLine="0"/>
        <w:jc w:val="both"/>
      </w:pPr>
      <w:r>
        <w:t>The</w:t>
      </w:r>
      <w:r>
        <w:rPr>
          <w:spacing w:val="-18"/>
        </w:rPr>
        <w:t xml:space="preserve"> </w:t>
      </w:r>
      <w:r>
        <w:t>on-site</w:t>
      </w:r>
      <w:r>
        <w:rPr>
          <w:spacing w:val="-17"/>
        </w:rPr>
        <w:t xml:space="preserve"> </w:t>
      </w:r>
      <w:r>
        <w:t>audit</w:t>
      </w:r>
      <w:r>
        <w:rPr>
          <w:spacing w:val="-19"/>
        </w:rPr>
        <w:t xml:space="preserve"> </w:t>
      </w:r>
      <w:r>
        <w:t>follow-up</w:t>
      </w:r>
      <w:r>
        <w:rPr>
          <w:spacing w:val="-17"/>
        </w:rPr>
        <w:t xml:space="preserve"> </w:t>
      </w:r>
      <w:r>
        <w:t>team</w:t>
      </w:r>
      <w:r>
        <w:rPr>
          <w:spacing w:val="-18"/>
        </w:rPr>
        <w:t xml:space="preserve"> </w:t>
      </w:r>
      <w:r>
        <w:t>will</w:t>
      </w:r>
      <w:r>
        <w:rPr>
          <w:spacing w:val="-18"/>
        </w:rPr>
        <w:t xml:space="preserve"> </w:t>
      </w:r>
      <w:r>
        <w:t>normally</w:t>
      </w:r>
      <w:r>
        <w:rPr>
          <w:spacing w:val="-22"/>
        </w:rPr>
        <w:t xml:space="preserve"> </w:t>
      </w:r>
      <w:r>
        <w:t>consist</w:t>
      </w:r>
      <w:r>
        <w:rPr>
          <w:spacing w:val="-19"/>
        </w:rPr>
        <w:t xml:space="preserve"> </w:t>
      </w:r>
      <w:r>
        <w:t>of</w:t>
      </w:r>
      <w:r>
        <w:rPr>
          <w:spacing w:val="-16"/>
        </w:rPr>
        <w:t xml:space="preserve"> </w:t>
      </w:r>
      <w:r>
        <w:t>an</w:t>
      </w:r>
      <w:r>
        <w:rPr>
          <w:spacing w:val="-17"/>
        </w:rPr>
        <w:t xml:space="preserve"> </w:t>
      </w:r>
      <w:r>
        <w:t>audit</w:t>
      </w:r>
      <w:r>
        <w:rPr>
          <w:spacing w:val="-19"/>
        </w:rPr>
        <w:t xml:space="preserve"> </w:t>
      </w:r>
      <w:r>
        <w:t>team</w:t>
      </w:r>
      <w:r>
        <w:rPr>
          <w:spacing w:val="-17"/>
        </w:rPr>
        <w:t xml:space="preserve"> </w:t>
      </w:r>
      <w:r>
        <w:t>leader</w:t>
      </w:r>
      <w:r>
        <w:rPr>
          <w:spacing w:val="-21"/>
        </w:rPr>
        <w:t xml:space="preserve"> </w:t>
      </w:r>
      <w:r>
        <w:t>and</w:t>
      </w:r>
      <w:r>
        <w:rPr>
          <w:spacing w:val="-19"/>
        </w:rPr>
        <w:t xml:space="preserve"> </w:t>
      </w:r>
      <w:r>
        <w:t>other members, as required, depending on the scope of the</w:t>
      </w:r>
      <w:r>
        <w:rPr>
          <w:spacing w:val="-16"/>
        </w:rPr>
        <w:t xml:space="preserve"> </w:t>
      </w:r>
      <w:r>
        <w:t>audit.</w:t>
      </w:r>
    </w:p>
    <w:p w14:paraId="25064562" w14:textId="77777777" w:rsidR="0009623E" w:rsidRDefault="0009623E">
      <w:pPr>
        <w:pStyle w:val="BodyText"/>
        <w:spacing w:before="6"/>
        <w:rPr>
          <w:sz w:val="21"/>
        </w:rPr>
      </w:pPr>
    </w:p>
    <w:p w14:paraId="7CA08010" w14:textId="77777777" w:rsidR="0009623E" w:rsidRDefault="00F00F55">
      <w:pPr>
        <w:pStyle w:val="ListParagraph"/>
        <w:numPr>
          <w:ilvl w:val="1"/>
          <w:numId w:val="32"/>
        </w:numPr>
        <w:tabs>
          <w:tab w:val="left" w:pos="1171"/>
        </w:tabs>
        <w:spacing w:line="237" w:lineRule="auto"/>
        <w:ind w:right="417" w:firstLine="0"/>
        <w:jc w:val="both"/>
      </w:pPr>
      <w:r>
        <w:rPr>
          <w:spacing w:val="3"/>
        </w:rPr>
        <w:t>When</w:t>
      </w:r>
      <w:r>
        <w:rPr>
          <w:spacing w:val="-21"/>
        </w:rPr>
        <w:t xml:space="preserve"> </w:t>
      </w:r>
      <w:r>
        <w:t>the</w:t>
      </w:r>
      <w:r>
        <w:rPr>
          <w:spacing w:val="-21"/>
        </w:rPr>
        <w:t xml:space="preserve"> </w:t>
      </w:r>
      <w:r>
        <w:t>effective</w:t>
      </w:r>
      <w:r>
        <w:rPr>
          <w:spacing w:val="-21"/>
        </w:rPr>
        <w:t xml:space="preserve"> </w:t>
      </w:r>
      <w:r>
        <w:t>implementation</w:t>
      </w:r>
      <w:r>
        <w:rPr>
          <w:spacing w:val="-21"/>
        </w:rPr>
        <w:t xml:space="preserve"> </w:t>
      </w:r>
      <w:r>
        <w:t>of</w:t>
      </w:r>
      <w:r>
        <w:rPr>
          <w:spacing w:val="-20"/>
        </w:rPr>
        <w:t xml:space="preserve"> </w:t>
      </w:r>
      <w:r>
        <w:t>the</w:t>
      </w:r>
      <w:r>
        <w:rPr>
          <w:spacing w:val="-21"/>
        </w:rPr>
        <w:t xml:space="preserve"> </w:t>
      </w:r>
      <w:r>
        <w:t>corrective</w:t>
      </w:r>
      <w:r>
        <w:rPr>
          <w:spacing w:val="-21"/>
        </w:rPr>
        <w:t xml:space="preserve"> </w:t>
      </w:r>
      <w:r>
        <w:t>actions</w:t>
      </w:r>
      <w:r>
        <w:rPr>
          <w:spacing w:val="-21"/>
        </w:rPr>
        <w:t xml:space="preserve"> </w:t>
      </w:r>
      <w:r>
        <w:t>have</w:t>
      </w:r>
      <w:r>
        <w:rPr>
          <w:spacing w:val="-21"/>
        </w:rPr>
        <w:t xml:space="preserve"> </w:t>
      </w:r>
      <w:r>
        <w:t>been</w:t>
      </w:r>
      <w:r>
        <w:rPr>
          <w:spacing w:val="-21"/>
        </w:rPr>
        <w:t xml:space="preserve"> </w:t>
      </w:r>
      <w:r>
        <w:t>verified</w:t>
      </w:r>
      <w:r>
        <w:rPr>
          <w:spacing w:val="-25"/>
        </w:rPr>
        <w:t xml:space="preserve"> </w:t>
      </w:r>
      <w:r>
        <w:rPr>
          <w:spacing w:val="-3"/>
        </w:rPr>
        <w:t xml:space="preserve">through </w:t>
      </w:r>
      <w:r>
        <w:t>a document based or an on-site audit, the ATL and IMO will sign off the finding and/or observation on the Form C and insert any necessary comments in the appropriate section of Form</w:t>
      </w:r>
      <w:r>
        <w:rPr>
          <w:spacing w:val="-17"/>
        </w:rPr>
        <w:t xml:space="preserve"> </w:t>
      </w:r>
      <w:r>
        <w:t>C.</w:t>
      </w:r>
      <w:r>
        <w:rPr>
          <w:spacing w:val="-18"/>
        </w:rPr>
        <w:t xml:space="preserve"> </w:t>
      </w:r>
      <w:r>
        <w:t>The</w:t>
      </w:r>
      <w:r>
        <w:rPr>
          <w:spacing w:val="-17"/>
        </w:rPr>
        <w:t xml:space="preserve"> </w:t>
      </w:r>
      <w:r>
        <w:t>original</w:t>
      </w:r>
      <w:r>
        <w:rPr>
          <w:spacing w:val="-16"/>
        </w:rPr>
        <w:t xml:space="preserve"> </w:t>
      </w:r>
      <w:r>
        <w:t>of</w:t>
      </w:r>
      <w:r>
        <w:rPr>
          <w:spacing w:val="-15"/>
        </w:rPr>
        <w:t xml:space="preserve"> </w:t>
      </w:r>
      <w:r>
        <w:t>the</w:t>
      </w:r>
      <w:r>
        <w:rPr>
          <w:spacing w:val="-19"/>
        </w:rPr>
        <w:t xml:space="preserve"> </w:t>
      </w:r>
      <w:r>
        <w:t>signed</w:t>
      </w:r>
      <w:r>
        <w:rPr>
          <w:spacing w:val="-19"/>
        </w:rPr>
        <w:t xml:space="preserve"> </w:t>
      </w:r>
      <w:r>
        <w:t>Form</w:t>
      </w:r>
      <w:r>
        <w:rPr>
          <w:spacing w:val="-16"/>
        </w:rPr>
        <w:t xml:space="preserve"> </w:t>
      </w:r>
      <w:r>
        <w:t>C</w:t>
      </w:r>
      <w:r>
        <w:rPr>
          <w:spacing w:val="-19"/>
        </w:rPr>
        <w:t xml:space="preserve"> </w:t>
      </w:r>
      <w:r>
        <w:t>will</w:t>
      </w:r>
      <w:r>
        <w:rPr>
          <w:spacing w:val="-20"/>
        </w:rPr>
        <w:t xml:space="preserve"> </w:t>
      </w:r>
      <w:r>
        <w:t>be</w:t>
      </w:r>
      <w:r>
        <w:rPr>
          <w:spacing w:val="-18"/>
        </w:rPr>
        <w:t xml:space="preserve"> </w:t>
      </w:r>
      <w:r>
        <w:t>forwarded</w:t>
      </w:r>
      <w:r>
        <w:rPr>
          <w:spacing w:val="-19"/>
        </w:rPr>
        <w:t xml:space="preserve"> </w:t>
      </w:r>
      <w:r>
        <w:t>to</w:t>
      </w:r>
      <w:r>
        <w:rPr>
          <w:spacing w:val="-19"/>
        </w:rPr>
        <w:t xml:space="preserve"> </w:t>
      </w:r>
      <w:r>
        <w:t>the</w:t>
      </w:r>
      <w:r>
        <w:rPr>
          <w:spacing w:val="-18"/>
        </w:rPr>
        <w:t xml:space="preserve"> </w:t>
      </w:r>
      <w:r>
        <w:t>Member</w:t>
      </w:r>
      <w:r>
        <w:rPr>
          <w:spacing w:val="-21"/>
        </w:rPr>
        <w:t xml:space="preserve"> </w:t>
      </w:r>
      <w:r>
        <w:t>State</w:t>
      </w:r>
      <w:r>
        <w:rPr>
          <w:spacing w:val="-18"/>
        </w:rPr>
        <w:t xml:space="preserve"> </w:t>
      </w:r>
      <w:r>
        <w:t>and</w:t>
      </w:r>
      <w:r>
        <w:rPr>
          <w:spacing w:val="-19"/>
        </w:rPr>
        <w:t xml:space="preserve"> </w:t>
      </w:r>
      <w:r>
        <w:t>a</w:t>
      </w:r>
      <w:r>
        <w:rPr>
          <w:spacing w:val="-19"/>
        </w:rPr>
        <w:t xml:space="preserve"> </w:t>
      </w:r>
      <w:r>
        <w:t>copy</w:t>
      </w:r>
      <w:r>
        <w:rPr>
          <w:spacing w:val="-25"/>
        </w:rPr>
        <w:t xml:space="preserve"> </w:t>
      </w:r>
      <w:r>
        <w:t>will be kept by</w:t>
      </w:r>
      <w:r>
        <w:rPr>
          <w:spacing w:val="-11"/>
        </w:rPr>
        <w:t xml:space="preserve"> </w:t>
      </w:r>
      <w:r>
        <w:t>MSA.</w:t>
      </w:r>
    </w:p>
    <w:p w14:paraId="345DE03F" w14:textId="77777777" w:rsidR="0009623E" w:rsidRDefault="0009623E">
      <w:pPr>
        <w:pStyle w:val="BodyText"/>
        <w:spacing w:before="9"/>
        <w:rPr>
          <w:sz w:val="21"/>
        </w:rPr>
      </w:pPr>
    </w:p>
    <w:p w14:paraId="1070A33C" w14:textId="77777777" w:rsidR="0009623E" w:rsidRDefault="00F00F55">
      <w:pPr>
        <w:pStyle w:val="Heading2"/>
        <w:numPr>
          <w:ilvl w:val="0"/>
          <w:numId w:val="32"/>
        </w:numPr>
        <w:tabs>
          <w:tab w:val="left" w:pos="1171"/>
        </w:tabs>
        <w:ind w:hanging="853"/>
        <w:jc w:val="both"/>
      </w:pPr>
      <w:bookmarkStart w:id="31" w:name="_bookmark31"/>
      <w:bookmarkEnd w:id="31"/>
      <w:r>
        <w:t>CONCLUSION</w:t>
      </w:r>
    </w:p>
    <w:p w14:paraId="4C33002D" w14:textId="77777777" w:rsidR="0009623E" w:rsidRDefault="0009623E">
      <w:pPr>
        <w:pStyle w:val="BodyText"/>
        <w:spacing w:before="7"/>
        <w:rPr>
          <w:b/>
          <w:sz w:val="21"/>
        </w:rPr>
      </w:pPr>
    </w:p>
    <w:p w14:paraId="5B9A8DD8" w14:textId="77777777" w:rsidR="0009623E" w:rsidRDefault="00F00F55">
      <w:pPr>
        <w:pStyle w:val="ListParagraph"/>
        <w:numPr>
          <w:ilvl w:val="1"/>
          <w:numId w:val="32"/>
        </w:numPr>
        <w:tabs>
          <w:tab w:val="left" w:pos="1171"/>
        </w:tabs>
        <w:spacing w:line="237" w:lineRule="auto"/>
        <w:ind w:right="417" w:firstLine="0"/>
        <w:jc w:val="both"/>
      </w:pPr>
      <w:r>
        <w:t>This Manual draws on the experience gained from  audits  under  the  Voluntary IMO</w:t>
      </w:r>
      <w:r>
        <w:rPr>
          <w:spacing w:val="-8"/>
        </w:rPr>
        <w:t xml:space="preserve"> </w:t>
      </w:r>
      <w:r>
        <w:t>Member</w:t>
      </w:r>
      <w:r>
        <w:rPr>
          <w:spacing w:val="-21"/>
        </w:rPr>
        <w:t xml:space="preserve"> </w:t>
      </w:r>
      <w:r>
        <w:t>State</w:t>
      </w:r>
      <w:r>
        <w:rPr>
          <w:spacing w:val="-20"/>
        </w:rPr>
        <w:t xml:space="preserve"> </w:t>
      </w:r>
      <w:r>
        <w:t>Audit</w:t>
      </w:r>
      <w:r>
        <w:rPr>
          <w:spacing w:val="-22"/>
        </w:rPr>
        <w:t xml:space="preserve"> </w:t>
      </w:r>
      <w:r>
        <w:t>Scheme</w:t>
      </w:r>
      <w:r>
        <w:rPr>
          <w:spacing w:val="-19"/>
        </w:rPr>
        <w:t xml:space="preserve"> </w:t>
      </w:r>
      <w:r>
        <w:t>and</w:t>
      </w:r>
      <w:r>
        <w:rPr>
          <w:spacing w:val="-20"/>
        </w:rPr>
        <w:t xml:space="preserve"> </w:t>
      </w:r>
      <w:r>
        <w:t>it</w:t>
      </w:r>
      <w:r>
        <w:rPr>
          <w:spacing w:val="-22"/>
        </w:rPr>
        <w:t xml:space="preserve"> </w:t>
      </w:r>
      <w:r>
        <w:t>should</w:t>
      </w:r>
      <w:r>
        <w:rPr>
          <w:spacing w:val="-20"/>
        </w:rPr>
        <w:t xml:space="preserve"> </w:t>
      </w:r>
      <w:r>
        <w:t>be</w:t>
      </w:r>
      <w:r>
        <w:rPr>
          <w:spacing w:val="-20"/>
        </w:rPr>
        <w:t xml:space="preserve"> </w:t>
      </w:r>
      <w:r>
        <w:t>viewed</w:t>
      </w:r>
      <w:r>
        <w:rPr>
          <w:spacing w:val="-20"/>
        </w:rPr>
        <w:t xml:space="preserve"> </w:t>
      </w:r>
      <w:r>
        <w:t>as</w:t>
      </w:r>
      <w:r>
        <w:rPr>
          <w:spacing w:val="-20"/>
        </w:rPr>
        <w:t xml:space="preserve"> </w:t>
      </w:r>
      <w:r>
        <w:t>a</w:t>
      </w:r>
      <w:r>
        <w:rPr>
          <w:spacing w:val="-20"/>
        </w:rPr>
        <w:t xml:space="preserve"> </w:t>
      </w:r>
      <w:r>
        <w:t>dynamic</w:t>
      </w:r>
      <w:r>
        <w:rPr>
          <w:spacing w:val="-19"/>
        </w:rPr>
        <w:t xml:space="preserve"> </w:t>
      </w:r>
      <w:r>
        <w:t>document,</w:t>
      </w:r>
      <w:r>
        <w:rPr>
          <w:spacing w:val="-25"/>
        </w:rPr>
        <w:t xml:space="preserve"> </w:t>
      </w:r>
      <w:r>
        <w:rPr>
          <w:spacing w:val="-3"/>
        </w:rPr>
        <w:t>which</w:t>
      </w:r>
      <w:r>
        <w:rPr>
          <w:spacing w:val="-25"/>
        </w:rPr>
        <w:t xml:space="preserve"> </w:t>
      </w:r>
      <w:r>
        <w:rPr>
          <w:spacing w:val="-3"/>
        </w:rPr>
        <w:t>will</w:t>
      </w:r>
      <w:r>
        <w:rPr>
          <w:spacing w:val="-25"/>
        </w:rPr>
        <w:t xml:space="preserve"> </w:t>
      </w:r>
      <w:r>
        <w:t>be updated</w:t>
      </w:r>
      <w:r>
        <w:rPr>
          <w:spacing w:val="-20"/>
        </w:rPr>
        <w:t xml:space="preserve"> </w:t>
      </w:r>
      <w:r>
        <w:t>as</w:t>
      </w:r>
      <w:r>
        <w:rPr>
          <w:spacing w:val="-20"/>
        </w:rPr>
        <w:t xml:space="preserve"> </w:t>
      </w:r>
      <w:r>
        <w:t>necessary.</w:t>
      </w:r>
      <w:r>
        <w:rPr>
          <w:spacing w:val="18"/>
        </w:rPr>
        <w:t xml:space="preserve"> </w:t>
      </w:r>
      <w:r>
        <w:t>Auditors</w:t>
      </w:r>
      <w:r>
        <w:rPr>
          <w:spacing w:val="-21"/>
        </w:rPr>
        <w:t xml:space="preserve"> </w:t>
      </w:r>
      <w:r>
        <w:t>are</w:t>
      </w:r>
      <w:r>
        <w:rPr>
          <w:spacing w:val="-22"/>
        </w:rPr>
        <w:t xml:space="preserve"> </w:t>
      </w:r>
      <w:r>
        <w:t>encouraged</w:t>
      </w:r>
      <w:r>
        <w:rPr>
          <w:spacing w:val="-21"/>
        </w:rPr>
        <w:t xml:space="preserve"> </w:t>
      </w:r>
      <w:r>
        <w:t>to</w:t>
      </w:r>
      <w:r>
        <w:rPr>
          <w:spacing w:val="-22"/>
        </w:rPr>
        <w:t xml:space="preserve"> </w:t>
      </w:r>
      <w:r>
        <w:t>implement</w:t>
      </w:r>
      <w:r>
        <w:rPr>
          <w:spacing w:val="-23"/>
        </w:rPr>
        <w:t xml:space="preserve"> </w:t>
      </w:r>
      <w:r>
        <w:t>the</w:t>
      </w:r>
      <w:r>
        <w:rPr>
          <w:spacing w:val="-21"/>
        </w:rPr>
        <w:t xml:space="preserve"> </w:t>
      </w:r>
      <w:r>
        <w:t>recommendations</w:t>
      </w:r>
      <w:r>
        <w:rPr>
          <w:spacing w:val="-22"/>
        </w:rPr>
        <w:t xml:space="preserve"> </w:t>
      </w:r>
      <w:r>
        <w:t>contained herein and to make proposals for improvement of, and additions to, this</w:t>
      </w:r>
      <w:r>
        <w:rPr>
          <w:spacing w:val="-37"/>
        </w:rPr>
        <w:t xml:space="preserve"> </w:t>
      </w:r>
      <w:r>
        <w:t>Manual.</w:t>
      </w:r>
    </w:p>
    <w:p w14:paraId="53408CF5" w14:textId="77777777" w:rsidR="0009623E" w:rsidRDefault="0009623E">
      <w:pPr>
        <w:spacing w:line="237" w:lineRule="auto"/>
        <w:jc w:val="both"/>
        <w:sectPr w:rsidR="0009623E">
          <w:headerReference w:type="default" r:id="rId43"/>
          <w:footerReference w:type="default" r:id="rId44"/>
          <w:pgSz w:w="11910" w:h="16840"/>
          <w:pgMar w:top="1380" w:right="1000" w:bottom="1000" w:left="1100" w:header="856" w:footer="803" w:gutter="0"/>
          <w:cols w:space="720"/>
        </w:sectPr>
      </w:pPr>
    </w:p>
    <w:p w14:paraId="6E6C65A6" w14:textId="77777777" w:rsidR="0009623E" w:rsidRDefault="00F00F55">
      <w:pPr>
        <w:pStyle w:val="BodyText"/>
        <w:spacing w:before="81" w:line="251" w:lineRule="exact"/>
        <w:ind w:right="315"/>
        <w:jc w:val="right"/>
      </w:pPr>
      <w:r>
        <w:lastRenderedPageBreak/>
        <w:t>Circular Letter No.</w:t>
      </w:r>
      <w:r>
        <w:rPr>
          <w:spacing w:val="-26"/>
        </w:rPr>
        <w:t xml:space="preserve"> </w:t>
      </w:r>
      <w:r>
        <w:t>3425</w:t>
      </w:r>
    </w:p>
    <w:p w14:paraId="4F84788E" w14:textId="77777777" w:rsidR="0009623E" w:rsidRDefault="00F00F55">
      <w:pPr>
        <w:pStyle w:val="BodyText"/>
        <w:spacing w:after="19" w:line="251" w:lineRule="exact"/>
        <w:ind w:right="311"/>
        <w:jc w:val="right"/>
      </w:pPr>
      <w:r>
        <w:t>Annex, page</w:t>
      </w:r>
      <w:r>
        <w:rPr>
          <w:spacing w:val="-14"/>
        </w:rPr>
        <w:t xml:space="preserve"> </w:t>
      </w:r>
      <w:r>
        <w:t>19</w:t>
      </w:r>
    </w:p>
    <w:p w14:paraId="2811C51E" w14:textId="77777777" w:rsidR="0009623E" w:rsidRDefault="006570BA">
      <w:pPr>
        <w:pStyle w:val="BodyText"/>
        <w:spacing w:line="20" w:lineRule="exact"/>
        <w:ind w:left="621"/>
        <w:rPr>
          <w:sz w:val="2"/>
        </w:rPr>
      </w:pPr>
      <w:r>
        <w:rPr>
          <w:sz w:val="2"/>
        </w:rPr>
      </w:r>
      <w:r>
        <w:rPr>
          <w:sz w:val="2"/>
        </w:rPr>
        <w:pict w14:anchorId="7520397D">
          <v:group id="_x0000_s1082" style="width:731.4pt;height:.5pt;mso-position-horizontal-relative:char;mso-position-vertical-relative:line" coordsize="14628,10">
            <o:lock v:ext="edit" rotation="t" position="t"/>
            <v:line id="_x0000_s1083" style="position:absolute" from="0,5" to="14628,5" strokeweight=".48pt"/>
            <w10:anchorlock/>
          </v:group>
        </w:pict>
      </w:r>
    </w:p>
    <w:p w14:paraId="4CC3C818" w14:textId="77777777" w:rsidR="0009623E" w:rsidRDefault="0009623E">
      <w:pPr>
        <w:pStyle w:val="BodyText"/>
        <w:spacing w:before="5"/>
        <w:rPr>
          <w:sz w:val="12"/>
        </w:rPr>
      </w:pPr>
    </w:p>
    <w:p w14:paraId="0DE02367" w14:textId="77777777" w:rsidR="0009623E" w:rsidRDefault="00F00F55">
      <w:pPr>
        <w:pStyle w:val="BodyText"/>
        <w:spacing w:before="91"/>
        <w:ind w:left="4412" w:right="4073"/>
        <w:jc w:val="center"/>
      </w:pPr>
      <w:r>
        <w:t>ANNEX 1</w:t>
      </w:r>
    </w:p>
    <w:p w14:paraId="6ABAE25C" w14:textId="77777777" w:rsidR="0009623E" w:rsidRDefault="00F00F55">
      <w:pPr>
        <w:pStyle w:val="Heading2"/>
        <w:spacing w:before="124"/>
        <w:ind w:left="4412" w:right="4073"/>
        <w:jc w:val="center"/>
      </w:pPr>
      <w:r>
        <w:t>MODEL TIMETABLE FOR THE AUDIT OF [MEMBER STATE] [DATE]</w:t>
      </w:r>
    </w:p>
    <w:p w14:paraId="1E8AC940" w14:textId="77777777" w:rsidR="0009623E" w:rsidRDefault="0009623E">
      <w:pPr>
        <w:pStyle w:val="BodyText"/>
        <w:spacing w:before="6" w:after="1"/>
        <w:rPr>
          <w:b/>
          <w:sz w:val="1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0"/>
        <w:gridCol w:w="2789"/>
        <w:gridCol w:w="2611"/>
        <w:gridCol w:w="2520"/>
        <w:gridCol w:w="2520"/>
        <w:gridCol w:w="2339"/>
      </w:tblGrid>
      <w:tr w:rsidR="0009623E" w14:paraId="720574AC" w14:textId="77777777">
        <w:trPr>
          <w:trHeight w:val="227"/>
        </w:trPr>
        <w:tc>
          <w:tcPr>
            <w:tcW w:w="2520" w:type="dxa"/>
            <w:shd w:val="clear" w:color="auto" w:fill="D9D9D9"/>
          </w:tcPr>
          <w:p w14:paraId="4D577052" w14:textId="77777777" w:rsidR="0009623E" w:rsidRDefault="00F00F55">
            <w:pPr>
              <w:pStyle w:val="TableParagraph"/>
              <w:spacing w:before="6" w:line="201" w:lineRule="exact"/>
              <w:ind w:left="146" w:right="136"/>
              <w:jc w:val="center"/>
              <w:rPr>
                <w:b/>
                <w:sz w:val="19"/>
              </w:rPr>
            </w:pPr>
            <w:r>
              <w:rPr>
                <w:b/>
                <w:sz w:val="19"/>
              </w:rPr>
              <w:t>[date]</w:t>
            </w:r>
          </w:p>
        </w:tc>
        <w:tc>
          <w:tcPr>
            <w:tcW w:w="2789" w:type="dxa"/>
            <w:shd w:val="clear" w:color="auto" w:fill="D9D9D9"/>
          </w:tcPr>
          <w:p w14:paraId="2E7CCBFD" w14:textId="77777777" w:rsidR="0009623E" w:rsidRDefault="00F00F55">
            <w:pPr>
              <w:pStyle w:val="TableParagraph"/>
              <w:spacing w:before="6" w:line="201" w:lineRule="exact"/>
              <w:ind w:left="1137"/>
              <w:rPr>
                <w:b/>
                <w:sz w:val="19"/>
              </w:rPr>
            </w:pPr>
            <w:r>
              <w:rPr>
                <w:b/>
                <w:sz w:val="19"/>
              </w:rPr>
              <w:t>[date]</w:t>
            </w:r>
          </w:p>
        </w:tc>
        <w:tc>
          <w:tcPr>
            <w:tcW w:w="2611" w:type="dxa"/>
            <w:shd w:val="clear" w:color="auto" w:fill="D9D9D9"/>
          </w:tcPr>
          <w:p w14:paraId="04AA665B" w14:textId="77777777" w:rsidR="0009623E" w:rsidRDefault="00F00F55">
            <w:pPr>
              <w:pStyle w:val="TableParagraph"/>
              <w:spacing w:before="6" w:line="201" w:lineRule="exact"/>
              <w:ind w:left="336" w:right="324"/>
              <w:jc w:val="center"/>
              <w:rPr>
                <w:b/>
                <w:sz w:val="19"/>
              </w:rPr>
            </w:pPr>
            <w:r>
              <w:rPr>
                <w:b/>
                <w:sz w:val="19"/>
              </w:rPr>
              <w:t>[date]</w:t>
            </w:r>
          </w:p>
        </w:tc>
        <w:tc>
          <w:tcPr>
            <w:tcW w:w="2520" w:type="dxa"/>
            <w:shd w:val="clear" w:color="auto" w:fill="D9D9D9"/>
          </w:tcPr>
          <w:p w14:paraId="18256270" w14:textId="77777777" w:rsidR="0009623E" w:rsidRDefault="00F00F55">
            <w:pPr>
              <w:pStyle w:val="TableParagraph"/>
              <w:spacing w:before="6" w:line="201" w:lineRule="exact"/>
              <w:ind w:left="146" w:right="133"/>
              <w:jc w:val="center"/>
              <w:rPr>
                <w:b/>
                <w:sz w:val="19"/>
              </w:rPr>
            </w:pPr>
            <w:r>
              <w:rPr>
                <w:b/>
                <w:sz w:val="19"/>
              </w:rPr>
              <w:t>[date]</w:t>
            </w:r>
          </w:p>
        </w:tc>
        <w:tc>
          <w:tcPr>
            <w:tcW w:w="2520" w:type="dxa"/>
            <w:shd w:val="clear" w:color="auto" w:fill="D9D9D9"/>
          </w:tcPr>
          <w:p w14:paraId="6D3E310F" w14:textId="77777777" w:rsidR="0009623E" w:rsidRDefault="00F00F55">
            <w:pPr>
              <w:pStyle w:val="TableParagraph"/>
              <w:spacing w:before="6" w:line="201" w:lineRule="exact"/>
              <w:ind w:left="146" w:right="133"/>
              <w:jc w:val="center"/>
              <w:rPr>
                <w:b/>
                <w:sz w:val="19"/>
              </w:rPr>
            </w:pPr>
            <w:r>
              <w:rPr>
                <w:b/>
                <w:sz w:val="19"/>
              </w:rPr>
              <w:t>[date]</w:t>
            </w:r>
          </w:p>
        </w:tc>
        <w:tc>
          <w:tcPr>
            <w:tcW w:w="2339" w:type="dxa"/>
            <w:shd w:val="clear" w:color="auto" w:fill="D9D9D9"/>
          </w:tcPr>
          <w:p w14:paraId="05ED0C81" w14:textId="77777777" w:rsidR="0009623E" w:rsidRDefault="00F00F55">
            <w:pPr>
              <w:pStyle w:val="TableParagraph"/>
              <w:spacing w:before="6" w:line="201" w:lineRule="exact"/>
              <w:ind w:left="135" w:right="122"/>
              <w:jc w:val="center"/>
              <w:rPr>
                <w:b/>
                <w:sz w:val="19"/>
              </w:rPr>
            </w:pPr>
            <w:r>
              <w:rPr>
                <w:b/>
                <w:sz w:val="19"/>
              </w:rPr>
              <w:t>[date]</w:t>
            </w:r>
          </w:p>
        </w:tc>
      </w:tr>
      <w:tr w:rsidR="0009623E" w14:paraId="643182C7" w14:textId="77777777">
        <w:trPr>
          <w:trHeight w:val="227"/>
        </w:trPr>
        <w:tc>
          <w:tcPr>
            <w:tcW w:w="2520" w:type="dxa"/>
            <w:shd w:val="clear" w:color="auto" w:fill="D9D9D9"/>
          </w:tcPr>
          <w:p w14:paraId="5659D315" w14:textId="77777777" w:rsidR="0009623E" w:rsidRDefault="00F00F55">
            <w:pPr>
              <w:pStyle w:val="TableParagraph"/>
              <w:spacing w:before="6" w:line="201" w:lineRule="exact"/>
              <w:ind w:left="144" w:right="138"/>
              <w:jc w:val="center"/>
              <w:rPr>
                <w:b/>
                <w:sz w:val="19"/>
              </w:rPr>
            </w:pPr>
            <w:r>
              <w:rPr>
                <w:b/>
                <w:sz w:val="19"/>
              </w:rPr>
              <w:t>Day 1</w:t>
            </w:r>
          </w:p>
        </w:tc>
        <w:tc>
          <w:tcPr>
            <w:tcW w:w="2789" w:type="dxa"/>
            <w:shd w:val="clear" w:color="auto" w:fill="D9D9D9"/>
          </w:tcPr>
          <w:p w14:paraId="4F03BC59" w14:textId="77777777" w:rsidR="0009623E" w:rsidRDefault="00F00F55">
            <w:pPr>
              <w:pStyle w:val="TableParagraph"/>
              <w:spacing w:before="6" w:line="201" w:lineRule="exact"/>
              <w:ind w:left="1142"/>
              <w:rPr>
                <w:b/>
                <w:sz w:val="19"/>
              </w:rPr>
            </w:pPr>
            <w:r>
              <w:rPr>
                <w:b/>
                <w:sz w:val="19"/>
              </w:rPr>
              <w:t>Day 2</w:t>
            </w:r>
          </w:p>
        </w:tc>
        <w:tc>
          <w:tcPr>
            <w:tcW w:w="2611" w:type="dxa"/>
            <w:shd w:val="clear" w:color="auto" w:fill="D9D9D9"/>
          </w:tcPr>
          <w:p w14:paraId="5D5D7580" w14:textId="77777777" w:rsidR="0009623E" w:rsidRDefault="00F00F55">
            <w:pPr>
              <w:pStyle w:val="TableParagraph"/>
              <w:spacing w:before="6" w:line="201" w:lineRule="exact"/>
              <w:ind w:left="335" w:right="327"/>
              <w:jc w:val="center"/>
              <w:rPr>
                <w:b/>
                <w:sz w:val="19"/>
              </w:rPr>
            </w:pPr>
            <w:r>
              <w:rPr>
                <w:b/>
                <w:sz w:val="19"/>
              </w:rPr>
              <w:t>Day 3</w:t>
            </w:r>
          </w:p>
        </w:tc>
        <w:tc>
          <w:tcPr>
            <w:tcW w:w="2520" w:type="dxa"/>
            <w:shd w:val="clear" w:color="auto" w:fill="D9D9D9"/>
          </w:tcPr>
          <w:p w14:paraId="6571A12A" w14:textId="77777777" w:rsidR="0009623E" w:rsidRDefault="00F00F55">
            <w:pPr>
              <w:pStyle w:val="TableParagraph"/>
              <w:spacing w:before="6" w:line="201" w:lineRule="exact"/>
              <w:ind w:left="146" w:right="137"/>
              <w:jc w:val="center"/>
              <w:rPr>
                <w:b/>
                <w:sz w:val="19"/>
              </w:rPr>
            </w:pPr>
            <w:r>
              <w:rPr>
                <w:b/>
                <w:sz w:val="19"/>
              </w:rPr>
              <w:t>Day 4</w:t>
            </w:r>
          </w:p>
        </w:tc>
        <w:tc>
          <w:tcPr>
            <w:tcW w:w="2520" w:type="dxa"/>
            <w:shd w:val="clear" w:color="auto" w:fill="D9D9D9"/>
          </w:tcPr>
          <w:p w14:paraId="5340B727" w14:textId="77777777" w:rsidR="0009623E" w:rsidRDefault="00F00F55">
            <w:pPr>
              <w:pStyle w:val="TableParagraph"/>
              <w:spacing w:before="6" w:line="201" w:lineRule="exact"/>
              <w:ind w:left="146" w:right="137"/>
              <w:jc w:val="center"/>
              <w:rPr>
                <w:b/>
                <w:sz w:val="19"/>
              </w:rPr>
            </w:pPr>
            <w:r>
              <w:rPr>
                <w:b/>
                <w:sz w:val="19"/>
              </w:rPr>
              <w:t>Day 5</w:t>
            </w:r>
          </w:p>
        </w:tc>
        <w:tc>
          <w:tcPr>
            <w:tcW w:w="2339" w:type="dxa"/>
            <w:shd w:val="clear" w:color="auto" w:fill="D9D9D9"/>
          </w:tcPr>
          <w:p w14:paraId="74BF2669" w14:textId="77777777" w:rsidR="0009623E" w:rsidRDefault="00F00F55">
            <w:pPr>
              <w:pStyle w:val="TableParagraph"/>
              <w:spacing w:before="6" w:line="201" w:lineRule="exact"/>
              <w:ind w:left="135" w:right="121"/>
              <w:jc w:val="center"/>
              <w:rPr>
                <w:b/>
                <w:sz w:val="19"/>
              </w:rPr>
            </w:pPr>
            <w:r>
              <w:rPr>
                <w:b/>
                <w:sz w:val="19"/>
              </w:rPr>
              <w:t>Day 6</w:t>
            </w:r>
          </w:p>
        </w:tc>
      </w:tr>
      <w:tr w:rsidR="0009623E" w14:paraId="5B456CEF" w14:textId="77777777">
        <w:trPr>
          <w:trHeight w:val="7124"/>
        </w:trPr>
        <w:tc>
          <w:tcPr>
            <w:tcW w:w="2520" w:type="dxa"/>
          </w:tcPr>
          <w:p w14:paraId="5A72F737" w14:textId="77777777" w:rsidR="0009623E" w:rsidRDefault="0009623E">
            <w:pPr>
              <w:pStyle w:val="TableParagraph"/>
              <w:spacing w:before="10"/>
              <w:rPr>
                <w:b/>
                <w:sz w:val="18"/>
              </w:rPr>
            </w:pPr>
          </w:p>
          <w:p w14:paraId="0782DA8A" w14:textId="77777777" w:rsidR="0009623E" w:rsidRDefault="00F00F55">
            <w:pPr>
              <w:pStyle w:val="TableParagraph"/>
              <w:ind w:left="146" w:right="138"/>
              <w:jc w:val="center"/>
              <w:rPr>
                <w:sz w:val="19"/>
              </w:rPr>
            </w:pPr>
            <w:r>
              <w:rPr>
                <w:sz w:val="19"/>
              </w:rPr>
              <w:t>Opening Meeting</w:t>
            </w:r>
          </w:p>
          <w:p w14:paraId="4206A6A4" w14:textId="77777777" w:rsidR="0009623E" w:rsidRDefault="0009623E">
            <w:pPr>
              <w:pStyle w:val="TableParagraph"/>
              <w:spacing w:before="8"/>
              <w:rPr>
                <w:b/>
                <w:sz w:val="19"/>
              </w:rPr>
            </w:pPr>
          </w:p>
          <w:p w14:paraId="1433B87F" w14:textId="77777777" w:rsidR="0009623E" w:rsidRDefault="00F00F55">
            <w:pPr>
              <w:pStyle w:val="TableParagraph"/>
              <w:ind w:left="145" w:right="138"/>
              <w:jc w:val="center"/>
              <w:rPr>
                <w:b/>
                <w:sz w:val="19"/>
              </w:rPr>
            </w:pPr>
            <w:r>
              <w:rPr>
                <w:b/>
                <w:sz w:val="19"/>
              </w:rPr>
              <w:t>All Auditors</w:t>
            </w:r>
          </w:p>
          <w:p w14:paraId="1F39AE97" w14:textId="77777777" w:rsidR="0009623E" w:rsidRDefault="0009623E">
            <w:pPr>
              <w:pStyle w:val="TableParagraph"/>
              <w:spacing w:before="10"/>
              <w:rPr>
                <w:b/>
                <w:sz w:val="20"/>
              </w:rPr>
            </w:pPr>
          </w:p>
          <w:p w14:paraId="02EB9127" w14:textId="77777777" w:rsidR="0009623E" w:rsidRDefault="00F00F55">
            <w:pPr>
              <w:pStyle w:val="TableParagraph"/>
              <w:ind w:left="333" w:right="162" w:firstLine="3"/>
              <w:jc w:val="center"/>
              <w:rPr>
                <w:sz w:val="19"/>
              </w:rPr>
            </w:pPr>
            <w:r>
              <w:rPr>
                <w:sz w:val="19"/>
              </w:rPr>
              <w:t>Strategy, structure and responsibilities of entity(s) comprising the maritime</w:t>
            </w:r>
            <w:r>
              <w:rPr>
                <w:spacing w:val="-19"/>
                <w:sz w:val="19"/>
              </w:rPr>
              <w:t xml:space="preserve"> </w:t>
            </w:r>
            <w:r>
              <w:rPr>
                <w:sz w:val="19"/>
              </w:rPr>
              <w:t>administration,</w:t>
            </w:r>
          </w:p>
          <w:p w14:paraId="222C44C9" w14:textId="77777777" w:rsidR="0009623E" w:rsidRDefault="00F00F55">
            <w:pPr>
              <w:pStyle w:val="TableParagraph"/>
              <w:spacing w:before="19"/>
              <w:ind w:left="146" w:right="138"/>
              <w:jc w:val="center"/>
              <w:rPr>
                <w:sz w:val="19"/>
              </w:rPr>
            </w:pPr>
            <w:r>
              <w:rPr>
                <w:sz w:val="19"/>
              </w:rPr>
              <w:t>processes for continual review, risk analysis, performance measurement/ evaluation/ improvement</w:t>
            </w:r>
          </w:p>
          <w:p w14:paraId="17578EAB" w14:textId="77777777" w:rsidR="0009623E" w:rsidRDefault="0009623E">
            <w:pPr>
              <w:pStyle w:val="TableParagraph"/>
              <w:rPr>
                <w:b/>
                <w:sz w:val="20"/>
              </w:rPr>
            </w:pPr>
          </w:p>
          <w:p w14:paraId="1508F0B8" w14:textId="77777777" w:rsidR="0009623E" w:rsidRDefault="0009623E">
            <w:pPr>
              <w:pStyle w:val="TableParagraph"/>
              <w:spacing w:before="7"/>
              <w:rPr>
                <w:b/>
                <w:sz w:val="18"/>
              </w:rPr>
            </w:pPr>
          </w:p>
          <w:p w14:paraId="130777F9" w14:textId="77777777" w:rsidR="0009623E" w:rsidRDefault="00F00F55">
            <w:pPr>
              <w:pStyle w:val="TableParagraph"/>
              <w:spacing w:line="249" w:lineRule="auto"/>
              <w:ind w:left="196" w:right="187" w:hanging="1"/>
              <w:jc w:val="center"/>
              <w:rPr>
                <w:b/>
                <w:sz w:val="19"/>
              </w:rPr>
            </w:pPr>
            <w:r>
              <w:rPr>
                <w:b/>
                <w:sz w:val="19"/>
              </w:rPr>
              <w:t xml:space="preserve">[Member State </w:t>
            </w:r>
            <w:r>
              <w:rPr>
                <w:b/>
                <w:spacing w:val="-1"/>
                <w:sz w:val="19"/>
              </w:rPr>
              <w:t>representatives/bodies]</w:t>
            </w:r>
          </w:p>
          <w:p w14:paraId="2092369E" w14:textId="77777777" w:rsidR="0009623E" w:rsidRDefault="0009623E">
            <w:pPr>
              <w:pStyle w:val="TableParagraph"/>
              <w:spacing w:before="11"/>
              <w:rPr>
                <w:b/>
                <w:sz w:val="19"/>
              </w:rPr>
            </w:pPr>
          </w:p>
          <w:p w14:paraId="244616DA" w14:textId="77777777" w:rsidR="0009623E" w:rsidRDefault="00F00F55">
            <w:pPr>
              <w:pStyle w:val="TableParagraph"/>
              <w:ind w:left="145" w:right="138"/>
              <w:jc w:val="center"/>
              <w:rPr>
                <w:b/>
                <w:sz w:val="19"/>
              </w:rPr>
            </w:pPr>
            <w:r>
              <w:rPr>
                <w:b/>
                <w:sz w:val="19"/>
              </w:rPr>
              <w:t>All auditors</w:t>
            </w:r>
          </w:p>
          <w:p w14:paraId="2FE77FAA" w14:textId="77777777" w:rsidR="0009623E" w:rsidRDefault="0009623E">
            <w:pPr>
              <w:pStyle w:val="TableParagraph"/>
              <w:spacing w:before="2"/>
              <w:rPr>
                <w:b/>
                <w:sz w:val="19"/>
              </w:rPr>
            </w:pPr>
          </w:p>
          <w:p w14:paraId="5F1967C2" w14:textId="77777777" w:rsidR="0009623E" w:rsidRDefault="00F00F55">
            <w:pPr>
              <w:pStyle w:val="TableParagraph"/>
              <w:ind w:left="146" w:right="137"/>
              <w:jc w:val="center"/>
              <w:rPr>
                <w:sz w:val="19"/>
              </w:rPr>
            </w:pPr>
            <w:r>
              <w:rPr>
                <w:sz w:val="19"/>
              </w:rPr>
              <w:t>Legislation processes, review of legislation, interpretations and guidance notes</w:t>
            </w:r>
          </w:p>
          <w:p w14:paraId="6CAE76DC" w14:textId="77777777" w:rsidR="0009623E" w:rsidRDefault="0009623E">
            <w:pPr>
              <w:pStyle w:val="TableParagraph"/>
              <w:rPr>
                <w:b/>
                <w:sz w:val="20"/>
              </w:rPr>
            </w:pPr>
          </w:p>
          <w:p w14:paraId="7C12B9A6" w14:textId="77777777" w:rsidR="0009623E" w:rsidRDefault="0009623E">
            <w:pPr>
              <w:pStyle w:val="TableParagraph"/>
              <w:spacing w:before="7"/>
              <w:rPr>
                <w:b/>
                <w:sz w:val="18"/>
              </w:rPr>
            </w:pPr>
          </w:p>
          <w:p w14:paraId="75690C83" w14:textId="77777777" w:rsidR="0009623E" w:rsidRDefault="00F00F55">
            <w:pPr>
              <w:pStyle w:val="TableParagraph"/>
              <w:spacing w:line="249" w:lineRule="auto"/>
              <w:ind w:left="196" w:right="187" w:hanging="1"/>
              <w:jc w:val="center"/>
              <w:rPr>
                <w:b/>
                <w:sz w:val="19"/>
              </w:rPr>
            </w:pPr>
            <w:r>
              <w:rPr>
                <w:b/>
                <w:sz w:val="19"/>
              </w:rPr>
              <w:t xml:space="preserve">[Member State </w:t>
            </w:r>
            <w:r>
              <w:rPr>
                <w:b/>
                <w:spacing w:val="-1"/>
                <w:sz w:val="19"/>
              </w:rPr>
              <w:t>representatives/bodies]</w:t>
            </w:r>
          </w:p>
        </w:tc>
        <w:tc>
          <w:tcPr>
            <w:tcW w:w="2789" w:type="dxa"/>
          </w:tcPr>
          <w:p w14:paraId="5A11FD7E" w14:textId="77777777" w:rsidR="0009623E" w:rsidRDefault="0009623E">
            <w:pPr>
              <w:pStyle w:val="TableParagraph"/>
              <w:spacing w:before="10"/>
              <w:rPr>
                <w:b/>
                <w:sz w:val="18"/>
              </w:rPr>
            </w:pPr>
          </w:p>
          <w:p w14:paraId="7F36A702" w14:textId="77777777" w:rsidR="0009623E" w:rsidRDefault="00F00F55">
            <w:pPr>
              <w:pStyle w:val="TableParagraph"/>
              <w:ind w:left="125" w:right="114" w:hanging="1"/>
              <w:jc w:val="center"/>
              <w:rPr>
                <w:sz w:val="19"/>
              </w:rPr>
            </w:pPr>
            <w:r>
              <w:rPr>
                <w:sz w:val="19"/>
              </w:rPr>
              <w:t>Implementation of MARPOL, operational pollution response</w:t>
            </w:r>
          </w:p>
          <w:p w14:paraId="6EB1E891" w14:textId="77777777" w:rsidR="0009623E" w:rsidRDefault="00F00F55">
            <w:pPr>
              <w:pStyle w:val="TableParagraph"/>
              <w:spacing w:before="1"/>
              <w:ind w:left="186" w:right="177"/>
              <w:jc w:val="center"/>
              <w:rPr>
                <w:sz w:val="19"/>
              </w:rPr>
            </w:pPr>
            <w:r>
              <w:rPr>
                <w:sz w:val="19"/>
              </w:rPr>
              <w:t>+ enforcement.</w:t>
            </w:r>
          </w:p>
          <w:p w14:paraId="3A33F1CC" w14:textId="77777777" w:rsidR="0009623E" w:rsidRDefault="00F00F55">
            <w:pPr>
              <w:pStyle w:val="TableParagraph"/>
              <w:spacing w:before="7" w:line="249" w:lineRule="auto"/>
              <w:ind w:left="331" w:right="321" w:firstLine="52"/>
              <w:jc w:val="center"/>
              <w:rPr>
                <w:b/>
                <w:sz w:val="19"/>
              </w:rPr>
            </w:pPr>
            <w:r>
              <w:rPr>
                <w:b/>
                <w:sz w:val="19"/>
              </w:rPr>
              <w:t xml:space="preserve">[Member State </w:t>
            </w:r>
            <w:r>
              <w:rPr>
                <w:b/>
                <w:spacing w:val="-1"/>
                <w:sz w:val="19"/>
              </w:rPr>
              <w:t>representatives/bodies]</w:t>
            </w:r>
          </w:p>
          <w:p w14:paraId="75CFE0F8" w14:textId="77777777" w:rsidR="0009623E" w:rsidRDefault="0009623E">
            <w:pPr>
              <w:pStyle w:val="TableParagraph"/>
              <w:spacing w:before="4"/>
              <w:rPr>
                <w:b/>
                <w:sz w:val="19"/>
              </w:rPr>
            </w:pPr>
          </w:p>
          <w:p w14:paraId="42F67D55" w14:textId="77777777" w:rsidR="0009623E" w:rsidRDefault="00F00F55">
            <w:pPr>
              <w:pStyle w:val="TableParagraph"/>
              <w:spacing w:line="244" w:lineRule="auto"/>
              <w:ind w:left="192" w:right="183" w:hanging="2"/>
              <w:jc w:val="center"/>
              <w:rPr>
                <w:b/>
                <w:sz w:val="19"/>
              </w:rPr>
            </w:pPr>
            <w:r>
              <w:rPr>
                <w:sz w:val="19"/>
              </w:rPr>
              <w:t xml:space="preserve">Review of policies for the implementation of </w:t>
            </w:r>
            <w:r>
              <w:rPr>
                <w:spacing w:val="-3"/>
                <w:sz w:val="19"/>
              </w:rPr>
              <w:t xml:space="preserve">MARPOL, </w:t>
            </w:r>
            <w:r>
              <w:rPr>
                <w:sz w:val="19"/>
              </w:rPr>
              <w:t xml:space="preserve">tonnage and load lines </w:t>
            </w:r>
            <w:r>
              <w:rPr>
                <w:b/>
                <w:sz w:val="19"/>
              </w:rPr>
              <w:t>[Member State representatives/</w:t>
            </w:r>
            <w:r>
              <w:rPr>
                <w:b/>
                <w:spacing w:val="-5"/>
                <w:sz w:val="19"/>
              </w:rPr>
              <w:t xml:space="preserve"> </w:t>
            </w:r>
            <w:r>
              <w:rPr>
                <w:b/>
                <w:sz w:val="19"/>
              </w:rPr>
              <w:t>bodies]</w:t>
            </w:r>
          </w:p>
          <w:p w14:paraId="05330DCF" w14:textId="77777777" w:rsidR="0009623E" w:rsidRDefault="0009623E">
            <w:pPr>
              <w:pStyle w:val="TableParagraph"/>
              <w:spacing w:before="8"/>
              <w:rPr>
                <w:b/>
                <w:sz w:val="18"/>
              </w:rPr>
            </w:pPr>
          </w:p>
          <w:p w14:paraId="12A56F35" w14:textId="77777777" w:rsidR="0009623E" w:rsidRDefault="00F00F55">
            <w:pPr>
              <w:pStyle w:val="TableParagraph"/>
              <w:spacing w:line="247" w:lineRule="auto"/>
              <w:ind w:left="187" w:right="177"/>
              <w:jc w:val="center"/>
              <w:rPr>
                <w:b/>
                <w:sz w:val="19"/>
              </w:rPr>
            </w:pPr>
            <w:r>
              <w:rPr>
                <w:sz w:val="19"/>
              </w:rPr>
              <w:t xml:space="preserve">Implementation of </w:t>
            </w:r>
            <w:r>
              <w:rPr>
                <w:spacing w:val="-3"/>
                <w:sz w:val="19"/>
              </w:rPr>
              <w:t xml:space="preserve">MARPOL, </w:t>
            </w:r>
            <w:r>
              <w:rPr>
                <w:sz w:val="19"/>
              </w:rPr>
              <w:t xml:space="preserve">tonnage and load Lines </w:t>
            </w:r>
            <w:r>
              <w:rPr>
                <w:b/>
                <w:sz w:val="19"/>
              </w:rPr>
              <w:t>[Member State representatives/bodies]</w:t>
            </w:r>
          </w:p>
          <w:p w14:paraId="6FA7EFC9" w14:textId="77777777" w:rsidR="0009623E" w:rsidRDefault="0009623E">
            <w:pPr>
              <w:pStyle w:val="TableParagraph"/>
              <w:spacing w:before="4"/>
              <w:rPr>
                <w:b/>
                <w:sz w:val="18"/>
              </w:rPr>
            </w:pPr>
          </w:p>
          <w:p w14:paraId="18A6E051" w14:textId="77777777" w:rsidR="0009623E" w:rsidRDefault="00F00F55">
            <w:pPr>
              <w:pStyle w:val="TableParagraph"/>
              <w:spacing w:before="1" w:line="247" w:lineRule="auto"/>
              <w:ind w:left="185" w:right="177"/>
              <w:jc w:val="center"/>
              <w:rPr>
                <w:b/>
                <w:sz w:val="19"/>
              </w:rPr>
            </w:pPr>
            <w:r>
              <w:rPr>
                <w:sz w:val="19"/>
              </w:rPr>
              <w:t xml:space="preserve">Review of policies for the implementation of </w:t>
            </w:r>
            <w:r>
              <w:rPr>
                <w:spacing w:val="-4"/>
                <w:sz w:val="19"/>
              </w:rPr>
              <w:t xml:space="preserve">SOLAS </w:t>
            </w:r>
            <w:r>
              <w:rPr>
                <w:b/>
                <w:sz w:val="19"/>
              </w:rPr>
              <w:t>[Member State representatives/bodies]</w:t>
            </w:r>
          </w:p>
          <w:p w14:paraId="54F84549" w14:textId="77777777" w:rsidR="0009623E" w:rsidRDefault="0009623E">
            <w:pPr>
              <w:pStyle w:val="TableParagraph"/>
              <w:spacing w:before="4"/>
              <w:rPr>
                <w:b/>
                <w:sz w:val="18"/>
              </w:rPr>
            </w:pPr>
          </w:p>
          <w:p w14:paraId="5386F4C2" w14:textId="77777777" w:rsidR="0009623E" w:rsidRDefault="00F00F55">
            <w:pPr>
              <w:pStyle w:val="TableParagraph"/>
              <w:spacing w:line="249" w:lineRule="auto"/>
              <w:ind w:left="185" w:right="177"/>
              <w:jc w:val="center"/>
              <w:rPr>
                <w:b/>
                <w:sz w:val="19"/>
              </w:rPr>
            </w:pPr>
            <w:r>
              <w:rPr>
                <w:sz w:val="19"/>
              </w:rPr>
              <w:t xml:space="preserve">Implementation of </w:t>
            </w:r>
            <w:r>
              <w:rPr>
                <w:spacing w:val="-4"/>
                <w:sz w:val="19"/>
              </w:rPr>
              <w:t xml:space="preserve">SOLAS </w:t>
            </w:r>
            <w:r>
              <w:rPr>
                <w:b/>
                <w:sz w:val="19"/>
              </w:rPr>
              <w:t>[Member State representatives/bodies]</w:t>
            </w:r>
          </w:p>
          <w:p w14:paraId="7B689E40" w14:textId="77777777" w:rsidR="0009623E" w:rsidRDefault="0009623E">
            <w:pPr>
              <w:pStyle w:val="TableParagraph"/>
              <w:spacing w:before="4"/>
              <w:rPr>
                <w:b/>
                <w:sz w:val="18"/>
              </w:rPr>
            </w:pPr>
          </w:p>
          <w:p w14:paraId="778BED0A" w14:textId="77777777" w:rsidR="0009623E" w:rsidRDefault="00F00F55">
            <w:pPr>
              <w:pStyle w:val="TableParagraph"/>
              <w:ind w:left="149" w:right="147" w:firstLine="328"/>
              <w:rPr>
                <w:sz w:val="19"/>
              </w:rPr>
            </w:pPr>
            <w:r>
              <w:rPr>
                <w:sz w:val="19"/>
              </w:rPr>
              <w:t>Legislation processes and implementation of</w:t>
            </w:r>
            <w:r>
              <w:rPr>
                <w:spacing w:val="1"/>
                <w:sz w:val="19"/>
              </w:rPr>
              <w:t xml:space="preserve"> </w:t>
            </w:r>
            <w:r>
              <w:rPr>
                <w:spacing w:val="-5"/>
                <w:sz w:val="19"/>
              </w:rPr>
              <w:t>STCW</w:t>
            </w:r>
          </w:p>
          <w:p w14:paraId="4E119922" w14:textId="77777777" w:rsidR="0009623E" w:rsidRDefault="00F00F55">
            <w:pPr>
              <w:pStyle w:val="TableParagraph"/>
              <w:spacing w:before="7" w:line="249" w:lineRule="auto"/>
              <w:ind w:left="331" w:firstLine="434"/>
              <w:rPr>
                <w:b/>
                <w:sz w:val="19"/>
              </w:rPr>
            </w:pPr>
            <w:r>
              <w:rPr>
                <w:b/>
                <w:sz w:val="19"/>
              </w:rPr>
              <w:t>[Member State representatives/bodies]</w:t>
            </w:r>
          </w:p>
        </w:tc>
        <w:tc>
          <w:tcPr>
            <w:tcW w:w="2611" w:type="dxa"/>
          </w:tcPr>
          <w:p w14:paraId="142C9AFA" w14:textId="77777777" w:rsidR="0009623E" w:rsidRDefault="0009623E">
            <w:pPr>
              <w:pStyle w:val="TableParagraph"/>
              <w:spacing w:before="10"/>
              <w:rPr>
                <w:b/>
                <w:sz w:val="18"/>
              </w:rPr>
            </w:pPr>
          </w:p>
          <w:p w14:paraId="0E421255" w14:textId="77777777" w:rsidR="0009623E" w:rsidRDefault="00F00F55">
            <w:pPr>
              <w:pStyle w:val="TableParagraph"/>
              <w:ind w:left="211" w:right="200" w:hanging="5"/>
              <w:jc w:val="center"/>
              <w:rPr>
                <w:sz w:val="19"/>
              </w:rPr>
            </w:pPr>
            <w:r>
              <w:rPr>
                <w:sz w:val="19"/>
              </w:rPr>
              <w:t>Implementation of MARPOL, including provision of port reception facilities</w:t>
            </w:r>
          </w:p>
          <w:p w14:paraId="17C6127C" w14:textId="77777777" w:rsidR="0009623E" w:rsidRDefault="00F00F55">
            <w:pPr>
              <w:pStyle w:val="TableParagraph"/>
              <w:spacing w:before="8" w:line="249" w:lineRule="auto"/>
              <w:ind w:left="243" w:right="232" w:hanging="1"/>
              <w:jc w:val="center"/>
              <w:rPr>
                <w:b/>
                <w:sz w:val="19"/>
              </w:rPr>
            </w:pPr>
            <w:r>
              <w:rPr>
                <w:b/>
                <w:sz w:val="19"/>
              </w:rPr>
              <w:t xml:space="preserve">[Member State </w:t>
            </w:r>
            <w:r>
              <w:rPr>
                <w:b/>
                <w:spacing w:val="-1"/>
                <w:sz w:val="19"/>
              </w:rPr>
              <w:t>representatives/bodies]</w:t>
            </w:r>
          </w:p>
          <w:p w14:paraId="24BFDD17" w14:textId="77777777" w:rsidR="0009623E" w:rsidRDefault="0009623E">
            <w:pPr>
              <w:pStyle w:val="TableParagraph"/>
              <w:spacing w:before="5"/>
              <w:rPr>
                <w:b/>
                <w:sz w:val="18"/>
              </w:rPr>
            </w:pPr>
          </w:p>
          <w:p w14:paraId="6F917E1D" w14:textId="77777777" w:rsidR="0009623E" w:rsidRDefault="00F00F55">
            <w:pPr>
              <w:pStyle w:val="TableParagraph"/>
              <w:spacing w:before="1"/>
              <w:ind w:left="336" w:right="327"/>
              <w:jc w:val="center"/>
              <w:rPr>
                <w:sz w:val="19"/>
              </w:rPr>
            </w:pPr>
            <w:r>
              <w:rPr>
                <w:sz w:val="19"/>
              </w:rPr>
              <w:t>Coastal rescue, aids to navigation</w:t>
            </w:r>
          </w:p>
          <w:p w14:paraId="3BA018AB" w14:textId="77777777" w:rsidR="0009623E" w:rsidRDefault="00F00F55">
            <w:pPr>
              <w:pStyle w:val="TableParagraph"/>
              <w:ind w:left="334" w:right="327"/>
              <w:jc w:val="center"/>
              <w:rPr>
                <w:sz w:val="19"/>
              </w:rPr>
            </w:pPr>
            <w:r>
              <w:rPr>
                <w:sz w:val="19"/>
              </w:rPr>
              <w:t>SAR coordination</w:t>
            </w:r>
          </w:p>
          <w:p w14:paraId="07DF34F6" w14:textId="77777777" w:rsidR="0009623E" w:rsidRDefault="0009623E">
            <w:pPr>
              <w:pStyle w:val="TableParagraph"/>
              <w:spacing w:before="6"/>
              <w:rPr>
                <w:b/>
                <w:sz w:val="19"/>
              </w:rPr>
            </w:pPr>
          </w:p>
          <w:p w14:paraId="18FF76DE" w14:textId="77777777" w:rsidR="0009623E" w:rsidRDefault="00F00F55">
            <w:pPr>
              <w:pStyle w:val="TableParagraph"/>
              <w:spacing w:line="252" w:lineRule="auto"/>
              <w:ind w:left="243" w:right="232" w:firstLine="52"/>
              <w:jc w:val="center"/>
              <w:rPr>
                <w:b/>
                <w:sz w:val="19"/>
              </w:rPr>
            </w:pPr>
            <w:r>
              <w:rPr>
                <w:b/>
                <w:sz w:val="19"/>
              </w:rPr>
              <w:t xml:space="preserve">[Member State </w:t>
            </w:r>
            <w:r>
              <w:rPr>
                <w:b/>
                <w:spacing w:val="-1"/>
                <w:sz w:val="19"/>
              </w:rPr>
              <w:t>representatives/bodies]</w:t>
            </w:r>
          </w:p>
          <w:p w14:paraId="1B7FF0A7" w14:textId="77777777" w:rsidR="0009623E" w:rsidRDefault="0009623E">
            <w:pPr>
              <w:pStyle w:val="TableParagraph"/>
              <w:rPr>
                <w:b/>
                <w:sz w:val="19"/>
              </w:rPr>
            </w:pPr>
          </w:p>
          <w:p w14:paraId="163FED85" w14:textId="77777777" w:rsidR="0009623E" w:rsidRDefault="00F00F55">
            <w:pPr>
              <w:pStyle w:val="TableParagraph"/>
              <w:ind w:left="335" w:right="327"/>
              <w:jc w:val="center"/>
              <w:rPr>
                <w:sz w:val="19"/>
              </w:rPr>
            </w:pPr>
            <w:r>
              <w:rPr>
                <w:sz w:val="19"/>
              </w:rPr>
              <w:t>RO Monitoring</w:t>
            </w:r>
          </w:p>
          <w:p w14:paraId="2D87B94C" w14:textId="77777777" w:rsidR="0009623E" w:rsidRDefault="00F00F55">
            <w:pPr>
              <w:pStyle w:val="TableParagraph"/>
              <w:spacing w:before="7" w:line="249" w:lineRule="auto"/>
              <w:ind w:left="243" w:right="232" w:hanging="1"/>
              <w:jc w:val="center"/>
              <w:rPr>
                <w:b/>
                <w:sz w:val="19"/>
              </w:rPr>
            </w:pPr>
            <w:r>
              <w:rPr>
                <w:b/>
                <w:sz w:val="19"/>
              </w:rPr>
              <w:t xml:space="preserve">[Member State </w:t>
            </w:r>
            <w:r>
              <w:rPr>
                <w:b/>
                <w:spacing w:val="-1"/>
                <w:sz w:val="19"/>
              </w:rPr>
              <w:t>representatives/bodies]</w:t>
            </w:r>
          </w:p>
          <w:p w14:paraId="4ADC5201" w14:textId="77777777" w:rsidR="0009623E" w:rsidRDefault="0009623E">
            <w:pPr>
              <w:pStyle w:val="TableParagraph"/>
              <w:spacing w:before="6"/>
              <w:rPr>
                <w:b/>
                <w:sz w:val="18"/>
              </w:rPr>
            </w:pPr>
          </w:p>
          <w:p w14:paraId="0142CF74" w14:textId="77777777" w:rsidR="0009623E" w:rsidRDefault="00F00F55">
            <w:pPr>
              <w:pStyle w:val="TableParagraph"/>
              <w:spacing w:line="244" w:lineRule="auto"/>
              <w:ind w:left="171" w:right="160" w:hanging="2"/>
              <w:jc w:val="center"/>
              <w:rPr>
                <w:b/>
                <w:sz w:val="19"/>
              </w:rPr>
            </w:pPr>
            <w:r>
              <w:rPr>
                <w:sz w:val="19"/>
              </w:rPr>
              <w:t xml:space="preserve">Implementation of survey, policies for PSC, flag State inspections, surveys </w:t>
            </w:r>
            <w:r>
              <w:rPr>
                <w:b/>
                <w:sz w:val="19"/>
              </w:rPr>
              <w:t>[Member State representatives/bodies]</w:t>
            </w:r>
          </w:p>
          <w:p w14:paraId="7B1D3582" w14:textId="77777777" w:rsidR="0009623E" w:rsidRDefault="0009623E">
            <w:pPr>
              <w:pStyle w:val="TableParagraph"/>
              <w:spacing w:before="7"/>
              <w:rPr>
                <w:b/>
                <w:sz w:val="19"/>
              </w:rPr>
            </w:pPr>
          </w:p>
          <w:p w14:paraId="2A9AA80D" w14:textId="77777777" w:rsidR="0009623E" w:rsidRDefault="00F00F55">
            <w:pPr>
              <w:pStyle w:val="TableParagraph"/>
              <w:ind w:left="336" w:right="326"/>
              <w:jc w:val="center"/>
              <w:rPr>
                <w:sz w:val="19"/>
              </w:rPr>
            </w:pPr>
            <w:r>
              <w:rPr>
                <w:sz w:val="19"/>
              </w:rPr>
              <w:t>Surveyor training and recruitment</w:t>
            </w:r>
          </w:p>
          <w:p w14:paraId="0A2DC86D" w14:textId="77777777" w:rsidR="0009623E" w:rsidRDefault="00F00F55">
            <w:pPr>
              <w:pStyle w:val="TableParagraph"/>
              <w:spacing w:before="7" w:line="249" w:lineRule="auto"/>
              <w:ind w:left="243" w:right="232" w:firstLine="52"/>
              <w:jc w:val="center"/>
              <w:rPr>
                <w:b/>
                <w:sz w:val="19"/>
              </w:rPr>
            </w:pPr>
            <w:r>
              <w:rPr>
                <w:b/>
                <w:sz w:val="19"/>
              </w:rPr>
              <w:t xml:space="preserve">[Member State </w:t>
            </w:r>
            <w:r>
              <w:rPr>
                <w:b/>
                <w:spacing w:val="-1"/>
                <w:sz w:val="19"/>
              </w:rPr>
              <w:t>representatives/bodies]</w:t>
            </w:r>
          </w:p>
        </w:tc>
        <w:tc>
          <w:tcPr>
            <w:tcW w:w="2520" w:type="dxa"/>
          </w:tcPr>
          <w:p w14:paraId="196EBEF0" w14:textId="77777777" w:rsidR="0009623E" w:rsidRDefault="0009623E">
            <w:pPr>
              <w:pStyle w:val="TableParagraph"/>
              <w:spacing w:before="10"/>
              <w:rPr>
                <w:b/>
                <w:sz w:val="18"/>
              </w:rPr>
            </w:pPr>
          </w:p>
          <w:p w14:paraId="489FBFA6" w14:textId="77777777" w:rsidR="0009623E" w:rsidRDefault="00F00F55">
            <w:pPr>
              <w:pStyle w:val="TableParagraph"/>
              <w:ind w:left="152" w:right="143" w:firstLine="1"/>
              <w:jc w:val="center"/>
              <w:rPr>
                <w:sz w:val="19"/>
              </w:rPr>
            </w:pPr>
            <w:r>
              <w:rPr>
                <w:sz w:val="19"/>
              </w:rPr>
              <w:t>Implementation of survey, PSC, flag State inspection policies</w:t>
            </w:r>
          </w:p>
          <w:p w14:paraId="33882191" w14:textId="77777777" w:rsidR="0009623E" w:rsidRDefault="00F00F55">
            <w:pPr>
              <w:pStyle w:val="TableParagraph"/>
              <w:spacing w:before="8" w:line="249" w:lineRule="auto"/>
              <w:ind w:left="197" w:right="186" w:hanging="1"/>
              <w:jc w:val="center"/>
              <w:rPr>
                <w:b/>
                <w:sz w:val="19"/>
              </w:rPr>
            </w:pPr>
            <w:r>
              <w:rPr>
                <w:b/>
                <w:sz w:val="19"/>
              </w:rPr>
              <w:t xml:space="preserve">[Member State </w:t>
            </w:r>
            <w:r>
              <w:rPr>
                <w:b/>
                <w:spacing w:val="-1"/>
                <w:sz w:val="19"/>
              </w:rPr>
              <w:t>representatives/bodies]</w:t>
            </w:r>
          </w:p>
          <w:p w14:paraId="087C7E7D" w14:textId="77777777" w:rsidR="0009623E" w:rsidRDefault="0009623E">
            <w:pPr>
              <w:pStyle w:val="TableParagraph"/>
              <w:spacing w:before="4"/>
              <w:rPr>
                <w:b/>
                <w:sz w:val="19"/>
              </w:rPr>
            </w:pPr>
          </w:p>
          <w:p w14:paraId="2B0D277A" w14:textId="77777777" w:rsidR="0009623E" w:rsidRDefault="00F00F55">
            <w:pPr>
              <w:pStyle w:val="TableParagraph"/>
              <w:ind w:left="118" w:right="106"/>
              <w:jc w:val="center"/>
              <w:rPr>
                <w:sz w:val="19"/>
              </w:rPr>
            </w:pPr>
            <w:r>
              <w:rPr>
                <w:sz w:val="19"/>
              </w:rPr>
              <w:t>Rescue, aids to navigation, etc.</w:t>
            </w:r>
          </w:p>
          <w:p w14:paraId="32B0314A" w14:textId="77777777" w:rsidR="0009623E" w:rsidRDefault="00F00F55">
            <w:pPr>
              <w:pStyle w:val="TableParagraph"/>
              <w:spacing w:before="7" w:line="249" w:lineRule="auto"/>
              <w:ind w:left="197" w:right="186" w:hanging="1"/>
              <w:jc w:val="center"/>
              <w:rPr>
                <w:b/>
                <w:sz w:val="19"/>
              </w:rPr>
            </w:pPr>
            <w:r>
              <w:rPr>
                <w:b/>
                <w:sz w:val="19"/>
              </w:rPr>
              <w:t xml:space="preserve">[Member State </w:t>
            </w:r>
            <w:r>
              <w:rPr>
                <w:b/>
                <w:spacing w:val="-1"/>
                <w:sz w:val="19"/>
              </w:rPr>
              <w:t>representatives/bodies]</w:t>
            </w:r>
          </w:p>
          <w:p w14:paraId="2C5F9FAD" w14:textId="77777777" w:rsidR="0009623E" w:rsidRDefault="0009623E">
            <w:pPr>
              <w:pStyle w:val="TableParagraph"/>
              <w:spacing w:before="5"/>
              <w:rPr>
                <w:b/>
                <w:sz w:val="18"/>
              </w:rPr>
            </w:pPr>
          </w:p>
          <w:p w14:paraId="6B7D87BC" w14:textId="77777777" w:rsidR="0009623E" w:rsidRDefault="00F00F55">
            <w:pPr>
              <w:pStyle w:val="TableParagraph"/>
              <w:spacing w:before="1"/>
              <w:ind w:left="146" w:right="138"/>
              <w:jc w:val="center"/>
              <w:rPr>
                <w:sz w:val="19"/>
              </w:rPr>
            </w:pPr>
            <w:r>
              <w:rPr>
                <w:sz w:val="19"/>
              </w:rPr>
              <w:t>Any outstanding Issues</w:t>
            </w:r>
          </w:p>
        </w:tc>
        <w:tc>
          <w:tcPr>
            <w:tcW w:w="2520" w:type="dxa"/>
          </w:tcPr>
          <w:p w14:paraId="49CD39F9" w14:textId="77777777" w:rsidR="0009623E" w:rsidRDefault="0009623E">
            <w:pPr>
              <w:pStyle w:val="TableParagraph"/>
              <w:spacing w:before="10"/>
              <w:rPr>
                <w:b/>
                <w:sz w:val="18"/>
              </w:rPr>
            </w:pPr>
          </w:p>
          <w:p w14:paraId="6135D6E7" w14:textId="77777777" w:rsidR="0009623E" w:rsidRDefault="00F00F55">
            <w:pPr>
              <w:pStyle w:val="TableParagraph"/>
              <w:spacing w:line="249" w:lineRule="auto"/>
              <w:ind w:left="198" w:right="185" w:hanging="3"/>
              <w:jc w:val="center"/>
              <w:rPr>
                <w:b/>
                <w:sz w:val="19"/>
              </w:rPr>
            </w:pPr>
            <w:r>
              <w:rPr>
                <w:sz w:val="19"/>
              </w:rPr>
              <w:t xml:space="preserve">Casualty investigation </w:t>
            </w:r>
            <w:r>
              <w:rPr>
                <w:b/>
                <w:sz w:val="19"/>
              </w:rPr>
              <w:t xml:space="preserve">[Member State </w:t>
            </w:r>
            <w:r>
              <w:rPr>
                <w:b/>
                <w:spacing w:val="-1"/>
                <w:sz w:val="19"/>
              </w:rPr>
              <w:t>representatives/bodies]</w:t>
            </w:r>
          </w:p>
          <w:p w14:paraId="698246C3" w14:textId="77777777" w:rsidR="0009623E" w:rsidRDefault="0009623E">
            <w:pPr>
              <w:pStyle w:val="TableParagraph"/>
              <w:rPr>
                <w:b/>
                <w:sz w:val="20"/>
              </w:rPr>
            </w:pPr>
          </w:p>
          <w:p w14:paraId="45E1A7CB" w14:textId="77777777" w:rsidR="0009623E" w:rsidRDefault="0009623E">
            <w:pPr>
              <w:pStyle w:val="TableParagraph"/>
              <w:spacing w:before="5"/>
              <w:rPr>
                <w:b/>
                <w:sz w:val="17"/>
              </w:rPr>
            </w:pPr>
          </w:p>
          <w:p w14:paraId="7CEEE15F" w14:textId="77777777" w:rsidR="0009623E" w:rsidRDefault="00F00F55">
            <w:pPr>
              <w:pStyle w:val="TableParagraph"/>
              <w:ind w:left="146" w:right="135"/>
              <w:jc w:val="center"/>
              <w:rPr>
                <w:sz w:val="19"/>
              </w:rPr>
            </w:pPr>
            <w:r>
              <w:rPr>
                <w:sz w:val="19"/>
              </w:rPr>
              <w:t>Review of policies for the implementation of COLREG and SOLAS</w:t>
            </w:r>
          </w:p>
          <w:p w14:paraId="7348F66A" w14:textId="77777777" w:rsidR="0009623E" w:rsidRDefault="00F00F55">
            <w:pPr>
              <w:pStyle w:val="TableParagraph"/>
              <w:ind w:left="200" w:right="190" w:firstLine="2"/>
              <w:jc w:val="center"/>
              <w:rPr>
                <w:sz w:val="19"/>
              </w:rPr>
            </w:pPr>
            <w:r>
              <w:rPr>
                <w:sz w:val="19"/>
              </w:rPr>
              <w:t>chapters IV + V incl. training policies for VTS, AIS and remaining navigational issues</w:t>
            </w:r>
          </w:p>
          <w:p w14:paraId="512238EB" w14:textId="77777777" w:rsidR="0009623E" w:rsidRDefault="0009623E">
            <w:pPr>
              <w:pStyle w:val="TableParagraph"/>
              <w:spacing w:before="7"/>
              <w:rPr>
                <w:b/>
                <w:sz w:val="19"/>
              </w:rPr>
            </w:pPr>
          </w:p>
          <w:p w14:paraId="28EE6551" w14:textId="77777777" w:rsidR="0009623E" w:rsidRDefault="00F00F55">
            <w:pPr>
              <w:pStyle w:val="TableParagraph"/>
              <w:spacing w:line="249" w:lineRule="auto"/>
              <w:ind w:left="197" w:right="186" w:hanging="1"/>
              <w:jc w:val="center"/>
              <w:rPr>
                <w:b/>
                <w:sz w:val="19"/>
              </w:rPr>
            </w:pPr>
            <w:r>
              <w:rPr>
                <w:b/>
                <w:sz w:val="19"/>
              </w:rPr>
              <w:t xml:space="preserve">[Member State </w:t>
            </w:r>
            <w:r>
              <w:rPr>
                <w:b/>
                <w:spacing w:val="-1"/>
                <w:sz w:val="19"/>
              </w:rPr>
              <w:t>representatives/bodies]</w:t>
            </w:r>
          </w:p>
          <w:p w14:paraId="5CB19503" w14:textId="77777777" w:rsidR="0009623E" w:rsidRDefault="0009623E">
            <w:pPr>
              <w:pStyle w:val="TableParagraph"/>
              <w:spacing w:before="4"/>
              <w:rPr>
                <w:b/>
                <w:sz w:val="19"/>
              </w:rPr>
            </w:pPr>
          </w:p>
          <w:p w14:paraId="23AE83F6" w14:textId="77777777" w:rsidR="0009623E" w:rsidRDefault="00F00F55">
            <w:pPr>
              <w:pStyle w:val="TableParagraph"/>
              <w:spacing w:line="480" w:lineRule="auto"/>
              <w:ind w:left="114" w:right="84" w:firstLine="168"/>
              <w:rPr>
                <w:sz w:val="19"/>
              </w:rPr>
            </w:pPr>
            <w:r>
              <w:rPr>
                <w:sz w:val="19"/>
              </w:rPr>
              <w:t>Any outstanding issues All auditors private meeting</w:t>
            </w:r>
          </w:p>
        </w:tc>
        <w:tc>
          <w:tcPr>
            <w:tcW w:w="2339" w:type="dxa"/>
          </w:tcPr>
          <w:p w14:paraId="79092F1C" w14:textId="77777777" w:rsidR="0009623E" w:rsidRDefault="0009623E">
            <w:pPr>
              <w:pStyle w:val="TableParagraph"/>
              <w:rPr>
                <w:b/>
                <w:sz w:val="19"/>
              </w:rPr>
            </w:pPr>
          </w:p>
          <w:p w14:paraId="70612E98" w14:textId="77777777" w:rsidR="0009623E" w:rsidRDefault="00F00F55">
            <w:pPr>
              <w:pStyle w:val="TableParagraph"/>
              <w:spacing w:before="1" w:line="237" w:lineRule="auto"/>
              <w:ind w:left="135" w:right="122"/>
              <w:jc w:val="center"/>
              <w:rPr>
                <w:sz w:val="20"/>
              </w:rPr>
            </w:pPr>
            <w:r>
              <w:rPr>
                <w:sz w:val="19"/>
              </w:rPr>
              <w:t xml:space="preserve">Closing meeting – submission of draft interim report including </w:t>
            </w:r>
            <w:r>
              <w:rPr>
                <w:sz w:val="20"/>
              </w:rPr>
              <w:t>findings and observations, and draft executive summary report</w:t>
            </w:r>
          </w:p>
        </w:tc>
      </w:tr>
    </w:tbl>
    <w:p w14:paraId="11710670" w14:textId="77777777" w:rsidR="0009623E" w:rsidRDefault="0009623E">
      <w:pPr>
        <w:pStyle w:val="BodyText"/>
        <w:rPr>
          <w:b/>
          <w:sz w:val="20"/>
        </w:rPr>
      </w:pPr>
    </w:p>
    <w:p w14:paraId="3810A299" w14:textId="77777777" w:rsidR="0009623E" w:rsidRDefault="0009623E">
      <w:pPr>
        <w:pStyle w:val="BodyText"/>
        <w:rPr>
          <w:b/>
          <w:sz w:val="20"/>
        </w:rPr>
      </w:pPr>
    </w:p>
    <w:p w14:paraId="713A8BFD" w14:textId="77777777" w:rsidR="0009623E" w:rsidRDefault="0009623E">
      <w:pPr>
        <w:pStyle w:val="BodyText"/>
        <w:rPr>
          <w:b/>
          <w:sz w:val="20"/>
        </w:rPr>
      </w:pPr>
    </w:p>
    <w:p w14:paraId="6E1962E4" w14:textId="77777777" w:rsidR="0009623E" w:rsidRDefault="0009623E">
      <w:pPr>
        <w:pStyle w:val="BodyText"/>
        <w:rPr>
          <w:b/>
          <w:sz w:val="20"/>
        </w:rPr>
      </w:pPr>
    </w:p>
    <w:p w14:paraId="5EF3B9F1" w14:textId="77777777" w:rsidR="0009623E" w:rsidRDefault="006570BA">
      <w:pPr>
        <w:pStyle w:val="BodyText"/>
        <w:spacing w:before="7"/>
        <w:rPr>
          <w:b/>
          <w:sz w:val="26"/>
        </w:rPr>
      </w:pPr>
      <w:r>
        <w:pict w14:anchorId="704A666B">
          <v:shape id="_x0000_s1081" style="position:absolute;margin-left:55.3pt;margin-top:17.5pt;width:731.4pt;height:.1pt;z-index:-251653120;mso-wrap-distance-left:0;mso-wrap-distance-right:0;mso-position-horizontal-relative:page" coordorigin="1106,350" coordsize="14628,0" path="m1106,350r14628,e" filled="f" strokeweight=".16936mm">
            <v:path arrowok="t"/>
            <w10:wrap type="topAndBottom" anchorx="page"/>
          </v:shape>
        </w:pict>
      </w:r>
    </w:p>
    <w:p w14:paraId="473128CB" w14:textId="77777777" w:rsidR="0009623E" w:rsidRDefault="00F00F55">
      <w:pPr>
        <w:ind w:left="655"/>
        <w:rPr>
          <w:sz w:val="18"/>
        </w:rPr>
      </w:pPr>
      <w:r>
        <w:rPr>
          <w:sz w:val="18"/>
        </w:rPr>
        <w:t>I:\C_L\3425.doc</w:t>
      </w:r>
    </w:p>
    <w:p w14:paraId="43F6D035" w14:textId="77777777" w:rsidR="0009623E" w:rsidRDefault="0009623E">
      <w:pPr>
        <w:rPr>
          <w:sz w:val="18"/>
        </w:rPr>
        <w:sectPr w:rsidR="0009623E">
          <w:headerReference w:type="default" r:id="rId45"/>
          <w:footerReference w:type="default" r:id="rId46"/>
          <w:pgSz w:w="16840" w:h="11910" w:orient="landscape"/>
          <w:pgMar w:top="760" w:right="820" w:bottom="280" w:left="480" w:header="0" w:footer="0" w:gutter="0"/>
          <w:cols w:space="720"/>
        </w:sectPr>
      </w:pPr>
    </w:p>
    <w:p w14:paraId="6E9E60A3" w14:textId="77777777" w:rsidR="0009623E" w:rsidRDefault="0009623E">
      <w:pPr>
        <w:pStyle w:val="BodyText"/>
        <w:spacing w:before="11"/>
        <w:rPr>
          <w:sz w:val="13"/>
        </w:rPr>
      </w:pPr>
    </w:p>
    <w:p w14:paraId="4CEE2FD2" w14:textId="77777777" w:rsidR="0009623E" w:rsidRDefault="00F00F55">
      <w:pPr>
        <w:pStyle w:val="Heading2"/>
        <w:spacing w:before="91"/>
        <w:ind w:right="2035"/>
        <w:jc w:val="center"/>
      </w:pPr>
      <w:r>
        <w:t>MODEL DETAILED AUDIT TIMETABLE AND PROGRAMME</w:t>
      </w:r>
    </w:p>
    <w:p w14:paraId="68AD66A0" w14:textId="77777777" w:rsidR="0009623E" w:rsidRDefault="00F00F55">
      <w:pPr>
        <w:spacing w:before="7"/>
        <w:ind w:left="2128" w:right="2029"/>
        <w:jc w:val="center"/>
        <w:rPr>
          <w:b/>
          <w:sz w:val="24"/>
        </w:rPr>
      </w:pPr>
      <w:r>
        <w:rPr>
          <w:b/>
          <w:sz w:val="24"/>
        </w:rPr>
        <w:t>[MEMBER STATE] [DATE]</w:t>
      </w:r>
    </w:p>
    <w:p w14:paraId="5F46F212" w14:textId="77777777" w:rsidR="0009623E" w:rsidRDefault="0009623E">
      <w:pPr>
        <w:pStyle w:val="BodyText"/>
        <w:rPr>
          <w:b/>
          <w:sz w:val="20"/>
        </w:rPr>
      </w:pPr>
    </w:p>
    <w:p w14:paraId="3FC19699" w14:textId="77777777" w:rsidR="0009623E" w:rsidRDefault="0009623E">
      <w:pPr>
        <w:pStyle w:val="BodyText"/>
        <w:spacing w:before="5"/>
        <w:rPr>
          <w:b/>
          <w:sz w:val="29"/>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2AC4F905" w14:textId="77777777">
        <w:trPr>
          <w:trHeight w:val="275"/>
        </w:trPr>
        <w:tc>
          <w:tcPr>
            <w:tcW w:w="9784" w:type="dxa"/>
            <w:gridSpan w:val="4"/>
            <w:shd w:val="clear" w:color="auto" w:fill="D9D9D9"/>
          </w:tcPr>
          <w:p w14:paraId="00BB414E" w14:textId="77777777" w:rsidR="0009623E" w:rsidRDefault="00F00F55">
            <w:pPr>
              <w:pStyle w:val="TableParagraph"/>
              <w:spacing w:before="23"/>
              <w:ind w:left="69"/>
              <w:rPr>
                <w:b/>
                <w:sz w:val="20"/>
              </w:rPr>
            </w:pPr>
            <w:r>
              <w:rPr>
                <w:b/>
                <w:sz w:val="20"/>
              </w:rPr>
              <w:t>Day 1</w:t>
            </w:r>
          </w:p>
        </w:tc>
      </w:tr>
      <w:tr w:rsidR="0009623E" w14:paraId="507257BC" w14:textId="77777777">
        <w:trPr>
          <w:trHeight w:val="551"/>
        </w:trPr>
        <w:tc>
          <w:tcPr>
            <w:tcW w:w="1560" w:type="dxa"/>
            <w:shd w:val="clear" w:color="auto" w:fill="D9D9D9"/>
          </w:tcPr>
          <w:p w14:paraId="61920AAF"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3AB0C70F"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2AD166C3"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3E60184A" w14:textId="77777777" w:rsidR="0009623E" w:rsidRDefault="00F00F55">
            <w:pPr>
              <w:pStyle w:val="TableParagraph"/>
              <w:spacing w:before="23"/>
              <w:ind w:left="69"/>
              <w:rPr>
                <w:b/>
                <w:sz w:val="20"/>
              </w:rPr>
            </w:pPr>
            <w:r>
              <w:rPr>
                <w:b/>
                <w:sz w:val="20"/>
              </w:rPr>
              <w:t>Division and</w:t>
            </w:r>
          </w:p>
          <w:p w14:paraId="0790935F" w14:textId="77777777" w:rsidR="0009623E" w:rsidRDefault="00F00F55">
            <w:pPr>
              <w:pStyle w:val="TableParagraph"/>
              <w:spacing w:before="46"/>
              <w:ind w:left="69"/>
              <w:rPr>
                <w:b/>
                <w:sz w:val="20"/>
              </w:rPr>
            </w:pPr>
            <w:r>
              <w:rPr>
                <w:b/>
                <w:sz w:val="20"/>
              </w:rPr>
              <w:t>Location</w:t>
            </w:r>
          </w:p>
        </w:tc>
      </w:tr>
      <w:tr w:rsidR="0009623E" w14:paraId="09EE785F" w14:textId="77777777">
        <w:trPr>
          <w:trHeight w:val="779"/>
        </w:trPr>
        <w:tc>
          <w:tcPr>
            <w:tcW w:w="1560" w:type="dxa"/>
          </w:tcPr>
          <w:p w14:paraId="4D9CB84A" w14:textId="77777777" w:rsidR="0009623E" w:rsidRDefault="00F00F55">
            <w:pPr>
              <w:pStyle w:val="TableParagraph"/>
              <w:spacing w:before="23"/>
              <w:ind w:left="69"/>
              <w:rPr>
                <w:b/>
                <w:sz w:val="20"/>
              </w:rPr>
            </w:pPr>
            <w:r>
              <w:rPr>
                <w:b/>
                <w:sz w:val="20"/>
              </w:rPr>
              <w:t>10.00 – 10.30</w:t>
            </w:r>
          </w:p>
        </w:tc>
        <w:tc>
          <w:tcPr>
            <w:tcW w:w="3543" w:type="dxa"/>
          </w:tcPr>
          <w:p w14:paraId="1056C56E" w14:textId="77777777" w:rsidR="0009623E" w:rsidRDefault="00F00F55">
            <w:pPr>
              <w:pStyle w:val="TableParagraph"/>
              <w:spacing w:before="16"/>
              <w:ind w:left="69"/>
              <w:rPr>
                <w:sz w:val="20"/>
              </w:rPr>
            </w:pPr>
            <w:r>
              <w:rPr>
                <w:sz w:val="20"/>
              </w:rPr>
              <w:t>Opening Meeting</w:t>
            </w:r>
          </w:p>
        </w:tc>
        <w:tc>
          <w:tcPr>
            <w:tcW w:w="3121" w:type="dxa"/>
          </w:tcPr>
          <w:p w14:paraId="6BE0B891" w14:textId="77777777" w:rsidR="0009623E" w:rsidRDefault="00F00F55">
            <w:pPr>
              <w:pStyle w:val="TableParagraph"/>
              <w:spacing w:before="16"/>
              <w:ind w:left="69"/>
              <w:rPr>
                <w:sz w:val="20"/>
              </w:rPr>
            </w:pPr>
            <w:r>
              <w:rPr>
                <w:sz w:val="20"/>
              </w:rPr>
              <w:t>All auditors</w:t>
            </w:r>
          </w:p>
          <w:p w14:paraId="271587F1" w14:textId="77777777" w:rsidR="0009623E" w:rsidRDefault="00F00F55">
            <w:pPr>
              <w:pStyle w:val="TableParagraph"/>
              <w:spacing w:before="44" w:line="230" w:lineRule="atLeast"/>
              <w:ind w:left="69"/>
              <w:rPr>
                <w:b/>
                <w:sz w:val="20"/>
              </w:rPr>
            </w:pPr>
            <w:r>
              <w:rPr>
                <w:b/>
                <w:sz w:val="20"/>
              </w:rPr>
              <w:t>[Member State representatives/ bodies]</w:t>
            </w:r>
          </w:p>
        </w:tc>
        <w:tc>
          <w:tcPr>
            <w:tcW w:w="1560" w:type="dxa"/>
          </w:tcPr>
          <w:p w14:paraId="000CE65F" w14:textId="77777777" w:rsidR="0009623E" w:rsidRDefault="0009623E">
            <w:pPr>
              <w:pStyle w:val="TableParagraph"/>
              <w:rPr>
                <w:rFonts w:ascii="Times New Roman"/>
                <w:sz w:val="20"/>
              </w:rPr>
            </w:pPr>
          </w:p>
        </w:tc>
      </w:tr>
      <w:tr w:rsidR="0009623E" w14:paraId="2397B892" w14:textId="77777777">
        <w:trPr>
          <w:trHeight w:val="2491"/>
        </w:trPr>
        <w:tc>
          <w:tcPr>
            <w:tcW w:w="1560" w:type="dxa"/>
          </w:tcPr>
          <w:p w14:paraId="1C8C8E49" w14:textId="77777777" w:rsidR="0009623E" w:rsidRDefault="00F00F55">
            <w:pPr>
              <w:pStyle w:val="TableParagraph"/>
              <w:spacing w:before="23"/>
              <w:ind w:left="69"/>
              <w:rPr>
                <w:b/>
                <w:sz w:val="20"/>
              </w:rPr>
            </w:pPr>
            <w:r>
              <w:rPr>
                <w:b/>
                <w:sz w:val="20"/>
              </w:rPr>
              <w:t>10.45 – 11.30</w:t>
            </w:r>
          </w:p>
        </w:tc>
        <w:tc>
          <w:tcPr>
            <w:tcW w:w="3543" w:type="dxa"/>
          </w:tcPr>
          <w:p w14:paraId="573B4960" w14:textId="77777777" w:rsidR="0009623E" w:rsidRDefault="00F00F55">
            <w:pPr>
              <w:pStyle w:val="TableParagraph"/>
              <w:spacing w:line="227" w:lineRule="exact"/>
              <w:ind w:left="69"/>
              <w:rPr>
                <w:sz w:val="20"/>
              </w:rPr>
            </w:pPr>
            <w:r>
              <w:rPr>
                <w:sz w:val="20"/>
              </w:rPr>
              <w:t>Introduction</w:t>
            </w:r>
          </w:p>
          <w:p w14:paraId="187ABAC0" w14:textId="77777777" w:rsidR="0009623E" w:rsidRDefault="00F00F55">
            <w:pPr>
              <w:pStyle w:val="TableParagraph"/>
              <w:numPr>
                <w:ilvl w:val="0"/>
                <w:numId w:val="30"/>
              </w:numPr>
              <w:tabs>
                <w:tab w:val="left" w:pos="686"/>
                <w:tab w:val="left" w:pos="687"/>
              </w:tabs>
              <w:spacing w:before="18"/>
              <w:ind w:hanging="455"/>
              <w:rPr>
                <w:sz w:val="20"/>
              </w:rPr>
            </w:pPr>
            <w:r>
              <w:rPr>
                <w:sz w:val="20"/>
              </w:rPr>
              <w:t>Overall maritime</w:t>
            </w:r>
            <w:r>
              <w:rPr>
                <w:spacing w:val="-4"/>
                <w:sz w:val="20"/>
              </w:rPr>
              <w:t xml:space="preserve"> </w:t>
            </w:r>
            <w:r>
              <w:rPr>
                <w:sz w:val="20"/>
              </w:rPr>
              <w:t>strategy</w:t>
            </w:r>
          </w:p>
          <w:p w14:paraId="375B072E" w14:textId="77777777" w:rsidR="0009623E" w:rsidRDefault="00F00F55">
            <w:pPr>
              <w:pStyle w:val="TableParagraph"/>
              <w:numPr>
                <w:ilvl w:val="0"/>
                <w:numId w:val="30"/>
              </w:numPr>
              <w:tabs>
                <w:tab w:val="left" w:pos="686"/>
                <w:tab w:val="left" w:pos="687"/>
              </w:tabs>
              <w:spacing w:before="38" w:line="237" w:lineRule="auto"/>
              <w:ind w:right="292"/>
              <w:rPr>
                <w:sz w:val="20"/>
              </w:rPr>
            </w:pPr>
            <w:r>
              <w:rPr>
                <w:sz w:val="20"/>
              </w:rPr>
              <w:t>Structure and</w:t>
            </w:r>
            <w:r>
              <w:rPr>
                <w:spacing w:val="-29"/>
                <w:sz w:val="20"/>
              </w:rPr>
              <w:t xml:space="preserve"> </w:t>
            </w:r>
            <w:r>
              <w:rPr>
                <w:sz w:val="20"/>
              </w:rPr>
              <w:t>responsibilities of entity(s) comprising the maritime</w:t>
            </w:r>
            <w:r>
              <w:rPr>
                <w:spacing w:val="-2"/>
                <w:sz w:val="20"/>
              </w:rPr>
              <w:t xml:space="preserve"> </w:t>
            </w:r>
            <w:r>
              <w:rPr>
                <w:sz w:val="20"/>
              </w:rPr>
              <w:t>administration</w:t>
            </w:r>
          </w:p>
          <w:p w14:paraId="3A2F48BA" w14:textId="77777777" w:rsidR="0009623E" w:rsidRDefault="00F00F55">
            <w:pPr>
              <w:pStyle w:val="TableParagraph"/>
              <w:numPr>
                <w:ilvl w:val="0"/>
                <w:numId w:val="30"/>
              </w:numPr>
              <w:tabs>
                <w:tab w:val="left" w:pos="686"/>
                <w:tab w:val="left" w:pos="687"/>
              </w:tabs>
              <w:spacing w:before="37"/>
              <w:ind w:hanging="455"/>
              <w:rPr>
                <w:sz w:val="20"/>
              </w:rPr>
            </w:pPr>
            <w:r>
              <w:rPr>
                <w:sz w:val="20"/>
              </w:rPr>
              <w:t>Processes for continual</w:t>
            </w:r>
            <w:r>
              <w:rPr>
                <w:spacing w:val="-12"/>
                <w:sz w:val="20"/>
              </w:rPr>
              <w:t xml:space="preserve"> </w:t>
            </w:r>
            <w:r>
              <w:rPr>
                <w:sz w:val="20"/>
              </w:rPr>
              <w:t>review</w:t>
            </w:r>
          </w:p>
          <w:p w14:paraId="4305D951" w14:textId="77777777" w:rsidR="0009623E" w:rsidRDefault="00F00F55">
            <w:pPr>
              <w:pStyle w:val="TableParagraph"/>
              <w:numPr>
                <w:ilvl w:val="0"/>
                <w:numId w:val="30"/>
              </w:numPr>
              <w:tabs>
                <w:tab w:val="left" w:pos="686"/>
                <w:tab w:val="left" w:pos="687"/>
              </w:tabs>
              <w:spacing w:before="55" w:line="228" w:lineRule="exact"/>
              <w:ind w:right="606"/>
              <w:rPr>
                <w:sz w:val="20"/>
              </w:rPr>
            </w:pPr>
            <w:r>
              <w:rPr>
                <w:sz w:val="20"/>
              </w:rPr>
              <w:t xml:space="preserve">Risk analysis and performance </w:t>
            </w:r>
            <w:r>
              <w:rPr>
                <w:w w:val="95"/>
                <w:sz w:val="20"/>
              </w:rPr>
              <w:t xml:space="preserve">measurement/evaluation/ </w:t>
            </w:r>
            <w:r>
              <w:rPr>
                <w:sz w:val="20"/>
              </w:rPr>
              <w:t>improvement</w:t>
            </w:r>
          </w:p>
        </w:tc>
        <w:tc>
          <w:tcPr>
            <w:tcW w:w="3121" w:type="dxa"/>
          </w:tcPr>
          <w:p w14:paraId="526ED8C8" w14:textId="77777777" w:rsidR="0009623E" w:rsidRDefault="00F00F55">
            <w:pPr>
              <w:pStyle w:val="TableParagraph"/>
              <w:spacing w:before="16"/>
              <w:ind w:left="69"/>
              <w:rPr>
                <w:sz w:val="20"/>
              </w:rPr>
            </w:pPr>
            <w:r>
              <w:rPr>
                <w:sz w:val="20"/>
              </w:rPr>
              <w:t>All auditors</w:t>
            </w:r>
          </w:p>
          <w:p w14:paraId="017F6121" w14:textId="77777777" w:rsidR="0009623E" w:rsidRDefault="00F00F55">
            <w:pPr>
              <w:pStyle w:val="TableParagraph"/>
              <w:spacing w:before="44" w:line="247" w:lineRule="auto"/>
              <w:ind w:left="69"/>
              <w:rPr>
                <w:b/>
                <w:sz w:val="20"/>
              </w:rPr>
            </w:pPr>
            <w:r>
              <w:rPr>
                <w:b/>
                <w:sz w:val="20"/>
              </w:rPr>
              <w:t>[Member State representatives/ bodies]</w:t>
            </w:r>
          </w:p>
        </w:tc>
        <w:tc>
          <w:tcPr>
            <w:tcW w:w="1560" w:type="dxa"/>
          </w:tcPr>
          <w:p w14:paraId="0EBDD4C1" w14:textId="77777777" w:rsidR="0009623E" w:rsidRDefault="0009623E">
            <w:pPr>
              <w:pStyle w:val="TableParagraph"/>
              <w:rPr>
                <w:rFonts w:ascii="Times New Roman"/>
                <w:sz w:val="20"/>
              </w:rPr>
            </w:pPr>
          </w:p>
        </w:tc>
      </w:tr>
      <w:tr w:rsidR="0009623E" w14:paraId="05B38633" w14:textId="77777777">
        <w:trPr>
          <w:trHeight w:val="2301"/>
        </w:trPr>
        <w:tc>
          <w:tcPr>
            <w:tcW w:w="1560" w:type="dxa"/>
          </w:tcPr>
          <w:p w14:paraId="0E9090D2" w14:textId="77777777" w:rsidR="0009623E" w:rsidRDefault="00F00F55">
            <w:pPr>
              <w:pStyle w:val="TableParagraph"/>
              <w:spacing w:before="23"/>
              <w:ind w:left="69"/>
              <w:rPr>
                <w:b/>
                <w:sz w:val="20"/>
              </w:rPr>
            </w:pPr>
            <w:r>
              <w:rPr>
                <w:b/>
                <w:sz w:val="20"/>
              </w:rPr>
              <w:t>11.30 – 12.15</w:t>
            </w:r>
          </w:p>
        </w:tc>
        <w:tc>
          <w:tcPr>
            <w:tcW w:w="3543" w:type="dxa"/>
          </w:tcPr>
          <w:p w14:paraId="5B1086F7" w14:textId="77777777" w:rsidR="0009623E" w:rsidRDefault="00F00F55">
            <w:pPr>
              <w:pStyle w:val="TableParagraph"/>
              <w:spacing w:before="16"/>
              <w:ind w:left="232"/>
              <w:rPr>
                <w:sz w:val="20"/>
              </w:rPr>
            </w:pPr>
            <w:r>
              <w:rPr>
                <w:sz w:val="20"/>
              </w:rPr>
              <w:t>Strategy</w:t>
            </w:r>
          </w:p>
          <w:p w14:paraId="24169C8B" w14:textId="77777777" w:rsidR="0009623E" w:rsidRDefault="00F00F55">
            <w:pPr>
              <w:pStyle w:val="TableParagraph"/>
              <w:numPr>
                <w:ilvl w:val="0"/>
                <w:numId w:val="29"/>
              </w:numPr>
              <w:tabs>
                <w:tab w:val="left" w:pos="686"/>
                <w:tab w:val="left" w:pos="687"/>
              </w:tabs>
              <w:spacing w:before="39" w:line="237" w:lineRule="auto"/>
              <w:ind w:right="292"/>
              <w:rPr>
                <w:sz w:val="20"/>
              </w:rPr>
            </w:pPr>
            <w:r>
              <w:rPr>
                <w:sz w:val="20"/>
              </w:rPr>
              <w:t>Structure and</w:t>
            </w:r>
            <w:r>
              <w:rPr>
                <w:spacing w:val="-29"/>
                <w:sz w:val="20"/>
              </w:rPr>
              <w:t xml:space="preserve"> </w:t>
            </w:r>
            <w:r>
              <w:rPr>
                <w:sz w:val="20"/>
              </w:rPr>
              <w:t>responsibilities of entity(s) comprising the maritime</w:t>
            </w:r>
            <w:r>
              <w:rPr>
                <w:spacing w:val="-2"/>
                <w:sz w:val="20"/>
              </w:rPr>
              <w:t xml:space="preserve"> </w:t>
            </w:r>
            <w:r>
              <w:rPr>
                <w:sz w:val="20"/>
              </w:rPr>
              <w:t>administration</w:t>
            </w:r>
          </w:p>
          <w:p w14:paraId="12804462" w14:textId="77777777" w:rsidR="0009623E" w:rsidRDefault="00F00F55">
            <w:pPr>
              <w:pStyle w:val="TableParagraph"/>
              <w:numPr>
                <w:ilvl w:val="0"/>
                <w:numId w:val="29"/>
              </w:numPr>
              <w:tabs>
                <w:tab w:val="left" w:pos="686"/>
                <w:tab w:val="left" w:pos="687"/>
              </w:tabs>
              <w:spacing w:before="37"/>
              <w:ind w:hanging="455"/>
              <w:rPr>
                <w:sz w:val="20"/>
              </w:rPr>
            </w:pPr>
            <w:r>
              <w:rPr>
                <w:sz w:val="20"/>
              </w:rPr>
              <w:t>Processes for continual</w:t>
            </w:r>
            <w:r>
              <w:rPr>
                <w:spacing w:val="-12"/>
                <w:sz w:val="20"/>
              </w:rPr>
              <w:t xml:space="preserve"> </w:t>
            </w:r>
            <w:r>
              <w:rPr>
                <w:sz w:val="20"/>
              </w:rPr>
              <w:t>review</w:t>
            </w:r>
          </w:p>
          <w:p w14:paraId="5DCC2CCE" w14:textId="77777777" w:rsidR="0009623E" w:rsidRDefault="00F00F55">
            <w:pPr>
              <w:pStyle w:val="TableParagraph"/>
              <w:numPr>
                <w:ilvl w:val="0"/>
                <w:numId w:val="29"/>
              </w:numPr>
              <w:tabs>
                <w:tab w:val="left" w:pos="686"/>
                <w:tab w:val="left" w:pos="687"/>
              </w:tabs>
              <w:spacing w:before="38" w:line="237" w:lineRule="auto"/>
              <w:ind w:right="660"/>
              <w:rPr>
                <w:sz w:val="20"/>
              </w:rPr>
            </w:pPr>
            <w:r>
              <w:rPr>
                <w:sz w:val="20"/>
              </w:rPr>
              <w:t xml:space="preserve">Risk analysis and performance </w:t>
            </w:r>
            <w:r>
              <w:rPr>
                <w:w w:val="95"/>
                <w:sz w:val="20"/>
              </w:rPr>
              <w:t>measurement/evaluation</w:t>
            </w:r>
          </w:p>
          <w:p w14:paraId="7CDFC66E" w14:textId="77777777" w:rsidR="0009623E" w:rsidRDefault="00F00F55">
            <w:pPr>
              <w:pStyle w:val="TableParagraph"/>
              <w:numPr>
                <w:ilvl w:val="0"/>
                <w:numId w:val="29"/>
              </w:numPr>
              <w:tabs>
                <w:tab w:val="left" w:pos="686"/>
                <w:tab w:val="left" w:pos="687"/>
              </w:tabs>
              <w:spacing w:before="37" w:line="243" w:lineRule="exact"/>
              <w:ind w:hanging="455"/>
              <w:rPr>
                <w:sz w:val="20"/>
              </w:rPr>
            </w:pPr>
            <w:r>
              <w:rPr>
                <w:sz w:val="20"/>
              </w:rPr>
              <w:t>Controlling</w:t>
            </w:r>
          </w:p>
        </w:tc>
        <w:tc>
          <w:tcPr>
            <w:tcW w:w="3121" w:type="dxa"/>
          </w:tcPr>
          <w:p w14:paraId="2FCC63DF" w14:textId="77777777" w:rsidR="0009623E" w:rsidRDefault="00F00F55">
            <w:pPr>
              <w:pStyle w:val="TableParagraph"/>
              <w:spacing w:before="16"/>
              <w:ind w:left="69"/>
              <w:rPr>
                <w:sz w:val="20"/>
              </w:rPr>
            </w:pPr>
            <w:r>
              <w:rPr>
                <w:sz w:val="20"/>
              </w:rPr>
              <w:t>All auditors</w:t>
            </w:r>
          </w:p>
          <w:p w14:paraId="4F2029DE" w14:textId="77777777" w:rsidR="0009623E" w:rsidRDefault="0009623E">
            <w:pPr>
              <w:pStyle w:val="TableParagraph"/>
              <w:spacing w:before="11"/>
              <w:rPr>
                <w:b/>
                <w:sz w:val="26"/>
              </w:rPr>
            </w:pPr>
          </w:p>
          <w:p w14:paraId="1FF30AE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49F63747" w14:textId="77777777" w:rsidR="0009623E" w:rsidRDefault="0009623E">
            <w:pPr>
              <w:pStyle w:val="TableParagraph"/>
              <w:rPr>
                <w:rFonts w:ascii="Times New Roman"/>
                <w:sz w:val="20"/>
              </w:rPr>
            </w:pPr>
          </w:p>
        </w:tc>
      </w:tr>
      <w:tr w:rsidR="0009623E" w14:paraId="4185C8EB" w14:textId="77777777">
        <w:trPr>
          <w:trHeight w:val="273"/>
        </w:trPr>
        <w:tc>
          <w:tcPr>
            <w:tcW w:w="1560" w:type="dxa"/>
            <w:tcBorders>
              <w:bottom w:val="single" w:sz="6" w:space="0" w:color="000000"/>
            </w:tcBorders>
            <w:shd w:val="clear" w:color="auto" w:fill="E6E6E6"/>
          </w:tcPr>
          <w:p w14:paraId="532FF91D" w14:textId="77777777" w:rsidR="0009623E" w:rsidRDefault="00F00F55">
            <w:pPr>
              <w:pStyle w:val="TableParagraph"/>
              <w:spacing w:before="23"/>
              <w:ind w:left="69"/>
              <w:rPr>
                <w:b/>
                <w:sz w:val="20"/>
              </w:rPr>
            </w:pPr>
            <w:r>
              <w:rPr>
                <w:b/>
                <w:sz w:val="20"/>
              </w:rPr>
              <w:t>12.15 – 13.15</w:t>
            </w:r>
          </w:p>
        </w:tc>
        <w:tc>
          <w:tcPr>
            <w:tcW w:w="3543" w:type="dxa"/>
            <w:tcBorders>
              <w:bottom w:val="single" w:sz="6" w:space="0" w:color="000000"/>
            </w:tcBorders>
            <w:shd w:val="clear" w:color="auto" w:fill="E6E6E6"/>
          </w:tcPr>
          <w:p w14:paraId="7274BC47" w14:textId="77777777" w:rsidR="0009623E" w:rsidRDefault="00F00F55">
            <w:pPr>
              <w:pStyle w:val="TableParagraph"/>
              <w:spacing w:before="23"/>
              <w:ind w:left="69"/>
              <w:rPr>
                <w:b/>
                <w:sz w:val="20"/>
              </w:rPr>
            </w:pPr>
            <w:r>
              <w:rPr>
                <w:b/>
                <w:sz w:val="20"/>
              </w:rPr>
              <w:t>Lunch break</w:t>
            </w:r>
          </w:p>
        </w:tc>
        <w:tc>
          <w:tcPr>
            <w:tcW w:w="3121" w:type="dxa"/>
            <w:tcBorders>
              <w:bottom w:val="single" w:sz="6" w:space="0" w:color="000000"/>
            </w:tcBorders>
            <w:shd w:val="clear" w:color="auto" w:fill="E6E6E6"/>
          </w:tcPr>
          <w:p w14:paraId="0367DB78" w14:textId="77777777" w:rsidR="0009623E" w:rsidRDefault="00F00F55">
            <w:pPr>
              <w:pStyle w:val="TableParagraph"/>
              <w:spacing w:before="23"/>
              <w:ind w:left="69"/>
              <w:rPr>
                <w:b/>
                <w:sz w:val="20"/>
              </w:rPr>
            </w:pPr>
            <w:r>
              <w:rPr>
                <w:b/>
                <w:sz w:val="20"/>
              </w:rPr>
              <w:t>All auditors</w:t>
            </w:r>
          </w:p>
        </w:tc>
        <w:tc>
          <w:tcPr>
            <w:tcW w:w="1560" w:type="dxa"/>
            <w:tcBorders>
              <w:bottom w:val="single" w:sz="6" w:space="0" w:color="000000"/>
            </w:tcBorders>
            <w:shd w:val="clear" w:color="auto" w:fill="E6E6E6"/>
          </w:tcPr>
          <w:p w14:paraId="425B3ED2" w14:textId="77777777" w:rsidR="0009623E" w:rsidRDefault="0009623E">
            <w:pPr>
              <w:pStyle w:val="TableParagraph"/>
              <w:rPr>
                <w:rFonts w:ascii="Times New Roman"/>
                <w:sz w:val="20"/>
              </w:rPr>
            </w:pPr>
          </w:p>
        </w:tc>
      </w:tr>
      <w:tr w:rsidR="0009623E" w14:paraId="62625038" w14:textId="77777777">
        <w:trPr>
          <w:trHeight w:val="1266"/>
        </w:trPr>
        <w:tc>
          <w:tcPr>
            <w:tcW w:w="1560" w:type="dxa"/>
            <w:tcBorders>
              <w:top w:val="single" w:sz="6" w:space="0" w:color="000000"/>
            </w:tcBorders>
          </w:tcPr>
          <w:p w14:paraId="4479B5EA" w14:textId="77777777" w:rsidR="0009623E" w:rsidRDefault="00F00F55">
            <w:pPr>
              <w:pStyle w:val="TableParagraph"/>
              <w:spacing w:before="21"/>
              <w:ind w:left="69"/>
              <w:rPr>
                <w:b/>
                <w:sz w:val="20"/>
              </w:rPr>
            </w:pPr>
            <w:r>
              <w:rPr>
                <w:b/>
                <w:sz w:val="20"/>
              </w:rPr>
              <w:t>13.00 – 15.00</w:t>
            </w:r>
          </w:p>
        </w:tc>
        <w:tc>
          <w:tcPr>
            <w:tcW w:w="3543" w:type="dxa"/>
            <w:tcBorders>
              <w:top w:val="single" w:sz="6" w:space="0" w:color="000000"/>
            </w:tcBorders>
          </w:tcPr>
          <w:p w14:paraId="0C44A3FC" w14:textId="77777777" w:rsidR="0009623E" w:rsidRDefault="00F00F55">
            <w:pPr>
              <w:pStyle w:val="TableParagraph"/>
              <w:spacing w:before="14"/>
              <w:ind w:left="232"/>
              <w:rPr>
                <w:sz w:val="20"/>
              </w:rPr>
            </w:pPr>
            <w:r>
              <w:rPr>
                <w:sz w:val="20"/>
              </w:rPr>
              <w:t>Legislation processes</w:t>
            </w:r>
          </w:p>
          <w:p w14:paraId="4053A315" w14:textId="77777777" w:rsidR="0009623E" w:rsidRDefault="00F00F55">
            <w:pPr>
              <w:pStyle w:val="TableParagraph"/>
              <w:numPr>
                <w:ilvl w:val="0"/>
                <w:numId w:val="28"/>
              </w:numPr>
              <w:tabs>
                <w:tab w:val="left" w:pos="686"/>
                <w:tab w:val="left" w:pos="687"/>
              </w:tabs>
              <w:spacing w:before="39" w:line="237" w:lineRule="auto"/>
              <w:ind w:right="336"/>
              <w:rPr>
                <w:sz w:val="20"/>
              </w:rPr>
            </w:pPr>
            <w:r>
              <w:rPr>
                <w:sz w:val="20"/>
              </w:rPr>
              <w:t xml:space="preserve">Review of legislation, interpretations and </w:t>
            </w:r>
            <w:r>
              <w:rPr>
                <w:spacing w:val="-3"/>
                <w:sz w:val="20"/>
              </w:rPr>
              <w:t xml:space="preserve">guidance </w:t>
            </w:r>
            <w:r>
              <w:rPr>
                <w:sz w:val="20"/>
              </w:rPr>
              <w:t>notes</w:t>
            </w:r>
          </w:p>
        </w:tc>
        <w:tc>
          <w:tcPr>
            <w:tcW w:w="3121" w:type="dxa"/>
            <w:tcBorders>
              <w:top w:val="single" w:sz="6" w:space="0" w:color="000000"/>
            </w:tcBorders>
          </w:tcPr>
          <w:p w14:paraId="63A440BB" w14:textId="77777777" w:rsidR="0009623E" w:rsidRDefault="00F00F55">
            <w:pPr>
              <w:pStyle w:val="TableParagraph"/>
              <w:spacing w:before="14"/>
              <w:ind w:left="69"/>
              <w:rPr>
                <w:sz w:val="20"/>
              </w:rPr>
            </w:pPr>
            <w:r>
              <w:rPr>
                <w:sz w:val="20"/>
              </w:rPr>
              <w:t>All auditors</w:t>
            </w:r>
          </w:p>
          <w:p w14:paraId="2F54398D" w14:textId="77777777" w:rsidR="0009623E" w:rsidRDefault="0009623E">
            <w:pPr>
              <w:pStyle w:val="TableParagraph"/>
              <w:spacing w:before="10"/>
              <w:rPr>
                <w:b/>
                <w:sz w:val="26"/>
              </w:rPr>
            </w:pPr>
          </w:p>
          <w:p w14:paraId="4D30941D" w14:textId="77777777" w:rsidR="0009623E" w:rsidRDefault="00F00F55">
            <w:pPr>
              <w:pStyle w:val="TableParagraph"/>
              <w:spacing w:before="1" w:line="247" w:lineRule="auto"/>
              <w:ind w:left="69"/>
              <w:rPr>
                <w:b/>
                <w:sz w:val="20"/>
              </w:rPr>
            </w:pPr>
            <w:r>
              <w:rPr>
                <w:b/>
                <w:sz w:val="20"/>
              </w:rPr>
              <w:t>[Member State representatives/ bodies]</w:t>
            </w:r>
          </w:p>
        </w:tc>
        <w:tc>
          <w:tcPr>
            <w:tcW w:w="1560" w:type="dxa"/>
            <w:tcBorders>
              <w:top w:val="single" w:sz="6" w:space="0" w:color="000000"/>
            </w:tcBorders>
          </w:tcPr>
          <w:p w14:paraId="5BAEF7B9" w14:textId="77777777" w:rsidR="0009623E" w:rsidRDefault="0009623E">
            <w:pPr>
              <w:pStyle w:val="TableParagraph"/>
              <w:rPr>
                <w:rFonts w:ascii="Times New Roman"/>
                <w:sz w:val="20"/>
              </w:rPr>
            </w:pPr>
          </w:p>
        </w:tc>
      </w:tr>
      <w:tr w:rsidR="0009623E" w14:paraId="2C093AA2" w14:textId="77777777">
        <w:trPr>
          <w:trHeight w:val="1293"/>
        </w:trPr>
        <w:tc>
          <w:tcPr>
            <w:tcW w:w="1560" w:type="dxa"/>
          </w:tcPr>
          <w:p w14:paraId="70AC5047" w14:textId="77777777" w:rsidR="0009623E" w:rsidRDefault="00F00F55">
            <w:pPr>
              <w:pStyle w:val="TableParagraph"/>
              <w:spacing w:before="23"/>
              <w:ind w:left="69"/>
              <w:rPr>
                <w:b/>
                <w:sz w:val="20"/>
              </w:rPr>
            </w:pPr>
            <w:r>
              <w:rPr>
                <w:b/>
                <w:sz w:val="20"/>
              </w:rPr>
              <w:t>15.15 – 16.00</w:t>
            </w:r>
          </w:p>
        </w:tc>
        <w:tc>
          <w:tcPr>
            <w:tcW w:w="3543" w:type="dxa"/>
          </w:tcPr>
          <w:p w14:paraId="1D90AF21" w14:textId="77777777" w:rsidR="0009623E" w:rsidRDefault="00F00F55">
            <w:pPr>
              <w:pStyle w:val="TableParagraph"/>
              <w:spacing w:before="23"/>
              <w:ind w:left="232"/>
              <w:rPr>
                <w:b/>
                <w:sz w:val="20"/>
              </w:rPr>
            </w:pPr>
            <w:r>
              <w:rPr>
                <w:b/>
                <w:sz w:val="20"/>
              </w:rPr>
              <w:t>SOLAS</w:t>
            </w:r>
          </w:p>
          <w:p w14:paraId="529B37DD" w14:textId="77777777" w:rsidR="0009623E" w:rsidRDefault="00F00F55">
            <w:pPr>
              <w:pStyle w:val="TableParagraph"/>
              <w:numPr>
                <w:ilvl w:val="0"/>
                <w:numId w:val="27"/>
              </w:numPr>
              <w:tabs>
                <w:tab w:val="left" w:pos="686"/>
                <w:tab w:val="left" w:pos="687"/>
              </w:tabs>
              <w:spacing w:before="40"/>
              <w:ind w:hanging="455"/>
              <w:rPr>
                <w:sz w:val="20"/>
              </w:rPr>
            </w:pPr>
            <w:r>
              <w:rPr>
                <w:sz w:val="20"/>
              </w:rPr>
              <w:t>Legislation</w:t>
            </w:r>
            <w:r>
              <w:rPr>
                <w:spacing w:val="-2"/>
                <w:sz w:val="20"/>
              </w:rPr>
              <w:t xml:space="preserve"> </w:t>
            </w:r>
            <w:r>
              <w:rPr>
                <w:sz w:val="20"/>
              </w:rPr>
              <w:t>processes</w:t>
            </w:r>
          </w:p>
          <w:p w14:paraId="27BAFFF0" w14:textId="77777777" w:rsidR="0009623E" w:rsidRDefault="00F00F55">
            <w:pPr>
              <w:pStyle w:val="TableParagraph"/>
              <w:numPr>
                <w:ilvl w:val="0"/>
                <w:numId w:val="27"/>
              </w:numPr>
              <w:tabs>
                <w:tab w:val="left" w:pos="921"/>
                <w:tab w:val="left" w:pos="922"/>
              </w:tabs>
              <w:spacing w:before="54" w:line="228" w:lineRule="exact"/>
              <w:ind w:right="336"/>
              <w:rPr>
                <w:sz w:val="20"/>
              </w:rPr>
            </w:pPr>
            <w:r>
              <w:tab/>
            </w:r>
            <w:r>
              <w:rPr>
                <w:sz w:val="20"/>
              </w:rPr>
              <w:t xml:space="preserve">Review of legislation, interpretations and </w:t>
            </w:r>
            <w:r>
              <w:rPr>
                <w:spacing w:val="-3"/>
                <w:sz w:val="20"/>
              </w:rPr>
              <w:t xml:space="preserve">guidance </w:t>
            </w:r>
            <w:r>
              <w:rPr>
                <w:sz w:val="20"/>
              </w:rPr>
              <w:t>notes</w:t>
            </w:r>
          </w:p>
        </w:tc>
        <w:tc>
          <w:tcPr>
            <w:tcW w:w="3121" w:type="dxa"/>
          </w:tcPr>
          <w:p w14:paraId="4BF96E2F" w14:textId="77777777" w:rsidR="0009623E" w:rsidRDefault="00F00F55">
            <w:pPr>
              <w:pStyle w:val="TableParagraph"/>
              <w:spacing w:before="16"/>
              <w:ind w:left="69"/>
              <w:rPr>
                <w:sz w:val="20"/>
              </w:rPr>
            </w:pPr>
            <w:r>
              <w:rPr>
                <w:sz w:val="20"/>
              </w:rPr>
              <w:t>Auditor(s) [to be determined]</w:t>
            </w:r>
          </w:p>
          <w:p w14:paraId="3B04CC4E" w14:textId="77777777" w:rsidR="0009623E" w:rsidRDefault="0009623E">
            <w:pPr>
              <w:pStyle w:val="TableParagraph"/>
              <w:spacing w:before="11"/>
              <w:rPr>
                <w:b/>
                <w:sz w:val="26"/>
              </w:rPr>
            </w:pPr>
          </w:p>
          <w:p w14:paraId="421E8DE6"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293687EC" w14:textId="77777777" w:rsidR="0009623E" w:rsidRDefault="0009623E">
            <w:pPr>
              <w:pStyle w:val="TableParagraph"/>
              <w:rPr>
                <w:rFonts w:ascii="Times New Roman"/>
                <w:sz w:val="20"/>
              </w:rPr>
            </w:pPr>
          </w:p>
        </w:tc>
      </w:tr>
      <w:tr w:rsidR="0009623E" w14:paraId="6CA31BF9" w14:textId="77777777">
        <w:trPr>
          <w:trHeight w:val="1284"/>
        </w:trPr>
        <w:tc>
          <w:tcPr>
            <w:tcW w:w="1560" w:type="dxa"/>
          </w:tcPr>
          <w:p w14:paraId="791B20C8" w14:textId="77777777" w:rsidR="0009623E" w:rsidRDefault="00F00F55">
            <w:pPr>
              <w:pStyle w:val="TableParagraph"/>
              <w:spacing w:before="23"/>
              <w:ind w:left="69"/>
              <w:rPr>
                <w:b/>
                <w:sz w:val="20"/>
              </w:rPr>
            </w:pPr>
            <w:r>
              <w:rPr>
                <w:b/>
                <w:sz w:val="20"/>
              </w:rPr>
              <w:t>15.15 – 16.00</w:t>
            </w:r>
          </w:p>
        </w:tc>
        <w:tc>
          <w:tcPr>
            <w:tcW w:w="3543" w:type="dxa"/>
          </w:tcPr>
          <w:p w14:paraId="20C580E2" w14:textId="77777777" w:rsidR="0009623E" w:rsidRDefault="00F00F55">
            <w:pPr>
              <w:pStyle w:val="TableParagraph"/>
              <w:spacing w:before="16"/>
              <w:ind w:left="69"/>
              <w:rPr>
                <w:sz w:val="20"/>
              </w:rPr>
            </w:pPr>
            <w:r>
              <w:rPr>
                <w:sz w:val="20"/>
              </w:rPr>
              <w:t>MARPOL/LOAD LINES/TONNAGE</w:t>
            </w:r>
          </w:p>
          <w:p w14:paraId="53EE2B0D" w14:textId="77777777" w:rsidR="0009623E" w:rsidRDefault="00F00F55">
            <w:pPr>
              <w:pStyle w:val="TableParagraph"/>
              <w:numPr>
                <w:ilvl w:val="0"/>
                <w:numId w:val="26"/>
              </w:numPr>
              <w:tabs>
                <w:tab w:val="left" w:pos="686"/>
                <w:tab w:val="left" w:pos="687"/>
              </w:tabs>
              <w:spacing w:before="37"/>
              <w:ind w:hanging="455"/>
              <w:rPr>
                <w:sz w:val="20"/>
              </w:rPr>
            </w:pPr>
            <w:r>
              <w:rPr>
                <w:sz w:val="20"/>
              </w:rPr>
              <w:t>Legislation</w:t>
            </w:r>
            <w:r>
              <w:rPr>
                <w:spacing w:val="-2"/>
                <w:sz w:val="20"/>
              </w:rPr>
              <w:t xml:space="preserve"> </w:t>
            </w:r>
            <w:r>
              <w:rPr>
                <w:sz w:val="20"/>
              </w:rPr>
              <w:t>processes</w:t>
            </w:r>
          </w:p>
          <w:p w14:paraId="72F68077" w14:textId="77777777" w:rsidR="0009623E" w:rsidRDefault="00F00F55">
            <w:pPr>
              <w:pStyle w:val="TableParagraph"/>
              <w:numPr>
                <w:ilvl w:val="0"/>
                <w:numId w:val="26"/>
              </w:numPr>
              <w:tabs>
                <w:tab w:val="left" w:pos="686"/>
                <w:tab w:val="left" w:pos="687"/>
              </w:tabs>
              <w:spacing w:before="40" w:line="235" w:lineRule="auto"/>
              <w:ind w:right="336"/>
              <w:rPr>
                <w:sz w:val="20"/>
              </w:rPr>
            </w:pPr>
            <w:r>
              <w:rPr>
                <w:sz w:val="20"/>
              </w:rPr>
              <w:t>Review of legislation, interpretations and</w:t>
            </w:r>
            <w:r>
              <w:rPr>
                <w:spacing w:val="-8"/>
                <w:sz w:val="20"/>
              </w:rPr>
              <w:t xml:space="preserve"> </w:t>
            </w:r>
            <w:r>
              <w:rPr>
                <w:spacing w:val="-3"/>
                <w:sz w:val="20"/>
              </w:rPr>
              <w:t>guidance</w:t>
            </w:r>
          </w:p>
          <w:p w14:paraId="75AB40E6" w14:textId="77777777" w:rsidR="0009623E" w:rsidRDefault="00F00F55">
            <w:pPr>
              <w:pStyle w:val="TableParagraph"/>
              <w:spacing w:before="1"/>
              <w:ind w:left="686"/>
              <w:rPr>
                <w:sz w:val="20"/>
              </w:rPr>
            </w:pPr>
            <w:r>
              <w:rPr>
                <w:sz w:val="20"/>
              </w:rPr>
              <w:t>notes</w:t>
            </w:r>
          </w:p>
        </w:tc>
        <w:tc>
          <w:tcPr>
            <w:tcW w:w="3121" w:type="dxa"/>
          </w:tcPr>
          <w:p w14:paraId="45E5B882" w14:textId="77777777" w:rsidR="0009623E" w:rsidRDefault="00F00F55">
            <w:pPr>
              <w:pStyle w:val="TableParagraph"/>
              <w:spacing w:before="16"/>
              <w:ind w:left="69"/>
              <w:rPr>
                <w:sz w:val="20"/>
              </w:rPr>
            </w:pPr>
            <w:r>
              <w:rPr>
                <w:sz w:val="20"/>
              </w:rPr>
              <w:t>Auditor(s) [to be determined]</w:t>
            </w:r>
          </w:p>
          <w:p w14:paraId="18E41DEF" w14:textId="77777777" w:rsidR="0009623E" w:rsidRDefault="0009623E">
            <w:pPr>
              <w:pStyle w:val="TableParagraph"/>
              <w:spacing w:before="11"/>
              <w:rPr>
                <w:b/>
                <w:sz w:val="26"/>
              </w:rPr>
            </w:pPr>
          </w:p>
          <w:p w14:paraId="025D10FA"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4760EE4F" w14:textId="77777777" w:rsidR="0009623E" w:rsidRDefault="0009623E">
            <w:pPr>
              <w:pStyle w:val="TableParagraph"/>
              <w:rPr>
                <w:rFonts w:ascii="Times New Roman"/>
                <w:sz w:val="20"/>
              </w:rPr>
            </w:pPr>
          </w:p>
        </w:tc>
      </w:tr>
      <w:tr w:rsidR="0009623E" w14:paraId="0F0F673D" w14:textId="77777777">
        <w:trPr>
          <w:trHeight w:val="275"/>
        </w:trPr>
        <w:tc>
          <w:tcPr>
            <w:tcW w:w="1560" w:type="dxa"/>
            <w:shd w:val="clear" w:color="auto" w:fill="E6E6E6"/>
          </w:tcPr>
          <w:p w14:paraId="4875170B" w14:textId="77777777" w:rsidR="0009623E" w:rsidRDefault="00F00F55">
            <w:pPr>
              <w:pStyle w:val="TableParagraph"/>
              <w:spacing w:before="23"/>
              <w:ind w:left="69"/>
              <w:rPr>
                <w:b/>
                <w:sz w:val="20"/>
              </w:rPr>
            </w:pPr>
            <w:r>
              <w:rPr>
                <w:b/>
                <w:sz w:val="20"/>
              </w:rPr>
              <w:t>16.00 -</w:t>
            </w:r>
          </w:p>
        </w:tc>
        <w:tc>
          <w:tcPr>
            <w:tcW w:w="3543" w:type="dxa"/>
            <w:shd w:val="clear" w:color="auto" w:fill="E6E6E6"/>
          </w:tcPr>
          <w:p w14:paraId="4F01D6F0" w14:textId="77777777" w:rsidR="0009623E" w:rsidRDefault="00F00F55">
            <w:pPr>
              <w:pStyle w:val="TableParagraph"/>
              <w:spacing w:before="23"/>
              <w:ind w:left="69"/>
              <w:rPr>
                <w:b/>
                <w:sz w:val="20"/>
              </w:rPr>
            </w:pPr>
            <w:r>
              <w:rPr>
                <w:b/>
                <w:sz w:val="20"/>
              </w:rPr>
              <w:t>Debriefing and private meeting</w:t>
            </w:r>
          </w:p>
        </w:tc>
        <w:tc>
          <w:tcPr>
            <w:tcW w:w="3121" w:type="dxa"/>
            <w:shd w:val="clear" w:color="auto" w:fill="E6E6E6"/>
          </w:tcPr>
          <w:p w14:paraId="149F9C24"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4A35DA95" w14:textId="77777777" w:rsidR="0009623E" w:rsidRDefault="0009623E">
            <w:pPr>
              <w:pStyle w:val="TableParagraph"/>
              <w:rPr>
                <w:rFonts w:ascii="Times New Roman"/>
                <w:sz w:val="20"/>
              </w:rPr>
            </w:pPr>
          </w:p>
        </w:tc>
      </w:tr>
    </w:tbl>
    <w:p w14:paraId="5CF85238" w14:textId="77777777" w:rsidR="0009623E" w:rsidRDefault="0009623E">
      <w:pPr>
        <w:rPr>
          <w:rFonts w:ascii="Times New Roman"/>
          <w:sz w:val="20"/>
        </w:rPr>
        <w:sectPr w:rsidR="0009623E">
          <w:headerReference w:type="default" r:id="rId47"/>
          <w:footerReference w:type="default" r:id="rId48"/>
          <w:pgSz w:w="11910" w:h="16840"/>
          <w:pgMar w:top="1380" w:right="860" w:bottom="1000" w:left="760" w:header="856" w:footer="803" w:gutter="0"/>
          <w:cols w:space="720"/>
        </w:sectPr>
      </w:pPr>
    </w:p>
    <w:p w14:paraId="3D771DFD" w14:textId="77777777" w:rsidR="0009623E" w:rsidRDefault="0009623E">
      <w:pPr>
        <w:pStyle w:val="BodyText"/>
        <w:rPr>
          <w:b/>
          <w:sz w:val="20"/>
        </w:rPr>
      </w:pPr>
    </w:p>
    <w:p w14:paraId="1DC63F1D" w14:textId="77777777" w:rsidR="0009623E" w:rsidRDefault="0009623E">
      <w:pPr>
        <w:pStyle w:val="BodyText"/>
        <w:spacing w:before="10" w:after="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3A614786" w14:textId="77777777">
        <w:trPr>
          <w:trHeight w:val="275"/>
        </w:trPr>
        <w:tc>
          <w:tcPr>
            <w:tcW w:w="9784" w:type="dxa"/>
            <w:gridSpan w:val="4"/>
            <w:shd w:val="clear" w:color="auto" w:fill="D9D9D9"/>
          </w:tcPr>
          <w:p w14:paraId="59700AF5" w14:textId="77777777" w:rsidR="0009623E" w:rsidRDefault="00F00F55">
            <w:pPr>
              <w:pStyle w:val="TableParagraph"/>
              <w:spacing w:before="23"/>
              <w:ind w:left="69"/>
              <w:rPr>
                <w:b/>
                <w:sz w:val="20"/>
              </w:rPr>
            </w:pPr>
            <w:r>
              <w:rPr>
                <w:b/>
                <w:sz w:val="20"/>
              </w:rPr>
              <w:t>Day 2</w:t>
            </w:r>
          </w:p>
        </w:tc>
      </w:tr>
      <w:tr w:rsidR="0009623E" w14:paraId="1537B857" w14:textId="77777777">
        <w:trPr>
          <w:trHeight w:val="551"/>
        </w:trPr>
        <w:tc>
          <w:tcPr>
            <w:tcW w:w="1560" w:type="dxa"/>
            <w:shd w:val="clear" w:color="auto" w:fill="D9D9D9"/>
          </w:tcPr>
          <w:p w14:paraId="4101B672"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9C11A4A"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001A71C9"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118BEAE3" w14:textId="77777777" w:rsidR="0009623E" w:rsidRDefault="00F00F55">
            <w:pPr>
              <w:pStyle w:val="TableParagraph"/>
              <w:spacing w:before="23"/>
              <w:ind w:left="69"/>
              <w:rPr>
                <w:b/>
                <w:sz w:val="20"/>
              </w:rPr>
            </w:pPr>
            <w:r>
              <w:rPr>
                <w:b/>
                <w:sz w:val="20"/>
              </w:rPr>
              <w:t>Division and</w:t>
            </w:r>
          </w:p>
          <w:p w14:paraId="3FBEC927" w14:textId="77777777" w:rsidR="0009623E" w:rsidRDefault="00F00F55">
            <w:pPr>
              <w:pStyle w:val="TableParagraph"/>
              <w:spacing w:before="46"/>
              <w:ind w:left="69"/>
              <w:rPr>
                <w:b/>
                <w:sz w:val="20"/>
              </w:rPr>
            </w:pPr>
            <w:r>
              <w:rPr>
                <w:b/>
                <w:sz w:val="20"/>
              </w:rPr>
              <w:t>Location</w:t>
            </w:r>
          </w:p>
        </w:tc>
      </w:tr>
      <w:tr w:rsidR="0009623E" w14:paraId="0FFE073C" w14:textId="77777777">
        <w:trPr>
          <w:trHeight w:val="1055"/>
        </w:trPr>
        <w:tc>
          <w:tcPr>
            <w:tcW w:w="1560" w:type="dxa"/>
          </w:tcPr>
          <w:p w14:paraId="15A79F20" w14:textId="77777777" w:rsidR="0009623E" w:rsidRDefault="00F00F55">
            <w:pPr>
              <w:pStyle w:val="TableParagraph"/>
              <w:spacing w:before="23"/>
              <w:ind w:left="69"/>
              <w:rPr>
                <w:b/>
                <w:sz w:val="20"/>
              </w:rPr>
            </w:pPr>
            <w:r>
              <w:rPr>
                <w:b/>
                <w:sz w:val="20"/>
              </w:rPr>
              <w:t>09.30 – 12.00</w:t>
            </w:r>
          </w:p>
        </w:tc>
        <w:tc>
          <w:tcPr>
            <w:tcW w:w="3543" w:type="dxa"/>
          </w:tcPr>
          <w:p w14:paraId="5A9046F8" w14:textId="77777777" w:rsidR="0009623E" w:rsidRDefault="00F00F55">
            <w:pPr>
              <w:pStyle w:val="TableParagraph"/>
              <w:numPr>
                <w:ilvl w:val="0"/>
                <w:numId w:val="25"/>
              </w:numPr>
              <w:tabs>
                <w:tab w:val="left" w:pos="739"/>
                <w:tab w:val="left" w:pos="740"/>
              </w:tabs>
              <w:spacing w:before="17"/>
              <w:ind w:hanging="508"/>
              <w:rPr>
                <w:sz w:val="20"/>
              </w:rPr>
            </w:pPr>
            <w:r>
              <w:rPr>
                <w:sz w:val="20"/>
              </w:rPr>
              <w:t>Implementation of</w:t>
            </w:r>
            <w:r>
              <w:rPr>
                <w:spacing w:val="-3"/>
                <w:sz w:val="20"/>
              </w:rPr>
              <w:t xml:space="preserve"> </w:t>
            </w:r>
            <w:r>
              <w:rPr>
                <w:sz w:val="20"/>
              </w:rPr>
              <w:t>MARPOL</w:t>
            </w:r>
          </w:p>
          <w:p w14:paraId="6BFF88B5" w14:textId="77777777" w:rsidR="0009623E" w:rsidRDefault="00F00F55">
            <w:pPr>
              <w:pStyle w:val="TableParagraph"/>
              <w:numPr>
                <w:ilvl w:val="0"/>
                <w:numId w:val="25"/>
              </w:numPr>
              <w:tabs>
                <w:tab w:val="left" w:pos="739"/>
                <w:tab w:val="left" w:pos="740"/>
              </w:tabs>
              <w:spacing w:before="40" w:line="235" w:lineRule="auto"/>
              <w:ind w:right="97"/>
              <w:rPr>
                <w:sz w:val="20"/>
              </w:rPr>
            </w:pPr>
            <w:r>
              <w:rPr>
                <w:sz w:val="20"/>
              </w:rPr>
              <w:t xml:space="preserve">Operational pollution </w:t>
            </w:r>
            <w:r>
              <w:rPr>
                <w:spacing w:val="-3"/>
                <w:sz w:val="20"/>
              </w:rPr>
              <w:t xml:space="preserve">response </w:t>
            </w:r>
            <w:r>
              <w:rPr>
                <w:sz w:val="20"/>
              </w:rPr>
              <w:t>and</w:t>
            </w:r>
            <w:r>
              <w:rPr>
                <w:spacing w:val="-2"/>
                <w:sz w:val="20"/>
              </w:rPr>
              <w:t xml:space="preserve"> </w:t>
            </w:r>
            <w:r>
              <w:rPr>
                <w:sz w:val="20"/>
              </w:rPr>
              <w:t>enforcement.</w:t>
            </w:r>
          </w:p>
        </w:tc>
        <w:tc>
          <w:tcPr>
            <w:tcW w:w="3121" w:type="dxa"/>
          </w:tcPr>
          <w:p w14:paraId="452C882E" w14:textId="77777777" w:rsidR="0009623E" w:rsidRDefault="00F00F55">
            <w:pPr>
              <w:pStyle w:val="TableParagraph"/>
              <w:spacing w:before="16"/>
              <w:ind w:left="69"/>
              <w:rPr>
                <w:sz w:val="20"/>
              </w:rPr>
            </w:pPr>
            <w:r>
              <w:rPr>
                <w:sz w:val="20"/>
              </w:rPr>
              <w:t>Auditor(s) [to be determined]</w:t>
            </w:r>
          </w:p>
          <w:p w14:paraId="58713370" w14:textId="77777777" w:rsidR="0009623E" w:rsidRDefault="0009623E">
            <w:pPr>
              <w:pStyle w:val="TableParagraph"/>
              <w:spacing w:before="9"/>
              <w:rPr>
                <w:b/>
                <w:sz w:val="27"/>
              </w:rPr>
            </w:pPr>
          </w:p>
          <w:p w14:paraId="09CF2AA7"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6BA40FC6" w14:textId="77777777" w:rsidR="0009623E" w:rsidRDefault="0009623E">
            <w:pPr>
              <w:pStyle w:val="TableParagraph"/>
              <w:rPr>
                <w:rFonts w:ascii="Times New Roman"/>
                <w:sz w:val="18"/>
              </w:rPr>
            </w:pPr>
          </w:p>
        </w:tc>
      </w:tr>
      <w:tr w:rsidR="0009623E" w14:paraId="13280EEE" w14:textId="77777777">
        <w:trPr>
          <w:trHeight w:val="1322"/>
        </w:trPr>
        <w:tc>
          <w:tcPr>
            <w:tcW w:w="1560" w:type="dxa"/>
          </w:tcPr>
          <w:p w14:paraId="1F683648" w14:textId="77777777" w:rsidR="0009623E" w:rsidRDefault="00F00F55">
            <w:pPr>
              <w:pStyle w:val="TableParagraph"/>
              <w:spacing w:before="23"/>
              <w:ind w:left="69"/>
              <w:rPr>
                <w:b/>
                <w:sz w:val="20"/>
              </w:rPr>
            </w:pPr>
            <w:r>
              <w:rPr>
                <w:b/>
                <w:sz w:val="20"/>
              </w:rPr>
              <w:t>09.30 – 12.00</w:t>
            </w:r>
          </w:p>
        </w:tc>
        <w:tc>
          <w:tcPr>
            <w:tcW w:w="3543" w:type="dxa"/>
          </w:tcPr>
          <w:p w14:paraId="7BF72572" w14:textId="77777777" w:rsidR="0009623E" w:rsidRDefault="00F00F55">
            <w:pPr>
              <w:pStyle w:val="TableParagraph"/>
              <w:spacing w:before="16"/>
              <w:ind w:left="232"/>
              <w:rPr>
                <w:sz w:val="20"/>
              </w:rPr>
            </w:pPr>
            <w:r>
              <w:rPr>
                <w:sz w:val="20"/>
              </w:rPr>
              <w:t>Review of policies for the implementation of SOLAS</w:t>
            </w:r>
          </w:p>
        </w:tc>
        <w:tc>
          <w:tcPr>
            <w:tcW w:w="3121" w:type="dxa"/>
          </w:tcPr>
          <w:p w14:paraId="53647695" w14:textId="77777777" w:rsidR="0009623E" w:rsidRDefault="00F00F55">
            <w:pPr>
              <w:pStyle w:val="TableParagraph"/>
              <w:spacing w:before="16"/>
              <w:ind w:left="69"/>
              <w:rPr>
                <w:sz w:val="20"/>
              </w:rPr>
            </w:pPr>
            <w:r>
              <w:rPr>
                <w:sz w:val="20"/>
              </w:rPr>
              <w:t>Auditor(s) [to be determined]</w:t>
            </w:r>
          </w:p>
          <w:p w14:paraId="502608D2" w14:textId="77777777" w:rsidR="0009623E" w:rsidRDefault="0009623E">
            <w:pPr>
              <w:pStyle w:val="TableParagraph"/>
              <w:spacing w:before="11"/>
              <w:rPr>
                <w:b/>
                <w:sz w:val="26"/>
              </w:rPr>
            </w:pPr>
          </w:p>
          <w:p w14:paraId="5E2D4032"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0904AB30" w14:textId="77777777" w:rsidR="0009623E" w:rsidRDefault="0009623E">
            <w:pPr>
              <w:pStyle w:val="TableParagraph"/>
              <w:rPr>
                <w:rFonts w:ascii="Times New Roman"/>
                <w:sz w:val="18"/>
              </w:rPr>
            </w:pPr>
          </w:p>
        </w:tc>
      </w:tr>
      <w:tr w:rsidR="0009623E" w14:paraId="257E502F" w14:textId="77777777">
        <w:trPr>
          <w:trHeight w:val="275"/>
        </w:trPr>
        <w:tc>
          <w:tcPr>
            <w:tcW w:w="1560" w:type="dxa"/>
            <w:shd w:val="clear" w:color="auto" w:fill="E6E6E6"/>
          </w:tcPr>
          <w:p w14:paraId="02D186AC"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3B282F87"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0FB42CFC"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0E2E68FC" w14:textId="77777777" w:rsidR="0009623E" w:rsidRDefault="0009623E">
            <w:pPr>
              <w:pStyle w:val="TableParagraph"/>
              <w:rPr>
                <w:rFonts w:ascii="Times New Roman"/>
                <w:sz w:val="18"/>
              </w:rPr>
            </w:pPr>
          </w:p>
        </w:tc>
      </w:tr>
      <w:tr w:rsidR="0009623E" w14:paraId="0E059108" w14:textId="77777777">
        <w:trPr>
          <w:trHeight w:val="1046"/>
        </w:trPr>
        <w:tc>
          <w:tcPr>
            <w:tcW w:w="1560" w:type="dxa"/>
          </w:tcPr>
          <w:p w14:paraId="79D6DD3C" w14:textId="77777777" w:rsidR="0009623E" w:rsidRDefault="00F00F55">
            <w:pPr>
              <w:pStyle w:val="TableParagraph"/>
              <w:spacing w:before="23"/>
              <w:ind w:left="69"/>
              <w:rPr>
                <w:b/>
                <w:sz w:val="20"/>
              </w:rPr>
            </w:pPr>
            <w:r>
              <w:rPr>
                <w:b/>
                <w:sz w:val="20"/>
              </w:rPr>
              <w:t>13.00 – 14.45</w:t>
            </w:r>
          </w:p>
        </w:tc>
        <w:tc>
          <w:tcPr>
            <w:tcW w:w="3543" w:type="dxa"/>
          </w:tcPr>
          <w:p w14:paraId="42F22F8C" w14:textId="77777777" w:rsidR="0009623E" w:rsidRDefault="00F00F55">
            <w:pPr>
              <w:pStyle w:val="TableParagraph"/>
              <w:spacing w:before="16"/>
              <w:ind w:left="232"/>
              <w:rPr>
                <w:sz w:val="20"/>
              </w:rPr>
            </w:pPr>
            <w:r>
              <w:rPr>
                <w:sz w:val="20"/>
              </w:rPr>
              <w:t>Legislation processes and implementation of STCW</w:t>
            </w:r>
          </w:p>
        </w:tc>
        <w:tc>
          <w:tcPr>
            <w:tcW w:w="3121" w:type="dxa"/>
          </w:tcPr>
          <w:p w14:paraId="6016E54D" w14:textId="77777777" w:rsidR="0009623E" w:rsidRDefault="00F00F55">
            <w:pPr>
              <w:pStyle w:val="TableParagraph"/>
              <w:spacing w:before="16"/>
              <w:ind w:left="69"/>
              <w:rPr>
                <w:sz w:val="20"/>
              </w:rPr>
            </w:pPr>
            <w:r>
              <w:rPr>
                <w:sz w:val="20"/>
              </w:rPr>
              <w:t>Auditor(s) [to be determined]</w:t>
            </w:r>
          </w:p>
          <w:p w14:paraId="696793D6" w14:textId="77777777" w:rsidR="0009623E" w:rsidRDefault="0009623E">
            <w:pPr>
              <w:pStyle w:val="TableParagraph"/>
              <w:rPr>
                <w:b/>
                <w:sz w:val="27"/>
              </w:rPr>
            </w:pPr>
          </w:p>
          <w:p w14:paraId="459F62EA"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0EA2939C" w14:textId="77777777" w:rsidR="0009623E" w:rsidRDefault="0009623E">
            <w:pPr>
              <w:pStyle w:val="TableParagraph"/>
              <w:rPr>
                <w:rFonts w:ascii="Times New Roman"/>
                <w:sz w:val="18"/>
              </w:rPr>
            </w:pPr>
          </w:p>
        </w:tc>
      </w:tr>
      <w:tr w:rsidR="0009623E" w14:paraId="668BA8F5" w14:textId="77777777">
        <w:trPr>
          <w:trHeight w:val="1045"/>
        </w:trPr>
        <w:tc>
          <w:tcPr>
            <w:tcW w:w="1560" w:type="dxa"/>
          </w:tcPr>
          <w:p w14:paraId="06998CB8" w14:textId="77777777" w:rsidR="0009623E" w:rsidRDefault="00F00F55">
            <w:pPr>
              <w:pStyle w:val="TableParagraph"/>
              <w:spacing w:before="23"/>
              <w:ind w:left="69"/>
              <w:rPr>
                <w:b/>
                <w:sz w:val="20"/>
              </w:rPr>
            </w:pPr>
            <w:r>
              <w:rPr>
                <w:b/>
                <w:sz w:val="20"/>
              </w:rPr>
              <w:t>13.00 – 14.00</w:t>
            </w:r>
          </w:p>
        </w:tc>
        <w:tc>
          <w:tcPr>
            <w:tcW w:w="3543" w:type="dxa"/>
          </w:tcPr>
          <w:p w14:paraId="4BB813C8" w14:textId="77777777" w:rsidR="0009623E" w:rsidRDefault="00F00F55">
            <w:pPr>
              <w:pStyle w:val="TableParagraph"/>
              <w:spacing w:before="16"/>
              <w:ind w:left="232"/>
              <w:rPr>
                <w:sz w:val="20"/>
              </w:rPr>
            </w:pPr>
            <w:r>
              <w:rPr>
                <w:sz w:val="20"/>
              </w:rPr>
              <w:t>Review of policies for the implementation of MARPOL, Tonnage and Load Lines</w:t>
            </w:r>
          </w:p>
        </w:tc>
        <w:tc>
          <w:tcPr>
            <w:tcW w:w="3121" w:type="dxa"/>
          </w:tcPr>
          <w:p w14:paraId="6FDBCE8C" w14:textId="77777777" w:rsidR="0009623E" w:rsidRDefault="00F00F55">
            <w:pPr>
              <w:pStyle w:val="TableParagraph"/>
              <w:spacing w:before="16"/>
              <w:ind w:left="69"/>
              <w:rPr>
                <w:sz w:val="20"/>
              </w:rPr>
            </w:pPr>
            <w:r>
              <w:rPr>
                <w:sz w:val="20"/>
              </w:rPr>
              <w:t>Auditors(s) [to be determined]</w:t>
            </w:r>
          </w:p>
          <w:p w14:paraId="5E8FCA77" w14:textId="77777777" w:rsidR="0009623E" w:rsidRDefault="0009623E">
            <w:pPr>
              <w:pStyle w:val="TableParagraph"/>
              <w:spacing w:before="11"/>
              <w:rPr>
                <w:b/>
                <w:sz w:val="26"/>
              </w:rPr>
            </w:pPr>
          </w:p>
          <w:p w14:paraId="4D572FF1"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24D6FBEE" w14:textId="77777777" w:rsidR="0009623E" w:rsidRDefault="0009623E">
            <w:pPr>
              <w:pStyle w:val="TableParagraph"/>
              <w:rPr>
                <w:rFonts w:ascii="Times New Roman"/>
                <w:sz w:val="18"/>
              </w:rPr>
            </w:pPr>
          </w:p>
        </w:tc>
      </w:tr>
      <w:tr w:rsidR="0009623E" w14:paraId="64C76E55" w14:textId="77777777">
        <w:trPr>
          <w:trHeight w:val="1046"/>
        </w:trPr>
        <w:tc>
          <w:tcPr>
            <w:tcW w:w="1560" w:type="dxa"/>
          </w:tcPr>
          <w:p w14:paraId="16DDB47F" w14:textId="77777777" w:rsidR="0009623E" w:rsidRDefault="00F00F55">
            <w:pPr>
              <w:pStyle w:val="TableParagraph"/>
              <w:spacing w:before="23"/>
              <w:ind w:left="69"/>
              <w:rPr>
                <w:b/>
                <w:sz w:val="20"/>
              </w:rPr>
            </w:pPr>
            <w:r>
              <w:rPr>
                <w:b/>
                <w:sz w:val="20"/>
              </w:rPr>
              <w:t>14.00 – 16.00</w:t>
            </w:r>
          </w:p>
        </w:tc>
        <w:tc>
          <w:tcPr>
            <w:tcW w:w="3543" w:type="dxa"/>
          </w:tcPr>
          <w:p w14:paraId="5262186B" w14:textId="77777777" w:rsidR="0009623E" w:rsidRDefault="00F00F55">
            <w:pPr>
              <w:pStyle w:val="TableParagraph"/>
              <w:spacing w:before="16"/>
              <w:ind w:left="232"/>
              <w:rPr>
                <w:sz w:val="20"/>
              </w:rPr>
            </w:pPr>
            <w:r>
              <w:rPr>
                <w:sz w:val="20"/>
              </w:rPr>
              <w:t>Implementation of MARPOL, Tonnage and Load Lines</w:t>
            </w:r>
          </w:p>
        </w:tc>
        <w:tc>
          <w:tcPr>
            <w:tcW w:w="3121" w:type="dxa"/>
          </w:tcPr>
          <w:p w14:paraId="184FA820" w14:textId="77777777" w:rsidR="0009623E" w:rsidRDefault="00F00F55">
            <w:pPr>
              <w:pStyle w:val="TableParagraph"/>
              <w:spacing w:before="16"/>
              <w:ind w:left="69"/>
              <w:rPr>
                <w:sz w:val="20"/>
              </w:rPr>
            </w:pPr>
            <w:r>
              <w:rPr>
                <w:sz w:val="20"/>
              </w:rPr>
              <w:t>Auditor(s) [to be determined]</w:t>
            </w:r>
          </w:p>
          <w:p w14:paraId="42F192A4" w14:textId="77777777" w:rsidR="0009623E" w:rsidRDefault="0009623E">
            <w:pPr>
              <w:pStyle w:val="TableParagraph"/>
              <w:spacing w:before="11"/>
              <w:rPr>
                <w:b/>
                <w:sz w:val="26"/>
              </w:rPr>
            </w:pPr>
          </w:p>
          <w:p w14:paraId="48936E33"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5AF78573" w14:textId="77777777" w:rsidR="0009623E" w:rsidRDefault="0009623E">
            <w:pPr>
              <w:pStyle w:val="TableParagraph"/>
              <w:rPr>
                <w:rFonts w:ascii="Times New Roman"/>
                <w:sz w:val="18"/>
              </w:rPr>
            </w:pPr>
          </w:p>
        </w:tc>
      </w:tr>
      <w:tr w:rsidR="0009623E" w14:paraId="7744ED72" w14:textId="77777777">
        <w:trPr>
          <w:trHeight w:val="1046"/>
        </w:trPr>
        <w:tc>
          <w:tcPr>
            <w:tcW w:w="1560" w:type="dxa"/>
          </w:tcPr>
          <w:p w14:paraId="51E09FC0" w14:textId="77777777" w:rsidR="0009623E" w:rsidRDefault="00F00F55">
            <w:pPr>
              <w:pStyle w:val="TableParagraph"/>
              <w:spacing w:before="23"/>
              <w:ind w:left="69"/>
              <w:rPr>
                <w:b/>
                <w:sz w:val="20"/>
              </w:rPr>
            </w:pPr>
            <w:r>
              <w:rPr>
                <w:b/>
                <w:sz w:val="20"/>
              </w:rPr>
              <w:t>15.00 – 16.00</w:t>
            </w:r>
          </w:p>
        </w:tc>
        <w:tc>
          <w:tcPr>
            <w:tcW w:w="3543" w:type="dxa"/>
          </w:tcPr>
          <w:p w14:paraId="315D5FAB" w14:textId="77777777" w:rsidR="0009623E" w:rsidRDefault="00F00F55">
            <w:pPr>
              <w:pStyle w:val="TableParagraph"/>
              <w:spacing w:before="16"/>
              <w:ind w:left="232"/>
              <w:rPr>
                <w:sz w:val="20"/>
              </w:rPr>
            </w:pPr>
            <w:r>
              <w:rPr>
                <w:sz w:val="20"/>
              </w:rPr>
              <w:t>Implementation of SOLAS</w:t>
            </w:r>
          </w:p>
        </w:tc>
        <w:tc>
          <w:tcPr>
            <w:tcW w:w="3121" w:type="dxa"/>
          </w:tcPr>
          <w:p w14:paraId="662BF192" w14:textId="77777777" w:rsidR="0009623E" w:rsidRDefault="00F00F55">
            <w:pPr>
              <w:pStyle w:val="TableParagraph"/>
              <w:spacing w:before="16"/>
              <w:ind w:left="69"/>
              <w:rPr>
                <w:sz w:val="20"/>
              </w:rPr>
            </w:pPr>
            <w:r>
              <w:rPr>
                <w:sz w:val="20"/>
              </w:rPr>
              <w:t>Auditor(s) [to be determined]</w:t>
            </w:r>
          </w:p>
          <w:p w14:paraId="3EDF4EB2" w14:textId="77777777" w:rsidR="0009623E" w:rsidRDefault="0009623E">
            <w:pPr>
              <w:pStyle w:val="TableParagraph"/>
              <w:spacing w:before="11"/>
              <w:rPr>
                <w:b/>
                <w:sz w:val="26"/>
              </w:rPr>
            </w:pPr>
          </w:p>
          <w:p w14:paraId="17DAE8A5"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441BBD96" w14:textId="77777777" w:rsidR="0009623E" w:rsidRDefault="0009623E">
            <w:pPr>
              <w:pStyle w:val="TableParagraph"/>
              <w:rPr>
                <w:rFonts w:ascii="Times New Roman"/>
                <w:sz w:val="18"/>
              </w:rPr>
            </w:pPr>
          </w:p>
        </w:tc>
      </w:tr>
      <w:tr w:rsidR="0009623E" w14:paraId="48F420F0" w14:textId="77777777">
        <w:trPr>
          <w:trHeight w:val="275"/>
        </w:trPr>
        <w:tc>
          <w:tcPr>
            <w:tcW w:w="1560" w:type="dxa"/>
            <w:shd w:val="clear" w:color="auto" w:fill="E6E6E6"/>
          </w:tcPr>
          <w:p w14:paraId="2A5612F8" w14:textId="77777777" w:rsidR="0009623E" w:rsidRDefault="00F00F55">
            <w:pPr>
              <w:pStyle w:val="TableParagraph"/>
              <w:spacing w:before="23"/>
              <w:ind w:left="69"/>
              <w:rPr>
                <w:b/>
                <w:sz w:val="20"/>
              </w:rPr>
            </w:pPr>
            <w:r>
              <w:rPr>
                <w:b/>
                <w:sz w:val="20"/>
              </w:rPr>
              <w:t>16.00 -</w:t>
            </w:r>
          </w:p>
        </w:tc>
        <w:tc>
          <w:tcPr>
            <w:tcW w:w="3543" w:type="dxa"/>
            <w:shd w:val="clear" w:color="auto" w:fill="E6E6E6"/>
          </w:tcPr>
          <w:p w14:paraId="432284F1" w14:textId="77777777" w:rsidR="0009623E" w:rsidRDefault="00F00F55">
            <w:pPr>
              <w:pStyle w:val="TableParagraph"/>
              <w:spacing w:before="23"/>
              <w:ind w:left="69"/>
              <w:rPr>
                <w:b/>
                <w:sz w:val="20"/>
              </w:rPr>
            </w:pPr>
            <w:r>
              <w:rPr>
                <w:b/>
                <w:sz w:val="20"/>
              </w:rPr>
              <w:t>Debriefing and private meeting</w:t>
            </w:r>
          </w:p>
        </w:tc>
        <w:tc>
          <w:tcPr>
            <w:tcW w:w="3121" w:type="dxa"/>
            <w:shd w:val="clear" w:color="auto" w:fill="E6E6E6"/>
          </w:tcPr>
          <w:p w14:paraId="1E52EB04"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6E0ECDA5" w14:textId="77777777" w:rsidR="0009623E" w:rsidRDefault="0009623E">
            <w:pPr>
              <w:pStyle w:val="TableParagraph"/>
              <w:rPr>
                <w:rFonts w:ascii="Times New Roman"/>
                <w:sz w:val="18"/>
              </w:rPr>
            </w:pPr>
          </w:p>
        </w:tc>
      </w:tr>
    </w:tbl>
    <w:p w14:paraId="58A0638A" w14:textId="77777777" w:rsidR="0009623E" w:rsidRDefault="0009623E">
      <w:pPr>
        <w:rPr>
          <w:rFonts w:ascii="Times New Roman"/>
          <w:sz w:val="18"/>
        </w:rPr>
        <w:sectPr w:rsidR="0009623E">
          <w:headerReference w:type="default" r:id="rId49"/>
          <w:footerReference w:type="default" r:id="rId50"/>
          <w:pgSz w:w="11910" w:h="16840"/>
          <w:pgMar w:top="1380" w:right="860" w:bottom="1000" w:left="760" w:header="856" w:footer="803" w:gutter="0"/>
          <w:cols w:space="720"/>
        </w:sectPr>
      </w:pPr>
    </w:p>
    <w:p w14:paraId="1C17827F" w14:textId="77777777" w:rsidR="0009623E" w:rsidRDefault="0009623E">
      <w:pPr>
        <w:pStyle w:val="BodyText"/>
        <w:rPr>
          <w:b/>
          <w:sz w:val="20"/>
        </w:rPr>
      </w:pPr>
    </w:p>
    <w:p w14:paraId="4CF6020D" w14:textId="77777777" w:rsidR="0009623E" w:rsidRDefault="0009623E">
      <w:pPr>
        <w:pStyle w:val="BodyText"/>
        <w:spacing w:before="10" w:after="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2C12F7FF" w14:textId="77777777">
        <w:trPr>
          <w:trHeight w:val="275"/>
        </w:trPr>
        <w:tc>
          <w:tcPr>
            <w:tcW w:w="9784" w:type="dxa"/>
            <w:gridSpan w:val="4"/>
            <w:shd w:val="clear" w:color="auto" w:fill="D9D9D9"/>
          </w:tcPr>
          <w:p w14:paraId="14B9843E" w14:textId="77777777" w:rsidR="0009623E" w:rsidRDefault="00F00F55">
            <w:pPr>
              <w:pStyle w:val="TableParagraph"/>
              <w:spacing w:before="23"/>
              <w:ind w:left="69"/>
              <w:rPr>
                <w:b/>
                <w:sz w:val="20"/>
              </w:rPr>
            </w:pPr>
            <w:r>
              <w:rPr>
                <w:b/>
                <w:sz w:val="20"/>
              </w:rPr>
              <w:t>Day 3</w:t>
            </w:r>
          </w:p>
        </w:tc>
      </w:tr>
      <w:tr w:rsidR="0009623E" w14:paraId="005E5092" w14:textId="77777777">
        <w:trPr>
          <w:trHeight w:val="551"/>
        </w:trPr>
        <w:tc>
          <w:tcPr>
            <w:tcW w:w="1560" w:type="dxa"/>
            <w:shd w:val="clear" w:color="auto" w:fill="D9D9D9"/>
          </w:tcPr>
          <w:p w14:paraId="6EC0B153"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15FA620"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7D7505E5"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0D700E2B" w14:textId="77777777" w:rsidR="0009623E" w:rsidRDefault="00F00F55">
            <w:pPr>
              <w:pStyle w:val="TableParagraph"/>
              <w:spacing w:before="23"/>
              <w:ind w:left="69"/>
              <w:rPr>
                <w:b/>
                <w:sz w:val="20"/>
              </w:rPr>
            </w:pPr>
            <w:r>
              <w:rPr>
                <w:b/>
                <w:sz w:val="20"/>
              </w:rPr>
              <w:t>Division and</w:t>
            </w:r>
          </w:p>
          <w:p w14:paraId="1EDC315C" w14:textId="77777777" w:rsidR="0009623E" w:rsidRDefault="00F00F55">
            <w:pPr>
              <w:pStyle w:val="TableParagraph"/>
              <w:spacing w:before="46"/>
              <w:ind w:left="69"/>
              <w:rPr>
                <w:b/>
                <w:sz w:val="20"/>
              </w:rPr>
            </w:pPr>
            <w:r>
              <w:rPr>
                <w:b/>
                <w:sz w:val="20"/>
              </w:rPr>
              <w:t>Location</w:t>
            </w:r>
          </w:p>
        </w:tc>
      </w:tr>
      <w:tr w:rsidR="0009623E" w14:paraId="5491BC39" w14:textId="77777777">
        <w:trPr>
          <w:trHeight w:val="1046"/>
        </w:trPr>
        <w:tc>
          <w:tcPr>
            <w:tcW w:w="1560" w:type="dxa"/>
          </w:tcPr>
          <w:p w14:paraId="3D45A2B8" w14:textId="77777777" w:rsidR="0009623E" w:rsidRDefault="00F00F55">
            <w:pPr>
              <w:pStyle w:val="TableParagraph"/>
              <w:spacing w:before="23"/>
              <w:ind w:left="69"/>
              <w:rPr>
                <w:b/>
                <w:sz w:val="20"/>
              </w:rPr>
            </w:pPr>
            <w:r>
              <w:rPr>
                <w:b/>
                <w:sz w:val="20"/>
              </w:rPr>
              <w:t>09.30 – 12.00</w:t>
            </w:r>
          </w:p>
        </w:tc>
        <w:tc>
          <w:tcPr>
            <w:tcW w:w="3543" w:type="dxa"/>
          </w:tcPr>
          <w:p w14:paraId="338030BB" w14:textId="77777777" w:rsidR="0009623E" w:rsidRDefault="00F00F55">
            <w:pPr>
              <w:pStyle w:val="TableParagraph"/>
              <w:spacing w:before="16"/>
              <w:ind w:left="232"/>
              <w:rPr>
                <w:sz w:val="20"/>
              </w:rPr>
            </w:pPr>
            <w:r>
              <w:rPr>
                <w:sz w:val="20"/>
              </w:rPr>
              <w:t>Implementation of MARPOL, including provision of port reception facilities</w:t>
            </w:r>
          </w:p>
        </w:tc>
        <w:tc>
          <w:tcPr>
            <w:tcW w:w="3121" w:type="dxa"/>
          </w:tcPr>
          <w:p w14:paraId="57DA4D86" w14:textId="77777777" w:rsidR="0009623E" w:rsidRDefault="00F00F55">
            <w:pPr>
              <w:pStyle w:val="TableParagraph"/>
              <w:spacing w:before="16"/>
              <w:ind w:left="69"/>
              <w:rPr>
                <w:sz w:val="20"/>
              </w:rPr>
            </w:pPr>
            <w:r>
              <w:rPr>
                <w:sz w:val="20"/>
              </w:rPr>
              <w:t>Auditor(s) [to be determined]</w:t>
            </w:r>
          </w:p>
          <w:p w14:paraId="6CDCF47B" w14:textId="77777777" w:rsidR="0009623E" w:rsidRDefault="0009623E">
            <w:pPr>
              <w:pStyle w:val="TableParagraph"/>
              <w:spacing w:before="11"/>
              <w:rPr>
                <w:b/>
                <w:sz w:val="26"/>
              </w:rPr>
            </w:pPr>
          </w:p>
          <w:p w14:paraId="739BF49D"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41041476" w14:textId="77777777" w:rsidR="0009623E" w:rsidRDefault="0009623E">
            <w:pPr>
              <w:pStyle w:val="TableParagraph"/>
              <w:rPr>
                <w:rFonts w:ascii="Times New Roman"/>
                <w:sz w:val="18"/>
              </w:rPr>
            </w:pPr>
          </w:p>
        </w:tc>
      </w:tr>
      <w:tr w:rsidR="0009623E" w14:paraId="24BA0F8B" w14:textId="77777777">
        <w:trPr>
          <w:trHeight w:val="1046"/>
        </w:trPr>
        <w:tc>
          <w:tcPr>
            <w:tcW w:w="1560" w:type="dxa"/>
          </w:tcPr>
          <w:p w14:paraId="75EEA9E0" w14:textId="77777777" w:rsidR="0009623E" w:rsidRDefault="00F00F55">
            <w:pPr>
              <w:pStyle w:val="TableParagraph"/>
              <w:spacing w:before="23"/>
              <w:ind w:left="69"/>
              <w:rPr>
                <w:b/>
                <w:sz w:val="20"/>
              </w:rPr>
            </w:pPr>
            <w:r>
              <w:rPr>
                <w:b/>
                <w:sz w:val="20"/>
              </w:rPr>
              <w:t>09.30 – 12.00</w:t>
            </w:r>
          </w:p>
        </w:tc>
        <w:tc>
          <w:tcPr>
            <w:tcW w:w="3543" w:type="dxa"/>
          </w:tcPr>
          <w:p w14:paraId="5FF7E80A" w14:textId="77777777" w:rsidR="0009623E" w:rsidRDefault="00F00F55">
            <w:pPr>
              <w:pStyle w:val="TableParagraph"/>
              <w:spacing w:before="16" w:line="278" w:lineRule="auto"/>
              <w:ind w:left="232" w:right="1575"/>
              <w:rPr>
                <w:sz w:val="20"/>
              </w:rPr>
            </w:pPr>
            <w:r>
              <w:rPr>
                <w:sz w:val="20"/>
              </w:rPr>
              <w:t>Coastal rescue SAR coordination Aids to navigation</w:t>
            </w:r>
          </w:p>
        </w:tc>
        <w:tc>
          <w:tcPr>
            <w:tcW w:w="3121" w:type="dxa"/>
          </w:tcPr>
          <w:p w14:paraId="448DB69A" w14:textId="77777777" w:rsidR="0009623E" w:rsidRDefault="00F00F55">
            <w:pPr>
              <w:pStyle w:val="TableParagraph"/>
              <w:spacing w:before="16"/>
              <w:ind w:left="69"/>
              <w:rPr>
                <w:sz w:val="20"/>
              </w:rPr>
            </w:pPr>
            <w:r>
              <w:rPr>
                <w:sz w:val="20"/>
              </w:rPr>
              <w:t>Auditor(s) [to be determined]</w:t>
            </w:r>
          </w:p>
          <w:p w14:paraId="0BA30C2A" w14:textId="77777777" w:rsidR="0009623E" w:rsidRDefault="0009623E">
            <w:pPr>
              <w:pStyle w:val="TableParagraph"/>
              <w:spacing w:before="11"/>
              <w:rPr>
                <w:b/>
                <w:sz w:val="26"/>
              </w:rPr>
            </w:pPr>
          </w:p>
          <w:p w14:paraId="09164F0C"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37E34425" w14:textId="77777777" w:rsidR="0009623E" w:rsidRDefault="0009623E">
            <w:pPr>
              <w:pStyle w:val="TableParagraph"/>
              <w:rPr>
                <w:rFonts w:ascii="Times New Roman"/>
                <w:sz w:val="18"/>
              </w:rPr>
            </w:pPr>
          </w:p>
        </w:tc>
      </w:tr>
      <w:tr w:rsidR="0009623E" w14:paraId="3B3842E6" w14:textId="77777777">
        <w:trPr>
          <w:trHeight w:val="275"/>
        </w:trPr>
        <w:tc>
          <w:tcPr>
            <w:tcW w:w="1560" w:type="dxa"/>
            <w:shd w:val="clear" w:color="auto" w:fill="E6E6E6"/>
          </w:tcPr>
          <w:p w14:paraId="10F301A5"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5592C89E"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7B273FA5"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2BC18C83" w14:textId="77777777" w:rsidR="0009623E" w:rsidRDefault="0009623E">
            <w:pPr>
              <w:pStyle w:val="TableParagraph"/>
              <w:rPr>
                <w:rFonts w:ascii="Times New Roman"/>
                <w:sz w:val="18"/>
              </w:rPr>
            </w:pPr>
          </w:p>
        </w:tc>
      </w:tr>
      <w:tr w:rsidR="0009623E" w14:paraId="1D641956" w14:textId="77777777">
        <w:trPr>
          <w:trHeight w:val="1046"/>
        </w:trPr>
        <w:tc>
          <w:tcPr>
            <w:tcW w:w="1560" w:type="dxa"/>
          </w:tcPr>
          <w:p w14:paraId="786B4C11" w14:textId="77777777" w:rsidR="0009623E" w:rsidRDefault="00F00F55">
            <w:pPr>
              <w:pStyle w:val="TableParagraph"/>
              <w:spacing w:before="23"/>
              <w:ind w:left="69"/>
              <w:rPr>
                <w:b/>
                <w:sz w:val="20"/>
              </w:rPr>
            </w:pPr>
            <w:r>
              <w:rPr>
                <w:b/>
                <w:sz w:val="20"/>
              </w:rPr>
              <w:t>13.00 – 13.45</w:t>
            </w:r>
          </w:p>
        </w:tc>
        <w:tc>
          <w:tcPr>
            <w:tcW w:w="3543" w:type="dxa"/>
          </w:tcPr>
          <w:p w14:paraId="47521233" w14:textId="77777777" w:rsidR="0009623E" w:rsidRDefault="00F00F55">
            <w:pPr>
              <w:pStyle w:val="TableParagraph"/>
              <w:spacing w:before="16"/>
              <w:ind w:left="232"/>
              <w:rPr>
                <w:sz w:val="20"/>
              </w:rPr>
            </w:pPr>
            <w:r>
              <w:rPr>
                <w:sz w:val="20"/>
              </w:rPr>
              <w:t>Introduction to RO monitoring</w:t>
            </w:r>
          </w:p>
        </w:tc>
        <w:tc>
          <w:tcPr>
            <w:tcW w:w="3121" w:type="dxa"/>
          </w:tcPr>
          <w:p w14:paraId="32910944" w14:textId="77777777" w:rsidR="0009623E" w:rsidRDefault="00F00F55">
            <w:pPr>
              <w:pStyle w:val="TableParagraph"/>
              <w:spacing w:before="16"/>
              <w:ind w:left="69"/>
              <w:rPr>
                <w:sz w:val="20"/>
              </w:rPr>
            </w:pPr>
            <w:r>
              <w:rPr>
                <w:sz w:val="20"/>
              </w:rPr>
              <w:t>Auditor(s) [to be determined]</w:t>
            </w:r>
          </w:p>
          <w:p w14:paraId="011D4E46" w14:textId="77777777" w:rsidR="0009623E" w:rsidRDefault="0009623E">
            <w:pPr>
              <w:pStyle w:val="TableParagraph"/>
              <w:rPr>
                <w:b/>
                <w:sz w:val="27"/>
              </w:rPr>
            </w:pPr>
          </w:p>
          <w:p w14:paraId="5C507B5D"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169997E0" w14:textId="77777777" w:rsidR="0009623E" w:rsidRDefault="0009623E">
            <w:pPr>
              <w:pStyle w:val="TableParagraph"/>
              <w:rPr>
                <w:rFonts w:ascii="Times New Roman"/>
                <w:sz w:val="18"/>
              </w:rPr>
            </w:pPr>
          </w:p>
        </w:tc>
      </w:tr>
      <w:tr w:rsidR="0009623E" w14:paraId="7DAA2BEC" w14:textId="77777777">
        <w:trPr>
          <w:trHeight w:val="1046"/>
        </w:trPr>
        <w:tc>
          <w:tcPr>
            <w:tcW w:w="1560" w:type="dxa"/>
          </w:tcPr>
          <w:p w14:paraId="242CAB1F" w14:textId="77777777" w:rsidR="0009623E" w:rsidRDefault="00F00F55">
            <w:pPr>
              <w:pStyle w:val="TableParagraph"/>
              <w:spacing w:before="23"/>
              <w:ind w:left="69"/>
              <w:rPr>
                <w:b/>
                <w:sz w:val="20"/>
              </w:rPr>
            </w:pPr>
            <w:r>
              <w:rPr>
                <w:b/>
                <w:sz w:val="20"/>
              </w:rPr>
              <w:t>14.00 – 15.00</w:t>
            </w:r>
          </w:p>
        </w:tc>
        <w:tc>
          <w:tcPr>
            <w:tcW w:w="3543" w:type="dxa"/>
          </w:tcPr>
          <w:p w14:paraId="60AD848C" w14:textId="77777777" w:rsidR="0009623E" w:rsidRDefault="00F00F55">
            <w:pPr>
              <w:pStyle w:val="TableParagraph"/>
              <w:spacing w:before="16"/>
              <w:ind w:right="367"/>
              <w:jc w:val="right"/>
              <w:rPr>
                <w:sz w:val="20"/>
              </w:rPr>
            </w:pPr>
            <w:r>
              <w:rPr>
                <w:sz w:val="20"/>
              </w:rPr>
              <w:t>Implementation of RO monitoring</w:t>
            </w:r>
          </w:p>
        </w:tc>
        <w:tc>
          <w:tcPr>
            <w:tcW w:w="3121" w:type="dxa"/>
          </w:tcPr>
          <w:p w14:paraId="7BC2E937" w14:textId="77777777" w:rsidR="0009623E" w:rsidRDefault="00F00F55">
            <w:pPr>
              <w:pStyle w:val="TableParagraph"/>
              <w:spacing w:before="16"/>
              <w:ind w:left="69"/>
              <w:rPr>
                <w:sz w:val="20"/>
              </w:rPr>
            </w:pPr>
            <w:r>
              <w:rPr>
                <w:sz w:val="20"/>
              </w:rPr>
              <w:t>Auditor(s) [to be determined]</w:t>
            </w:r>
          </w:p>
          <w:p w14:paraId="7F79D491" w14:textId="77777777" w:rsidR="0009623E" w:rsidRDefault="0009623E">
            <w:pPr>
              <w:pStyle w:val="TableParagraph"/>
              <w:spacing w:before="11"/>
              <w:rPr>
                <w:b/>
                <w:sz w:val="26"/>
              </w:rPr>
            </w:pPr>
          </w:p>
          <w:p w14:paraId="7FDCCCF6"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54AFF72C" w14:textId="77777777" w:rsidR="0009623E" w:rsidRDefault="0009623E">
            <w:pPr>
              <w:pStyle w:val="TableParagraph"/>
              <w:rPr>
                <w:rFonts w:ascii="Times New Roman"/>
                <w:sz w:val="18"/>
              </w:rPr>
            </w:pPr>
          </w:p>
        </w:tc>
      </w:tr>
      <w:tr w:rsidR="0009623E" w14:paraId="5B91CC57" w14:textId="77777777">
        <w:trPr>
          <w:trHeight w:val="1046"/>
        </w:trPr>
        <w:tc>
          <w:tcPr>
            <w:tcW w:w="1560" w:type="dxa"/>
          </w:tcPr>
          <w:p w14:paraId="0463EDE1" w14:textId="77777777" w:rsidR="0009623E" w:rsidRDefault="00F00F55">
            <w:pPr>
              <w:pStyle w:val="TableParagraph"/>
              <w:spacing w:before="23"/>
              <w:ind w:left="69"/>
              <w:rPr>
                <w:b/>
                <w:sz w:val="20"/>
              </w:rPr>
            </w:pPr>
            <w:r>
              <w:rPr>
                <w:b/>
                <w:sz w:val="20"/>
              </w:rPr>
              <w:t>13.00 – 15.00</w:t>
            </w:r>
          </w:p>
        </w:tc>
        <w:tc>
          <w:tcPr>
            <w:tcW w:w="3543" w:type="dxa"/>
          </w:tcPr>
          <w:p w14:paraId="08A98F02" w14:textId="77777777" w:rsidR="0009623E" w:rsidRDefault="00F00F55">
            <w:pPr>
              <w:pStyle w:val="TableParagraph"/>
              <w:spacing w:before="16"/>
              <w:ind w:left="232" w:right="75"/>
              <w:rPr>
                <w:sz w:val="20"/>
              </w:rPr>
            </w:pPr>
            <w:r>
              <w:rPr>
                <w:sz w:val="20"/>
              </w:rPr>
              <w:t>Implementation of survey, policies for PSC, flag State inspections, surveys</w:t>
            </w:r>
          </w:p>
        </w:tc>
        <w:tc>
          <w:tcPr>
            <w:tcW w:w="3121" w:type="dxa"/>
          </w:tcPr>
          <w:p w14:paraId="6BDFF107" w14:textId="77777777" w:rsidR="0009623E" w:rsidRDefault="00F00F55">
            <w:pPr>
              <w:pStyle w:val="TableParagraph"/>
              <w:spacing w:before="16"/>
              <w:ind w:left="69"/>
              <w:rPr>
                <w:sz w:val="20"/>
              </w:rPr>
            </w:pPr>
            <w:r>
              <w:rPr>
                <w:sz w:val="20"/>
              </w:rPr>
              <w:t>Auditor(s)</w:t>
            </w:r>
          </w:p>
          <w:p w14:paraId="092E8751" w14:textId="77777777" w:rsidR="0009623E" w:rsidRDefault="0009623E">
            <w:pPr>
              <w:pStyle w:val="TableParagraph"/>
              <w:spacing w:before="11"/>
              <w:rPr>
                <w:b/>
                <w:sz w:val="26"/>
              </w:rPr>
            </w:pPr>
          </w:p>
          <w:p w14:paraId="5909E5F2"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6BC7659B" w14:textId="77777777" w:rsidR="0009623E" w:rsidRDefault="0009623E">
            <w:pPr>
              <w:pStyle w:val="TableParagraph"/>
              <w:rPr>
                <w:rFonts w:ascii="Times New Roman"/>
                <w:sz w:val="18"/>
              </w:rPr>
            </w:pPr>
          </w:p>
        </w:tc>
      </w:tr>
      <w:tr w:rsidR="0009623E" w14:paraId="22B1AC4D" w14:textId="77777777">
        <w:trPr>
          <w:trHeight w:val="1045"/>
        </w:trPr>
        <w:tc>
          <w:tcPr>
            <w:tcW w:w="1560" w:type="dxa"/>
          </w:tcPr>
          <w:p w14:paraId="03590824" w14:textId="77777777" w:rsidR="0009623E" w:rsidRDefault="00F00F55">
            <w:pPr>
              <w:pStyle w:val="TableParagraph"/>
              <w:spacing w:before="23"/>
              <w:ind w:left="69"/>
              <w:rPr>
                <w:b/>
                <w:sz w:val="20"/>
              </w:rPr>
            </w:pPr>
            <w:r>
              <w:rPr>
                <w:b/>
                <w:sz w:val="20"/>
              </w:rPr>
              <w:t>15.15 – 16.00</w:t>
            </w:r>
          </w:p>
        </w:tc>
        <w:tc>
          <w:tcPr>
            <w:tcW w:w="3543" w:type="dxa"/>
          </w:tcPr>
          <w:p w14:paraId="0999FB16" w14:textId="77777777" w:rsidR="0009623E" w:rsidRDefault="00F00F55">
            <w:pPr>
              <w:pStyle w:val="TableParagraph"/>
              <w:spacing w:before="16"/>
              <w:ind w:right="360"/>
              <w:jc w:val="right"/>
              <w:rPr>
                <w:sz w:val="20"/>
              </w:rPr>
            </w:pPr>
            <w:r>
              <w:rPr>
                <w:sz w:val="20"/>
              </w:rPr>
              <w:t>Surveyor training and recruitment</w:t>
            </w:r>
          </w:p>
        </w:tc>
        <w:tc>
          <w:tcPr>
            <w:tcW w:w="3121" w:type="dxa"/>
          </w:tcPr>
          <w:p w14:paraId="734242B2" w14:textId="77777777" w:rsidR="0009623E" w:rsidRDefault="00F00F55">
            <w:pPr>
              <w:pStyle w:val="TableParagraph"/>
              <w:spacing w:before="16"/>
              <w:ind w:left="69"/>
              <w:rPr>
                <w:sz w:val="20"/>
              </w:rPr>
            </w:pPr>
            <w:r>
              <w:rPr>
                <w:sz w:val="20"/>
              </w:rPr>
              <w:t>Auditor(s) [to be determined]</w:t>
            </w:r>
          </w:p>
          <w:p w14:paraId="5005A059" w14:textId="77777777" w:rsidR="0009623E" w:rsidRDefault="0009623E">
            <w:pPr>
              <w:pStyle w:val="TableParagraph"/>
              <w:spacing w:before="11"/>
              <w:rPr>
                <w:b/>
                <w:sz w:val="26"/>
              </w:rPr>
            </w:pPr>
          </w:p>
          <w:p w14:paraId="02E54F93"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322A7AB1" w14:textId="77777777" w:rsidR="0009623E" w:rsidRDefault="0009623E">
            <w:pPr>
              <w:pStyle w:val="TableParagraph"/>
              <w:rPr>
                <w:rFonts w:ascii="Times New Roman"/>
                <w:sz w:val="18"/>
              </w:rPr>
            </w:pPr>
          </w:p>
        </w:tc>
      </w:tr>
      <w:tr w:rsidR="0009623E" w14:paraId="16E233EA" w14:textId="77777777">
        <w:trPr>
          <w:trHeight w:val="276"/>
        </w:trPr>
        <w:tc>
          <w:tcPr>
            <w:tcW w:w="1560" w:type="dxa"/>
            <w:shd w:val="clear" w:color="auto" w:fill="E6E6E6"/>
          </w:tcPr>
          <w:p w14:paraId="152BC1D8" w14:textId="77777777" w:rsidR="0009623E" w:rsidRDefault="00F00F55">
            <w:pPr>
              <w:pStyle w:val="TableParagraph"/>
              <w:spacing w:before="24"/>
              <w:ind w:left="69"/>
              <w:rPr>
                <w:b/>
                <w:sz w:val="20"/>
              </w:rPr>
            </w:pPr>
            <w:r>
              <w:rPr>
                <w:b/>
                <w:sz w:val="20"/>
              </w:rPr>
              <w:t>16.00 –</w:t>
            </w:r>
          </w:p>
        </w:tc>
        <w:tc>
          <w:tcPr>
            <w:tcW w:w="3543" w:type="dxa"/>
            <w:shd w:val="clear" w:color="auto" w:fill="E6E6E6"/>
          </w:tcPr>
          <w:p w14:paraId="4AB833F7" w14:textId="77777777" w:rsidR="0009623E" w:rsidRDefault="00F00F55">
            <w:pPr>
              <w:pStyle w:val="TableParagraph"/>
              <w:spacing w:before="24"/>
              <w:ind w:left="69"/>
              <w:rPr>
                <w:b/>
                <w:sz w:val="20"/>
              </w:rPr>
            </w:pPr>
            <w:r>
              <w:rPr>
                <w:b/>
                <w:sz w:val="20"/>
              </w:rPr>
              <w:t>Debriefing and private meeting</w:t>
            </w:r>
          </w:p>
        </w:tc>
        <w:tc>
          <w:tcPr>
            <w:tcW w:w="3121" w:type="dxa"/>
            <w:shd w:val="clear" w:color="auto" w:fill="E6E6E6"/>
          </w:tcPr>
          <w:p w14:paraId="17AE62ED" w14:textId="77777777" w:rsidR="0009623E" w:rsidRDefault="00F00F55">
            <w:pPr>
              <w:pStyle w:val="TableParagraph"/>
              <w:spacing w:before="24"/>
              <w:ind w:left="69"/>
              <w:rPr>
                <w:b/>
                <w:sz w:val="20"/>
              </w:rPr>
            </w:pPr>
            <w:r>
              <w:rPr>
                <w:b/>
                <w:sz w:val="20"/>
              </w:rPr>
              <w:t>All auditors</w:t>
            </w:r>
          </w:p>
        </w:tc>
        <w:tc>
          <w:tcPr>
            <w:tcW w:w="1560" w:type="dxa"/>
            <w:shd w:val="clear" w:color="auto" w:fill="E6E6E6"/>
          </w:tcPr>
          <w:p w14:paraId="1815C98F" w14:textId="77777777" w:rsidR="0009623E" w:rsidRDefault="0009623E">
            <w:pPr>
              <w:pStyle w:val="TableParagraph"/>
              <w:rPr>
                <w:rFonts w:ascii="Times New Roman"/>
                <w:sz w:val="18"/>
              </w:rPr>
            </w:pPr>
          </w:p>
        </w:tc>
      </w:tr>
    </w:tbl>
    <w:p w14:paraId="7EEE5DFD" w14:textId="77777777" w:rsidR="0009623E" w:rsidRDefault="0009623E">
      <w:pPr>
        <w:rPr>
          <w:rFonts w:ascii="Times New Roman"/>
          <w:sz w:val="18"/>
        </w:rPr>
        <w:sectPr w:rsidR="0009623E">
          <w:headerReference w:type="default" r:id="rId51"/>
          <w:footerReference w:type="default" r:id="rId52"/>
          <w:pgSz w:w="11910" w:h="16840"/>
          <w:pgMar w:top="1380" w:right="860" w:bottom="1000" w:left="760" w:header="856" w:footer="803" w:gutter="0"/>
          <w:cols w:space="720"/>
        </w:sectPr>
      </w:pPr>
    </w:p>
    <w:p w14:paraId="1998A5C7" w14:textId="77777777" w:rsidR="0009623E" w:rsidRDefault="0009623E">
      <w:pPr>
        <w:pStyle w:val="BodyText"/>
        <w:rPr>
          <w:b/>
          <w:sz w:val="20"/>
        </w:rPr>
      </w:pPr>
    </w:p>
    <w:p w14:paraId="101C884E" w14:textId="77777777" w:rsidR="0009623E" w:rsidRDefault="0009623E">
      <w:pPr>
        <w:pStyle w:val="BodyText"/>
        <w:spacing w:before="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423508F7" w14:textId="77777777">
        <w:trPr>
          <w:trHeight w:val="275"/>
        </w:trPr>
        <w:tc>
          <w:tcPr>
            <w:tcW w:w="9784" w:type="dxa"/>
            <w:gridSpan w:val="4"/>
            <w:shd w:val="clear" w:color="auto" w:fill="D9D9D9"/>
          </w:tcPr>
          <w:p w14:paraId="31A5D6FA" w14:textId="77777777" w:rsidR="0009623E" w:rsidRDefault="00F00F55">
            <w:pPr>
              <w:pStyle w:val="TableParagraph"/>
              <w:spacing w:before="23"/>
              <w:ind w:left="69"/>
              <w:rPr>
                <w:b/>
                <w:sz w:val="20"/>
              </w:rPr>
            </w:pPr>
            <w:r>
              <w:rPr>
                <w:b/>
                <w:sz w:val="20"/>
              </w:rPr>
              <w:t>Day 4</w:t>
            </w:r>
          </w:p>
        </w:tc>
      </w:tr>
      <w:tr w:rsidR="0009623E" w14:paraId="7E8EBB02" w14:textId="77777777">
        <w:trPr>
          <w:trHeight w:val="551"/>
        </w:trPr>
        <w:tc>
          <w:tcPr>
            <w:tcW w:w="1560" w:type="dxa"/>
            <w:shd w:val="clear" w:color="auto" w:fill="D9D9D9"/>
          </w:tcPr>
          <w:p w14:paraId="07A5C4E6"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D7F64DF"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1B4DBD7E"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106B55A1" w14:textId="77777777" w:rsidR="0009623E" w:rsidRDefault="00F00F55">
            <w:pPr>
              <w:pStyle w:val="TableParagraph"/>
              <w:spacing w:before="23"/>
              <w:ind w:left="69"/>
              <w:rPr>
                <w:b/>
                <w:sz w:val="20"/>
              </w:rPr>
            </w:pPr>
            <w:r>
              <w:rPr>
                <w:b/>
                <w:sz w:val="20"/>
              </w:rPr>
              <w:t>Division and</w:t>
            </w:r>
          </w:p>
          <w:p w14:paraId="00C0C694" w14:textId="77777777" w:rsidR="0009623E" w:rsidRDefault="00F00F55">
            <w:pPr>
              <w:pStyle w:val="TableParagraph"/>
              <w:spacing w:before="46"/>
              <w:ind w:left="69"/>
              <w:rPr>
                <w:b/>
                <w:sz w:val="20"/>
              </w:rPr>
            </w:pPr>
            <w:r>
              <w:rPr>
                <w:b/>
                <w:sz w:val="20"/>
              </w:rPr>
              <w:t>Location</w:t>
            </w:r>
          </w:p>
        </w:tc>
      </w:tr>
      <w:tr w:rsidR="0009623E" w14:paraId="3D972DD9" w14:textId="77777777">
        <w:trPr>
          <w:trHeight w:val="1312"/>
        </w:trPr>
        <w:tc>
          <w:tcPr>
            <w:tcW w:w="1560" w:type="dxa"/>
          </w:tcPr>
          <w:p w14:paraId="44A9321D" w14:textId="77777777" w:rsidR="0009623E" w:rsidRDefault="00F00F55">
            <w:pPr>
              <w:pStyle w:val="TableParagraph"/>
              <w:spacing w:before="23"/>
              <w:ind w:left="69"/>
              <w:rPr>
                <w:b/>
                <w:sz w:val="20"/>
              </w:rPr>
            </w:pPr>
            <w:r>
              <w:rPr>
                <w:b/>
                <w:sz w:val="20"/>
              </w:rPr>
              <w:t>09.30 – 12.00</w:t>
            </w:r>
          </w:p>
        </w:tc>
        <w:tc>
          <w:tcPr>
            <w:tcW w:w="3543" w:type="dxa"/>
          </w:tcPr>
          <w:p w14:paraId="29F4679D" w14:textId="77777777" w:rsidR="0009623E" w:rsidRDefault="00F00F55">
            <w:pPr>
              <w:pStyle w:val="TableParagraph"/>
              <w:spacing w:before="16"/>
              <w:ind w:left="232"/>
              <w:rPr>
                <w:sz w:val="20"/>
              </w:rPr>
            </w:pPr>
            <w:r>
              <w:rPr>
                <w:sz w:val="20"/>
              </w:rPr>
              <w:t>Implementation of survey, PSC, flag State inspection policies</w:t>
            </w:r>
          </w:p>
        </w:tc>
        <w:tc>
          <w:tcPr>
            <w:tcW w:w="3121" w:type="dxa"/>
          </w:tcPr>
          <w:p w14:paraId="2037CD26" w14:textId="77777777" w:rsidR="0009623E" w:rsidRDefault="00F00F55">
            <w:pPr>
              <w:pStyle w:val="TableParagraph"/>
              <w:spacing w:before="16"/>
              <w:ind w:left="69"/>
              <w:rPr>
                <w:sz w:val="20"/>
              </w:rPr>
            </w:pPr>
            <w:r>
              <w:rPr>
                <w:sz w:val="20"/>
              </w:rPr>
              <w:t>Auditor(s) [to be determined]</w:t>
            </w:r>
          </w:p>
          <w:p w14:paraId="17C5FFDA" w14:textId="77777777" w:rsidR="0009623E" w:rsidRDefault="0009623E">
            <w:pPr>
              <w:pStyle w:val="TableParagraph"/>
              <w:spacing w:before="11"/>
              <w:rPr>
                <w:b/>
                <w:sz w:val="26"/>
              </w:rPr>
            </w:pPr>
          </w:p>
          <w:p w14:paraId="21F507E4"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503C8A6C" w14:textId="77777777" w:rsidR="0009623E" w:rsidRDefault="00F00F55">
            <w:pPr>
              <w:pStyle w:val="TableParagraph"/>
              <w:spacing w:before="16"/>
              <w:ind w:left="69"/>
              <w:rPr>
                <w:sz w:val="20"/>
              </w:rPr>
            </w:pPr>
            <w:r>
              <w:rPr>
                <w:sz w:val="20"/>
              </w:rPr>
              <w:t>Field office (as applicable)</w:t>
            </w:r>
          </w:p>
        </w:tc>
      </w:tr>
      <w:tr w:rsidR="0009623E" w14:paraId="7F04E119" w14:textId="77777777">
        <w:trPr>
          <w:trHeight w:val="1312"/>
        </w:trPr>
        <w:tc>
          <w:tcPr>
            <w:tcW w:w="1560" w:type="dxa"/>
          </w:tcPr>
          <w:p w14:paraId="6BC6A4C9" w14:textId="77777777" w:rsidR="0009623E" w:rsidRDefault="00F00F55">
            <w:pPr>
              <w:pStyle w:val="TableParagraph"/>
              <w:spacing w:before="23"/>
              <w:ind w:left="69"/>
              <w:rPr>
                <w:b/>
                <w:sz w:val="20"/>
              </w:rPr>
            </w:pPr>
            <w:r>
              <w:rPr>
                <w:b/>
                <w:sz w:val="20"/>
              </w:rPr>
              <w:t>09.30 – 12.00</w:t>
            </w:r>
          </w:p>
        </w:tc>
        <w:tc>
          <w:tcPr>
            <w:tcW w:w="3543" w:type="dxa"/>
          </w:tcPr>
          <w:p w14:paraId="3EACB3BF" w14:textId="77777777" w:rsidR="0009623E" w:rsidRDefault="00F00F55">
            <w:pPr>
              <w:pStyle w:val="TableParagraph"/>
              <w:spacing w:before="16" w:line="278" w:lineRule="auto"/>
              <w:ind w:left="232" w:right="1575"/>
              <w:rPr>
                <w:sz w:val="20"/>
              </w:rPr>
            </w:pPr>
            <w:r>
              <w:rPr>
                <w:sz w:val="20"/>
              </w:rPr>
              <w:t>SAR coordination Aids to navigation</w:t>
            </w:r>
          </w:p>
          <w:p w14:paraId="027882A1" w14:textId="77777777" w:rsidR="0009623E" w:rsidRDefault="00F00F55">
            <w:pPr>
              <w:pStyle w:val="TableParagraph"/>
              <w:ind w:left="232"/>
              <w:rPr>
                <w:sz w:val="20"/>
              </w:rPr>
            </w:pPr>
            <w:r>
              <w:rPr>
                <w:sz w:val="20"/>
              </w:rPr>
              <w:t>Operational pollution response and enforcement</w:t>
            </w:r>
          </w:p>
          <w:p w14:paraId="6437FE9A" w14:textId="77777777" w:rsidR="0009623E" w:rsidRDefault="00F00F55">
            <w:pPr>
              <w:pStyle w:val="TableParagraph"/>
              <w:spacing w:before="34"/>
              <w:ind w:left="232"/>
              <w:rPr>
                <w:sz w:val="20"/>
              </w:rPr>
            </w:pPr>
            <w:r>
              <w:rPr>
                <w:sz w:val="20"/>
              </w:rPr>
              <w:t>Provision of port reception facilities</w:t>
            </w:r>
          </w:p>
        </w:tc>
        <w:tc>
          <w:tcPr>
            <w:tcW w:w="3121" w:type="dxa"/>
          </w:tcPr>
          <w:p w14:paraId="532F48EA" w14:textId="77777777" w:rsidR="0009623E" w:rsidRDefault="00F00F55">
            <w:pPr>
              <w:pStyle w:val="TableParagraph"/>
              <w:spacing w:before="16"/>
              <w:ind w:left="69"/>
              <w:rPr>
                <w:sz w:val="20"/>
              </w:rPr>
            </w:pPr>
            <w:r>
              <w:rPr>
                <w:sz w:val="20"/>
              </w:rPr>
              <w:t>Auditor(s) [to be determined]</w:t>
            </w:r>
          </w:p>
          <w:p w14:paraId="580D2A39" w14:textId="77777777" w:rsidR="0009623E" w:rsidRDefault="0009623E">
            <w:pPr>
              <w:pStyle w:val="TableParagraph"/>
              <w:spacing w:before="11"/>
              <w:rPr>
                <w:b/>
                <w:sz w:val="26"/>
              </w:rPr>
            </w:pPr>
          </w:p>
          <w:p w14:paraId="0C19B82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51BA9C24" w14:textId="77777777" w:rsidR="0009623E" w:rsidRDefault="00F00F55">
            <w:pPr>
              <w:pStyle w:val="TableParagraph"/>
              <w:spacing w:before="16"/>
              <w:ind w:left="69"/>
              <w:rPr>
                <w:sz w:val="20"/>
              </w:rPr>
            </w:pPr>
            <w:r>
              <w:rPr>
                <w:sz w:val="20"/>
              </w:rPr>
              <w:t>Field office (as applicable)</w:t>
            </w:r>
          </w:p>
        </w:tc>
      </w:tr>
      <w:tr w:rsidR="0009623E" w14:paraId="4D6681EA" w14:textId="77777777">
        <w:trPr>
          <w:trHeight w:val="275"/>
        </w:trPr>
        <w:tc>
          <w:tcPr>
            <w:tcW w:w="1560" w:type="dxa"/>
            <w:shd w:val="clear" w:color="auto" w:fill="E6E6E6"/>
          </w:tcPr>
          <w:p w14:paraId="793C7BFB"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206D4EC9"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1C743F93"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32B7B9FA" w14:textId="77777777" w:rsidR="0009623E" w:rsidRDefault="0009623E">
            <w:pPr>
              <w:pStyle w:val="TableParagraph"/>
              <w:rPr>
                <w:rFonts w:ascii="Times New Roman"/>
                <w:sz w:val="18"/>
              </w:rPr>
            </w:pPr>
          </w:p>
        </w:tc>
      </w:tr>
      <w:tr w:rsidR="0009623E" w14:paraId="19A95C7C" w14:textId="77777777">
        <w:trPr>
          <w:trHeight w:val="1046"/>
        </w:trPr>
        <w:tc>
          <w:tcPr>
            <w:tcW w:w="1560" w:type="dxa"/>
          </w:tcPr>
          <w:p w14:paraId="7092BC88" w14:textId="77777777" w:rsidR="0009623E" w:rsidRDefault="00F00F55">
            <w:pPr>
              <w:pStyle w:val="TableParagraph"/>
              <w:spacing w:before="24"/>
              <w:ind w:left="69"/>
              <w:rPr>
                <w:b/>
                <w:sz w:val="20"/>
              </w:rPr>
            </w:pPr>
            <w:r>
              <w:rPr>
                <w:b/>
                <w:sz w:val="20"/>
              </w:rPr>
              <w:t>13.00 – 16.00</w:t>
            </w:r>
          </w:p>
        </w:tc>
        <w:tc>
          <w:tcPr>
            <w:tcW w:w="3543" w:type="dxa"/>
          </w:tcPr>
          <w:p w14:paraId="48579508" w14:textId="77777777" w:rsidR="0009623E" w:rsidRDefault="00F00F55">
            <w:pPr>
              <w:pStyle w:val="TableParagraph"/>
              <w:spacing w:before="17"/>
              <w:ind w:left="232"/>
              <w:rPr>
                <w:sz w:val="20"/>
              </w:rPr>
            </w:pPr>
            <w:r>
              <w:rPr>
                <w:sz w:val="20"/>
              </w:rPr>
              <w:t>Any outstanding Issues</w:t>
            </w:r>
          </w:p>
        </w:tc>
        <w:tc>
          <w:tcPr>
            <w:tcW w:w="3121" w:type="dxa"/>
          </w:tcPr>
          <w:p w14:paraId="62FD35D6" w14:textId="77777777" w:rsidR="0009623E" w:rsidRDefault="00F00F55">
            <w:pPr>
              <w:pStyle w:val="TableParagraph"/>
              <w:spacing w:before="17"/>
              <w:ind w:left="69"/>
              <w:rPr>
                <w:sz w:val="20"/>
              </w:rPr>
            </w:pPr>
            <w:r>
              <w:rPr>
                <w:sz w:val="20"/>
              </w:rPr>
              <w:t>Auditor(s) [to be determined]</w:t>
            </w:r>
          </w:p>
          <w:p w14:paraId="27073C18" w14:textId="77777777" w:rsidR="0009623E" w:rsidRDefault="0009623E">
            <w:pPr>
              <w:pStyle w:val="TableParagraph"/>
              <w:spacing w:before="10"/>
              <w:rPr>
                <w:b/>
                <w:sz w:val="26"/>
              </w:rPr>
            </w:pPr>
          </w:p>
          <w:p w14:paraId="5B992707" w14:textId="77777777" w:rsidR="0009623E" w:rsidRDefault="00F00F55">
            <w:pPr>
              <w:pStyle w:val="TableParagraph"/>
              <w:spacing w:before="1" w:line="230" w:lineRule="atLeast"/>
              <w:ind w:left="69"/>
              <w:rPr>
                <w:b/>
                <w:sz w:val="20"/>
              </w:rPr>
            </w:pPr>
            <w:r>
              <w:rPr>
                <w:b/>
                <w:sz w:val="20"/>
              </w:rPr>
              <w:t>[Member State representatives/ bodies]</w:t>
            </w:r>
          </w:p>
        </w:tc>
        <w:tc>
          <w:tcPr>
            <w:tcW w:w="1560" w:type="dxa"/>
          </w:tcPr>
          <w:p w14:paraId="1D7B2E3B" w14:textId="77777777" w:rsidR="0009623E" w:rsidRDefault="00F00F55">
            <w:pPr>
              <w:pStyle w:val="TableParagraph"/>
              <w:spacing w:before="17"/>
              <w:ind w:left="69"/>
              <w:rPr>
                <w:sz w:val="20"/>
              </w:rPr>
            </w:pPr>
            <w:r>
              <w:rPr>
                <w:sz w:val="20"/>
              </w:rPr>
              <w:t>Field office (as applicable)</w:t>
            </w:r>
          </w:p>
        </w:tc>
      </w:tr>
      <w:tr w:rsidR="0009623E" w14:paraId="1A064D66" w14:textId="77777777">
        <w:trPr>
          <w:trHeight w:val="1293"/>
        </w:trPr>
        <w:tc>
          <w:tcPr>
            <w:tcW w:w="1560" w:type="dxa"/>
          </w:tcPr>
          <w:p w14:paraId="114DCCBA" w14:textId="77777777" w:rsidR="0009623E" w:rsidRDefault="00F00F55">
            <w:pPr>
              <w:pStyle w:val="TableParagraph"/>
              <w:spacing w:before="23"/>
              <w:ind w:left="69"/>
              <w:rPr>
                <w:b/>
                <w:sz w:val="20"/>
              </w:rPr>
            </w:pPr>
            <w:r>
              <w:rPr>
                <w:b/>
                <w:sz w:val="20"/>
              </w:rPr>
              <w:t>13.00 – 16.00</w:t>
            </w:r>
          </w:p>
        </w:tc>
        <w:tc>
          <w:tcPr>
            <w:tcW w:w="3543" w:type="dxa"/>
          </w:tcPr>
          <w:p w14:paraId="70B3C094" w14:textId="77777777" w:rsidR="0009623E" w:rsidRDefault="00F00F55">
            <w:pPr>
              <w:pStyle w:val="TableParagraph"/>
              <w:spacing w:before="16" w:line="278" w:lineRule="auto"/>
              <w:ind w:left="232" w:right="1575"/>
              <w:rPr>
                <w:sz w:val="20"/>
              </w:rPr>
            </w:pPr>
            <w:r>
              <w:rPr>
                <w:sz w:val="20"/>
              </w:rPr>
              <w:t>SAR coordination Aids to navigation</w:t>
            </w:r>
          </w:p>
          <w:p w14:paraId="3AEFD2C5" w14:textId="77777777" w:rsidR="0009623E" w:rsidRDefault="00F00F55">
            <w:pPr>
              <w:pStyle w:val="TableParagraph"/>
              <w:ind w:left="232"/>
              <w:rPr>
                <w:sz w:val="20"/>
              </w:rPr>
            </w:pPr>
            <w:r>
              <w:rPr>
                <w:sz w:val="20"/>
              </w:rPr>
              <w:t>Operational pollution response and enforcement</w:t>
            </w:r>
          </w:p>
          <w:p w14:paraId="1D75A3B7" w14:textId="77777777" w:rsidR="0009623E" w:rsidRDefault="00F00F55">
            <w:pPr>
              <w:pStyle w:val="TableParagraph"/>
              <w:spacing w:before="34"/>
              <w:ind w:left="232"/>
              <w:rPr>
                <w:sz w:val="20"/>
              </w:rPr>
            </w:pPr>
            <w:r>
              <w:rPr>
                <w:sz w:val="20"/>
              </w:rPr>
              <w:t>Provision of port reception facilities</w:t>
            </w:r>
          </w:p>
        </w:tc>
        <w:tc>
          <w:tcPr>
            <w:tcW w:w="3121" w:type="dxa"/>
          </w:tcPr>
          <w:p w14:paraId="45165648" w14:textId="77777777" w:rsidR="0009623E" w:rsidRDefault="00F00F55">
            <w:pPr>
              <w:pStyle w:val="TableParagraph"/>
              <w:spacing w:before="16"/>
              <w:ind w:left="69"/>
              <w:rPr>
                <w:sz w:val="20"/>
              </w:rPr>
            </w:pPr>
            <w:r>
              <w:rPr>
                <w:sz w:val="20"/>
              </w:rPr>
              <w:t>Auditor(s) [to be determined]</w:t>
            </w:r>
          </w:p>
          <w:p w14:paraId="04F8E7D8" w14:textId="77777777" w:rsidR="0009623E" w:rsidRDefault="0009623E">
            <w:pPr>
              <w:pStyle w:val="TableParagraph"/>
              <w:spacing w:before="11"/>
              <w:rPr>
                <w:b/>
                <w:sz w:val="26"/>
              </w:rPr>
            </w:pPr>
          </w:p>
          <w:p w14:paraId="5BE2FB3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2DCC8490" w14:textId="77777777" w:rsidR="0009623E" w:rsidRDefault="00F00F55">
            <w:pPr>
              <w:pStyle w:val="TableParagraph"/>
              <w:spacing w:before="16"/>
              <w:ind w:left="69"/>
              <w:rPr>
                <w:sz w:val="20"/>
              </w:rPr>
            </w:pPr>
            <w:r>
              <w:rPr>
                <w:sz w:val="20"/>
              </w:rPr>
              <w:t>Field office (as applicable)</w:t>
            </w:r>
          </w:p>
        </w:tc>
      </w:tr>
    </w:tbl>
    <w:p w14:paraId="7ED407A9" w14:textId="77777777" w:rsidR="0009623E" w:rsidRDefault="0009623E">
      <w:pPr>
        <w:rPr>
          <w:sz w:val="20"/>
        </w:rPr>
        <w:sectPr w:rsidR="0009623E">
          <w:headerReference w:type="default" r:id="rId53"/>
          <w:footerReference w:type="default" r:id="rId54"/>
          <w:pgSz w:w="11910" w:h="16840"/>
          <w:pgMar w:top="1380" w:right="860" w:bottom="1000" w:left="760" w:header="856" w:footer="803" w:gutter="0"/>
          <w:cols w:space="720"/>
        </w:sectPr>
      </w:pPr>
    </w:p>
    <w:p w14:paraId="2736D4C8" w14:textId="77777777" w:rsidR="0009623E" w:rsidRDefault="0009623E">
      <w:pPr>
        <w:pStyle w:val="BodyText"/>
        <w:rPr>
          <w:b/>
          <w:sz w:val="20"/>
        </w:rPr>
      </w:pPr>
    </w:p>
    <w:p w14:paraId="7D8DD631" w14:textId="77777777" w:rsidR="0009623E" w:rsidRDefault="0009623E">
      <w:pPr>
        <w:pStyle w:val="BodyText"/>
        <w:spacing w:before="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3543"/>
        <w:gridCol w:w="3120"/>
        <w:gridCol w:w="1702"/>
      </w:tblGrid>
      <w:tr w:rsidR="0009623E" w14:paraId="6C35122C" w14:textId="77777777">
        <w:trPr>
          <w:trHeight w:val="275"/>
        </w:trPr>
        <w:tc>
          <w:tcPr>
            <w:tcW w:w="9784" w:type="dxa"/>
            <w:gridSpan w:val="4"/>
            <w:shd w:val="clear" w:color="auto" w:fill="D9D9D9"/>
          </w:tcPr>
          <w:p w14:paraId="455F1853" w14:textId="77777777" w:rsidR="0009623E" w:rsidRDefault="00F00F55">
            <w:pPr>
              <w:pStyle w:val="TableParagraph"/>
              <w:spacing w:before="23"/>
              <w:ind w:left="69"/>
              <w:rPr>
                <w:b/>
                <w:sz w:val="20"/>
              </w:rPr>
            </w:pPr>
            <w:r>
              <w:rPr>
                <w:b/>
                <w:sz w:val="20"/>
              </w:rPr>
              <w:t>Day 5</w:t>
            </w:r>
          </w:p>
        </w:tc>
      </w:tr>
      <w:tr w:rsidR="0009623E" w14:paraId="02E53DF0" w14:textId="77777777">
        <w:trPr>
          <w:trHeight w:val="551"/>
        </w:trPr>
        <w:tc>
          <w:tcPr>
            <w:tcW w:w="1419" w:type="dxa"/>
            <w:shd w:val="clear" w:color="auto" w:fill="D9D9D9"/>
          </w:tcPr>
          <w:p w14:paraId="4B072303"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6BD6FBD6" w14:textId="77777777" w:rsidR="0009623E" w:rsidRDefault="00F00F55">
            <w:pPr>
              <w:pStyle w:val="TableParagraph"/>
              <w:spacing w:before="23"/>
              <w:ind w:left="69"/>
              <w:rPr>
                <w:b/>
                <w:sz w:val="20"/>
              </w:rPr>
            </w:pPr>
            <w:r>
              <w:rPr>
                <w:b/>
                <w:sz w:val="20"/>
              </w:rPr>
              <w:t>Activity</w:t>
            </w:r>
          </w:p>
        </w:tc>
        <w:tc>
          <w:tcPr>
            <w:tcW w:w="3120" w:type="dxa"/>
            <w:shd w:val="clear" w:color="auto" w:fill="D9D9D9"/>
          </w:tcPr>
          <w:p w14:paraId="3188211A" w14:textId="77777777" w:rsidR="0009623E" w:rsidRDefault="00F00F55">
            <w:pPr>
              <w:pStyle w:val="TableParagraph"/>
              <w:spacing w:before="23"/>
              <w:ind w:left="69"/>
              <w:rPr>
                <w:b/>
                <w:sz w:val="20"/>
              </w:rPr>
            </w:pPr>
            <w:r>
              <w:rPr>
                <w:b/>
                <w:sz w:val="20"/>
              </w:rPr>
              <w:t>Participants</w:t>
            </w:r>
          </w:p>
        </w:tc>
        <w:tc>
          <w:tcPr>
            <w:tcW w:w="1702" w:type="dxa"/>
            <w:shd w:val="clear" w:color="auto" w:fill="D9D9D9"/>
          </w:tcPr>
          <w:p w14:paraId="4E6AACB3" w14:textId="77777777" w:rsidR="0009623E" w:rsidRDefault="00F00F55">
            <w:pPr>
              <w:pStyle w:val="TableParagraph"/>
              <w:spacing w:before="23"/>
              <w:ind w:left="70"/>
              <w:rPr>
                <w:b/>
                <w:sz w:val="20"/>
              </w:rPr>
            </w:pPr>
            <w:r>
              <w:rPr>
                <w:b/>
                <w:sz w:val="20"/>
              </w:rPr>
              <w:t>Division and</w:t>
            </w:r>
          </w:p>
          <w:p w14:paraId="6D702917" w14:textId="77777777" w:rsidR="0009623E" w:rsidRDefault="00F00F55">
            <w:pPr>
              <w:pStyle w:val="TableParagraph"/>
              <w:spacing w:before="46"/>
              <w:ind w:left="70"/>
              <w:rPr>
                <w:b/>
                <w:sz w:val="20"/>
              </w:rPr>
            </w:pPr>
            <w:r>
              <w:rPr>
                <w:b/>
                <w:sz w:val="20"/>
              </w:rPr>
              <w:t>Location</w:t>
            </w:r>
          </w:p>
        </w:tc>
      </w:tr>
      <w:tr w:rsidR="0009623E" w14:paraId="2091E9C4" w14:textId="77777777">
        <w:trPr>
          <w:trHeight w:val="1322"/>
        </w:trPr>
        <w:tc>
          <w:tcPr>
            <w:tcW w:w="1419" w:type="dxa"/>
          </w:tcPr>
          <w:p w14:paraId="2F85C6ED" w14:textId="77777777" w:rsidR="0009623E" w:rsidRDefault="00F00F55">
            <w:pPr>
              <w:pStyle w:val="TableParagraph"/>
              <w:spacing w:before="23"/>
              <w:ind w:left="69"/>
              <w:rPr>
                <w:b/>
                <w:sz w:val="20"/>
              </w:rPr>
            </w:pPr>
            <w:r>
              <w:rPr>
                <w:b/>
                <w:sz w:val="20"/>
              </w:rPr>
              <w:t>09.30 – 12.00</w:t>
            </w:r>
          </w:p>
        </w:tc>
        <w:tc>
          <w:tcPr>
            <w:tcW w:w="3543" w:type="dxa"/>
          </w:tcPr>
          <w:p w14:paraId="3A2D486B" w14:textId="77777777" w:rsidR="0009623E" w:rsidRDefault="00F00F55">
            <w:pPr>
              <w:pStyle w:val="TableParagraph"/>
              <w:spacing w:before="16"/>
              <w:ind w:left="232"/>
              <w:rPr>
                <w:sz w:val="20"/>
              </w:rPr>
            </w:pPr>
            <w:r>
              <w:rPr>
                <w:sz w:val="20"/>
              </w:rPr>
              <w:t>Casualty Investigation</w:t>
            </w:r>
          </w:p>
        </w:tc>
        <w:tc>
          <w:tcPr>
            <w:tcW w:w="3120" w:type="dxa"/>
          </w:tcPr>
          <w:p w14:paraId="764004F0" w14:textId="77777777" w:rsidR="0009623E" w:rsidRDefault="00F00F55">
            <w:pPr>
              <w:pStyle w:val="TableParagraph"/>
              <w:spacing w:before="16"/>
              <w:ind w:left="69"/>
              <w:rPr>
                <w:sz w:val="20"/>
              </w:rPr>
            </w:pPr>
            <w:r>
              <w:rPr>
                <w:sz w:val="20"/>
              </w:rPr>
              <w:t>Auditor(s) [to be determined]</w:t>
            </w:r>
          </w:p>
          <w:p w14:paraId="110A63C0" w14:textId="77777777" w:rsidR="0009623E" w:rsidRDefault="0009623E">
            <w:pPr>
              <w:pStyle w:val="TableParagraph"/>
              <w:spacing w:before="11"/>
              <w:rPr>
                <w:b/>
                <w:sz w:val="26"/>
              </w:rPr>
            </w:pPr>
          </w:p>
          <w:p w14:paraId="56A17A44" w14:textId="77777777" w:rsidR="0009623E" w:rsidRDefault="00F00F55">
            <w:pPr>
              <w:pStyle w:val="TableParagraph"/>
              <w:spacing w:line="247" w:lineRule="auto"/>
              <w:ind w:left="69"/>
              <w:rPr>
                <w:b/>
                <w:sz w:val="20"/>
              </w:rPr>
            </w:pPr>
            <w:r>
              <w:rPr>
                <w:b/>
                <w:sz w:val="20"/>
              </w:rPr>
              <w:t>[Member State representatives/ bodies]</w:t>
            </w:r>
          </w:p>
        </w:tc>
        <w:tc>
          <w:tcPr>
            <w:tcW w:w="1702" w:type="dxa"/>
          </w:tcPr>
          <w:p w14:paraId="0BDC616A" w14:textId="77777777" w:rsidR="0009623E" w:rsidRDefault="0009623E">
            <w:pPr>
              <w:pStyle w:val="TableParagraph"/>
              <w:rPr>
                <w:rFonts w:ascii="Times New Roman"/>
                <w:sz w:val="18"/>
              </w:rPr>
            </w:pPr>
          </w:p>
        </w:tc>
      </w:tr>
      <w:tr w:rsidR="0009623E" w14:paraId="59BB7617" w14:textId="77777777">
        <w:trPr>
          <w:trHeight w:val="2073"/>
        </w:trPr>
        <w:tc>
          <w:tcPr>
            <w:tcW w:w="1419" w:type="dxa"/>
          </w:tcPr>
          <w:p w14:paraId="18C1B7E8" w14:textId="77777777" w:rsidR="0009623E" w:rsidRDefault="00F00F55">
            <w:pPr>
              <w:pStyle w:val="TableParagraph"/>
              <w:spacing w:before="23"/>
              <w:ind w:left="69"/>
              <w:rPr>
                <w:b/>
                <w:sz w:val="20"/>
              </w:rPr>
            </w:pPr>
            <w:r>
              <w:rPr>
                <w:b/>
                <w:sz w:val="20"/>
              </w:rPr>
              <w:t>09.30 – 12.00</w:t>
            </w:r>
          </w:p>
        </w:tc>
        <w:tc>
          <w:tcPr>
            <w:tcW w:w="3543" w:type="dxa"/>
          </w:tcPr>
          <w:p w14:paraId="5AB8FF7E" w14:textId="77777777" w:rsidR="0009623E" w:rsidRDefault="00F00F55">
            <w:pPr>
              <w:pStyle w:val="TableParagraph"/>
              <w:spacing w:before="16"/>
              <w:ind w:left="232"/>
              <w:rPr>
                <w:sz w:val="20"/>
              </w:rPr>
            </w:pPr>
            <w:r>
              <w:rPr>
                <w:sz w:val="20"/>
              </w:rPr>
              <w:t>Review of policies for the implementation of:</w:t>
            </w:r>
          </w:p>
          <w:p w14:paraId="062E782B" w14:textId="77777777" w:rsidR="0009623E" w:rsidRDefault="00F00F55">
            <w:pPr>
              <w:pStyle w:val="TableParagraph"/>
              <w:numPr>
                <w:ilvl w:val="0"/>
                <w:numId w:val="24"/>
              </w:numPr>
              <w:tabs>
                <w:tab w:val="left" w:pos="587"/>
                <w:tab w:val="left" w:pos="588"/>
              </w:tabs>
              <w:spacing w:before="35"/>
              <w:ind w:left="587"/>
              <w:rPr>
                <w:sz w:val="20"/>
              </w:rPr>
            </w:pPr>
            <w:r>
              <w:rPr>
                <w:sz w:val="20"/>
              </w:rPr>
              <w:t>COLREG</w:t>
            </w:r>
          </w:p>
          <w:p w14:paraId="3FC4B29B" w14:textId="77777777" w:rsidR="0009623E" w:rsidRDefault="00F00F55">
            <w:pPr>
              <w:pStyle w:val="TableParagraph"/>
              <w:numPr>
                <w:ilvl w:val="0"/>
                <w:numId w:val="24"/>
              </w:numPr>
              <w:tabs>
                <w:tab w:val="left" w:pos="587"/>
                <w:tab w:val="left" w:pos="588"/>
              </w:tabs>
              <w:spacing w:before="36"/>
              <w:ind w:left="587"/>
              <w:rPr>
                <w:sz w:val="20"/>
              </w:rPr>
            </w:pPr>
            <w:r>
              <w:rPr>
                <w:sz w:val="20"/>
              </w:rPr>
              <w:t>SOLAS chapters IV +</w:t>
            </w:r>
            <w:r>
              <w:rPr>
                <w:spacing w:val="-7"/>
                <w:sz w:val="20"/>
              </w:rPr>
              <w:t xml:space="preserve"> </w:t>
            </w:r>
            <w:r>
              <w:rPr>
                <w:sz w:val="20"/>
              </w:rPr>
              <w:t>V</w:t>
            </w:r>
          </w:p>
          <w:p w14:paraId="7804CBDB" w14:textId="77777777" w:rsidR="0009623E" w:rsidRDefault="00F00F55">
            <w:pPr>
              <w:pStyle w:val="TableParagraph"/>
              <w:numPr>
                <w:ilvl w:val="0"/>
                <w:numId w:val="24"/>
              </w:numPr>
              <w:tabs>
                <w:tab w:val="left" w:pos="587"/>
                <w:tab w:val="left" w:pos="588"/>
              </w:tabs>
              <w:spacing w:before="38" w:line="237" w:lineRule="auto"/>
              <w:ind w:left="601" w:right="179" w:hanging="370"/>
              <w:rPr>
                <w:sz w:val="20"/>
              </w:rPr>
            </w:pPr>
            <w:r>
              <w:rPr>
                <w:sz w:val="20"/>
              </w:rPr>
              <w:t>incl. training policies for VTS, AIS and remaining</w:t>
            </w:r>
            <w:r>
              <w:rPr>
                <w:spacing w:val="-33"/>
                <w:sz w:val="20"/>
              </w:rPr>
              <w:t xml:space="preserve"> </w:t>
            </w:r>
            <w:r>
              <w:rPr>
                <w:sz w:val="20"/>
              </w:rPr>
              <w:t>navigational issues</w:t>
            </w:r>
          </w:p>
          <w:p w14:paraId="6B0D91CF" w14:textId="77777777" w:rsidR="0009623E" w:rsidRDefault="00F00F55">
            <w:pPr>
              <w:pStyle w:val="TableParagraph"/>
              <w:spacing w:before="37" w:line="243" w:lineRule="exact"/>
              <w:ind w:left="232"/>
              <w:rPr>
                <w:rFonts w:ascii="Symbol" w:hAnsi="Symbol"/>
                <w:sz w:val="20"/>
              </w:rPr>
            </w:pPr>
            <w:r>
              <w:rPr>
                <w:rFonts w:ascii="Symbol" w:hAnsi="Symbol"/>
                <w:w w:val="99"/>
                <w:sz w:val="20"/>
              </w:rPr>
              <w:t></w:t>
            </w:r>
          </w:p>
        </w:tc>
        <w:tc>
          <w:tcPr>
            <w:tcW w:w="3120" w:type="dxa"/>
          </w:tcPr>
          <w:p w14:paraId="029F98C8" w14:textId="77777777" w:rsidR="0009623E" w:rsidRDefault="00F00F55">
            <w:pPr>
              <w:pStyle w:val="TableParagraph"/>
              <w:spacing w:before="16"/>
              <w:ind w:left="69"/>
              <w:rPr>
                <w:sz w:val="20"/>
              </w:rPr>
            </w:pPr>
            <w:r>
              <w:rPr>
                <w:sz w:val="20"/>
              </w:rPr>
              <w:t>Auditor(s) [to be determined]</w:t>
            </w:r>
          </w:p>
          <w:p w14:paraId="3FB4D765" w14:textId="77777777" w:rsidR="0009623E" w:rsidRDefault="0009623E">
            <w:pPr>
              <w:pStyle w:val="TableParagraph"/>
              <w:spacing w:before="11"/>
              <w:rPr>
                <w:b/>
                <w:sz w:val="26"/>
              </w:rPr>
            </w:pPr>
          </w:p>
          <w:p w14:paraId="17B81404" w14:textId="77777777" w:rsidR="0009623E" w:rsidRDefault="00F00F55">
            <w:pPr>
              <w:pStyle w:val="TableParagraph"/>
              <w:spacing w:line="247" w:lineRule="auto"/>
              <w:ind w:left="69"/>
              <w:rPr>
                <w:b/>
                <w:sz w:val="20"/>
              </w:rPr>
            </w:pPr>
            <w:r>
              <w:rPr>
                <w:b/>
                <w:sz w:val="20"/>
              </w:rPr>
              <w:t>[Member State representatives/ bodies]</w:t>
            </w:r>
          </w:p>
        </w:tc>
        <w:tc>
          <w:tcPr>
            <w:tcW w:w="1702" w:type="dxa"/>
          </w:tcPr>
          <w:p w14:paraId="0BE48B2A" w14:textId="77777777" w:rsidR="0009623E" w:rsidRDefault="0009623E">
            <w:pPr>
              <w:pStyle w:val="TableParagraph"/>
              <w:rPr>
                <w:rFonts w:ascii="Times New Roman"/>
                <w:sz w:val="18"/>
              </w:rPr>
            </w:pPr>
          </w:p>
        </w:tc>
      </w:tr>
      <w:tr w:rsidR="0009623E" w14:paraId="794EC397" w14:textId="77777777">
        <w:trPr>
          <w:trHeight w:val="280"/>
        </w:trPr>
        <w:tc>
          <w:tcPr>
            <w:tcW w:w="1419" w:type="dxa"/>
            <w:shd w:val="clear" w:color="auto" w:fill="E6E6E6"/>
          </w:tcPr>
          <w:p w14:paraId="07AE342A"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4113E0A3" w14:textId="77777777" w:rsidR="0009623E" w:rsidRDefault="00F00F55">
            <w:pPr>
              <w:pStyle w:val="TableParagraph"/>
              <w:numPr>
                <w:ilvl w:val="0"/>
                <w:numId w:val="23"/>
              </w:numPr>
              <w:tabs>
                <w:tab w:val="left" w:pos="789"/>
                <w:tab w:val="left" w:pos="790"/>
              </w:tabs>
              <w:spacing w:before="17" w:line="243" w:lineRule="exact"/>
              <w:ind w:hanging="558"/>
              <w:rPr>
                <w:sz w:val="20"/>
              </w:rPr>
            </w:pPr>
            <w:r>
              <w:rPr>
                <w:sz w:val="20"/>
              </w:rPr>
              <w:t>Lunch</w:t>
            </w:r>
            <w:r>
              <w:rPr>
                <w:spacing w:val="-2"/>
                <w:sz w:val="20"/>
              </w:rPr>
              <w:t xml:space="preserve"> </w:t>
            </w:r>
            <w:r>
              <w:rPr>
                <w:sz w:val="20"/>
              </w:rPr>
              <w:t>break</w:t>
            </w:r>
          </w:p>
        </w:tc>
        <w:tc>
          <w:tcPr>
            <w:tcW w:w="3120" w:type="dxa"/>
            <w:shd w:val="clear" w:color="auto" w:fill="E6E6E6"/>
          </w:tcPr>
          <w:p w14:paraId="329D9B97" w14:textId="77777777" w:rsidR="0009623E" w:rsidRDefault="00F00F55">
            <w:pPr>
              <w:pStyle w:val="TableParagraph"/>
              <w:spacing w:before="23"/>
              <w:ind w:left="69"/>
              <w:rPr>
                <w:b/>
                <w:sz w:val="20"/>
              </w:rPr>
            </w:pPr>
            <w:r>
              <w:rPr>
                <w:b/>
                <w:sz w:val="20"/>
              </w:rPr>
              <w:t>All auditors</w:t>
            </w:r>
          </w:p>
        </w:tc>
        <w:tc>
          <w:tcPr>
            <w:tcW w:w="1702" w:type="dxa"/>
            <w:shd w:val="clear" w:color="auto" w:fill="E6E6E6"/>
          </w:tcPr>
          <w:p w14:paraId="6366C98B" w14:textId="77777777" w:rsidR="0009623E" w:rsidRDefault="0009623E">
            <w:pPr>
              <w:pStyle w:val="TableParagraph"/>
              <w:rPr>
                <w:rFonts w:ascii="Times New Roman"/>
                <w:sz w:val="18"/>
              </w:rPr>
            </w:pPr>
          </w:p>
        </w:tc>
      </w:tr>
      <w:tr w:rsidR="0009623E" w14:paraId="706C44AE" w14:textId="77777777">
        <w:trPr>
          <w:trHeight w:val="1074"/>
        </w:trPr>
        <w:tc>
          <w:tcPr>
            <w:tcW w:w="1419" w:type="dxa"/>
          </w:tcPr>
          <w:p w14:paraId="5DB27FD9" w14:textId="77777777" w:rsidR="0009623E" w:rsidRDefault="00F00F55">
            <w:pPr>
              <w:pStyle w:val="TableParagraph"/>
              <w:spacing w:before="23"/>
              <w:ind w:left="69"/>
              <w:rPr>
                <w:b/>
                <w:sz w:val="20"/>
              </w:rPr>
            </w:pPr>
            <w:r>
              <w:rPr>
                <w:b/>
                <w:sz w:val="20"/>
              </w:rPr>
              <w:t>13.00 –</w:t>
            </w:r>
          </w:p>
        </w:tc>
        <w:tc>
          <w:tcPr>
            <w:tcW w:w="3543" w:type="dxa"/>
          </w:tcPr>
          <w:p w14:paraId="23DF9BC0" w14:textId="77777777" w:rsidR="0009623E" w:rsidRDefault="00F00F55">
            <w:pPr>
              <w:pStyle w:val="TableParagraph"/>
              <w:spacing w:before="16"/>
              <w:ind w:left="69"/>
              <w:rPr>
                <w:sz w:val="20"/>
              </w:rPr>
            </w:pPr>
            <w:r>
              <w:rPr>
                <w:sz w:val="20"/>
              </w:rPr>
              <w:t>Debriefing and private meeting</w:t>
            </w:r>
          </w:p>
          <w:p w14:paraId="5466C826" w14:textId="77777777" w:rsidR="0009623E" w:rsidRDefault="0009623E">
            <w:pPr>
              <w:pStyle w:val="TableParagraph"/>
              <w:spacing w:before="4"/>
              <w:rPr>
                <w:b/>
                <w:sz w:val="26"/>
              </w:rPr>
            </w:pPr>
          </w:p>
          <w:p w14:paraId="06194AE0" w14:textId="77777777" w:rsidR="0009623E" w:rsidRDefault="00F00F55">
            <w:pPr>
              <w:pStyle w:val="TableParagraph"/>
              <w:ind w:left="69"/>
              <w:rPr>
                <w:sz w:val="20"/>
              </w:rPr>
            </w:pPr>
            <w:r>
              <w:rPr>
                <w:sz w:val="20"/>
              </w:rPr>
              <w:t>Outstanding issues</w:t>
            </w:r>
          </w:p>
        </w:tc>
        <w:tc>
          <w:tcPr>
            <w:tcW w:w="3120" w:type="dxa"/>
          </w:tcPr>
          <w:p w14:paraId="135A2A86" w14:textId="77777777" w:rsidR="0009623E" w:rsidRDefault="00F00F55">
            <w:pPr>
              <w:pStyle w:val="TableParagraph"/>
              <w:spacing w:before="23"/>
              <w:ind w:left="69"/>
              <w:rPr>
                <w:b/>
                <w:sz w:val="20"/>
              </w:rPr>
            </w:pPr>
            <w:r>
              <w:rPr>
                <w:b/>
                <w:sz w:val="20"/>
              </w:rPr>
              <w:t>All auditors</w:t>
            </w:r>
          </w:p>
        </w:tc>
        <w:tc>
          <w:tcPr>
            <w:tcW w:w="1702" w:type="dxa"/>
          </w:tcPr>
          <w:p w14:paraId="051E2489" w14:textId="77777777" w:rsidR="0009623E" w:rsidRDefault="0009623E">
            <w:pPr>
              <w:pStyle w:val="TableParagraph"/>
              <w:rPr>
                <w:rFonts w:ascii="Times New Roman"/>
                <w:sz w:val="18"/>
              </w:rPr>
            </w:pPr>
          </w:p>
        </w:tc>
      </w:tr>
    </w:tbl>
    <w:p w14:paraId="0493A7CC" w14:textId="77777777" w:rsidR="0009623E" w:rsidRDefault="0009623E">
      <w:pPr>
        <w:pStyle w:val="BodyText"/>
        <w:rPr>
          <w:b/>
          <w:sz w:val="20"/>
        </w:rPr>
      </w:pPr>
    </w:p>
    <w:p w14:paraId="2F98F5D5" w14:textId="77777777" w:rsidR="0009623E" w:rsidRDefault="0009623E">
      <w:pPr>
        <w:pStyle w:val="BodyText"/>
        <w:rPr>
          <w:b/>
          <w:sz w:val="20"/>
        </w:rPr>
      </w:pPr>
    </w:p>
    <w:p w14:paraId="1A1BB31D" w14:textId="77777777" w:rsidR="0009623E" w:rsidRDefault="0009623E">
      <w:pPr>
        <w:pStyle w:val="BodyText"/>
        <w:rPr>
          <w:b/>
          <w:sz w:val="20"/>
        </w:rPr>
      </w:pPr>
    </w:p>
    <w:p w14:paraId="33B324FF" w14:textId="77777777" w:rsidR="0009623E" w:rsidRDefault="0009623E">
      <w:pPr>
        <w:pStyle w:val="BodyText"/>
        <w:rPr>
          <w:b/>
          <w:sz w:val="20"/>
        </w:rPr>
      </w:pPr>
    </w:p>
    <w:p w14:paraId="7A9F0CB8" w14:textId="77777777" w:rsidR="0009623E" w:rsidRDefault="0009623E">
      <w:pPr>
        <w:pStyle w:val="BodyText"/>
        <w:spacing w:before="1"/>
        <w:rPr>
          <w:b/>
          <w:sz w:val="19"/>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3543"/>
        <w:gridCol w:w="3120"/>
        <w:gridCol w:w="1702"/>
      </w:tblGrid>
      <w:tr w:rsidR="0009623E" w14:paraId="268B2366" w14:textId="77777777">
        <w:trPr>
          <w:trHeight w:val="275"/>
        </w:trPr>
        <w:tc>
          <w:tcPr>
            <w:tcW w:w="9784" w:type="dxa"/>
            <w:gridSpan w:val="4"/>
            <w:shd w:val="clear" w:color="auto" w:fill="D9D9D9"/>
          </w:tcPr>
          <w:p w14:paraId="42B7F6FD" w14:textId="77777777" w:rsidR="0009623E" w:rsidRDefault="00F00F55">
            <w:pPr>
              <w:pStyle w:val="TableParagraph"/>
              <w:spacing w:before="23"/>
              <w:ind w:left="69"/>
              <w:rPr>
                <w:b/>
                <w:sz w:val="20"/>
              </w:rPr>
            </w:pPr>
            <w:r>
              <w:rPr>
                <w:b/>
                <w:sz w:val="20"/>
              </w:rPr>
              <w:t>Day 6</w:t>
            </w:r>
          </w:p>
        </w:tc>
      </w:tr>
      <w:tr w:rsidR="0009623E" w14:paraId="175DD765" w14:textId="77777777">
        <w:trPr>
          <w:trHeight w:val="551"/>
        </w:trPr>
        <w:tc>
          <w:tcPr>
            <w:tcW w:w="1419" w:type="dxa"/>
            <w:shd w:val="clear" w:color="auto" w:fill="D9D9D9"/>
          </w:tcPr>
          <w:p w14:paraId="42D9D194"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3949E638" w14:textId="77777777" w:rsidR="0009623E" w:rsidRDefault="00F00F55">
            <w:pPr>
              <w:pStyle w:val="TableParagraph"/>
              <w:spacing w:before="23"/>
              <w:ind w:left="69"/>
              <w:rPr>
                <w:b/>
                <w:sz w:val="20"/>
              </w:rPr>
            </w:pPr>
            <w:r>
              <w:rPr>
                <w:b/>
                <w:sz w:val="20"/>
              </w:rPr>
              <w:t>Activity</w:t>
            </w:r>
          </w:p>
        </w:tc>
        <w:tc>
          <w:tcPr>
            <w:tcW w:w="3120" w:type="dxa"/>
            <w:shd w:val="clear" w:color="auto" w:fill="D9D9D9"/>
          </w:tcPr>
          <w:p w14:paraId="6311C8CF" w14:textId="77777777" w:rsidR="0009623E" w:rsidRDefault="00F00F55">
            <w:pPr>
              <w:pStyle w:val="TableParagraph"/>
              <w:spacing w:before="23"/>
              <w:ind w:left="69"/>
              <w:rPr>
                <w:b/>
                <w:sz w:val="20"/>
              </w:rPr>
            </w:pPr>
            <w:r>
              <w:rPr>
                <w:b/>
                <w:sz w:val="20"/>
              </w:rPr>
              <w:t>Participants</w:t>
            </w:r>
          </w:p>
        </w:tc>
        <w:tc>
          <w:tcPr>
            <w:tcW w:w="1702" w:type="dxa"/>
            <w:shd w:val="clear" w:color="auto" w:fill="D9D9D9"/>
          </w:tcPr>
          <w:p w14:paraId="3C519E91" w14:textId="77777777" w:rsidR="0009623E" w:rsidRDefault="00F00F55">
            <w:pPr>
              <w:pStyle w:val="TableParagraph"/>
              <w:spacing w:before="23"/>
              <w:ind w:left="70"/>
              <w:rPr>
                <w:b/>
                <w:sz w:val="20"/>
              </w:rPr>
            </w:pPr>
            <w:r>
              <w:rPr>
                <w:b/>
                <w:sz w:val="20"/>
              </w:rPr>
              <w:t>Division and</w:t>
            </w:r>
          </w:p>
          <w:p w14:paraId="223CF3B3" w14:textId="77777777" w:rsidR="0009623E" w:rsidRDefault="00F00F55">
            <w:pPr>
              <w:pStyle w:val="TableParagraph"/>
              <w:spacing w:before="46"/>
              <w:ind w:left="70"/>
              <w:rPr>
                <w:b/>
                <w:sz w:val="20"/>
              </w:rPr>
            </w:pPr>
            <w:r>
              <w:rPr>
                <w:b/>
                <w:sz w:val="20"/>
              </w:rPr>
              <w:t>Location</w:t>
            </w:r>
          </w:p>
        </w:tc>
      </w:tr>
      <w:tr w:rsidR="0009623E" w14:paraId="54A201D6" w14:textId="77777777">
        <w:trPr>
          <w:trHeight w:val="1530"/>
        </w:trPr>
        <w:tc>
          <w:tcPr>
            <w:tcW w:w="1419" w:type="dxa"/>
          </w:tcPr>
          <w:p w14:paraId="061D0E78" w14:textId="77777777" w:rsidR="0009623E" w:rsidRDefault="00F00F55">
            <w:pPr>
              <w:pStyle w:val="TableParagraph"/>
              <w:spacing w:before="23"/>
              <w:ind w:left="69"/>
              <w:rPr>
                <w:b/>
                <w:sz w:val="20"/>
              </w:rPr>
            </w:pPr>
            <w:r>
              <w:rPr>
                <w:b/>
                <w:sz w:val="20"/>
              </w:rPr>
              <w:t>10.00 – 12.30</w:t>
            </w:r>
          </w:p>
        </w:tc>
        <w:tc>
          <w:tcPr>
            <w:tcW w:w="3543" w:type="dxa"/>
          </w:tcPr>
          <w:p w14:paraId="23C0BDBB" w14:textId="77777777" w:rsidR="0009623E" w:rsidRDefault="00F00F55">
            <w:pPr>
              <w:pStyle w:val="TableParagraph"/>
              <w:spacing w:before="16"/>
              <w:ind w:left="69"/>
              <w:rPr>
                <w:sz w:val="20"/>
              </w:rPr>
            </w:pPr>
            <w:r>
              <w:rPr>
                <w:sz w:val="20"/>
              </w:rPr>
              <w:t>Closing Meeting</w:t>
            </w:r>
          </w:p>
          <w:p w14:paraId="343B61E3" w14:textId="77777777" w:rsidR="0009623E" w:rsidRDefault="0009623E">
            <w:pPr>
              <w:pStyle w:val="TableParagraph"/>
              <w:spacing w:before="4"/>
              <w:rPr>
                <w:b/>
                <w:sz w:val="26"/>
              </w:rPr>
            </w:pPr>
          </w:p>
          <w:p w14:paraId="652708B8" w14:textId="77777777" w:rsidR="0009623E" w:rsidRDefault="00F00F55">
            <w:pPr>
              <w:pStyle w:val="TableParagraph"/>
              <w:ind w:left="69"/>
              <w:rPr>
                <w:sz w:val="20"/>
              </w:rPr>
            </w:pPr>
            <w:r>
              <w:rPr>
                <w:sz w:val="20"/>
              </w:rPr>
              <w:t>Submission of draft interim report including findings and observations, and draft executive summary report</w:t>
            </w:r>
          </w:p>
        </w:tc>
        <w:tc>
          <w:tcPr>
            <w:tcW w:w="3120" w:type="dxa"/>
          </w:tcPr>
          <w:p w14:paraId="25867115" w14:textId="77777777" w:rsidR="0009623E" w:rsidRDefault="00F00F55">
            <w:pPr>
              <w:pStyle w:val="TableParagraph"/>
              <w:spacing w:before="16"/>
              <w:ind w:left="69"/>
              <w:rPr>
                <w:sz w:val="20"/>
              </w:rPr>
            </w:pPr>
            <w:r>
              <w:rPr>
                <w:sz w:val="20"/>
              </w:rPr>
              <w:t>All auditors</w:t>
            </w:r>
          </w:p>
        </w:tc>
        <w:tc>
          <w:tcPr>
            <w:tcW w:w="1702" w:type="dxa"/>
          </w:tcPr>
          <w:p w14:paraId="31ACFE3C" w14:textId="77777777" w:rsidR="0009623E" w:rsidRDefault="0009623E">
            <w:pPr>
              <w:pStyle w:val="TableParagraph"/>
              <w:rPr>
                <w:rFonts w:ascii="Times New Roman"/>
                <w:sz w:val="18"/>
              </w:rPr>
            </w:pPr>
          </w:p>
        </w:tc>
      </w:tr>
    </w:tbl>
    <w:p w14:paraId="662D57DD" w14:textId="77777777" w:rsidR="0009623E" w:rsidRDefault="0009623E">
      <w:pPr>
        <w:rPr>
          <w:rFonts w:ascii="Times New Roman"/>
          <w:sz w:val="18"/>
        </w:rPr>
        <w:sectPr w:rsidR="0009623E">
          <w:headerReference w:type="default" r:id="rId55"/>
          <w:footerReference w:type="default" r:id="rId56"/>
          <w:pgSz w:w="11910" w:h="16840"/>
          <w:pgMar w:top="1380" w:right="860" w:bottom="1000" w:left="760" w:header="856" w:footer="803" w:gutter="0"/>
          <w:cols w:space="720"/>
        </w:sectPr>
      </w:pPr>
    </w:p>
    <w:p w14:paraId="7490B36A" w14:textId="77777777" w:rsidR="0009623E" w:rsidRDefault="0009623E">
      <w:pPr>
        <w:pStyle w:val="BodyText"/>
        <w:spacing w:before="4"/>
        <w:rPr>
          <w:b/>
          <w:sz w:val="13"/>
        </w:rPr>
      </w:pPr>
    </w:p>
    <w:p w14:paraId="6E3FEC8E" w14:textId="77777777" w:rsidR="0009623E" w:rsidRDefault="00F00F55">
      <w:pPr>
        <w:pStyle w:val="BodyText"/>
        <w:spacing w:before="91"/>
        <w:ind w:left="2128" w:right="2031"/>
        <w:jc w:val="center"/>
      </w:pPr>
      <w:r>
        <w:t>ANNEX 2</w:t>
      </w:r>
    </w:p>
    <w:p w14:paraId="2562F7F4" w14:textId="77777777" w:rsidR="0009623E" w:rsidRDefault="0009623E">
      <w:pPr>
        <w:pStyle w:val="BodyText"/>
        <w:rPr>
          <w:sz w:val="24"/>
        </w:rPr>
      </w:pPr>
    </w:p>
    <w:p w14:paraId="60CF0290" w14:textId="77777777" w:rsidR="0009623E" w:rsidRDefault="0009623E">
      <w:pPr>
        <w:pStyle w:val="BodyText"/>
        <w:rPr>
          <w:sz w:val="24"/>
        </w:rPr>
      </w:pPr>
    </w:p>
    <w:p w14:paraId="00A22DA0" w14:textId="77777777" w:rsidR="0009623E" w:rsidRDefault="0009623E">
      <w:pPr>
        <w:pStyle w:val="BodyText"/>
        <w:rPr>
          <w:sz w:val="24"/>
        </w:rPr>
      </w:pPr>
    </w:p>
    <w:p w14:paraId="68BD0866" w14:textId="77777777" w:rsidR="0009623E" w:rsidRDefault="0009623E">
      <w:pPr>
        <w:pStyle w:val="BodyText"/>
        <w:rPr>
          <w:sz w:val="24"/>
        </w:rPr>
      </w:pPr>
    </w:p>
    <w:p w14:paraId="36F81084" w14:textId="77777777" w:rsidR="0009623E" w:rsidRDefault="0009623E">
      <w:pPr>
        <w:pStyle w:val="BodyText"/>
        <w:rPr>
          <w:sz w:val="24"/>
        </w:rPr>
      </w:pPr>
    </w:p>
    <w:p w14:paraId="659E66A0" w14:textId="77777777" w:rsidR="0009623E" w:rsidRDefault="0009623E">
      <w:pPr>
        <w:pStyle w:val="BodyText"/>
        <w:rPr>
          <w:sz w:val="24"/>
        </w:rPr>
      </w:pPr>
    </w:p>
    <w:p w14:paraId="08D3FDB1" w14:textId="77777777" w:rsidR="0009623E" w:rsidRDefault="0009623E">
      <w:pPr>
        <w:pStyle w:val="BodyText"/>
        <w:rPr>
          <w:sz w:val="24"/>
        </w:rPr>
      </w:pPr>
    </w:p>
    <w:p w14:paraId="47B8228D" w14:textId="77777777" w:rsidR="0009623E" w:rsidRDefault="0009623E">
      <w:pPr>
        <w:pStyle w:val="BodyText"/>
        <w:rPr>
          <w:sz w:val="24"/>
        </w:rPr>
      </w:pPr>
    </w:p>
    <w:p w14:paraId="7E125E59" w14:textId="77777777" w:rsidR="0009623E" w:rsidRDefault="0009623E">
      <w:pPr>
        <w:pStyle w:val="BodyText"/>
        <w:rPr>
          <w:sz w:val="24"/>
        </w:rPr>
      </w:pPr>
    </w:p>
    <w:p w14:paraId="21BA8873" w14:textId="77777777" w:rsidR="0009623E" w:rsidRDefault="0009623E">
      <w:pPr>
        <w:pStyle w:val="BodyText"/>
        <w:rPr>
          <w:sz w:val="24"/>
        </w:rPr>
      </w:pPr>
    </w:p>
    <w:p w14:paraId="0C117108" w14:textId="77777777" w:rsidR="0009623E" w:rsidRDefault="0009623E">
      <w:pPr>
        <w:pStyle w:val="BodyText"/>
        <w:rPr>
          <w:sz w:val="24"/>
        </w:rPr>
      </w:pPr>
    </w:p>
    <w:p w14:paraId="1429FDCD" w14:textId="77777777" w:rsidR="0009623E" w:rsidRDefault="0009623E">
      <w:pPr>
        <w:pStyle w:val="BodyText"/>
        <w:rPr>
          <w:sz w:val="24"/>
        </w:rPr>
      </w:pPr>
    </w:p>
    <w:p w14:paraId="29FA564C" w14:textId="77777777" w:rsidR="0009623E" w:rsidRDefault="0009623E">
      <w:pPr>
        <w:pStyle w:val="BodyText"/>
        <w:rPr>
          <w:sz w:val="24"/>
        </w:rPr>
      </w:pPr>
    </w:p>
    <w:p w14:paraId="03CD7DA0" w14:textId="77777777" w:rsidR="0009623E" w:rsidRDefault="0009623E">
      <w:pPr>
        <w:pStyle w:val="BodyText"/>
        <w:spacing w:before="11"/>
        <w:rPr>
          <w:sz w:val="35"/>
        </w:rPr>
      </w:pPr>
    </w:p>
    <w:p w14:paraId="7D5918B2" w14:textId="77777777" w:rsidR="0009623E" w:rsidRDefault="00F00F55">
      <w:pPr>
        <w:pStyle w:val="Heading1"/>
        <w:ind w:right="2032"/>
      </w:pPr>
      <w:r>
        <w:t>IMO MEMBER STATE AUDIT SCHEME</w:t>
      </w:r>
    </w:p>
    <w:p w14:paraId="5E155FFF" w14:textId="77777777" w:rsidR="0009623E" w:rsidRDefault="0009623E">
      <w:pPr>
        <w:pStyle w:val="BodyText"/>
        <w:spacing w:before="3"/>
        <w:rPr>
          <w:b/>
          <w:sz w:val="25"/>
        </w:rPr>
      </w:pPr>
    </w:p>
    <w:p w14:paraId="751092E0" w14:textId="77777777" w:rsidR="0009623E" w:rsidRDefault="00F00F55">
      <w:pPr>
        <w:spacing w:line="491" w:lineRule="auto"/>
        <w:ind w:left="3234" w:right="3134"/>
        <w:jc w:val="center"/>
        <w:rPr>
          <w:b/>
          <w:sz w:val="24"/>
        </w:rPr>
      </w:pPr>
      <w:r>
        <w:rPr>
          <w:b/>
          <w:sz w:val="24"/>
        </w:rPr>
        <w:t>AUDIT OF [name of Member State] [dates of audit]</w:t>
      </w:r>
    </w:p>
    <w:p w14:paraId="17DF8208" w14:textId="77777777" w:rsidR="0009623E" w:rsidRDefault="0009623E">
      <w:pPr>
        <w:pStyle w:val="BodyText"/>
        <w:spacing w:before="6"/>
        <w:rPr>
          <w:b/>
          <w:sz w:val="23"/>
        </w:rPr>
      </w:pPr>
    </w:p>
    <w:p w14:paraId="748C1AAF" w14:textId="77777777" w:rsidR="0009623E" w:rsidRDefault="00F00F55">
      <w:pPr>
        <w:ind w:left="2128" w:right="2031"/>
        <w:jc w:val="center"/>
        <w:rPr>
          <w:b/>
          <w:sz w:val="24"/>
        </w:rPr>
      </w:pPr>
      <w:r>
        <w:rPr>
          <w:b/>
          <w:sz w:val="24"/>
        </w:rPr>
        <w:t>MODEL [DRAFT] INTERIM REPORT</w:t>
      </w:r>
    </w:p>
    <w:p w14:paraId="3DE8AB1A" w14:textId="77777777" w:rsidR="0009623E" w:rsidRDefault="0009623E">
      <w:pPr>
        <w:jc w:val="center"/>
        <w:rPr>
          <w:sz w:val="24"/>
        </w:rPr>
        <w:sectPr w:rsidR="0009623E">
          <w:headerReference w:type="default" r:id="rId57"/>
          <w:footerReference w:type="default" r:id="rId58"/>
          <w:pgSz w:w="11910" w:h="16840"/>
          <w:pgMar w:top="1380" w:right="860" w:bottom="1000" w:left="760" w:header="856" w:footer="803" w:gutter="0"/>
          <w:cols w:space="720"/>
        </w:sectPr>
      </w:pPr>
    </w:p>
    <w:p w14:paraId="21F8E448" w14:textId="77777777" w:rsidR="0009623E" w:rsidRDefault="0009623E">
      <w:pPr>
        <w:pStyle w:val="BodyText"/>
        <w:spacing w:before="11"/>
        <w:rPr>
          <w:b/>
          <w:sz w:val="13"/>
        </w:rPr>
      </w:pPr>
    </w:p>
    <w:p w14:paraId="645A5DD8" w14:textId="77777777" w:rsidR="0009623E" w:rsidRDefault="00F00F55">
      <w:pPr>
        <w:pStyle w:val="Heading2"/>
        <w:spacing w:before="91"/>
        <w:ind w:right="2030"/>
        <w:jc w:val="center"/>
      </w:pPr>
      <w:r>
        <w:t>TABLE OF CONTENTS</w:t>
      </w:r>
    </w:p>
    <w:p w14:paraId="79CF1071" w14:textId="77777777" w:rsidR="0009623E" w:rsidRDefault="0009623E">
      <w:pPr>
        <w:pStyle w:val="BodyText"/>
        <w:rPr>
          <w:b/>
          <w:sz w:val="24"/>
        </w:rPr>
      </w:pPr>
    </w:p>
    <w:p w14:paraId="17B6AB40" w14:textId="77777777" w:rsidR="0009623E" w:rsidRDefault="0009623E">
      <w:pPr>
        <w:pStyle w:val="BodyText"/>
        <w:spacing w:before="7"/>
        <w:rPr>
          <w:b/>
          <w:sz w:val="29"/>
        </w:rPr>
      </w:pPr>
    </w:p>
    <w:p w14:paraId="55D474D0" w14:textId="77777777" w:rsidR="0009623E" w:rsidRDefault="00F00F55">
      <w:pPr>
        <w:pStyle w:val="BodyText"/>
        <w:tabs>
          <w:tab w:val="left" w:pos="1510"/>
        </w:tabs>
        <w:ind w:left="658"/>
      </w:pPr>
      <w:r>
        <w:t>1</w:t>
      </w:r>
      <w:r>
        <w:tab/>
      </w:r>
      <w:r>
        <w:rPr>
          <w:spacing w:val="-1"/>
          <w:w w:val="95"/>
        </w:rPr>
        <w:t xml:space="preserve">Introduction      </w:t>
      </w:r>
      <w:r>
        <w:rPr>
          <w:spacing w:val="30"/>
          <w:w w:val="95"/>
        </w:rPr>
        <w:t xml:space="preserve"> </w:t>
      </w:r>
      <w:r>
        <w:rPr>
          <w:spacing w:val="-1"/>
          <w:w w:val="95"/>
        </w:rPr>
        <w:t>....................................................................................................................</w:t>
      </w:r>
    </w:p>
    <w:p w14:paraId="5292431A" w14:textId="77777777" w:rsidR="0009623E" w:rsidRDefault="0009623E">
      <w:pPr>
        <w:pStyle w:val="BodyText"/>
        <w:spacing w:before="6"/>
        <w:rPr>
          <w:sz w:val="20"/>
        </w:rPr>
      </w:pPr>
    </w:p>
    <w:p w14:paraId="502519BB" w14:textId="77777777" w:rsidR="0009623E" w:rsidRDefault="00F00F55">
      <w:pPr>
        <w:pStyle w:val="BodyText"/>
        <w:tabs>
          <w:tab w:val="left" w:pos="1510"/>
        </w:tabs>
        <w:spacing w:before="1"/>
        <w:ind w:left="658"/>
      </w:pPr>
      <w:r>
        <w:t>2</w:t>
      </w:r>
      <w:r>
        <w:tab/>
      </w:r>
      <w:r>
        <w:rPr>
          <w:spacing w:val="-1"/>
        </w:rPr>
        <w:t>Background</w:t>
      </w:r>
      <w:r>
        <w:rPr>
          <w:spacing w:val="-9"/>
        </w:rPr>
        <w:t xml:space="preserve"> </w:t>
      </w:r>
      <w:r>
        <w:rPr>
          <w:spacing w:val="-1"/>
        </w:rPr>
        <w:t>...................................................................................................................</w:t>
      </w:r>
    </w:p>
    <w:p w14:paraId="3A58FA3E" w14:textId="77777777" w:rsidR="0009623E" w:rsidRDefault="0009623E">
      <w:pPr>
        <w:pStyle w:val="BodyText"/>
        <w:spacing w:before="6"/>
        <w:rPr>
          <w:sz w:val="20"/>
        </w:rPr>
      </w:pPr>
    </w:p>
    <w:p w14:paraId="0284F82A" w14:textId="77777777" w:rsidR="0009623E" w:rsidRDefault="00F00F55">
      <w:pPr>
        <w:pStyle w:val="BodyText"/>
        <w:tabs>
          <w:tab w:val="left" w:pos="1510"/>
        </w:tabs>
        <w:ind w:left="658"/>
      </w:pPr>
      <w:r>
        <w:t>3</w:t>
      </w:r>
      <w:r>
        <w:tab/>
        <w:t>Members</w:t>
      </w:r>
      <w:r>
        <w:rPr>
          <w:spacing w:val="-30"/>
        </w:rPr>
        <w:t xml:space="preserve"> </w:t>
      </w:r>
      <w:r>
        <w:t>of</w:t>
      </w:r>
      <w:r>
        <w:rPr>
          <w:spacing w:val="-28"/>
        </w:rPr>
        <w:t xml:space="preserve"> </w:t>
      </w:r>
      <w:r>
        <w:t>the</w:t>
      </w:r>
      <w:r>
        <w:rPr>
          <w:spacing w:val="-30"/>
        </w:rPr>
        <w:t xml:space="preserve"> </w:t>
      </w:r>
      <w:r>
        <w:t>Audit</w:t>
      </w:r>
      <w:r>
        <w:rPr>
          <w:spacing w:val="-30"/>
        </w:rPr>
        <w:t xml:space="preserve"> </w:t>
      </w:r>
      <w:r>
        <w:t>Team</w:t>
      </w:r>
      <w:r>
        <w:rPr>
          <w:spacing w:val="-24"/>
        </w:rPr>
        <w:t xml:space="preserve"> </w:t>
      </w:r>
      <w:r>
        <w:t>..........................................................................................</w:t>
      </w:r>
    </w:p>
    <w:p w14:paraId="42311C5A" w14:textId="77777777" w:rsidR="0009623E" w:rsidRDefault="0009623E">
      <w:pPr>
        <w:pStyle w:val="BodyText"/>
        <w:spacing w:before="7"/>
        <w:rPr>
          <w:sz w:val="20"/>
        </w:rPr>
      </w:pPr>
    </w:p>
    <w:p w14:paraId="71199245" w14:textId="77777777" w:rsidR="0009623E" w:rsidRDefault="00F00F55">
      <w:pPr>
        <w:pStyle w:val="BodyText"/>
        <w:tabs>
          <w:tab w:val="left" w:pos="1510"/>
        </w:tabs>
        <w:ind w:left="658"/>
      </w:pPr>
      <w:r>
        <w:t>4</w:t>
      </w:r>
      <w:r>
        <w:tab/>
        <w:t>Involved</w:t>
      </w:r>
      <w:r>
        <w:rPr>
          <w:spacing w:val="-22"/>
        </w:rPr>
        <w:t xml:space="preserve"> </w:t>
      </w:r>
      <w:r>
        <w:t>Officials</w:t>
      </w:r>
      <w:r>
        <w:rPr>
          <w:spacing w:val="-22"/>
        </w:rPr>
        <w:t xml:space="preserve"> </w:t>
      </w:r>
      <w:r>
        <w:t>from</w:t>
      </w:r>
      <w:r>
        <w:rPr>
          <w:spacing w:val="-21"/>
        </w:rPr>
        <w:t xml:space="preserve"> </w:t>
      </w:r>
      <w:r>
        <w:t>the</w:t>
      </w:r>
      <w:r>
        <w:rPr>
          <w:spacing w:val="-22"/>
        </w:rPr>
        <w:t xml:space="preserve"> </w:t>
      </w:r>
      <w:r>
        <w:t>Member</w:t>
      </w:r>
      <w:r>
        <w:rPr>
          <w:spacing w:val="-22"/>
        </w:rPr>
        <w:t xml:space="preserve"> </w:t>
      </w:r>
      <w:r>
        <w:t>State</w:t>
      </w:r>
      <w:r>
        <w:rPr>
          <w:spacing w:val="-8"/>
        </w:rPr>
        <w:t xml:space="preserve"> </w:t>
      </w:r>
      <w:r>
        <w:t>.....................................................................</w:t>
      </w:r>
    </w:p>
    <w:p w14:paraId="7D0D4F48" w14:textId="77777777" w:rsidR="0009623E" w:rsidRDefault="0009623E">
      <w:pPr>
        <w:pStyle w:val="BodyText"/>
        <w:spacing w:before="6"/>
        <w:rPr>
          <w:sz w:val="20"/>
        </w:rPr>
      </w:pPr>
    </w:p>
    <w:p w14:paraId="02A784DB" w14:textId="77777777" w:rsidR="0009623E" w:rsidRDefault="00F00F55">
      <w:pPr>
        <w:pStyle w:val="BodyText"/>
        <w:tabs>
          <w:tab w:val="left" w:pos="1510"/>
        </w:tabs>
        <w:spacing w:before="1"/>
        <w:ind w:left="658"/>
      </w:pPr>
      <w:r>
        <w:t>5</w:t>
      </w:r>
      <w:r>
        <w:tab/>
      </w:r>
      <w:r>
        <w:rPr>
          <w:spacing w:val="-1"/>
        </w:rPr>
        <w:t>Acknowledgement</w:t>
      </w:r>
      <w:r>
        <w:rPr>
          <w:spacing w:val="-24"/>
        </w:rPr>
        <w:t xml:space="preserve"> </w:t>
      </w:r>
      <w:r>
        <w:rPr>
          <w:spacing w:val="-1"/>
        </w:rPr>
        <w:t>.........................................................................................................</w:t>
      </w:r>
    </w:p>
    <w:p w14:paraId="6FA0773C" w14:textId="77777777" w:rsidR="0009623E" w:rsidRDefault="0009623E">
      <w:pPr>
        <w:pStyle w:val="BodyText"/>
        <w:spacing w:before="6"/>
        <w:rPr>
          <w:sz w:val="20"/>
        </w:rPr>
      </w:pPr>
    </w:p>
    <w:p w14:paraId="7A0B230B" w14:textId="77777777" w:rsidR="0009623E" w:rsidRDefault="00F00F55">
      <w:pPr>
        <w:pStyle w:val="BodyText"/>
        <w:tabs>
          <w:tab w:val="left" w:pos="1510"/>
        </w:tabs>
        <w:ind w:left="658"/>
      </w:pPr>
      <w:r>
        <w:t>6</w:t>
      </w:r>
      <w:r>
        <w:tab/>
        <w:t>Scope,</w:t>
      </w:r>
      <w:r>
        <w:rPr>
          <w:spacing w:val="-18"/>
        </w:rPr>
        <w:t xml:space="preserve"> </w:t>
      </w:r>
      <w:r>
        <w:t>objectives</w:t>
      </w:r>
      <w:r>
        <w:rPr>
          <w:spacing w:val="-17"/>
        </w:rPr>
        <w:t xml:space="preserve"> </w:t>
      </w:r>
      <w:r>
        <w:t>and</w:t>
      </w:r>
      <w:r>
        <w:rPr>
          <w:spacing w:val="-16"/>
        </w:rPr>
        <w:t xml:space="preserve"> </w:t>
      </w:r>
      <w:r>
        <w:t>activities</w:t>
      </w:r>
      <w:r>
        <w:rPr>
          <w:spacing w:val="-16"/>
        </w:rPr>
        <w:t xml:space="preserve"> </w:t>
      </w:r>
      <w:r>
        <w:t>of</w:t>
      </w:r>
      <w:r>
        <w:rPr>
          <w:spacing w:val="-16"/>
        </w:rPr>
        <w:t xml:space="preserve"> </w:t>
      </w:r>
      <w:r>
        <w:t>the</w:t>
      </w:r>
      <w:r>
        <w:rPr>
          <w:spacing w:val="-17"/>
        </w:rPr>
        <w:t xml:space="preserve"> </w:t>
      </w:r>
      <w:r>
        <w:t>Audit</w:t>
      </w:r>
      <w:r>
        <w:rPr>
          <w:spacing w:val="29"/>
        </w:rPr>
        <w:t xml:space="preserve"> </w:t>
      </w:r>
      <w:r>
        <w:t>................................................................</w:t>
      </w:r>
    </w:p>
    <w:p w14:paraId="184C63A5" w14:textId="77777777" w:rsidR="0009623E" w:rsidRDefault="0009623E">
      <w:pPr>
        <w:pStyle w:val="BodyText"/>
        <w:spacing w:before="7"/>
        <w:rPr>
          <w:sz w:val="20"/>
        </w:rPr>
      </w:pPr>
    </w:p>
    <w:p w14:paraId="45977427" w14:textId="77777777" w:rsidR="0009623E" w:rsidRDefault="00F00F55">
      <w:pPr>
        <w:pStyle w:val="BodyText"/>
        <w:tabs>
          <w:tab w:val="left" w:pos="1510"/>
        </w:tabs>
        <w:ind w:left="658"/>
      </w:pPr>
      <w:r>
        <w:t>7</w:t>
      </w:r>
      <w:r>
        <w:tab/>
        <w:t>Overview</w:t>
      </w:r>
      <w:r>
        <w:rPr>
          <w:spacing w:val="-18"/>
        </w:rPr>
        <w:t xml:space="preserve"> </w:t>
      </w:r>
      <w:r>
        <w:t>and</w:t>
      </w:r>
      <w:r>
        <w:rPr>
          <w:spacing w:val="-15"/>
        </w:rPr>
        <w:t xml:space="preserve"> </w:t>
      </w:r>
      <w:r>
        <w:t>general</w:t>
      </w:r>
      <w:r>
        <w:rPr>
          <w:spacing w:val="-17"/>
        </w:rPr>
        <w:t xml:space="preserve"> </w:t>
      </w:r>
      <w:r>
        <w:t>maritime</w:t>
      </w:r>
      <w:r>
        <w:rPr>
          <w:spacing w:val="-15"/>
        </w:rPr>
        <w:t xml:space="preserve"> </w:t>
      </w:r>
      <w:r>
        <w:t>activities</w:t>
      </w:r>
      <w:r>
        <w:rPr>
          <w:spacing w:val="-15"/>
        </w:rPr>
        <w:t xml:space="preserve"> </w:t>
      </w:r>
      <w:r>
        <w:t>of</w:t>
      </w:r>
      <w:r>
        <w:rPr>
          <w:spacing w:val="-15"/>
        </w:rPr>
        <w:t xml:space="preserve"> </w:t>
      </w:r>
      <w:r>
        <w:t>the</w:t>
      </w:r>
      <w:r>
        <w:rPr>
          <w:spacing w:val="-16"/>
        </w:rPr>
        <w:t xml:space="preserve"> </w:t>
      </w:r>
      <w:r>
        <w:t>State</w:t>
      </w:r>
      <w:r>
        <w:rPr>
          <w:spacing w:val="-6"/>
        </w:rPr>
        <w:t xml:space="preserve"> </w:t>
      </w:r>
      <w:r>
        <w:t>..................................................</w:t>
      </w:r>
    </w:p>
    <w:p w14:paraId="5E4FD362" w14:textId="77777777" w:rsidR="0009623E" w:rsidRDefault="0009623E">
      <w:pPr>
        <w:pStyle w:val="BodyText"/>
        <w:spacing w:before="7"/>
        <w:rPr>
          <w:sz w:val="20"/>
        </w:rPr>
      </w:pPr>
    </w:p>
    <w:p w14:paraId="376D40ED" w14:textId="77777777" w:rsidR="0009623E" w:rsidRDefault="00F00F55">
      <w:pPr>
        <w:pStyle w:val="BodyText"/>
        <w:tabs>
          <w:tab w:val="left" w:pos="1510"/>
        </w:tabs>
        <w:ind w:left="658"/>
      </w:pPr>
      <w:r>
        <w:t>8</w:t>
      </w:r>
      <w:r>
        <w:tab/>
      </w:r>
      <w:r>
        <w:rPr>
          <w:w w:val="95"/>
        </w:rPr>
        <w:t xml:space="preserve">Flag  State  activities  </w:t>
      </w:r>
      <w:r>
        <w:rPr>
          <w:spacing w:val="50"/>
          <w:w w:val="95"/>
        </w:rPr>
        <w:t xml:space="preserve"> </w:t>
      </w:r>
      <w:r>
        <w:rPr>
          <w:w w:val="95"/>
        </w:rPr>
        <w:t>.......................................................................................................</w:t>
      </w:r>
    </w:p>
    <w:p w14:paraId="75609445" w14:textId="77777777" w:rsidR="0009623E" w:rsidRDefault="0009623E">
      <w:pPr>
        <w:pStyle w:val="BodyText"/>
        <w:spacing w:before="7"/>
        <w:rPr>
          <w:sz w:val="20"/>
        </w:rPr>
      </w:pPr>
    </w:p>
    <w:p w14:paraId="1525028C" w14:textId="77777777" w:rsidR="0009623E" w:rsidRDefault="00F00F55">
      <w:pPr>
        <w:pStyle w:val="BodyText"/>
        <w:tabs>
          <w:tab w:val="left" w:pos="1510"/>
        </w:tabs>
        <w:ind w:left="658"/>
      </w:pPr>
      <w:r>
        <w:t>9</w:t>
      </w:r>
      <w:r>
        <w:tab/>
      </w:r>
      <w:r>
        <w:rPr>
          <w:w w:val="95"/>
        </w:rPr>
        <w:t xml:space="preserve">Coastal  State  activities  </w:t>
      </w:r>
      <w:r>
        <w:rPr>
          <w:spacing w:val="37"/>
          <w:w w:val="95"/>
        </w:rPr>
        <w:t xml:space="preserve"> </w:t>
      </w:r>
      <w:r>
        <w:rPr>
          <w:w w:val="95"/>
        </w:rPr>
        <w:t>..................................................................................................</w:t>
      </w:r>
    </w:p>
    <w:p w14:paraId="47DF627E" w14:textId="77777777" w:rsidR="0009623E" w:rsidRDefault="0009623E">
      <w:pPr>
        <w:pStyle w:val="BodyText"/>
        <w:spacing w:before="6"/>
        <w:rPr>
          <w:sz w:val="20"/>
        </w:rPr>
      </w:pPr>
    </w:p>
    <w:p w14:paraId="5FD24700" w14:textId="77777777" w:rsidR="0009623E" w:rsidRDefault="00F00F55">
      <w:pPr>
        <w:pStyle w:val="BodyText"/>
        <w:tabs>
          <w:tab w:val="left" w:pos="1510"/>
        </w:tabs>
        <w:ind w:left="658"/>
      </w:pPr>
      <w:r>
        <w:t>10</w:t>
      </w:r>
      <w:r>
        <w:tab/>
      </w:r>
      <w:r>
        <w:rPr>
          <w:w w:val="95"/>
        </w:rPr>
        <w:t>Port   State   activities</w:t>
      </w:r>
      <w:r>
        <w:rPr>
          <w:spacing w:val="14"/>
          <w:w w:val="95"/>
        </w:rPr>
        <w:t xml:space="preserve"> </w:t>
      </w:r>
      <w:r>
        <w:rPr>
          <w:w w:val="95"/>
        </w:rPr>
        <w:t>........................................................................................................</w:t>
      </w:r>
    </w:p>
    <w:p w14:paraId="20FAB2EE" w14:textId="77777777" w:rsidR="0009623E" w:rsidRDefault="0009623E">
      <w:pPr>
        <w:pStyle w:val="BodyText"/>
        <w:spacing w:before="7"/>
        <w:rPr>
          <w:sz w:val="20"/>
        </w:rPr>
      </w:pPr>
    </w:p>
    <w:p w14:paraId="4CAF0577" w14:textId="77777777" w:rsidR="0009623E" w:rsidRDefault="00F00F55">
      <w:pPr>
        <w:pStyle w:val="BodyText"/>
        <w:tabs>
          <w:tab w:val="left" w:pos="1510"/>
        </w:tabs>
        <w:ind w:left="658"/>
      </w:pPr>
      <w:r>
        <w:t>11</w:t>
      </w:r>
      <w:r>
        <w:tab/>
      </w:r>
      <w:r>
        <w:rPr>
          <w:spacing w:val="-1"/>
        </w:rPr>
        <w:t>Comments</w:t>
      </w:r>
      <w:r>
        <w:rPr>
          <w:spacing w:val="-19"/>
        </w:rPr>
        <w:t xml:space="preserve"> </w:t>
      </w:r>
      <w:r>
        <w:rPr>
          <w:spacing w:val="-1"/>
        </w:rPr>
        <w:t>.....................................................................................................................</w:t>
      </w:r>
    </w:p>
    <w:p w14:paraId="71717820" w14:textId="77777777" w:rsidR="0009623E" w:rsidRDefault="0009623E">
      <w:pPr>
        <w:pStyle w:val="BodyText"/>
        <w:spacing w:before="6"/>
        <w:rPr>
          <w:sz w:val="20"/>
        </w:rPr>
      </w:pPr>
    </w:p>
    <w:p w14:paraId="291A51EC" w14:textId="77777777" w:rsidR="0009623E" w:rsidRDefault="00F00F55">
      <w:pPr>
        <w:spacing w:before="1"/>
        <w:ind w:left="658"/>
        <w:rPr>
          <w:i/>
        </w:rPr>
      </w:pPr>
      <w:r>
        <w:rPr>
          <w:i/>
        </w:rPr>
        <w:t>Areas</w:t>
      </w:r>
      <w:r>
        <w:rPr>
          <w:i/>
          <w:spacing w:val="-39"/>
        </w:rPr>
        <w:t xml:space="preserve"> </w:t>
      </w:r>
      <w:r>
        <w:rPr>
          <w:i/>
        </w:rPr>
        <w:t>of</w:t>
      </w:r>
      <w:r>
        <w:rPr>
          <w:i/>
          <w:spacing w:val="-38"/>
        </w:rPr>
        <w:t xml:space="preserve"> </w:t>
      </w:r>
      <w:r>
        <w:rPr>
          <w:i/>
        </w:rPr>
        <w:t>positive</w:t>
      </w:r>
      <w:r>
        <w:rPr>
          <w:i/>
          <w:spacing w:val="-39"/>
        </w:rPr>
        <w:t xml:space="preserve"> </w:t>
      </w:r>
      <w:r>
        <w:rPr>
          <w:i/>
        </w:rPr>
        <w:t>development</w:t>
      </w:r>
      <w:r>
        <w:rPr>
          <w:i/>
          <w:spacing w:val="-27"/>
        </w:rPr>
        <w:t xml:space="preserve"> </w:t>
      </w:r>
      <w:r>
        <w:rPr>
          <w:i/>
        </w:rPr>
        <w:t>....................................................................................................</w:t>
      </w:r>
    </w:p>
    <w:p w14:paraId="71C58C98" w14:textId="77777777" w:rsidR="0009623E" w:rsidRDefault="0009623E">
      <w:pPr>
        <w:pStyle w:val="BodyText"/>
        <w:spacing w:before="6"/>
        <w:rPr>
          <w:i/>
          <w:sz w:val="20"/>
        </w:rPr>
      </w:pPr>
    </w:p>
    <w:p w14:paraId="42AF9675" w14:textId="77777777" w:rsidR="0009623E" w:rsidRDefault="00F00F55">
      <w:pPr>
        <w:ind w:left="658"/>
        <w:rPr>
          <w:i/>
        </w:rPr>
      </w:pPr>
      <w:r>
        <w:rPr>
          <w:i/>
          <w:w w:val="95"/>
        </w:rPr>
        <w:t>Areas  for  further  development   .....................................................................................................</w:t>
      </w:r>
    </w:p>
    <w:p w14:paraId="652BEE6D" w14:textId="77777777" w:rsidR="0009623E" w:rsidRDefault="0009623E">
      <w:pPr>
        <w:pStyle w:val="BodyText"/>
        <w:rPr>
          <w:i/>
          <w:sz w:val="24"/>
        </w:rPr>
      </w:pPr>
    </w:p>
    <w:p w14:paraId="6166C953" w14:textId="77777777" w:rsidR="0009623E" w:rsidRDefault="0009623E">
      <w:pPr>
        <w:pStyle w:val="BodyText"/>
        <w:rPr>
          <w:i/>
          <w:sz w:val="24"/>
        </w:rPr>
      </w:pPr>
    </w:p>
    <w:p w14:paraId="3F466D6A" w14:textId="77777777" w:rsidR="0009623E" w:rsidRDefault="00F00F55">
      <w:pPr>
        <w:pStyle w:val="BodyText"/>
        <w:spacing w:before="175"/>
        <w:ind w:left="658"/>
      </w:pPr>
      <w:r>
        <w:t>APPENDICES</w:t>
      </w:r>
    </w:p>
    <w:p w14:paraId="0BE04371" w14:textId="77777777" w:rsidR="0009623E" w:rsidRDefault="0009623E">
      <w:pPr>
        <w:pStyle w:val="BodyText"/>
        <w:spacing w:before="6"/>
        <w:rPr>
          <w:sz w:val="20"/>
        </w:rPr>
      </w:pPr>
    </w:p>
    <w:p w14:paraId="358807EA" w14:textId="77777777" w:rsidR="0009623E" w:rsidRDefault="00F00F55">
      <w:pPr>
        <w:pStyle w:val="BodyText"/>
        <w:spacing w:before="1"/>
        <w:ind w:left="658"/>
      </w:pPr>
      <w:r>
        <w:t>Appendix</w:t>
      </w:r>
      <w:r>
        <w:rPr>
          <w:spacing w:val="-30"/>
        </w:rPr>
        <w:t xml:space="preserve"> </w:t>
      </w:r>
      <w:r>
        <w:t>1</w:t>
      </w:r>
      <w:r>
        <w:rPr>
          <w:spacing w:val="-27"/>
        </w:rPr>
        <w:t xml:space="preserve"> </w:t>
      </w:r>
      <w:r>
        <w:t>–</w:t>
      </w:r>
      <w:r>
        <w:rPr>
          <w:spacing w:val="-28"/>
        </w:rPr>
        <w:t xml:space="preserve"> </w:t>
      </w:r>
      <w:r>
        <w:t>Findings</w:t>
      </w:r>
      <w:r>
        <w:rPr>
          <w:spacing w:val="-28"/>
        </w:rPr>
        <w:t xml:space="preserve"> </w:t>
      </w:r>
      <w:r>
        <w:t>and</w:t>
      </w:r>
      <w:r>
        <w:rPr>
          <w:spacing w:val="-28"/>
        </w:rPr>
        <w:t xml:space="preserve"> </w:t>
      </w:r>
      <w:r>
        <w:t>observations</w:t>
      </w:r>
      <w:r>
        <w:rPr>
          <w:spacing w:val="-47"/>
        </w:rPr>
        <w:t xml:space="preserve"> </w:t>
      </w:r>
      <w:r>
        <w:t>.....................................................................................</w:t>
      </w:r>
    </w:p>
    <w:p w14:paraId="3EA468E2" w14:textId="77777777" w:rsidR="0009623E" w:rsidRDefault="0009623E">
      <w:pPr>
        <w:pStyle w:val="BodyText"/>
        <w:spacing w:before="6"/>
        <w:rPr>
          <w:sz w:val="20"/>
        </w:rPr>
      </w:pPr>
    </w:p>
    <w:p w14:paraId="44588DE1" w14:textId="77777777" w:rsidR="0009623E" w:rsidRDefault="00F00F55">
      <w:pPr>
        <w:pStyle w:val="BodyText"/>
        <w:ind w:left="658"/>
      </w:pPr>
      <w:r>
        <w:t>Appendix</w:t>
      </w:r>
      <w:r>
        <w:rPr>
          <w:spacing w:val="-33"/>
        </w:rPr>
        <w:t xml:space="preserve"> </w:t>
      </w:r>
      <w:r>
        <w:t>2</w:t>
      </w:r>
      <w:r>
        <w:rPr>
          <w:spacing w:val="-31"/>
        </w:rPr>
        <w:t xml:space="preserve"> </w:t>
      </w:r>
      <w:r>
        <w:t>–</w:t>
      </w:r>
      <w:r>
        <w:rPr>
          <w:spacing w:val="-31"/>
        </w:rPr>
        <w:t xml:space="preserve"> </w:t>
      </w:r>
      <w:r>
        <w:t>Verification</w:t>
      </w:r>
      <w:r>
        <w:rPr>
          <w:spacing w:val="-31"/>
        </w:rPr>
        <w:t xml:space="preserve"> </w:t>
      </w:r>
      <w:r>
        <w:t>index</w:t>
      </w:r>
      <w:r>
        <w:rPr>
          <w:spacing w:val="-25"/>
        </w:rPr>
        <w:t xml:space="preserve"> </w:t>
      </w:r>
      <w:r>
        <w:t>...................................................................................................</w:t>
      </w:r>
    </w:p>
    <w:p w14:paraId="1447BA2C" w14:textId="77777777" w:rsidR="0009623E" w:rsidRDefault="0009623E">
      <w:pPr>
        <w:pStyle w:val="BodyText"/>
        <w:spacing w:before="7"/>
        <w:rPr>
          <w:sz w:val="20"/>
        </w:rPr>
      </w:pPr>
    </w:p>
    <w:p w14:paraId="1EBDDDC3" w14:textId="77777777" w:rsidR="0009623E" w:rsidRDefault="00F00F55">
      <w:pPr>
        <w:pStyle w:val="BodyText"/>
        <w:ind w:left="658"/>
      </w:pPr>
      <w:r>
        <w:t>Appendix</w:t>
      </w:r>
      <w:r>
        <w:rPr>
          <w:spacing w:val="-19"/>
        </w:rPr>
        <w:t xml:space="preserve"> </w:t>
      </w:r>
      <w:r>
        <w:t>3</w:t>
      </w:r>
      <w:r>
        <w:rPr>
          <w:spacing w:val="-16"/>
        </w:rPr>
        <w:t xml:space="preserve"> </w:t>
      </w:r>
      <w:r>
        <w:t>–</w:t>
      </w:r>
      <w:r>
        <w:rPr>
          <w:spacing w:val="-18"/>
        </w:rPr>
        <w:t xml:space="preserve"> </w:t>
      </w:r>
      <w:r>
        <w:t>Member</w:t>
      </w:r>
      <w:r>
        <w:rPr>
          <w:spacing w:val="-18"/>
        </w:rPr>
        <w:t xml:space="preserve"> </w:t>
      </w:r>
      <w:r>
        <w:t>State's</w:t>
      </w:r>
      <w:r>
        <w:rPr>
          <w:spacing w:val="-17"/>
        </w:rPr>
        <w:t xml:space="preserve"> </w:t>
      </w:r>
      <w:r>
        <w:t>corrective</w:t>
      </w:r>
      <w:r>
        <w:rPr>
          <w:spacing w:val="-18"/>
        </w:rPr>
        <w:t xml:space="preserve"> </w:t>
      </w:r>
      <w:r>
        <w:t>action</w:t>
      </w:r>
      <w:r>
        <w:rPr>
          <w:spacing w:val="-16"/>
        </w:rPr>
        <w:t xml:space="preserve"> </w:t>
      </w:r>
      <w:r>
        <w:t>plan</w:t>
      </w:r>
      <w:r>
        <w:rPr>
          <w:spacing w:val="-8"/>
        </w:rPr>
        <w:t xml:space="preserve"> </w:t>
      </w:r>
      <w:r>
        <w:t>..................................................................</w:t>
      </w:r>
    </w:p>
    <w:p w14:paraId="74F14905" w14:textId="77777777" w:rsidR="0009623E" w:rsidRDefault="0009623E">
      <w:pPr>
        <w:pStyle w:val="BodyText"/>
        <w:rPr>
          <w:sz w:val="24"/>
        </w:rPr>
      </w:pPr>
    </w:p>
    <w:p w14:paraId="678B3415" w14:textId="77777777" w:rsidR="0009623E" w:rsidRDefault="0009623E">
      <w:pPr>
        <w:pStyle w:val="BodyText"/>
        <w:rPr>
          <w:sz w:val="24"/>
        </w:rPr>
      </w:pPr>
    </w:p>
    <w:p w14:paraId="6259FFCA" w14:textId="77777777" w:rsidR="0009623E" w:rsidRDefault="00F00F55">
      <w:pPr>
        <w:pStyle w:val="BodyText"/>
        <w:spacing w:before="174"/>
        <w:ind w:left="658"/>
      </w:pPr>
      <w:r>
        <w:t>ANNEXES</w:t>
      </w:r>
    </w:p>
    <w:p w14:paraId="31B6D362" w14:textId="77777777" w:rsidR="0009623E" w:rsidRDefault="0009623E">
      <w:pPr>
        <w:pStyle w:val="BodyText"/>
        <w:spacing w:before="7"/>
        <w:rPr>
          <w:sz w:val="20"/>
        </w:rPr>
      </w:pPr>
    </w:p>
    <w:p w14:paraId="4DD818C3" w14:textId="77777777" w:rsidR="0009623E" w:rsidRDefault="00F00F55">
      <w:pPr>
        <w:pStyle w:val="BodyText"/>
        <w:ind w:left="658"/>
      </w:pPr>
      <w:r>
        <w:t>Annex</w:t>
      </w:r>
      <w:r>
        <w:rPr>
          <w:spacing w:val="-29"/>
        </w:rPr>
        <w:t xml:space="preserve"> </w:t>
      </w:r>
      <w:r>
        <w:t>1</w:t>
      </w:r>
      <w:r>
        <w:rPr>
          <w:spacing w:val="-28"/>
        </w:rPr>
        <w:t xml:space="preserve"> </w:t>
      </w:r>
      <w:r>
        <w:t>–</w:t>
      </w:r>
      <w:r>
        <w:rPr>
          <w:spacing w:val="-28"/>
        </w:rPr>
        <w:t xml:space="preserve"> </w:t>
      </w:r>
      <w:r>
        <w:t>Audit</w:t>
      </w:r>
      <w:r>
        <w:rPr>
          <w:spacing w:val="-29"/>
        </w:rPr>
        <w:t xml:space="preserve"> </w:t>
      </w:r>
      <w:r>
        <w:t>programme</w:t>
      </w:r>
      <w:r>
        <w:rPr>
          <w:vertAlign w:val="superscript"/>
        </w:rPr>
        <w:t>*</w:t>
      </w:r>
      <w:r>
        <w:rPr>
          <w:spacing w:val="6"/>
        </w:rPr>
        <w:t xml:space="preserve"> </w:t>
      </w:r>
      <w:r>
        <w:t>......................................................................................................</w:t>
      </w:r>
    </w:p>
    <w:p w14:paraId="763AD996" w14:textId="77777777" w:rsidR="0009623E" w:rsidRDefault="0009623E">
      <w:pPr>
        <w:pStyle w:val="BodyText"/>
        <w:spacing w:before="6"/>
        <w:rPr>
          <w:sz w:val="20"/>
        </w:rPr>
      </w:pPr>
    </w:p>
    <w:p w14:paraId="4ABA4D26" w14:textId="77777777" w:rsidR="0009623E" w:rsidRDefault="00F00F55">
      <w:pPr>
        <w:pStyle w:val="BodyText"/>
        <w:ind w:left="658"/>
      </w:pPr>
      <w:r>
        <w:t>Annex</w:t>
      </w:r>
      <w:r>
        <w:rPr>
          <w:spacing w:val="-12"/>
        </w:rPr>
        <w:t xml:space="preserve"> </w:t>
      </w:r>
      <w:r>
        <w:t>2</w:t>
      </w:r>
      <w:r>
        <w:rPr>
          <w:spacing w:val="-8"/>
        </w:rPr>
        <w:t xml:space="preserve"> </w:t>
      </w:r>
      <w:r>
        <w:t>–</w:t>
      </w:r>
      <w:r>
        <w:rPr>
          <w:spacing w:val="-10"/>
        </w:rPr>
        <w:t xml:space="preserve"> </w:t>
      </w:r>
      <w:r>
        <w:t>Agenda</w:t>
      </w:r>
      <w:r>
        <w:rPr>
          <w:spacing w:val="-9"/>
        </w:rPr>
        <w:t xml:space="preserve"> </w:t>
      </w:r>
      <w:r>
        <w:t>and</w:t>
      </w:r>
      <w:r>
        <w:rPr>
          <w:spacing w:val="-9"/>
        </w:rPr>
        <w:t xml:space="preserve"> </w:t>
      </w:r>
      <w:r>
        <w:t>list</w:t>
      </w:r>
      <w:r>
        <w:rPr>
          <w:spacing w:val="-11"/>
        </w:rPr>
        <w:t xml:space="preserve"> </w:t>
      </w:r>
      <w:r>
        <w:t>of</w:t>
      </w:r>
      <w:r>
        <w:rPr>
          <w:spacing w:val="-8"/>
        </w:rPr>
        <w:t xml:space="preserve"> </w:t>
      </w:r>
      <w:r>
        <w:t>attendees</w:t>
      </w:r>
      <w:r>
        <w:rPr>
          <w:spacing w:val="-10"/>
        </w:rPr>
        <w:t xml:space="preserve"> </w:t>
      </w:r>
      <w:r>
        <w:t>to</w:t>
      </w:r>
      <w:r>
        <w:rPr>
          <w:spacing w:val="-9"/>
        </w:rPr>
        <w:t xml:space="preserve"> </w:t>
      </w:r>
      <w:r>
        <w:t>the</w:t>
      </w:r>
      <w:r>
        <w:rPr>
          <w:spacing w:val="-3"/>
        </w:rPr>
        <w:t xml:space="preserve"> </w:t>
      </w:r>
      <w:r>
        <w:t>opening</w:t>
      </w:r>
      <w:r>
        <w:rPr>
          <w:spacing w:val="-9"/>
        </w:rPr>
        <w:t xml:space="preserve"> </w:t>
      </w:r>
      <w:r>
        <w:t>meeting</w:t>
      </w:r>
      <w:r>
        <w:rPr>
          <w:spacing w:val="45"/>
        </w:rPr>
        <w:t xml:space="preserve"> </w:t>
      </w:r>
      <w:r>
        <w:t>*.............................................</w:t>
      </w:r>
    </w:p>
    <w:p w14:paraId="682E75CE" w14:textId="77777777" w:rsidR="0009623E" w:rsidRDefault="0009623E">
      <w:pPr>
        <w:pStyle w:val="BodyText"/>
        <w:spacing w:before="8"/>
        <w:rPr>
          <w:sz w:val="20"/>
        </w:rPr>
      </w:pPr>
    </w:p>
    <w:p w14:paraId="596A5938" w14:textId="77777777" w:rsidR="0009623E" w:rsidRDefault="00F00F55">
      <w:pPr>
        <w:pStyle w:val="BodyText"/>
        <w:ind w:left="658"/>
      </w:pPr>
      <w:r>
        <w:t>Annex</w:t>
      </w:r>
      <w:r>
        <w:rPr>
          <w:spacing w:val="-17"/>
        </w:rPr>
        <w:t xml:space="preserve"> </w:t>
      </w:r>
      <w:r>
        <w:t>3</w:t>
      </w:r>
      <w:r>
        <w:rPr>
          <w:spacing w:val="-13"/>
        </w:rPr>
        <w:t xml:space="preserve"> </w:t>
      </w:r>
      <w:r>
        <w:t>–</w:t>
      </w:r>
      <w:r>
        <w:rPr>
          <w:spacing w:val="-15"/>
        </w:rPr>
        <w:t xml:space="preserve"> </w:t>
      </w:r>
      <w:r>
        <w:t>Structure</w:t>
      </w:r>
      <w:r>
        <w:rPr>
          <w:spacing w:val="-14"/>
        </w:rPr>
        <w:t xml:space="preserve"> </w:t>
      </w:r>
      <w:r>
        <w:t>of</w:t>
      </w:r>
      <w:r>
        <w:rPr>
          <w:spacing w:val="-14"/>
        </w:rPr>
        <w:t xml:space="preserve"> </w:t>
      </w:r>
      <w:r>
        <w:t>the</w:t>
      </w:r>
      <w:r>
        <w:rPr>
          <w:spacing w:val="-15"/>
        </w:rPr>
        <w:t xml:space="preserve"> </w:t>
      </w:r>
      <w:r>
        <w:t>maritime</w:t>
      </w:r>
      <w:r>
        <w:rPr>
          <w:spacing w:val="-14"/>
        </w:rPr>
        <w:t xml:space="preserve"> </w:t>
      </w:r>
      <w:r>
        <w:t>administration</w:t>
      </w:r>
      <w:r>
        <w:rPr>
          <w:spacing w:val="36"/>
        </w:rPr>
        <w:t xml:space="preserve"> </w:t>
      </w:r>
      <w:r>
        <w:t>*</w:t>
      </w:r>
      <w:r>
        <w:rPr>
          <w:spacing w:val="-22"/>
        </w:rPr>
        <w:t xml:space="preserve"> </w:t>
      </w:r>
      <w:r>
        <w:t>.................................................................</w:t>
      </w:r>
    </w:p>
    <w:p w14:paraId="5FED9D12" w14:textId="77777777" w:rsidR="0009623E" w:rsidRDefault="0009623E">
      <w:pPr>
        <w:pStyle w:val="BodyText"/>
        <w:rPr>
          <w:sz w:val="20"/>
        </w:rPr>
      </w:pPr>
    </w:p>
    <w:p w14:paraId="39AFB2AD" w14:textId="77777777" w:rsidR="0009623E" w:rsidRDefault="0009623E">
      <w:pPr>
        <w:pStyle w:val="BodyText"/>
        <w:rPr>
          <w:sz w:val="20"/>
        </w:rPr>
      </w:pPr>
    </w:p>
    <w:p w14:paraId="24666959" w14:textId="77777777" w:rsidR="0009623E" w:rsidRDefault="0009623E">
      <w:pPr>
        <w:pStyle w:val="BodyText"/>
        <w:rPr>
          <w:sz w:val="20"/>
        </w:rPr>
      </w:pPr>
    </w:p>
    <w:p w14:paraId="07E42E49" w14:textId="77777777" w:rsidR="0009623E" w:rsidRDefault="0009623E">
      <w:pPr>
        <w:pStyle w:val="BodyText"/>
        <w:rPr>
          <w:sz w:val="20"/>
        </w:rPr>
      </w:pPr>
    </w:p>
    <w:p w14:paraId="57D06DC6" w14:textId="77777777" w:rsidR="0009623E" w:rsidRDefault="0009623E">
      <w:pPr>
        <w:pStyle w:val="BodyText"/>
        <w:rPr>
          <w:sz w:val="20"/>
        </w:rPr>
      </w:pPr>
    </w:p>
    <w:p w14:paraId="72103B2A" w14:textId="77777777" w:rsidR="0009623E" w:rsidRDefault="0009623E">
      <w:pPr>
        <w:pStyle w:val="BodyText"/>
        <w:rPr>
          <w:sz w:val="20"/>
        </w:rPr>
      </w:pPr>
    </w:p>
    <w:p w14:paraId="73BAAC39" w14:textId="77777777" w:rsidR="0009623E" w:rsidRDefault="006570BA">
      <w:pPr>
        <w:pStyle w:val="BodyText"/>
        <w:spacing w:before="5"/>
        <w:rPr>
          <w:sz w:val="10"/>
        </w:rPr>
      </w:pPr>
      <w:r>
        <w:pict w14:anchorId="71481A5E">
          <v:shape id="_x0000_s1080" style="position:absolute;margin-left:70.95pt;margin-top:8.3pt;width:144.05pt;height:.1pt;z-index:-251652096;mso-wrap-distance-left:0;mso-wrap-distance-right:0;mso-position-horizontal-relative:page" coordorigin="1419,166" coordsize="2881,0" path="m1419,166r2880,e" filled="f" strokeweight=".21169mm">
            <v:path arrowok="t"/>
            <w10:wrap type="topAndBottom" anchorx="page"/>
          </v:shape>
        </w:pict>
      </w:r>
    </w:p>
    <w:p w14:paraId="5B6DEB2F" w14:textId="77777777" w:rsidR="0009623E" w:rsidRDefault="00F00F55">
      <w:pPr>
        <w:tabs>
          <w:tab w:val="left" w:pos="1225"/>
        </w:tabs>
        <w:spacing w:before="35"/>
        <w:ind w:left="658"/>
        <w:rPr>
          <w:sz w:val="18"/>
        </w:rPr>
      </w:pPr>
      <w:r>
        <w:rPr>
          <w:position w:val="10"/>
          <w:sz w:val="14"/>
        </w:rPr>
        <w:t>*</w:t>
      </w:r>
      <w:r>
        <w:rPr>
          <w:position w:val="10"/>
          <w:sz w:val="14"/>
        </w:rPr>
        <w:tab/>
      </w:r>
      <w:r>
        <w:rPr>
          <w:sz w:val="18"/>
        </w:rPr>
        <w:t>To be inserted by the audit</w:t>
      </w:r>
      <w:r>
        <w:rPr>
          <w:spacing w:val="-2"/>
          <w:sz w:val="18"/>
        </w:rPr>
        <w:t xml:space="preserve"> </w:t>
      </w:r>
      <w:r>
        <w:rPr>
          <w:sz w:val="18"/>
        </w:rPr>
        <w:t>team.</w:t>
      </w:r>
    </w:p>
    <w:p w14:paraId="22E45A3E" w14:textId="77777777" w:rsidR="0009623E" w:rsidRDefault="0009623E">
      <w:pPr>
        <w:rPr>
          <w:sz w:val="18"/>
        </w:rPr>
        <w:sectPr w:rsidR="0009623E">
          <w:headerReference w:type="default" r:id="rId59"/>
          <w:footerReference w:type="default" r:id="rId60"/>
          <w:pgSz w:w="11910" w:h="16840"/>
          <w:pgMar w:top="1380" w:right="860" w:bottom="1000" w:left="760" w:header="856" w:footer="803" w:gutter="0"/>
          <w:cols w:space="720"/>
        </w:sectPr>
      </w:pPr>
    </w:p>
    <w:p w14:paraId="2D66D324" w14:textId="77777777" w:rsidR="0009623E" w:rsidRDefault="0009623E">
      <w:pPr>
        <w:pStyle w:val="BodyText"/>
        <w:spacing w:before="11"/>
        <w:rPr>
          <w:sz w:val="13"/>
        </w:rPr>
      </w:pPr>
    </w:p>
    <w:p w14:paraId="5CBEE504" w14:textId="77777777" w:rsidR="0009623E" w:rsidRDefault="00F00F55">
      <w:pPr>
        <w:pStyle w:val="Heading2"/>
        <w:numPr>
          <w:ilvl w:val="0"/>
          <w:numId w:val="22"/>
        </w:numPr>
        <w:tabs>
          <w:tab w:val="left" w:pos="1510"/>
          <w:tab w:val="left" w:pos="1511"/>
        </w:tabs>
        <w:spacing w:before="91"/>
        <w:ind w:hanging="853"/>
      </w:pPr>
      <w:r>
        <w:t>Introduction</w:t>
      </w:r>
    </w:p>
    <w:p w14:paraId="2264BB99" w14:textId="77777777" w:rsidR="0009623E" w:rsidRDefault="0009623E">
      <w:pPr>
        <w:pStyle w:val="BodyText"/>
        <w:spacing w:before="3"/>
        <w:rPr>
          <w:b/>
        </w:rPr>
      </w:pPr>
    </w:p>
    <w:p w14:paraId="0D7D9AB3" w14:textId="77777777" w:rsidR="0009623E" w:rsidRDefault="00F00F55">
      <w:pPr>
        <w:pStyle w:val="ListParagraph"/>
        <w:numPr>
          <w:ilvl w:val="1"/>
          <w:numId w:val="22"/>
        </w:numPr>
        <w:tabs>
          <w:tab w:val="left" w:pos="1511"/>
        </w:tabs>
        <w:spacing w:line="237" w:lineRule="auto"/>
        <w:ind w:right="553" w:firstLine="0"/>
        <w:jc w:val="both"/>
      </w:pPr>
      <w:r>
        <w:t>The</w:t>
      </w:r>
      <w:r>
        <w:rPr>
          <w:spacing w:val="-11"/>
        </w:rPr>
        <w:t xml:space="preserve"> </w:t>
      </w:r>
      <w:r>
        <w:t>IMO</w:t>
      </w:r>
      <w:r>
        <w:rPr>
          <w:spacing w:val="-10"/>
        </w:rPr>
        <w:t xml:space="preserve"> </w:t>
      </w:r>
      <w:r>
        <w:t>Member</w:t>
      </w:r>
      <w:r>
        <w:rPr>
          <w:spacing w:val="-11"/>
        </w:rPr>
        <w:t xml:space="preserve"> </w:t>
      </w:r>
      <w:r>
        <w:t>State</w:t>
      </w:r>
      <w:r>
        <w:rPr>
          <w:spacing w:val="-11"/>
        </w:rPr>
        <w:t xml:space="preserve"> </w:t>
      </w:r>
      <w:r>
        <w:t>Audit</w:t>
      </w:r>
      <w:r>
        <w:rPr>
          <w:spacing w:val="-11"/>
        </w:rPr>
        <w:t xml:space="preserve"> </w:t>
      </w:r>
      <w:r>
        <w:t>Scheme</w:t>
      </w:r>
      <w:r>
        <w:rPr>
          <w:spacing w:val="-9"/>
        </w:rPr>
        <w:t xml:space="preserve"> </w:t>
      </w:r>
      <w:r>
        <w:t>creates</w:t>
      </w:r>
      <w:r>
        <w:rPr>
          <w:spacing w:val="-9"/>
        </w:rPr>
        <w:t xml:space="preserve"> </w:t>
      </w:r>
      <w:r>
        <w:t>a</w:t>
      </w:r>
      <w:r>
        <w:rPr>
          <w:spacing w:val="-11"/>
        </w:rPr>
        <w:t xml:space="preserve"> </w:t>
      </w:r>
      <w:r>
        <w:t>basis</w:t>
      </w:r>
      <w:r>
        <w:rPr>
          <w:spacing w:val="-10"/>
        </w:rPr>
        <w:t xml:space="preserve"> </w:t>
      </w:r>
      <w:r>
        <w:t>to</w:t>
      </w:r>
      <w:r>
        <w:rPr>
          <w:spacing w:val="-10"/>
        </w:rPr>
        <w:t xml:space="preserve"> </w:t>
      </w:r>
      <w:r>
        <w:t>assess</w:t>
      </w:r>
      <w:r>
        <w:rPr>
          <w:spacing w:val="-10"/>
        </w:rPr>
        <w:t xml:space="preserve"> </w:t>
      </w:r>
      <w:r>
        <w:t>the</w:t>
      </w:r>
      <w:r>
        <w:rPr>
          <w:spacing w:val="-12"/>
        </w:rPr>
        <w:t xml:space="preserve"> </w:t>
      </w:r>
      <w:r>
        <w:t>extent</w:t>
      </w:r>
      <w:r>
        <w:rPr>
          <w:spacing w:val="-13"/>
        </w:rPr>
        <w:t xml:space="preserve"> </w:t>
      </w:r>
      <w:r>
        <w:t>to</w:t>
      </w:r>
      <w:r>
        <w:rPr>
          <w:spacing w:val="-12"/>
        </w:rPr>
        <w:t xml:space="preserve"> </w:t>
      </w:r>
      <w:r>
        <w:t>which</w:t>
      </w:r>
      <w:r>
        <w:rPr>
          <w:spacing w:val="-12"/>
        </w:rPr>
        <w:t xml:space="preserve"> </w:t>
      </w:r>
      <w:r>
        <w:t>a Member</w:t>
      </w:r>
      <w:r>
        <w:rPr>
          <w:spacing w:val="-19"/>
        </w:rPr>
        <w:t xml:space="preserve"> </w:t>
      </w:r>
      <w:r>
        <w:t>State</w:t>
      </w:r>
      <w:r>
        <w:rPr>
          <w:spacing w:val="-17"/>
        </w:rPr>
        <w:t xml:space="preserve"> </w:t>
      </w:r>
      <w:r>
        <w:t>complies</w:t>
      </w:r>
      <w:r>
        <w:rPr>
          <w:spacing w:val="-17"/>
        </w:rPr>
        <w:t xml:space="preserve"> </w:t>
      </w:r>
      <w:r>
        <w:t>with</w:t>
      </w:r>
      <w:r>
        <w:rPr>
          <w:spacing w:val="-18"/>
        </w:rPr>
        <w:t xml:space="preserve"> </w:t>
      </w:r>
      <w:r>
        <w:t>its</w:t>
      </w:r>
      <w:r>
        <w:rPr>
          <w:spacing w:val="-19"/>
        </w:rPr>
        <w:t xml:space="preserve"> </w:t>
      </w:r>
      <w:r>
        <w:t>obligations</w:t>
      </w:r>
      <w:r>
        <w:rPr>
          <w:spacing w:val="-19"/>
        </w:rPr>
        <w:t xml:space="preserve"> </w:t>
      </w:r>
      <w:r>
        <w:t>set</w:t>
      </w:r>
      <w:r>
        <w:rPr>
          <w:spacing w:val="-21"/>
        </w:rPr>
        <w:t xml:space="preserve"> </w:t>
      </w:r>
      <w:r>
        <w:t>out</w:t>
      </w:r>
      <w:r>
        <w:rPr>
          <w:spacing w:val="-21"/>
        </w:rPr>
        <w:t xml:space="preserve"> </w:t>
      </w:r>
      <w:r>
        <w:t>in</w:t>
      </w:r>
      <w:r>
        <w:rPr>
          <w:spacing w:val="-20"/>
        </w:rPr>
        <w:t xml:space="preserve"> </w:t>
      </w:r>
      <w:r>
        <w:t>the</w:t>
      </w:r>
      <w:r>
        <w:rPr>
          <w:spacing w:val="-19"/>
        </w:rPr>
        <w:t xml:space="preserve"> </w:t>
      </w:r>
      <w:r>
        <w:t>various</w:t>
      </w:r>
      <w:r>
        <w:rPr>
          <w:spacing w:val="-19"/>
        </w:rPr>
        <w:t xml:space="preserve"> </w:t>
      </w:r>
      <w:r>
        <w:t>IMO</w:t>
      </w:r>
      <w:r>
        <w:rPr>
          <w:spacing w:val="-20"/>
        </w:rPr>
        <w:t xml:space="preserve"> </w:t>
      </w:r>
      <w:r>
        <w:t>instruments</w:t>
      </w:r>
      <w:r>
        <w:rPr>
          <w:spacing w:val="-19"/>
        </w:rPr>
        <w:t xml:space="preserve"> </w:t>
      </w:r>
      <w:r>
        <w:t>to</w:t>
      </w:r>
      <w:r>
        <w:rPr>
          <w:spacing w:val="-19"/>
        </w:rPr>
        <w:t xml:space="preserve"> </w:t>
      </w:r>
      <w:r>
        <w:t>which</w:t>
      </w:r>
      <w:r>
        <w:rPr>
          <w:spacing w:val="-19"/>
        </w:rPr>
        <w:t xml:space="preserve"> </w:t>
      </w:r>
      <w:r>
        <w:t>it</w:t>
      </w:r>
      <w:r>
        <w:rPr>
          <w:spacing w:val="-21"/>
        </w:rPr>
        <w:t xml:space="preserve"> </w:t>
      </w:r>
      <w:r>
        <w:t>is</w:t>
      </w:r>
      <w:r>
        <w:rPr>
          <w:spacing w:val="-20"/>
        </w:rPr>
        <w:t xml:space="preserve"> </w:t>
      </w:r>
      <w:r>
        <w:t>a Party. In addition, the IMO Instruments Implementation (III) Code (resolution A.1070(28)) stipulates a number of principles a Member State should adhere to in order for its maritime administration</w:t>
      </w:r>
      <w:r>
        <w:rPr>
          <w:spacing w:val="-24"/>
        </w:rPr>
        <w:t xml:space="preserve"> </w:t>
      </w:r>
      <w:r>
        <w:t>to</w:t>
      </w:r>
      <w:r>
        <w:rPr>
          <w:spacing w:val="-24"/>
        </w:rPr>
        <w:t xml:space="preserve"> </w:t>
      </w:r>
      <w:r>
        <w:t>deliver</w:t>
      </w:r>
      <w:r>
        <w:rPr>
          <w:spacing w:val="-26"/>
        </w:rPr>
        <w:t xml:space="preserve"> </w:t>
      </w:r>
      <w:r>
        <w:t>on</w:t>
      </w:r>
      <w:r>
        <w:rPr>
          <w:spacing w:val="-24"/>
        </w:rPr>
        <w:t xml:space="preserve"> </w:t>
      </w:r>
      <w:r>
        <w:t>its</w:t>
      </w:r>
      <w:r>
        <w:rPr>
          <w:spacing w:val="-24"/>
        </w:rPr>
        <w:t xml:space="preserve"> </w:t>
      </w:r>
      <w:r>
        <w:t>obligations</w:t>
      </w:r>
      <w:r>
        <w:rPr>
          <w:spacing w:val="-27"/>
        </w:rPr>
        <w:t xml:space="preserve"> </w:t>
      </w:r>
      <w:r>
        <w:t>and</w:t>
      </w:r>
      <w:r>
        <w:rPr>
          <w:spacing w:val="-28"/>
        </w:rPr>
        <w:t xml:space="preserve"> </w:t>
      </w:r>
      <w:r>
        <w:rPr>
          <w:spacing w:val="-3"/>
        </w:rPr>
        <w:t>responsibilities,</w:t>
      </w:r>
      <w:r>
        <w:rPr>
          <w:spacing w:val="-28"/>
        </w:rPr>
        <w:t xml:space="preserve"> </w:t>
      </w:r>
      <w:r>
        <w:rPr>
          <w:spacing w:val="-3"/>
        </w:rPr>
        <w:t>with</w:t>
      </w:r>
      <w:r>
        <w:rPr>
          <w:spacing w:val="-28"/>
        </w:rPr>
        <w:t xml:space="preserve"> </w:t>
      </w:r>
      <w:r>
        <w:t>respect</w:t>
      </w:r>
      <w:r>
        <w:rPr>
          <w:spacing w:val="-29"/>
        </w:rPr>
        <w:t xml:space="preserve"> </w:t>
      </w:r>
      <w:r>
        <w:t>to</w:t>
      </w:r>
      <w:r>
        <w:rPr>
          <w:spacing w:val="-28"/>
        </w:rPr>
        <w:t xml:space="preserve"> </w:t>
      </w:r>
      <w:r>
        <w:rPr>
          <w:spacing w:val="-3"/>
        </w:rPr>
        <w:t>maritime</w:t>
      </w:r>
      <w:r>
        <w:rPr>
          <w:spacing w:val="-28"/>
        </w:rPr>
        <w:t xml:space="preserve"> </w:t>
      </w:r>
      <w:r>
        <w:t>safety</w:t>
      </w:r>
      <w:r>
        <w:rPr>
          <w:spacing w:val="-33"/>
        </w:rPr>
        <w:t xml:space="preserve"> </w:t>
      </w:r>
      <w:r>
        <w:t>and protection of the marine environment, and to be capable of improving its performance in the discharge of its</w:t>
      </w:r>
      <w:r>
        <w:rPr>
          <w:spacing w:val="-3"/>
        </w:rPr>
        <w:t xml:space="preserve"> </w:t>
      </w:r>
      <w:r>
        <w:t>duties.</w:t>
      </w:r>
    </w:p>
    <w:p w14:paraId="26A48EC2" w14:textId="77777777" w:rsidR="0009623E" w:rsidRDefault="0009623E">
      <w:pPr>
        <w:pStyle w:val="BodyText"/>
        <w:spacing w:before="2"/>
        <w:rPr>
          <w:sz w:val="21"/>
        </w:rPr>
      </w:pPr>
    </w:p>
    <w:p w14:paraId="12057821" w14:textId="77777777" w:rsidR="0009623E" w:rsidRDefault="00F00F55">
      <w:pPr>
        <w:pStyle w:val="ListParagraph"/>
        <w:numPr>
          <w:ilvl w:val="1"/>
          <w:numId w:val="22"/>
        </w:numPr>
        <w:tabs>
          <w:tab w:val="left" w:pos="1511"/>
        </w:tabs>
        <w:spacing w:line="237" w:lineRule="auto"/>
        <w:ind w:right="557" w:firstLine="0"/>
        <w:jc w:val="both"/>
      </w:pPr>
      <w:r>
        <w:t>This</w:t>
      </w:r>
      <w:r>
        <w:rPr>
          <w:spacing w:val="-22"/>
        </w:rPr>
        <w:t xml:space="preserve"> </w:t>
      </w:r>
      <w:r>
        <w:t>report</w:t>
      </w:r>
      <w:r>
        <w:rPr>
          <w:spacing w:val="-23"/>
        </w:rPr>
        <w:t xml:space="preserve"> </w:t>
      </w:r>
      <w:r>
        <w:t>has</w:t>
      </w:r>
      <w:r>
        <w:rPr>
          <w:spacing w:val="-21"/>
        </w:rPr>
        <w:t xml:space="preserve"> </w:t>
      </w:r>
      <w:r>
        <w:t>been</w:t>
      </w:r>
      <w:r>
        <w:rPr>
          <w:spacing w:val="-21"/>
        </w:rPr>
        <w:t xml:space="preserve"> </w:t>
      </w:r>
      <w:r>
        <w:t>drafted</w:t>
      </w:r>
      <w:r>
        <w:rPr>
          <w:spacing w:val="-21"/>
        </w:rPr>
        <w:t xml:space="preserve"> </w:t>
      </w:r>
      <w:r>
        <w:t>in</w:t>
      </w:r>
      <w:r>
        <w:rPr>
          <w:spacing w:val="-22"/>
        </w:rPr>
        <w:t xml:space="preserve"> </w:t>
      </w:r>
      <w:r>
        <w:t>accordance</w:t>
      </w:r>
      <w:r>
        <w:rPr>
          <w:spacing w:val="-21"/>
        </w:rPr>
        <w:t xml:space="preserve"> </w:t>
      </w:r>
      <w:r>
        <w:t>with</w:t>
      </w:r>
      <w:r>
        <w:rPr>
          <w:spacing w:val="-21"/>
        </w:rPr>
        <w:t xml:space="preserve"> </w:t>
      </w:r>
      <w:r>
        <w:t>the</w:t>
      </w:r>
      <w:r>
        <w:rPr>
          <w:spacing w:val="-13"/>
        </w:rPr>
        <w:t xml:space="preserve"> </w:t>
      </w:r>
      <w:r>
        <w:rPr>
          <w:i/>
        </w:rPr>
        <w:t>Framework</w:t>
      </w:r>
      <w:r>
        <w:rPr>
          <w:i/>
          <w:spacing w:val="-21"/>
        </w:rPr>
        <w:t xml:space="preserve"> </w:t>
      </w:r>
      <w:r>
        <w:rPr>
          <w:i/>
        </w:rPr>
        <w:t>and</w:t>
      </w:r>
      <w:r>
        <w:rPr>
          <w:i/>
          <w:spacing w:val="-20"/>
        </w:rPr>
        <w:t xml:space="preserve"> </w:t>
      </w:r>
      <w:r>
        <w:rPr>
          <w:i/>
        </w:rPr>
        <w:t>Procedures</w:t>
      </w:r>
      <w:r>
        <w:rPr>
          <w:i/>
          <w:spacing w:val="-25"/>
        </w:rPr>
        <w:t xml:space="preserve"> </w:t>
      </w:r>
      <w:r>
        <w:rPr>
          <w:i/>
          <w:spacing w:val="-2"/>
        </w:rPr>
        <w:t>for</w:t>
      </w:r>
      <w:r>
        <w:rPr>
          <w:i/>
          <w:spacing w:val="-26"/>
        </w:rPr>
        <w:t xml:space="preserve"> </w:t>
      </w:r>
      <w:r>
        <w:rPr>
          <w:i/>
          <w:spacing w:val="-2"/>
        </w:rPr>
        <w:t xml:space="preserve">the </w:t>
      </w:r>
      <w:r>
        <w:rPr>
          <w:i/>
        </w:rPr>
        <w:t xml:space="preserve">IMO Member State Audit Scheme </w:t>
      </w:r>
      <w:r>
        <w:t>(resolution</w:t>
      </w:r>
      <w:r>
        <w:rPr>
          <w:spacing w:val="-10"/>
        </w:rPr>
        <w:t xml:space="preserve"> </w:t>
      </w:r>
      <w:r>
        <w:t>A.1067(28)).</w:t>
      </w:r>
    </w:p>
    <w:p w14:paraId="76DE40AF" w14:textId="77777777" w:rsidR="0009623E" w:rsidRDefault="0009623E">
      <w:pPr>
        <w:pStyle w:val="BodyText"/>
        <w:spacing w:before="7"/>
        <w:rPr>
          <w:sz w:val="21"/>
        </w:rPr>
      </w:pPr>
    </w:p>
    <w:p w14:paraId="47646A57" w14:textId="77777777" w:rsidR="0009623E" w:rsidRDefault="00F00F55">
      <w:pPr>
        <w:pStyle w:val="ListParagraph"/>
        <w:numPr>
          <w:ilvl w:val="1"/>
          <w:numId w:val="22"/>
        </w:numPr>
        <w:tabs>
          <w:tab w:val="left" w:pos="1511"/>
        </w:tabs>
        <w:spacing w:line="237" w:lineRule="auto"/>
        <w:ind w:right="562" w:firstLine="0"/>
        <w:jc w:val="both"/>
      </w:pPr>
      <w:r>
        <w:t>The audit of [name of Member State] was undertaken from [date] to [date], by [three] auditors drawn from [</w:t>
      </w:r>
      <w:r>
        <w:rPr>
          <w:u w:val="single"/>
        </w:rPr>
        <w:t xml:space="preserve">    </w:t>
      </w:r>
      <w:r>
        <w:t xml:space="preserve"> ,</w:t>
      </w:r>
      <w:r>
        <w:rPr>
          <w:u w:val="single"/>
        </w:rPr>
        <w:t xml:space="preserve">    </w:t>
      </w:r>
      <w:r>
        <w:t xml:space="preserve"> and</w:t>
      </w:r>
      <w:r>
        <w:rPr>
          <w:u w:val="single"/>
        </w:rPr>
        <w:t xml:space="preserve">    </w:t>
      </w:r>
      <w:r>
        <w:t xml:space="preserve"> ]. The scope of the audit included the flag, coastal and port</w:t>
      </w:r>
      <w:r>
        <w:rPr>
          <w:spacing w:val="-12"/>
        </w:rPr>
        <w:t xml:space="preserve"> </w:t>
      </w:r>
      <w:r>
        <w:t>State</w:t>
      </w:r>
      <w:r>
        <w:rPr>
          <w:spacing w:val="-13"/>
        </w:rPr>
        <w:t xml:space="preserve"> </w:t>
      </w:r>
      <w:r>
        <w:t>obligations</w:t>
      </w:r>
      <w:r>
        <w:rPr>
          <w:spacing w:val="-13"/>
        </w:rPr>
        <w:t xml:space="preserve"> </w:t>
      </w:r>
      <w:r>
        <w:t>of</w:t>
      </w:r>
      <w:r>
        <w:rPr>
          <w:spacing w:val="-12"/>
        </w:rPr>
        <w:t xml:space="preserve"> </w:t>
      </w:r>
      <w:r>
        <w:t>[MS]</w:t>
      </w:r>
      <w:r>
        <w:rPr>
          <w:spacing w:val="-14"/>
        </w:rPr>
        <w:t xml:space="preserve"> </w:t>
      </w:r>
      <w:r>
        <w:t>in</w:t>
      </w:r>
      <w:r>
        <w:rPr>
          <w:spacing w:val="-13"/>
        </w:rPr>
        <w:t xml:space="preserve"> </w:t>
      </w:r>
      <w:r>
        <w:t>relation</w:t>
      </w:r>
      <w:r>
        <w:rPr>
          <w:spacing w:val="-13"/>
        </w:rPr>
        <w:t xml:space="preserve"> </w:t>
      </w:r>
      <w:r>
        <w:t>to</w:t>
      </w:r>
      <w:r>
        <w:rPr>
          <w:spacing w:val="-12"/>
        </w:rPr>
        <w:t xml:space="preserve"> </w:t>
      </w:r>
      <w:r>
        <w:t>the</w:t>
      </w:r>
      <w:r>
        <w:rPr>
          <w:spacing w:val="-13"/>
        </w:rPr>
        <w:t xml:space="preserve"> </w:t>
      </w:r>
      <w:r>
        <w:t>applicable</w:t>
      </w:r>
      <w:r>
        <w:rPr>
          <w:spacing w:val="-13"/>
        </w:rPr>
        <w:t xml:space="preserve"> </w:t>
      </w:r>
      <w:r>
        <w:t>IMO</w:t>
      </w:r>
      <w:r>
        <w:rPr>
          <w:spacing w:val="-13"/>
        </w:rPr>
        <w:t xml:space="preserve"> </w:t>
      </w:r>
      <w:r>
        <w:t>instruments</w:t>
      </w:r>
      <w:r>
        <w:rPr>
          <w:spacing w:val="-13"/>
        </w:rPr>
        <w:t xml:space="preserve"> </w:t>
      </w:r>
      <w:r>
        <w:t>to</w:t>
      </w:r>
      <w:r>
        <w:rPr>
          <w:spacing w:val="-13"/>
        </w:rPr>
        <w:t xml:space="preserve"> </w:t>
      </w:r>
      <w:r>
        <w:t>which</w:t>
      </w:r>
      <w:r>
        <w:rPr>
          <w:spacing w:val="-13"/>
        </w:rPr>
        <w:t xml:space="preserve"> </w:t>
      </w:r>
      <w:r>
        <w:t>it</w:t>
      </w:r>
      <w:r>
        <w:rPr>
          <w:spacing w:val="-14"/>
        </w:rPr>
        <w:t xml:space="preserve"> </w:t>
      </w:r>
      <w:r>
        <w:t>is</w:t>
      </w:r>
      <w:r>
        <w:rPr>
          <w:spacing w:val="-13"/>
        </w:rPr>
        <w:t xml:space="preserve"> </w:t>
      </w:r>
      <w:r>
        <w:t>a</w:t>
      </w:r>
      <w:r>
        <w:rPr>
          <w:spacing w:val="-13"/>
        </w:rPr>
        <w:t xml:space="preserve"> </w:t>
      </w:r>
      <w:r>
        <w:t>Party.</w:t>
      </w:r>
    </w:p>
    <w:p w14:paraId="725073AE" w14:textId="77777777" w:rsidR="0009623E" w:rsidRDefault="0009623E">
      <w:pPr>
        <w:pStyle w:val="BodyText"/>
        <w:spacing w:before="4"/>
        <w:rPr>
          <w:sz w:val="21"/>
        </w:rPr>
      </w:pPr>
    </w:p>
    <w:p w14:paraId="1372BF84" w14:textId="77777777" w:rsidR="0009623E" w:rsidRDefault="00F00F55">
      <w:pPr>
        <w:pStyle w:val="ListParagraph"/>
        <w:numPr>
          <w:ilvl w:val="1"/>
          <w:numId w:val="22"/>
        </w:numPr>
        <w:tabs>
          <w:tab w:val="left" w:pos="1510"/>
          <w:tab w:val="left" w:pos="1511"/>
        </w:tabs>
        <w:ind w:left="1510" w:hanging="853"/>
      </w:pPr>
      <w:r>
        <w:t>The audit team was appointed by IMO on</w:t>
      </w:r>
      <w:r>
        <w:rPr>
          <w:spacing w:val="-20"/>
        </w:rPr>
        <w:t xml:space="preserve"> </w:t>
      </w:r>
      <w:r>
        <w:t>[date].</w:t>
      </w:r>
    </w:p>
    <w:p w14:paraId="3429F49C" w14:textId="77777777" w:rsidR="0009623E" w:rsidRDefault="0009623E">
      <w:pPr>
        <w:pStyle w:val="BodyText"/>
        <w:spacing w:before="6"/>
        <w:rPr>
          <w:sz w:val="21"/>
        </w:rPr>
      </w:pPr>
    </w:p>
    <w:p w14:paraId="4899CD5A" w14:textId="77777777" w:rsidR="0009623E" w:rsidRDefault="00F00F55">
      <w:pPr>
        <w:pStyle w:val="ListParagraph"/>
        <w:numPr>
          <w:ilvl w:val="1"/>
          <w:numId w:val="22"/>
        </w:numPr>
        <w:tabs>
          <w:tab w:val="left" w:pos="1511"/>
        </w:tabs>
        <w:spacing w:before="1" w:line="237" w:lineRule="auto"/>
        <w:ind w:right="564" w:firstLine="0"/>
        <w:jc w:val="both"/>
      </w:pPr>
      <w:r>
        <w:t>The pre-audit questionnaire (PAQ), as provided by [name of Member State], was submitted to the audit team members on [date]. The PAQ is a major document for the preparatory work of the audit team prior to the</w:t>
      </w:r>
      <w:r>
        <w:rPr>
          <w:spacing w:val="-23"/>
        </w:rPr>
        <w:t xml:space="preserve"> </w:t>
      </w:r>
      <w:r>
        <w:t>audit.</w:t>
      </w:r>
    </w:p>
    <w:p w14:paraId="4F67D6E0" w14:textId="77777777" w:rsidR="0009623E" w:rsidRDefault="0009623E">
      <w:pPr>
        <w:pStyle w:val="BodyText"/>
        <w:spacing w:before="5"/>
        <w:rPr>
          <w:sz w:val="21"/>
        </w:rPr>
      </w:pPr>
    </w:p>
    <w:p w14:paraId="5DAB3FC4" w14:textId="77777777" w:rsidR="0009623E" w:rsidRDefault="00F00F55">
      <w:pPr>
        <w:pStyle w:val="ListParagraph"/>
        <w:numPr>
          <w:ilvl w:val="1"/>
          <w:numId w:val="22"/>
        </w:numPr>
        <w:tabs>
          <w:tab w:val="left" w:pos="1511"/>
        </w:tabs>
        <w:spacing w:line="237" w:lineRule="auto"/>
        <w:ind w:right="558" w:firstLine="0"/>
        <w:jc w:val="both"/>
      </w:pPr>
      <w:r>
        <w:t>The</w:t>
      </w:r>
      <w:r>
        <w:rPr>
          <w:spacing w:val="-21"/>
        </w:rPr>
        <w:t xml:space="preserve"> </w:t>
      </w:r>
      <w:r>
        <w:t>Memorandum</w:t>
      </w:r>
      <w:r>
        <w:rPr>
          <w:spacing w:val="-22"/>
        </w:rPr>
        <w:t xml:space="preserve"> </w:t>
      </w:r>
      <w:r>
        <w:t>of</w:t>
      </w:r>
      <w:r>
        <w:rPr>
          <w:spacing w:val="-19"/>
        </w:rPr>
        <w:t xml:space="preserve"> </w:t>
      </w:r>
      <w:r>
        <w:t>Cooperation</w:t>
      </w:r>
      <w:r>
        <w:rPr>
          <w:spacing w:val="-21"/>
        </w:rPr>
        <w:t xml:space="preserve"> </w:t>
      </w:r>
      <w:r>
        <w:t>(MOC)</w:t>
      </w:r>
      <w:r>
        <w:rPr>
          <w:spacing w:val="-23"/>
        </w:rPr>
        <w:t xml:space="preserve"> </w:t>
      </w:r>
      <w:r>
        <w:t>signed</w:t>
      </w:r>
      <w:r>
        <w:rPr>
          <w:spacing w:val="-20"/>
        </w:rPr>
        <w:t xml:space="preserve"> </w:t>
      </w:r>
      <w:r>
        <w:t>between</w:t>
      </w:r>
      <w:r>
        <w:rPr>
          <w:spacing w:val="-21"/>
        </w:rPr>
        <w:t xml:space="preserve"> </w:t>
      </w:r>
      <w:r>
        <w:t>[name</w:t>
      </w:r>
      <w:r>
        <w:rPr>
          <w:spacing w:val="-25"/>
        </w:rPr>
        <w:t xml:space="preserve"> </w:t>
      </w:r>
      <w:r>
        <w:t>of</w:t>
      </w:r>
      <w:r>
        <w:rPr>
          <w:spacing w:val="-24"/>
        </w:rPr>
        <w:t xml:space="preserve"> </w:t>
      </w:r>
      <w:r>
        <w:rPr>
          <w:spacing w:val="-3"/>
        </w:rPr>
        <w:t>Member</w:t>
      </w:r>
      <w:r>
        <w:rPr>
          <w:spacing w:val="-26"/>
        </w:rPr>
        <w:t xml:space="preserve"> </w:t>
      </w:r>
      <w:r>
        <w:rPr>
          <w:spacing w:val="-3"/>
        </w:rPr>
        <w:t>State]</w:t>
      </w:r>
      <w:r>
        <w:rPr>
          <w:spacing w:val="-26"/>
        </w:rPr>
        <w:t xml:space="preserve"> </w:t>
      </w:r>
      <w:r>
        <w:t>and IMO,</w:t>
      </w:r>
      <w:r>
        <w:rPr>
          <w:spacing w:val="-7"/>
        </w:rPr>
        <w:t xml:space="preserve"> </w:t>
      </w:r>
      <w:r>
        <w:t>concerning</w:t>
      </w:r>
      <w:r>
        <w:rPr>
          <w:spacing w:val="-5"/>
        </w:rPr>
        <w:t xml:space="preserve"> </w:t>
      </w:r>
      <w:r>
        <w:t>participation</w:t>
      </w:r>
      <w:r>
        <w:rPr>
          <w:spacing w:val="-6"/>
        </w:rPr>
        <w:t xml:space="preserve"> </w:t>
      </w:r>
      <w:r>
        <w:t>in</w:t>
      </w:r>
      <w:r>
        <w:rPr>
          <w:spacing w:val="-6"/>
        </w:rPr>
        <w:t xml:space="preserve"> </w:t>
      </w:r>
      <w:r>
        <w:t>the</w:t>
      </w:r>
      <w:r>
        <w:rPr>
          <w:spacing w:val="-6"/>
        </w:rPr>
        <w:t xml:space="preserve"> </w:t>
      </w:r>
      <w:r>
        <w:t>IMO</w:t>
      </w:r>
      <w:r>
        <w:rPr>
          <w:spacing w:val="-6"/>
        </w:rPr>
        <w:t xml:space="preserve"> </w:t>
      </w:r>
      <w:r>
        <w:t>Member</w:t>
      </w:r>
      <w:r>
        <w:rPr>
          <w:spacing w:val="-6"/>
        </w:rPr>
        <w:t xml:space="preserve"> </w:t>
      </w:r>
      <w:r>
        <w:t>State</w:t>
      </w:r>
      <w:r>
        <w:rPr>
          <w:spacing w:val="-6"/>
        </w:rPr>
        <w:t xml:space="preserve"> </w:t>
      </w:r>
      <w:r>
        <w:t>Audit</w:t>
      </w:r>
      <w:r>
        <w:rPr>
          <w:spacing w:val="-8"/>
        </w:rPr>
        <w:t xml:space="preserve"> </w:t>
      </w:r>
      <w:r>
        <w:t>Scheme,</w:t>
      </w:r>
      <w:r>
        <w:rPr>
          <w:spacing w:val="-7"/>
        </w:rPr>
        <w:t xml:space="preserve"> </w:t>
      </w:r>
      <w:r>
        <w:t>was</w:t>
      </w:r>
      <w:r>
        <w:rPr>
          <w:spacing w:val="2"/>
        </w:rPr>
        <w:t xml:space="preserve"> </w:t>
      </w:r>
      <w:r>
        <w:t>signed</w:t>
      </w:r>
      <w:r>
        <w:rPr>
          <w:spacing w:val="-6"/>
        </w:rPr>
        <w:t xml:space="preserve"> </w:t>
      </w:r>
      <w:r>
        <w:t>on</w:t>
      </w:r>
      <w:r>
        <w:rPr>
          <w:spacing w:val="-6"/>
        </w:rPr>
        <w:t xml:space="preserve"> </w:t>
      </w:r>
      <w:r>
        <w:t>[date].</w:t>
      </w:r>
    </w:p>
    <w:p w14:paraId="0DBA2DBB" w14:textId="77777777" w:rsidR="0009623E" w:rsidRDefault="0009623E">
      <w:pPr>
        <w:pStyle w:val="BodyText"/>
        <w:spacing w:before="6"/>
        <w:rPr>
          <w:sz w:val="21"/>
        </w:rPr>
      </w:pPr>
    </w:p>
    <w:p w14:paraId="3A790526" w14:textId="77777777" w:rsidR="0009623E" w:rsidRDefault="00F00F55">
      <w:pPr>
        <w:pStyle w:val="ListParagraph"/>
        <w:numPr>
          <w:ilvl w:val="1"/>
          <w:numId w:val="22"/>
        </w:numPr>
        <w:tabs>
          <w:tab w:val="left" w:pos="1511"/>
        </w:tabs>
        <w:spacing w:before="1" w:line="237" w:lineRule="auto"/>
        <w:ind w:right="567" w:firstLine="0"/>
        <w:jc w:val="both"/>
      </w:pPr>
      <w:r>
        <w:t>The</w:t>
      </w:r>
      <w:r>
        <w:rPr>
          <w:spacing w:val="-5"/>
        </w:rPr>
        <w:t xml:space="preserve"> </w:t>
      </w:r>
      <w:r>
        <w:t>detailed</w:t>
      </w:r>
      <w:r>
        <w:rPr>
          <w:spacing w:val="-4"/>
        </w:rPr>
        <w:t xml:space="preserve"> </w:t>
      </w:r>
      <w:r>
        <w:t>audit</w:t>
      </w:r>
      <w:r>
        <w:rPr>
          <w:spacing w:val="-5"/>
        </w:rPr>
        <w:t xml:space="preserve"> </w:t>
      </w:r>
      <w:r>
        <w:t>timetable</w:t>
      </w:r>
      <w:r>
        <w:rPr>
          <w:spacing w:val="-4"/>
        </w:rPr>
        <w:t xml:space="preserve"> </w:t>
      </w:r>
      <w:r>
        <w:t>and</w:t>
      </w:r>
      <w:r>
        <w:rPr>
          <w:spacing w:val="-6"/>
        </w:rPr>
        <w:t xml:space="preserve"> </w:t>
      </w:r>
      <w:r>
        <w:t>programme</w:t>
      </w:r>
      <w:r>
        <w:rPr>
          <w:spacing w:val="-6"/>
        </w:rPr>
        <w:t xml:space="preserve"> </w:t>
      </w:r>
      <w:r>
        <w:t>regarding</w:t>
      </w:r>
      <w:r>
        <w:rPr>
          <w:spacing w:val="-5"/>
        </w:rPr>
        <w:t xml:space="preserve"> </w:t>
      </w:r>
      <w:r>
        <w:t>the</w:t>
      </w:r>
      <w:r>
        <w:rPr>
          <w:spacing w:val="-6"/>
        </w:rPr>
        <w:t xml:space="preserve"> </w:t>
      </w:r>
      <w:r>
        <w:t>audit</w:t>
      </w:r>
      <w:r>
        <w:rPr>
          <w:spacing w:val="-8"/>
        </w:rPr>
        <w:t xml:space="preserve"> </w:t>
      </w:r>
      <w:r>
        <w:t>of</w:t>
      </w:r>
      <w:r>
        <w:rPr>
          <w:spacing w:val="-5"/>
        </w:rPr>
        <w:t xml:space="preserve"> </w:t>
      </w:r>
      <w:r>
        <w:t>[name</w:t>
      </w:r>
      <w:r>
        <w:rPr>
          <w:spacing w:val="-5"/>
        </w:rPr>
        <w:t xml:space="preserve"> </w:t>
      </w:r>
      <w:r>
        <w:t>of</w:t>
      </w:r>
      <w:r>
        <w:rPr>
          <w:spacing w:val="-5"/>
        </w:rPr>
        <w:t xml:space="preserve"> </w:t>
      </w:r>
      <w:r>
        <w:t>Member State] was confirmed on</w:t>
      </w:r>
      <w:r>
        <w:rPr>
          <w:spacing w:val="-7"/>
        </w:rPr>
        <w:t xml:space="preserve"> </w:t>
      </w:r>
      <w:r>
        <w:t>[date].</w:t>
      </w:r>
    </w:p>
    <w:p w14:paraId="4FC74EB5" w14:textId="77777777" w:rsidR="0009623E" w:rsidRDefault="0009623E">
      <w:pPr>
        <w:pStyle w:val="BodyText"/>
        <w:spacing w:before="6"/>
        <w:rPr>
          <w:sz w:val="21"/>
        </w:rPr>
      </w:pPr>
    </w:p>
    <w:p w14:paraId="2C234FAB" w14:textId="77777777" w:rsidR="0009623E" w:rsidRDefault="00F00F55">
      <w:pPr>
        <w:pStyle w:val="ListParagraph"/>
        <w:numPr>
          <w:ilvl w:val="1"/>
          <w:numId w:val="22"/>
        </w:numPr>
        <w:tabs>
          <w:tab w:val="left" w:pos="1511"/>
        </w:tabs>
        <w:spacing w:line="237" w:lineRule="auto"/>
        <w:ind w:right="564" w:firstLine="0"/>
        <w:jc w:val="both"/>
      </w:pPr>
      <w:r>
        <w:t>The opening meeting was held at [ ], on [ ]. Those entities of the State that are involved</w:t>
      </w:r>
      <w:r>
        <w:rPr>
          <w:spacing w:val="-19"/>
        </w:rPr>
        <w:t xml:space="preserve"> </w:t>
      </w:r>
      <w:r>
        <w:t>in</w:t>
      </w:r>
      <w:r>
        <w:rPr>
          <w:spacing w:val="-19"/>
        </w:rPr>
        <w:t xml:space="preserve"> </w:t>
      </w:r>
      <w:r>
        <w:t>the</w:t>
      </w:r>
      <w:r>
        <w:rPr>
          <w:spacing w:val="-18"/>
        </w:rPr>
        <w:t xml:space="preserve"> </w:t>
      </w:r>
      <w:r>
        <w:t>implementation</w:t>
      </w:r>
      <w:r>
        <w:rPr>
          <w:spacing w:val="-18"/>
        </w:rPr>
        <w:t xml:space="preserve"> </w:t>
      </w:r>
      <w:r>
        <w:t>and</w:t>
      </w:r>
      <w:r>
        <w:rPr>
          <w:spacing w:val="-19"/>
        </w:rPr>
        <w:t xml:space="preserve"> </w:t>
      </w:r>
      <w:r>
        <w:t>enforcement</w:t>
      </w:r>
      <w:r>
        <w:rPr>
          <w:spacing w:val="-19"/>
        </w:rPr>
        <w:t xml:space="preserve"> </w:t>
      </w:r>
      <w:r>
        <w:t>of</w:t>
      </w:r>
      <w:r>
        <w:rPr>
          <w:spacing w:val="-20"/>
        </w:rPr>
        <w:t xml:space="preserve"> </w:t>
      </w:r>
      <w:r>
        <w:t>the</w:t>
      </w:r>
      <w:r>
        <w:rPr>
          <w:spacing w:val="-20"/>
        </w:rPr>
        <w:t xml:space="preserve"> </w:t>
      </w:r>
      <w:r>
        <w:t>provisions</w:t>
      </w:r>
      <w:r>
        <w:rPr>
          <w:spacing w:val="-20"/>
        </w:rPr>
        <w:t xml:space="preserve"> </w:t>
      </w:r>
      <w:r>
        <w:t>of</w:t>
      </w:r>
      <w:r>
        <w:rPr>
          <w:spacing w:val="-20"/>
        </w:rPr>
        <w:t xml:space="preserve"> </w:t>
      </w:r>
      <w:r>
        <w:t>the</w:t>
      </w:r>
      <w:r>
        <w:rPr>
          <w:spacing w:val="-20"/>
        </w:rPr>
        <w:t xml:space="preserve"> </w:t>
      </w:r>
      <w:r>
        <w:t>various</w:t>
      </w:r>
      <w:r>
        <w:rPr>
          <w:spacing w:val="-21"/>
        </w:rPr>
        <w:t xml:space="preserve"> </w:t>
      </w:r>
      <w:r>
        <w:t>mandatory</w:t>
      </w:r>
      <w:r>
        <w:rPr>
          <w:spacing w:val="-26"/>
        </w:rPr>
        <w:t xml:space="preserve"> </w:t>
      </w:r>
      <w:r>
        <w:t>IMO instruments and which were represented at the meeting</w:t>
      </w:r>
      <w:r>
        <w:rPr>
          <w:spacing w:val="-16"/>
        </w:rPr>
        <w:t xml:space="preserve"> </w:t>
      </w:r>
      <w:r>
        <w:t>were:</w:t>
      </w:r>
    </w:p>
    <w:p w14:paraId="61B42BC2" w14:textId="77777777" w:rsidR="0009623E" w:rsidRDefault="0009623E">
      <w:pPr>
        <w:pStyle w:val="BodyText"/>
        <w:spacing w:before="4"/>
        <w:rPr>
          <w:sz w:val="21"/>
        </w:rPr>
      </w:pPr>
    </w:p>
    <w:p w14:paraId="57FFAD1B" w14:textId="77777777" w:rsidR="0009623E" w:rsidRDefault="00F00F55">
      <w:pPr>
        <w:pStyle w:val="BodyText"/>
        <w:tabs>
          <w:tab w:val="left" w:pos="2362"/>
        </w:tabs>
        <w:ind w:left="1510"/>
      </w:pPr>
      <w:r>
        <w:t>.1</w:t>
      </w:r>
      <w:r>
        <w:tab/>
        <w:t>[list]</w:t>
      </w:r>
    </w:p>
    <w:p w14:paraId="06A0D9C7" w14:textId="77777777" w:rsidR="0009623E" w:rsidRDefault="0009623E">
      <w:pPr>
        <w:pStyle w:val="BodyText"/>
        <w:spacing w:before="5"/>
        <w:rPr>
          <w:sz w:val="21"/>
        </w:rPr>
      </w:pPr>
    </w:p>
    <w:p w14:paraId="63CF4929" w14:textId="77777777" w:rsidR="0009623E" w:rsidRDefault="00F00F55">
      <w:pPr>
        <w:pStyle w:val="ListParagraph"/>
        <w:numPr>
          <w:ilvl w:val="1"/>
          <w:numId w:val="22"/>
        </w:numPr>
        <w:tabs>
          <w:tab w:val="left" w:pos="1510"/>
          <w:tab w:val="left" w:pos="1511"/>
          <w:tab w:val="left" w:pos="6036"/>
        </w:tabs>
        <w:ind w:left="1510" w:hanging="853"/>
      </w:pPr>
      <w:r>
        <w:t>The closing meeting was held on [date]</w:t>
      </w:r>
      <w:r>
        <w:rPr>
          <w:spacing w:val="-26"/>
        </w:rPr>
        <w:t xml:space="preserve"> </w:t>
      </w:r>
      <w:r>
        <w:t>at</w:t>
      </w:r>
      <w:r>
        <w:rPr>
          <w:spacing w:val="-5"/>
        </w:rPr>
        <w:t xml:space="preserve"> </w:t>
      </w:r>
      <w:r>
        <w:t>[</w:t>
      </w:r>
      <w:r>
        <w:rPr>
          <w:u w:val="single"/>
        </w:rPr>
        <w:t xml:space="preserve"> </w:t>
      </w:r>
      <w:r>
        <w:rPr>
          <w:u w:val="single"/>
        </w:rPr>
        <w:tab/>
      </w:r>
      <w:r>
        <w:t>].</w:t>
      </w:r>
    </w:p>
    <w:p w14:paraId="223687A2" w14:textId="77777777" w:rsidR="0009623E" w:rsidRDefault="0009623E">
      <w:pPr>
        <w:pStyle w:val="BodyText"/>
        <w:spacing w:before="6"/>
        <w:rPr>
          <w:sz w:val="21"/>
        </w:rPr>
      </w:pPr>
    </w:p>
    <w:p w14:paraId="20FE0E3F" w14:textId="77777777" w:rsidR="0009623E" w:rsidRDefault="00F00F55">
      <w:pPr>
        <w:pStyle w:val="ListParagraph"/>
        <w:numPr>
          <w:ilvl w:val="1"/>
          <w:numId w:val="22"/>
        </w:numPr>
        <w:tabs>
          <w:tab w:val="left" w:pos="1511"/>
        </w:tabs>
        <w:spacing w:before="1" w:line="237" w:lineRule="auto"/>
        <w:ind w:right="560" w:firstLine="0"/>
        <w:jc w:val="both"/>
      </w:pPr>
      <w:r>
        <w:t>The following report provides a detailed account of the findings and the evidence on which the findings are based. Additional information on the findings, along with the corrective actions provided by the State can be found in the appendices to this</w:t>
      </w:r>
      <w:r>
        <w:rPr>
          <w:spacing w:val="-37"/>
        </w:rPr>
        <w:t xml:space="preserve"> </w:t>
      </w:r>
      <w:r>
        <w:t>report.</w:t>
      </w:r>
    </w:p>
    <w:p w14:paraId="4D7549CC" w14:textId="77777777" w:rsidR="0009623E" w:rsidRDefault="0009623E">
      <w:pPr>
        <w:pStyle w:val="BodyText"/>
        <w:spacing w:before="6"/>
      </w:pPr>
    </w:p>
    <w:p w14:paraId="279CF8D1" w14:textId="77777777" w:rsidR="0009623E" w:rsidRDefault="00F00F55">
      <w:pPr>
        <w:pStyle w:val="Heading2"/>
        <w:numPr>
          <w:ilvl w:val="0"/>
          <w:numId w:val="22"/>
        </w:numPr>
        <w:tabs>
          <w:tab w:val="left" w:pos="1510"/>
          <w:tab w:val="left" w:pos="1511"/>
        </w:tabs>
        <w:ind w:hanging="853"/>
      </w:pPr>
      <w:r>
        <w:t>Background</w:t>
      </w:r>
    </w:p>
    <w:p w14:paraId="4C023E5F" w14:textId="77777777" w:rsidR="0009623E" w:rsidRDefault="0009623E">
      <w:pPr>
        <w:pStyle w:val="BodyText"/>
        <w:spacing w:before="7"/>
        <w:rPr>
          <w:b/>
          <w:sz w:val="21"/>
        </w:rPr>
      </w:pPr>
    </w:p>
    <w:p w14:paraId="0D1F9131" w14:textId="77777777" w:rsidR="0009623E" w:rsidRDefault="00F00F55">
      <w:pPr>
        <w:pStyle w:val="ListParagraph"/>
        <w:numPr>
          <w:ilvl w:val="1"/>
          <w:numId w:val="22"/>
        </w:numPr>
        <w:tabs>
          <w:tab w:val="left" w:pos="1511"/>
        </w:tabs>
        <w:spacing w:line="237" w:lineRule="auto"/>
        <w:ind w:right="554" w:firstLine="0"/>
        <w:jc w:val="both"/>
      </w:pPr>
      <w:r>
        <w:t>The</w:t>
      </w:r>
      <w:r>
        <w:rPr>
          <w:spacing w:val="-11"/>
        </w:rPr>
        <w:t xml:space="preserve"> </w:t>
      </w:r>
      <w:r>
        <w:t>current</w:t>
      </w:r>
      <w:r>
        <w:rPr>
          <w:spacing w:val="-11"/>
        </w:rPr>
        <w:t xml:space="preserve"> </w:t>
      </w:r>
      <w:r>
        <w:t>audit</w:t>
      </w:r>
      <w:r>
        <w:rPr>
          <w:spacing w:val="-12"/>
        </w:rPr>
        <w:t xml:space="preserve"> </w:t>
      </w:r>
      <w:r>
        <w:t>of</w:t>
      </w:r>
      <w:r>
        <w:rPr>
          <w:spacing w:val="-9"/>
        </w:rPr>
        <w:t xml:space="preserve"> </w:t>
      </w:r>
      <w:r>
        <w:t>[name</w:t>
      </w:r>
      <w:r>
        <w:rPr>
          <w:spacing w:val="-9"/>
        </w:rPr>
        <w:t xml:space="preserve"> </w:t>
      </w:r>
      <w:r>
        <w:t>of</w:t>
      </w:r>
      <w:r>
        <w:rPr>
          <w:spacing w:val="-12"/>
        </w:rPr>
        <w:t xml:space="preserve"> </w:t>
      </w:r>
      <w:r>
        <w:t>Member</w:t>
      </w:r>
      <w:r>
        <w:rPr>
          <w:spacing w:val="-13"/>
        </w:rPr>
        <w:t xml:space="preserve"> </w:t>
      </w:r>
      <w:r>
        <w:t>State]</w:t>
      </w:r>
      <w:r>
        <w:rPr>
          <w:spacing w:val="-13"/>
        </w:rPr>
        <w:t xml:space="preserve"> </w:t>
      </w:r>
      <w:r>
        <w:t>was</w:t>
      </w:r>
      <w:r>
        <w:rPr>
          <w:spacing w:val="-12"/>
        </w:rPr>
        <w:t xml:space="preserve"> </w:t>
      </w:r>
      <w:r>
        <w:t>undertaken</w:t>
      </w:r>
      <w:r>
        <w:rPr>
          <w:spacing w:val="-13"/>
        </w:rPr>
        <w:t xml:space="preserve"> </w:t>
      </w:r>
      <w:r>
        <w:t>using</w:t>
      </w:r>
      <w:r>
        <w:rPr>
          <w:spacing w:val="-11"/>
        </w:rPr>
        <w:t xml:space="preserve"> </w:t>
      </w:r>
      <w:r>
        <w:t>fully</w:t>
      </w:r>
      <w:r>
        <w:rPr>
          <w:spacing w:val="-19"/>
        </w:rPr>
        <w:t xml:space="preserve"> </w:t>
      </w:r>
      <w:r>
        <w:t>the</w:t>
      </w:r>
      <w:r>
        <w:rPr>
          <w:spacing w:val="-12"/>
        </w:rPr>
        <w:t xml:space="preserve"> </w:t>
      </w:r>
      <w:r>
        <w:t>principles established</w:t>
      </w:r>
      <w:r>
        <w:rPr>
          <w:spacing w:val="-22"/>
        </w:rPr>
        <w:t xml:space="preserve"> </w:t>
      </w:r>
      <w:r>
        <w:t>under</w:t>
      </w:r>
      <w:r>
        <w:rPr>
          <w:spacing w:val="-19"/>
        </w:rPr>
        <w:t xml:space="preserve"> </w:t>
      </w:r>
      <w:r>
        <w:t>the</w:t>
      </w:r>
      <w:r>
        <w:rPr>
          <w:spacing w:val="-21"/>
        </w:rPr>
        <w:t xml:space="preserve"> </w:t>
      </w:r>
      <w:r>
        <w:rPr>
          <w:i/>
        </w:rPr>
        <w:t>Framework</w:t>
      </w:r>
      <w:r>
        <w:rPr>
          <w:i/>
          <w:spacing w:val="-21"/>
        </w:rPr>
        <w:t xml:space="preserve"> </w:t>
      </w:r>
      <w:r>
        <w:rPr>
          <w:i/>
        </w:rPr>
        <w:t>and</w:t>
      </w:r>
      <w:r>
        <w:rPr>
          <w:i/>
          <w:spacing w:val="-22"/>
        </w:rPr>
        <w:t xml:space="preserve"> </w:t>
      </w:r>
      <w:r>
        <w:rPr>
          <w:i/>
        </w:rPr>
        <w:t>Procedures</w:t>
      </w:r>
      <w:r>
        <w:rPr>
          <w:i/>
          <w:spacing w:val="-21"/>
        </w:rPr>
        <w:t xml:space="preserve"> </w:t>
      </w:r>
      <w:r>
        <w:rPr>
          <w:i/>
        </w:rPr>
        <w:t>for</w:t>
      </w:r>
      <w:r>
        <w:rPr>
          <w:i/>
          <w:spacing w:val="-17"/>
        </w:rPr>
        <w:t xml:space="preserve"> </w:t>
      </w:r>
      <w:r>
        <w:rPr>
          <w:i/>
        </w:rPr>
        <w:t>the</w:t>
      </w:r>
      <w:r>
        <w:rPr>
          <w:i/>
          <w:spacing w:val="-21"/>
        </w:rPr>
        <w:t xml:space="preserve"> </w:t>
      </w:r>
      <w:r>
        <w:rPr>
          <w:i/>
        </w:rPr>
        <w:t>IMO</w:t>
      </w:r>
      <w:r>
        <w:rPr>
          <w:i/>
          <w:spacing w:val="-21"/>
        </w:rPr>
        <w:t xml:space="preserve"> </w:t>
      </w:r>
      <w:r>
        <w:rPr>
          <w:i/>
        </w:rPr>
        <w:t>Member</w:t>
      </w:r>
      <w:r>
        <w:rPr>
          <w:i/>
          <w:spacing w:val="-23"/>
        </w:rPr>
        <w:t xml:space="preserve"> </w:t>
      </w:r>
      <w:r>
        <w:rPr>
          <w:i/>
        </w:rPr>
        <w:t>State</w:t>
      </w:r>
      <w:r>
        <w:rPr>
          <w:i/>
          <w:spacing w:val="-21"/>
        </w:rPr>
        <w:t xml:space="preserve"> </w:t>
      </w:r>
      <w:r>
        <w:rPr>
          <w:i/>
        </w:rPr>
        <w:t>Audit</w:t>
      </w:r>
      <w:r>
        <w:rPr>
          <w:i/>
          <w:spacing w:val="-26"/>
        </w:rPr>
        <w:t xml:space="preserve"> </w:t>
      </w:r>
      <w:r>
        <w:rPr>
          <w:i/>
          <w:spacing w:val="-3"/>
        </w:rPr>
        <w:t>Scheme</w:t>
      </w:r>
      <w:r>
        <w:rPr>
          <w:i/>
          <w:spacing w:val="-23"/>
        </w:rPr>
        <w:t xml:space="preserve"> </w:t>
      </w:r>
      <w:r>
        <w:rPr>
          <w:spacing w:val="-2"/>
        </w:rPr>
        <w:t xml:space="preserve">and </w:t>
      </w:r>
      <w:r>
        <w:t>the</w:t>
      </w:r>
      <w:r>
        <w:rPr>
          <w:spacing w:val="-7"/>
        </w:rPr>
        <w:t xml:space="preserve"> </w:t>
      </w:r>
      <w:r>
        <w:t>III</w:t>
      </w:r>
      <w:r>
        <w:rPr>
          <w:spacing w:val="-9"/>
        </w:rPr>
        <w:t xml:space="preserve"> </w:t>
      </w:r>
      <w:r>
        <w:t>Code.</w:t>
      </w:r>
      <w:r>
        <w:rPr>
          <w:spacing w:val="46"/>
        </w:rPr>
        <w:t xml:space="preserve"> </w:t>
      </w:r>
      <w:r>
        <w:t>This</w:t>
      </w:r>
      <w:r>
        <w:rPr>
          <w:spacing w:val="-7"/>
        </w:rPr>
        <w:t xml:space="preserve"> </w:t>
      </w:r>
      <w:r>
        <w:t>report</w:t>
      </w:r>
      <w:r>
        <w:rPr>
          <w:spacing w:val="-11"/>
        </w:rPr>
        <w:t xml:space="preserve"> </w:t>
      </w:r>
      <w:r>
        <w:t>sets</w:t>
      </w:r>
      <w:r>
        <w:rPr>
          <w:spacing w:val="-8"/>
        </w:rPr>
        <w:t xml:space="preserve"> </w:t>
      </w:r>
      <w:r>
        <w:t>out</w:t>
      </w:r>
      <w:r>
        <w:rPr>
          <w:spacing w:val="-11"/>
        </w:rPr>
        <w:t xml:space="preserve"> </w:t>
      </w:r>
      <w:r>
        <w:t>the</w:t>
      </w:r>
      <w:r>
        <w:rPr>
          <w:spacing w:val="-9"/>
        </w:rPr>
        <w:t xml:space="preserve"> </w:t>
      </w:r>
      <w:r>
        <w:t>outcome</w:t>
      </w:r>
      <w:r>
        <w:rPr>
          <w:spacing w:val="-9"/>
        </w:rPr>
        <w:t xml:space="preserve"> </w:t>
      </w:r>
      <w:r>
        <w:t>of</w:t>
      </w:r>
      <w:r>
        <w:rPr>
          <w:spacing w:val="-8"/>
        </w:rPr>
        <w:t xml:space="preserve"> </w:t>
      </w:r>
      <w:r>
        <w:t>this</w:t>
      </w:r>
      <w:r>
        <w:rPr>
          <w:spacing w:val="-10"/>
        </w:rPr>
        <w:t xml:space="preserve"> </w:t>
      </w:r>
      <w:r>
        <w:t>audit</w:t>
      </w:r>
      <w:r>
        <w:rPr>
          <w:spacing w:val="-10"/>
        </w:rPr>
        <w:t xml:space="preserve"> </w:t>
      </w:r>
      <w:r>
        <w:t>in</w:t>
      </w:r>
      <w:r>
        <w:rPr>
          <w:spacing w:val="-9"/>
        </w:rPr>
        <w:t xml:space="preserve"> </w:t>
      </w:r>
      <w:r>
        <w:t>the</w:t>
      </w:r>
      <w:r>
        <w:rPr>
          <w:spacing w:val="-10"/>
        </w:rPr>
        <w:t xml:space="preserve"> </w:t>
      </w:r>
      <w:r>
        <w:t>format</w:t>
      </w:r>
      <w:r>
        <w:rPr>
          <w:spacing w:val="-10"/>
        </w:rPr>
        <w:t xml:space="preserve"> </w:t>
      </w:r>
      <w:r>
        <w:t>adopted</w:t>
      </w:r>
      <w:r>
        <w:rPr>
          <w:spacing w:val="-10"/>
        </w:rPr>
        <w:t xml:space="preserve"> </w:t>
      </w:r>
      <w:r>
        <w:t>under</w:t>
      </w:r>
      <w:r>
        <w:rPr>
          <w:spacing w:val="-10"/>
        </w:rPr>
        <w:t xml:space="preserve"> </w:t>
      </w:r>
      <w:r>
        <w:t>section</w:t>
      </w:r>
    </w:p>
    <w:p w14:paraId="0F11ADA4" w14:textId="77777777" w:rsidR="0009623E" w:rsidRDefault="00F00F55">
      <w:pPr>
        <w:pStyle w:val="BodyText"/>
        <w:spacing w:line="249" w:lineRule="exact"/>
        <w:ind w:left="658"/>
        <w:jc w:val="both"/>
      </w:pPr>
      <w:r>
        <w:t>7.2 of the Procedures for the Scheme.</w:t>
      </w:r>
    </w:p>
    <w:p w14:paraId="343F1FD5" w14:textId="77777777" w:rsidR="0009623E" w:rsidRDefault="0009623E">
      <w:pPr>
        <w:pStyle w:val="BodyText"/>
      </w:pPr>
    </w:p>
    <w:p w14:paraId="74B4EB25" w14:textId="77777777" w:rsidR="0009623E" w:rsidRDefault="00F00F55">
      <w:pPr>
        <w:pStyle w:val="Heading2"/>
        <w:numPr>
          <w:ilvl w:val="0"/>
          <w:numId w:val="22"/>
        </w:numPr>
        <w:tabs>
          <w:tab w:val="left" w:pos="1510"/>
          <w:tab w:val="left" w:pos="1511"/>
        </w:tabs>
        <w:ind w:hanging="853"/>
      </w:pPr>
      <w:r>
        <w:t>Members of the Audit</w:t>
      </w:r>
      <w:r>
        <w:rPr>
          <w:spacing w:val="-8"/>
        </w:rPr>
        <w:t xml:space="preserve"> </w:t>
      </w:r>
      <w:r>
        <w:t>Team</w:t>
      </w:r>
    </w:p>
    <w:p w14:paraId="5BADD031" w14:textId="77777777" w:rsidR="0009623E" w:rsidRDefault="0009623E">
      <w:pPr>
        <w:pStyle w:val="BodyText"/>
        <w:spacing w:before="5"/>
        <w:rPr>
          <w:b/>
          <w:sz w:val="21"/>
        </w:rPr>
      </w:pPr>
    </w:p>
    <w:p w14:paraId="3618DB6B" w14:textId="77777777" w:rsidR="0009623E" w:rsidRDefault="00F00F55">
      <w:pPr>
        <w:ind w:left="2362"/>
        <w:rPr>
          <w:i/>
        </w:rPr>
      </w:pPr>
      <w:r>
        <w:rPr>
          <w:i/>
        </w:rPr>
        <w:t>[list members of the audit team.]</w:t>
      </w:r>
    </w:p>
    <w:p w14:paraId="72A655C2" w14:textId="77777777" w:rsidR="0009623E" w:rsidRDefault="0009623E">
      <w:pPr>
        <w:pStyle w:val="BodyText"/>
        <w:rPr>
          <w:i/>
        </w:rPr>
      </w:pPr>
    </w:p>
    <w:p w14:paraId="7234F506" w14:textId="77777777" w:rsidR="0009623E" w:rsidRDefault="00F00F55">
      <w:pPr>
        <w:pStyle w:val="Heading2"/>
        <w:numPr>
          <w:ilvl w:val="0"/>
          <w:numId w:val="22"/>
        </w:numPr>
        <w:tabs>
          <w:tab w:val="left" w:pos="1510"/>
          <w:tab w:val="left" w:pos="1511"/>
        </w:tabs>
        <w:ind w:hanging="853"/>
      </w:pPr>
      <w:r>
        <w:t>Involved Officials from the Member</w:t>
      </w:r>
      <w:r>
        <w:rPr>
          <w:spacing w:val="-9"/>
        </w:rPr>
        <w:t xml:space="preserve"> </w:t>
      </w:r>
      <w:r>
        <w:t>State</w:t>
      </w:r>
    </w:p>
    <w:p w14:paraId="74A8E9A1" w14:textId="77777777" w:rsidR="0009623E" w:rsidRDefault="00F00F55">
      <w:pPr>
        <w:spacing w:before="213"/>
        <w:ind w:left="2362"/>
        <w:rPr>
          <w:i/>
        </w:rPr>
      </w:pPr>
      <w:r>
        <w:rPr>
          <w:i/>
        </w:rPr>
        <w:t>[only list appropriate and pertinent officials who facilitated the audit.]</w:t>
      </w:r>
    </w:p>
    <w:p w14:paraId="0F17A879" w14:textId="77777777" w:rsidR="0009623E" w:rsidRDefault="0009623E">
      <w:pPr>
        <w:sectPr w:rsidR="0009623E">
          <w:headerReference w:type="default" r:id="rId61"/>
          <w:footerReference w:type="default" r:id="rId62"/>
          <w:pgSz w:w="11910" w:h="16840"/>
          <w:pgMar w:top="1380" w:right="860" w:bottom="1000" w:left="760" w:header="856" w:footer="803" w:gutter="0"/>
          <w:cols w:space="720"/>
        </w:sectPr>
      </w:pPr>
    </w:p>
    <w:p w14:paraId="19A6DB7D" w14:textId="77777777" w:rsidR="0009623E" w:rsidRDefault="0009623E">
      <w:pPr>
        <w:pStyle w:val="BodyText"/>
        <w:spacing w:before="11"/>
        <w:rPr>
          <w:i/>
          <w:sz w:val="13"/>
        </w:rPr>
      </w:pPr>
    </w:p>
    <w:p w14:paraId="313F005C" w14:textId="77777777" w:rsidR="0009623E" w:rsidRDefault="00F00F55">
      <w:pPr>
        <w:pStyle w:val="Heading2"/>
        <w:numPr>
          <w:ilvl w:val="0"/>
          <w:numId w:val="22"/>
        </w:numPr>
        <w:tabs>
          <w:tab w:val="left" w:pos="1510"/>
          <w:tab w:val="left" w:pos="1511"/>
        </w:tabs>
        <w:spacing w:before="91"/>
        <w:ind w:hanging="853"/>
      </w:pPr>
      <w:r>
        <w:t>Acknowledgement</w:t>
      </w:r>
    </w:p>
    <w:p w14:paraId="58FD9ADE" w14:textId="77777777" w:rsidR="0009623E" w:rsidRDefault="0009623E">
      <w:pPr>
        <w:pStyle w:val="BodyText"/>
        <w:spacing w:before="7"/>
        <w:rPr>
          <w:b/>
          <w:sz w:val="21"/>
        </w:rPr>
      </w:pPr>
    </w:p>
    <w:p w14:paraId="142B2180" w14:textId="77777777" w:rsidR="0009623E" w:rsidRDefault="00F00F55">
      <w:pPr>
        <w:pStyle w:val="ListParagraph"/>
        <w:numPr>
          <w:ilvl w:val="1"/>
          <w:numId w:val="22"/>
        </w:numPr>
        <w:tabs>
          <w:tab w:val="left" w:pos="1511"/>
        </w:tabs>
        <w:spacing w:line="237" w:lineRule="auto"/>
        <w:ind w:right="556" w:firstLine="0"/>
        <w:jc w:val="both"/>
      </w:pPr>
      <w:r>
        <w:t>The</w:t>
      </w:r>
      <w:r>
        <w:rPr>
          <w:spacing w:val="-18"/>
        </w:rPr>
        <w:t xml:space="preserve"> </w:t>
      </w:r>
      <w:r>
        <w:t>auditors</w:t>
      </w:r>
      <w:r>
        <w:rPr>
          <w:spacing w:val="-18"/>
        </w:rPr>
        <w:t xml:space="preserve"> </w:t>
      </w:r>
      <w:r>
        <w:t>wish</w:t>
      </w:r>
      <w:r>
        <w:rPr>
          <w:spacing w:val="-18"/>
        </w:rPr>
        <w:t xml:space="preserve"> </w:t>
      </w:r>
      <w:r>
        <w:t>to</w:t>
      </w:r>
      <w:r>
        <w:rPr>
          <w:spacing w:val="-18"/>
        </w:rPr>
        <w:t xml:space="preserve"> </w:t>
      </w:r>
      <w:r>
        <w:t>express</w:t>
      </w:r>
      <w:r>
        <w:rPr>
          <w:spacing w:val="-18"/>
        </w:rPr>
        <w:t xml:space="preserve"> </w:t>
      </w:r>
      <w:r>
        <w:t>their</w:t>
      </w:r>
      <w:r>
        <w:rPr>
          <w:spacing w:val="-20"/>
        </w:rPr>
        <w:t xml:space="preserve"> </w:t>
      </w:r>
      <w:r>
        <w:t>considerable</w:t>
      </w:r>
      <w:r>
        <w:rPr>
          <w:spacing w:val="-18"/>
        </w:rPr>
        <w:t xml:space="preserve"> </w:t>
      </w:r>
      <w:r>
        <w:t>thanks</w:t>
      </w:r>
      <w:r>
        <w:rPr>
          <w:spacing w:val="-18"/>
        </w:rPr>
        <w:t xml:space="preserve"> </w:t>
      </w:r>
      <w:r>
        <w:t>to</w:t>
      </w:r>
      <w:r>
        <w:rPr>
          <w:spacing w:val="-18"/>
        </w:rPr>
        <w:t xml:space="preserve"> </w:t>
      </w:r>
      <w:r>
        <w:t>[principle</w:t>
      </w:r>
      <w:r>
        <w:rPr>
          <w:spacing w:val="-18"/>
        </w:rPr>
        <w:t xml:space="preserve"> </w:t>
      </w:r>
      <w:r>
        <w:t>entity</w:t>
      </w:r>
      <w:r>
        <w:rPr>
          <w:spacing w:val="-24"/>
        </w:rPr>
        <w:t xml:space="preserve"> </w:t>
      </w:r>
      <w:r>
        <w:t>for</w:t>
      </w:r>
      <w:r>
        <w:rPr>
          <w:spacing w:val="-21"/>
        </w:rPr>
        <w:t xml:space="preserve"> </w:t>
      </w:r>
      <w:r>
        <w:t>the</w:t>
      </w:r>
      <w:r>
        <w:rPr>
          <w:spacing w:val="-20"/>
        </w:rPr>
        <w:t xml:space="preserve"> </w:t>
      </w:r>
      <w:r>
        <w:t>audit], other entities if the State for their fullest cooperation during this audit. In particular, thanks are due</w:t>
      </w:r>
      <w:r>
        <w:rPr>
          <w:spacing w:val="-13"/>
        </w:rPr>
        <w:t xml:space="preserve"> </w:t>
      </w:r>
      <w:r>
        <w:t>to</w:t>
      </w:r>
      <w:r>
        <w:rPr>
          <w:spacing w:val="-13"/>
        </w:rPr>
        <w:t xml:space="preserve"> </w:t>
      </w:r>
      <w:r>
        <w:t>[name</w:t>
      </w:r>
      <w:r>
        <w:rPr>
          <w:spacing w:val="-11"/>
        </w:rPr>
        <w:t xml:space="preserve"> </w:t>
      </w:r>
      <w:r>
        <w:t>of</w:t>
      </w:r>
      <w:r>
        <w:rPr>
          <w:spacing w:val="-12"/>
        </w:rPr>
        <w:t xml:space="preserve"> </w:t>
      </w:r>
      <w:r>
        <w:t>SPC</w:t>
      </w:r>
      <w:r>
        <w:rPr>
          <w:spacing w:val="-13"/>
        </w:rPr>
        <w:t xml:space="preserve"> </w:t>
      </w:r>
      <w:r>
        <w:t>or</w:t>
      </w:r>
      <w:r>
        <w:rPr>
          <w:spacing w:val="-13"/>
        </w:rPr>
        <w:t xml:space="preserve"> </w:t>
      </w:r>
      <w:r>
        <w:t>facilitator</w:t>
      </w:r>
      <w:r>
        <w:rPr>
          <w:spacing w:val="-13"/>
        </w:rPr>
        <w:t xml:space="preserve"> </w:t>
      </w:r>
      <w:r>
        <w:t>during</w:t>
      </w:r>
      <w:r>
        <w:rPr>
          <w:spacing w:val="-12"/>
        </w:rPr>
        <w:t xml:space="preserve"> </w:t>
      </w:r>
      <w:r>
        <w:t>the</w:t>
      </w:r>
      <w:r>
        <w:rPr>
          <w:spacing w:val="-13"/>
        </w:rPr>
        <w:t xml:space="preserve"> </w:t>
      </w:r>
      <w:r>
        <w:t>audit]</w:t>
      </w:r>
      <w:r>
        <w:rPr>
          <w:spacing w:val="-16"/>
        </w:rPr>
        <w:t xml:space="preserve"> </w:t>
      </w:r>
      <w:r>
        <w:t>for</w:t>
      </w:r>
      <w:r>
        <w:rPr>
          <w:spacing w:val="-16"/>
        </w:rPr>
        <w:t xml:space="preserve"> </w:t>
      </w:r>
      <w:r>
        <w:t>[his/her]</w:t>
      </w:r>
      <w:r>
        <w:rPr>
          <w:spacing w:val="-16"/>
        </w:rPr>
        <w:t xml:space="preserve"> </w:t>
      </w:r>
      <w:r>
        <w:t>efforts</w:t>
      </w:r>
      <w:r>
        <w:rPr>
          <w:spacing w:val="-15"/>
        </w:rPr>
        <w:t xml:space="preserve"> </w:t>
      </w:r>
      <w:r>
        <w:t>during</w:t>
      </w:r>
      <w:r>
        <w:rPr>
          <w:spacing w:val="-5"/>
        </w:rPr>
        <w:t xml:space="preserve"> </w:t>
      </w:r>
      <w:r>
        <w:t>the</w:t>
      </w:r>
      <w:r>
        <w:rPr>
          <w:spacing w:val="-15"/>
        </w:rPr>
        <w:t xml:space="preserve"> </w:t>
      </w:r>
      <w:r>
        <w:t>preparation</w:t>
      </w:r>
      <w:r>
        <w:rPr>
          <w:spacing w:val="-15"/>
        </w:rPr>
        <w:t xml:space="preserve"> </w:t>
      </w:r>
      <w:r>
        <w:t>for this audit and for its</w:t>
      </w:r>
      <w:r>
        <w:rPr>
          <w:spacing w:val="-10"/>
        </w:rPr>
        <w:t xml:space="preserve"> </w:t>
      </w:r>
      <w:r>
        <w:t>facilitation.</w:t>
      </w:r>
    </w:p>
    <w:p w14:paraId="55B0DFB9" w14:textId="77777777" w:rsidR="0009623E" w:rsidRDefault="00F00F55">
      <w:pPr>
        <w:pStyle w:val="Heading2"/>
        <w:numPr>
          <w:ilvl w:val="0"/>
          <w:numId w:val="22"/>
        </w:numPr>
        <w:tabs>
          <w:tab w:val="left" w:pos="1510"/>
          <w:tab w:val="left" w:pos="1511"/>
        </w:tabs>
        <w:spacing w:before="206"/>
        <w:ind w:hanging="853"/>
      </w:pPr>
      <w:r>
        <w:t>Scope, objectives and activities of the</w:t>
      </w:r>
      <w:r>
        <w:rPr>
          <w:spacing w:val="-13"/>
        </w:rPr>
        <w:t xml:space="preserve"> </w:t>
      </w:r>
      <w:r>
        <w:t>Audit</w:t>
      </w:r>
    </w:p>
    <w:p w14:paraId="7D83AD32" w14:textId="77777777" w:rsidR="0009623E" w:rsidRDefault="00F00F55">
      <w:pPr>
        <w:pStyle w:val="ListParagraph"/>
        <w:numPr>
          <w:ilvl w:val="1"/>
          <w:numId w:val="22"/>
        </w:numPr>
        <w:tabs>
          <w:tab w:val="left" w:pos="1511"/>
        </w:tabs>
        <w:spacing w:before="203" w:line="237" w:lineRule="auto"/>
        <w:ind w:right="570" w:firstLine="0"/>
        <w:jc w:val="both"/>
      </w:pPr>
      <w:r>
        <w:t>The</w:t>
      </w:r>
      <w:r>
        <w:rPr>
          <w:spacing w:val="-15"/>
        </w:rPr>
        <w:t xml:space="preserve"> </w:t>
      </w:r>
      <w:r>
        <w:t>Scope</w:t>
      </w:r>
      <w:r>
        <w:rPr>
          <w:spacing w:val="-16"/>
        </w:rPr>
        <w:t xml:space="preserve"> </w:t>
      </w:r>
      <w:r>
        <w:t>of</w:t>
      </w:r>
      <w:r>
        <w:rPr>
          <w:spacing w:val="-14"/>
        </w:rPr>
        <w:t xml:space="preserve"> </w:t>
      </w:r>
      <w:r>
        <w:t>the</w:t>
      </w:r>
      <w:r>
        <w:rPr>
          <w:spacing w:val="-15"/>
        </w:rPr>
        <w:t xml:space="preserve"> </w:t>
      </w:r>
      <w:r>
        <w:t>audit</w:t>
      </w:r>
      <w:r>
        <w:rPr>
          <w:spacing w:val="-16"/>
        </w:rPr>
        <w:t xml:space="preserve"> </w:t>
      </w:r>
      <w:r>
        <w:t>addressed</w:t>
      </w:r>
      <w:r>
        <w:rPr>
          <w:spacing w:val="-15"/>
        </w:rPr>
        <w:t xml:space="preserve"> </w:t>
      </w:r>
      <w:r>
        <w:t>flag,</w:t>
      </w:r>
      <w:r>
        <w:rPr>
          <w:spacing w:val="-15"/>
        </w:rPr>
        <w:t xml:space="preserve"> </w:t>
      </w:r>
      <w:r>
        <w:t>coastal</w:t>
      </w:r>
      <w:r>
        <w:rPr>
          <w:spacing w:val="-16"/>
        </w:rPr>
        <w:t xml:space="preserve"> </w:t>
      </w:r>
      <w:r>
        <w:t>and</w:t>
      </w:r>
      <w:r>
        <w:rPr>
          <w:spacing w:val="-15"/>
        </w:rPr>
        <w:t xml:space="preserve"> </w:t>
      </w:r>
      <w:r>
        <w:t>port</w:t>
      </w:r>
      <w:r>
        <w:rPr>
          <w:spacing w:val="-16"/>
        </w:rPr>
        <w:t xml:space="preserve"> </w:t>
      </w:r>
      <w:r>
        <w:t>State</w:t>
      </w:r>
      <w:r>
        <w:rPr>
          <w:spacing w:val="-15"/>
        </w:rPr>
        <w:t xml:space="preserve"> </w:t>
      </w:r>
      <w:r>
        <w:t>obligations</w:t>
      </w:r>
      <w:r>
        <w:rPr>
          <w:spacing w:val="-14"/>
        </w:rPr>
        <w:t xml:space="preserve"> </w:t>
      </w:r>
      <w:r>
        <w:t>of</w:t>
      </w:r>
      <w:r>
        <w:rPr>
          <w:spacing w:val="-14"/>
        </w:rPr>
        <w:t xml:space="preserve"> </w:t>
      </w:r>
      <w:r>
        <w:t>the</w:t>
      </w:r>
      <w:r>
        <w:rPr>
          <w:spacing w:val="-15"/>
        </w:rPr>
        <w:t xml:space="preserve"> </w:t>
      </w:r>
      <w:r>
        <w:t>[name of Member</w:t>
      </w:r>
      <w:r>
        <w:rPr>
          <w:spacing w:val="-3"/>
        </w:rPr>
        <w:t xml:space="preserve"> </w:t>
      </w:r>
      <w:r>
        <w:t>State].</w:t>
      </w:r>
    </w:p>
    <w:p w14:paraId="3F985412" w14:textId="77777777" w:rsidR="0009623E" w:rsidRDefault="00F00F55">
      <w:pPr>
        <w:pStyle w:val="ListParagraph"/>
        <w:numPr>
          <w:ilvl w:val="1"/>
          <w:numId w:val="22"/>
        </w:numPr>
        <w:tabs>
          <w:tab w:val="left" w:pos="1510"/>
          <w:tab w:val="left" w:pos="1511"/>
        </w:tabs>
        <w:spacing w:before="200"/>
        <w:ind w:left="1510" w:hanging="853"/>
      </w:pPr>
      <w:r>
        <w:t>The objectives of the audit</w:t>
      </w:r>
      <w:r>
        <w:rPr>
          <w:spacing w:val="-8"/>
        </w:rPr>
        <w:t xml:space="preserve"> </w:t>
      </w:r>
      <w:r>
        <w:t>were:</w:t>
      </w:r>
    </w:p>
    <w:p w14:paraId="51DE0896" w14:textId="77777777" w:rsidR="0009623E" w:rsidRDefault="0009623E">
      <w:pPr>
        <w:pStyle w:val="BodyText"/>
        <w:spacing w:before="7"/>
        <w:rPr>
          <w:sz w:val="21"/>
        </w:rPr>
      </w:pPr>
    </w:p>
    <w:p w14:paraId="4DFC385C" w14:textId="77777777" w:rsidR="0009623E" w:rsidRDefault="00F00F55">
      <w:pPr>
        <w:pStyle w:val="ListParagraph"/>
        <w:numPr>
          <w:ilvl w:val="2"/>
          <w:numId w:val="22"/>
        </w:numPr>
        <w:tabs>
          <w:tab w:val="left" w:pos="2362"/>
          <w:tab w:val="left" w:pos="2363"/>
        </w:tabs>
        <w:spacing w:line="237" w:lineRule="auto"/>
        <w:ind w:right="562" w:hanging="850"/>
        <w:jc w:val="both"/>
      </w:pPr>
      <w:r>
        <w:t>to determine the extent that [name of Member State] met the obligations imposed upon it through its adoption of the following applicable mandatory IMO</w:t>
      </w:r>
      <w:r>
        <w:rPr>
          <w:spacing w:val="-2"/>
        </w:rPr>
        <w:t xml:space="preserve"> </w:t>
      </w:r>
      <w:r>
        <w:t>instruments:</w:t>
      </w:r>
    </w:p>
    <w:p w14:paraId="600B0167" w14:textId="77777777" w:rsidR="0009623E" w:rsidRDefault="00F00F55">
      <w:pPr>
        <w:spacing w:before="200"/>
        <w:ind w:left="2362"/>
      </w:pPr>
      <w:r>
        <w:rPr>
          <w:i/>
        </w:rPr>
        <w:t xml:space="preserve">[Insert instruments listed in section 5, paragraph 10 of the MOC]; </w:t>
      </w:r>
      <w:r>
        <w:t>and</w:t>
      </w:r>
    </w:p>
    <w:p w14:paraId="2141C069" w14:textId="77777777" w:rsidR="0009623E" w:rsidRDefault="00F00F55">
      <w:pPr>
        <w:pStyle w:val="ListParagraph"/>
        <w:numPr>
          <w:ilvl w:val="2"/>
          <w:numId w:val="22"/>
        </w:numPr>
        <w:tabs>
          <w:tab w:val="left" w:pos="2362"/>
          <w:tab w:val="left" w:pos="2363"/>
        </w:tabs>
        <w:spacing w:before="201"/>
        <w:ind w:left="2362" w:hanging="853"/>
      </w:pPr>
      <w:r>
        <w:t>the effectiveness of the implementation of these</w:t>
      </w:r>
      <w:r>
        <w:rPr>
          <w:spacing w:val="-12"/>
        </w:rPr>
        <w:t xml:space="preserve"> </w:t>
      </w:r>
      <w:r>
        <w:t>objectives.</w:t>
      </w:r>
    </w:p>
    <w:p w14:paraId="727F3683" w14:textId="77777777" w:rsidR="0009623E" w:rsidRDefault="00F00F55">
      <w:pPr>
        <w:spacing w:before="202" w:line="237" w:lineRule="auto"/>
        <w:ind w:left="2362"/>
        <w:rPr>
          <w:i/>
        </w:rPr>
      </w:pPr>
      <w:r>
        <w:rPr>
          <w:i/>
        </w:rPr>
        <w:t>[Insert any relevant issues agreed in the MOC under Section 10 "Additional Provisions"]</w:t>
      </w:r>
    </w:p>
    <w:p w14:paraId="155B2C8A" w14:textId="77777777" w:rsidR="0009623E" w:rsidRDefault="00F00F55">
      <w:pPr>
        <w:pStyle w:val="ListParagraph"/>
        <w:numPr>
          <w:ilvl w:val="1"/>
          <w:numId w:val="22"/>
        </w:numPr>
        <w:tabs>
          <w:tab w:val="left" w:pos="1511"/>
        </w:tabs>
        <w:spacing w:before="203" w:line="237" w:lineRule="auto"/>
        <w:ind w:right="562" w:firstLine="0"/>
        <w:jc w:val="both"/>
      </w:pPr>
      <w:r>
        <w:t>The audit was conducted using the programme set out at annex 1. The</w:t>
      </w:r>
      <w:r>
        <w:rPr>
          <w:spacing w:val="-39"/>
        </w:rPr>
        <w:t xml:space="preserve"> </w:t>
      </w:r>
      <w:r>
        <w:t>methodology used</w:t>
      </w:r>
      <w:r>
        <w:rPr>
          <w:spacing w:val="-7"/>
        </w:rPr>
        <w:t xml:space="preserve"> </w:t>
      </w:r>
      <w:r>
        <w:t>was</w:t>
      </w:r>
      <w:r>
        <w:rPr>
          <w:spacing w:val="-7"/>
        </w:rPr>
        <w:t xml:space="preserve"> </w:t>
      </w:r>
      <w:r>
        <w:t>to</w:t>
      </w:r>
      <w:r>
        <w:rPr>
          <w:spacing w:val="-7"/>
        </w:rPr>
        <w:t xml:space="preserve"> </w:t>
      </w:r>
      <w:r>
        <w:t>establish</w:t>
      </w:r>
      <w:r>
        <w:rPr>
          <w:spacing w:val="-7"/>
        </w:rPr>
        <w:t xml:space="preserve"> </w:t>
      </w:r>
      <w:r>
        <w:t>through</w:t>
      </w:r>
      <w:r>
        <w:rPr>
          <w:spacing w:val="-6"/>
        </w:rPr>
        <w:t xml:space="preserve"> </w:t>
      </w:r>
      <w:r>
        <w:t>a</w:t>
      </w:r>
      <w:r>
        <w:rPr>
          <w:spacing w:val="-7"/>
        </w:rPr>
        <w:t xml:space="preserve"> </w:t>
      </w:r>
      <w:r>
        <w:t>series</w:t>
      </w:r>
      <w:r>
        <w:rPr>
          <w:spacing w:val="-6"/>
        </w:rPr>
        <w:t xml:space="preserve"> </w:t>
      </w:r>
      <w:r>
        <w:t>of</w:t>
      </w:r>
      <w:r>
        <w:rPr>
          <w:spacing w:val="-6"/>
        </w:rPr>
        <w:t xml:space="preserve"> </w:t>
      </w:r>
      <w:r>
        <w:t>visits,</w:t>
      </w:r>
      <w:r>
        <w:rPr>
          <w:spacing w:val="-8"/>
        </w:rPr>
        <w:t xml:space="preserve"> </w:t>
      </w:r>
      <w:r>
        <w:t>interviews,</w:t>
      </w:r>
      <w:r>
        <w:rPr>
          <w:spacing w:val="-7"/>
        </w:rPr>
        <w:t xml:space="preserve"> </w:t>
      </w:r>
      <w:r>
        <w:t>examination</w:t>
      </w:r>
      <w:r>
        <w:rPr>
          <w:spacing w:val="-6"/>
        </w:rPr>
        <w:t xml:space="preserve"> </w:t>
      </w:r>
      <w:r>
        <w:t>of</w:t>
      </w:r>
      <w:r>
        <w:rPr>
          <w:spacing w:val="-6"/>
        </w:rPr>
        <w:t xml:space="preserve"> </w:t>
      </w:r>
      <w:r>
        <w:t>written</w:t>
      </w:r>
      <w:r>
        <w:rPr>
          <w:spacing w:val="-7"/>
        </w:rPr>
        <w:t xml:space="preserve"> </w:t>
      </w:r>
      <w:r>
        <w:t>records</w:t>
      </w:r>
      <w:r>
        <w:rPr>
          <w:spacing w:val="-8"/>
        </w:rPr>
        <w:t xml:space="preserve"> </w:t>
      </w:r>
      <w:r>
        <w:t>and databases,</w:t>
      </w:r>
      <w:r>
        <w:rPr>
          <w:spacing w:val="-23"/>
        </w:rPr>
        <w:t xml:space="preserve"> </w:t>
      </w:r>
      <w:r>
        <w:t>the</w:t>
      </w:r>
      <w:r>
        <w:rPr>
          <w:spacing w:val="-21"/>
        </w:rPr>
        <w:t xml:space="preserve"> </w:t>
      </w:r>
      <w:r>
        <w:t>objective</w:t>
      </w:r>
      <w:r>
        <w:rPr>
          <w:spacing w:val="-21"/>
        </w:rPr>
        <w:t xml:space="preserve"> </w:t>
      </w:r>
      <w:r>
        <w:t>evidence</w:t>
      </w:r>
      <w:r>
        <w:rPr>
          <w:spacing w:val="-21"/>
        </w:rPr>
        <w:t xml:space="preserve"> </w:t>
      </w:r>
      <w:r>
        <w:t>which</w:t>
      </w:r>
      <w:r>
        <w:rPr>
          <w:spacing w:val="-21"/>
        </w:rPr>
        <w:t xml:space="preserve"> </w:t>
      </w:r>
      <w:r>
        <w:t>would</w:t>
      </w:r>
      <w:r>
        <w:rPr>
          <w:spacing w:val="-22"/>
        </w:rPr>
        <w:t xml:space="preserve"> </w:t>
      </w:r>
      <w:r>
        <w:t>determine</w:t>
      </w:r>
      <w:r>
        <w:rPr>
          <w:spacing w:val="-21"/>
        </w:rPr>
        <w:t xml:space="preserve"> </w:t>
      </w:r>
      <w:r>
        <w:t>the</w:t>
      </w:r>
      <w:r>
        <w:rPr>
          <w:spacing w:val="-21"/>
        </w:rPr>
        <w:t xml:space="preserve"> </w:t>
      </w:r>
      <w:r>
        <w:t>extent</w:t>
      </w:r>
      <w:r>
        <w:rPr>
          <w:spacing w:val="-22"/>
        </w:rPr>
        <w:t xml:space="preserve"> </w:t>
      </w:r>
      <w:r>
        <w:t>to</w:t>
      </w:r>
      <w:r>
        <w:rPr>
          <w:spacing w:val="-21"/>
        </w:rPr>
        <w:t xml:space="preserve"> </w:t>
      </w:r>
      <w:r>
        <w:t>which</w:t>
      </w:r>
      <w:r>
        <w:rPr>
          <w:spacing w:val="-21"/>
        </w:rPr>
        <w:t xml:space="preserve"> </w:t>
      </w:r>
      <w:r>
        <w:t>the</w:t>
      </w:r>
      <w:r>
        <w:rPr>
          <w:spacing w:val="-25"/>
        </w:rPr>
        <w:t xml:space="preserve"> </w:t>
      </w:r>
      <w:r>
        <w:rPr>
          <w:spacing w:val="-3"/>
        </w:rPr>
        <w:t xml:space="preserve">Administration </w:t>
      </w:r>
      <w:r>
        <w:t>achieved the</w:t>
      </w:r>
      <w:r>
        <w:rPr>
          <w:spacing w:val="-3"/>
        </w:rPr>
        <w:t xml:space="preserve"> </w:t>
      </w:r>
      <w:r>
        <w:t>objectives.</w:t>
      </w:r>
    </w:p>
    <w:p w14:paraId="65C861CD" w14:textId="77777777" w:rsidR="0009623E" w:rsidRDefault="00F00F55">
      <w:pPr>
        <w:pStyle w:val="ListParagraph"/>
        <w:numPr>
          <w:ilvl w:val="1"/>
          <w:numId w:val="22"/>
        </w:numPr>
        <w:tabs>
          <w:tab w:val="left" w:pos="1511"/>
        </w:tabs>
        <w:spacing w:before="200" w:line="237" w:lineRule="auto"/>
        <w:ind w:right="557" w:firstLine="0"/>
        <w:jc w:val="both"/>
      </w:pPr>
      <w:r>
        <w:t>The</w:t>
      </w:r>
      <w:r>
        <w:rPr>
          <w:spacing w:val="-12"/>
        </w:rPr>
        <w:t xml:space="preserve"> </w:t>
      </w:r>
      <w:r>
        <w:t>programme</w:t>
      </w:r>
      <w:r>
        <w:rPr>
          <w:spacing w:val="-11"/>
        </w:rPr>
        <w:t xml:space="preserve"> </w:t>
      </w:r>
      <w:r>
        <w:t>followed</w:t>
      </w:r>
      <w:r>
        <w:rPr>
          <w:spacing w:val="-11"/>
        </w:rPr>
        <w:t xml:space="preserve"> </w:t>
      </w:r>
      <w:r>
        <w:t>a</w:t>
      </w:r>
      <w:r>
        <w:rPr>
          <w:spacing w:val="-12"/>
        </w:rPr>
        <w:t xml:space="preserve"> </w:t>
      </w:r>
      <w:r>
        <w:t>process</w:t>
      </w:r>
      <w:r>
        <w:rPr>
          <w:spacing w:val="-10"/>
        </w:rPr>
        <w:t xml:space="preserve"> </w:t>
      </w:r>
      <w:r>
        <w:t>which</w:t>
      </w:r>
      <w:r>
        <w:rPr>
          <w:spacing w:val="-12"/>
        </w:rPr>
        <w:t xml:space="preserve"> </w:t>
      </w:r>
      <w:r>
        <w:t>sought</w:t>
      </w:r>
      <w:r>
        <w:rPr>
          <w:spacing w:val="-12"/>
        </w:rPr>
        <w:t xml:space="preserve"> </w:t>
      </w:r>
      <w:r>
        <w:t>initially</w:t>
      </w:r>
      <w:r>
        <w:rPr>
          <w:spacing w:val="-17"/>
        </w:rPr>
        <w:t xml:space="preserve"> </w:t>
      </w:r>
      <w:r>
        <w:rPr>
          <w:spacing w:val="4"/>
        </w:rPr>
        <w:t>to</w:t>
      </w:r>
      <w:r>
        <w:rPr>
          <w:spacing w:val="-12"/>
        </w:rPr>
        <w:t xml:space="preserve"> </w:t>
      </w:r>
      <w:r>
        <w:t>determine</w:t>
      </w:r>
      <w:r>
        <w:rPr>
          <w:spacing w:val="-11"/>
        </w:rPr>
        <w:t xml:space="preserve"> </w:t>
      </w:r>
      <w:r>
        <w:t>the</w:t>
      </w:r>
      <w:r>
        <w:rPr>
          <w:spacing w:val="-11"/>
        </w:rPr>
        <w:t xml:space="preserve"> </w:t>
      </w:r>
      <w:r>
        <w:t>strategy</w:t>
      </w:r>
      <w:r>
        <w:rPr>
          <w:spacing w:val="-20"/>
        </w:rPr>
        <w:t xml:space="preserve"> </w:t>
      </w:r>
      <w:r>
        <w:t>for the implementation of the applicable IMO instruments, the review processes in place and the arrangements for continual improvement. Following this, an examination of the national legislation in place and which provides the instruments with force of law was undertaken. The processes by which the State develops and makes known its interpretations, policies and instructions regarding these instruments, as well as the practical implementation of these arrangements were also</w:t>
      </w:r>
      <w:r>
        <w:rPr>
          <w:spacing w:val="-4"/>
        </w:rPr>
        <w:t xml:space="preserve"> </w:t>
      </w:r>
      <w:r>
        <w:t>reviewed.</w:t>
      </w:r>
    </w:p>
    <w:p w14:paraId="535CF41A" w14:textId="77777777" w:rsidR="0009623E" w:rsidRDefault="00F00F55">
      <w:pPr>
        <w:pStyle w:val="ListParagraph"/>
        <w:numPr>
          <w:ilvl w:val="1"/>
          <w:numId w:val="22"/>
        </w:numPr>
        <w:tabs>
          <w:tab w:val="left" w:pos="1511"/>
        </w:tabs>
        <w:spacing w:before="199" w:line="237" w:lineRule="auto"/>
        <w:ind w:right="559" w:firstLine="0"/>
        <w:jc w:val="both"/>
      </w:pPr>
      <w:r>
        <w:t>An opening meeting was conducted on [day, date and place], in accordance with the Procedures and agenda and list of attendees is attached as annex 2. At the closing meeting, which was held [day, date and place], a draft interim report was tabled to assist in focusing discussion and the next steps to be</w:t>
      </w:r>
      <w:r>
        <w:rPr>
          <w:spacing w:val="-10"/>
        </w:rPr>
        <w:t xml:space="preserve"> </w:t>
      </w:r>
      <w:r>
        <w:t>taken.</w:t>
      </w:r>
    </w:p>
    <w:p w14:paraId="300D623D" w14:textId="77777777" w:rsidR="0009623E" w:rsidRDefault="0009623E">
      <w:pPr>
        <w:pStyle w:val="BodyText"/>
        <w:spacing w:before="10"/>
        <w:rPr>
          <w:sz w:val="18"/>
        </w:rPr>
      </w:pPr>
    </w:p>
    <w:p w14:paraId="0C7E7B01" w14:textId="77777777" w:rsidR="0009623E" w:rsidRDefault="00F00F55">
      <w:pPr>
        <w:pStyle w:val="Heading2"/>
        <w:numPr>
          <w:ilvl w:val="0"/>
          <w:numId w:val="22"/>
        </w:numPr>
        <w:tabs>
          <w:tab w:val="left" w:pos="1510"/>
          <w:tab w:val="left" w:pos="1511"/>
        </w:tabs>
        <w:ind w:hanging="853"/>
      </w:pPr>
      <w:r>
        <w:t>Overview and general maritime activities of the</w:t>
      </w:r>
      <w:r>
        <w:rPr>
          <w:spacing w:val="-8"/>
        </w:rPr>
        <w:t xml:space="preserve"> </w:t>
      </w:r>
      <w:r>
        <w:t>State</w:t>
      </w:r>
    </w:p>
    <w:p w14:paraId="6B419BB8" w14:textId="77777777" w:rsidR="0009623E" w:rsidRDefault="00F00F55">
      <w:pPr>
        <w:pStyle w:val="Heading3"/>
        <w:spacing w:before="208"/>
      </w:pPr>
      <w:r>
        <w:t>General</w:t>
      </w:r>
    </w:p>
    <w:p w14:paraId="4EFFD130" w14:textId="77777777" w:rsidR="0009623E" w:rsidRDefault="00F00F55">
      <w:pPr>
        <w:pStyle w:val="ListParagraph"/>
        <w:numPr>
          <w:ilvl w:val="1"/>
          <w:numId w:val="22"/>
        </w:numPr>
        <w:tabs>
          <w:tab w:val="left" w:pos="1511"/>
        </w:tabs>
        <w:spacing w:before="203" w:line="237" w:lineRule="auto"/>
        <w:ind w:right="561" w:firstLine="0"/>
        <w:jc w:val="both"/>
      </w:pPr>
      <w:r>
        <w:t>The</w:t>
      </w:r>
      <w:r>
        <w:rPr>
          <w:spacing w:val="-14"/>
        </w:rPr>
        <w:t xml:space="preserve"> </w:t>
      </w:r>
      <w:r>
        <w:t>maritime</w:t>
      </w:r>
      <w:r>
        <w:rPr>
          <w:spacing w:val="-13"/>
        </w:rPr>
        <w:t xml:space="preserve"> </w:t>
      </w:r>
      <w:r>
        <w:t>administration</w:t>
      </w:r>
      <w:r>
        <w:rPr>
          <w:spacing w:val="-13"/>
        </w:rPr>
        <w:t xml:space="preserve"> </w:t>
      </w:r>
      <w:r>
        <w:t>of</w:t>
      </w:r>
      <w:r>
        <w:rPr>
          <w:spacing w:val="-12"/>
        </w:rPr>
        <w:t xml:space="preserve"> </w:t>
      </w:r>
      <w:r>
        <w:t>[name</w:t>
      </w:r>
      <w:r>
        <w:rPr>
          <w:spacing w:val="-15"/>
        </w:rPr>
        <w:t xml:space="preserve"> </w:t>
      </w:r>
      <w:r>
        <w:t>of</w:t>
      </w:r>
      <w:r>
        <w:rPr>
          <w:spacing w:val="-16"/>
        </w:rPr>
        <w:t xml:space="preserve"> </w:t>
      </w:r>
      <w:r>
        <w:t>Member</w:t>
      </w:r>
      <w:r>
        <w:rPr>
          <w:spacing w:val="-17"/>
        </w:rPr>
        <w:t xml:space="preserve"> </w:t>
      </w:r>
      <w:r>
        <w:t>State]</w:t>
      </w:r>
      <w:r>
        <w:rPr>
          <w:spacing w:val="-17"/>
        </w:rPr>
        <w:t xml:space="preserve"> </w:t>
      </w:r>
      <w:r>
        <w:t>is</w:t>
      </w:r>
      <w:r>
        <w:rPr>
          <w:spacing w:val="-16"/>
        </w:rPr>
        <w:t xml:space="preserve"> </w:t>
      </w:r>
      <w:r>
        <w:t>divided</w:t>
      </w:r>
      <w:r>
        <w:rPr>
          <w:spacing w:val="-16"/>
        </w:rPr>
        <w:t xml:space="preserve"> </w:t>
      </w:r>
      <w:r>
        <w:t>between</w:t>
      </w:r>
      <w:r>
        <w:rPr>
          <w:spacing w:val="-16"/>
        </w:rPr>
        <w:t xml:space="preserve"> </w:t>
      </w:r>
      <w:r>
        <w:t>[number</w:t>
      </w:r>
      <w:r>
        <w:rPr>
          <w:spacing w:val="-17"/>
        </w:rPr>
        <w:t xml:space="preserve"> </w:t>
      </w:r>
      <w:r>
        <w:t>of entities].</w:t>
      </w:r>
      <w:r>
        <w:rPr>
          <w:spacing w:val="33"/>
        </w:rPr>
        <w:t xml:space="preserve"> </w:t>
      </w:r>
      <w:r>
        <w:t>Annex</w:t>
      </w:r>
      <w:r>
        <w:rPr>
          <w:spacing w:val="-15"/>
        </w:rPr>
        <w:t xml:space="preserve"> </w:t>
      </w:r>
      <w:r>
        <w:t>3</w:t>
      </w:r>
      <w:r>
        <w:rPr>
          <w:spacing w:val="-15"/>
        </w:rPr>
        <w:t xml:space="preserve"> </w:t>
      </w:r>
      <w:r>
        <w:t>sets</w:t>
      </w:r>
      <w:r>
        <w:rPr>
          <w:spacing w:val="-15"/>
        </w:rPr>
        <w:t xml:space="preserve"> </w:t>
      </w:r>
      <w:r>
        <w:t>out</w:t>
      </w:r>
      <w:r>
        <w:rPr>
          <w:spacing w:val="-17"/>
        </w:rPr>
        <w:t xml:space="preserve"> </w:t>
      </w:r>
      <w:r>
        <w:t>in</w:t>
      </w:r>
      <w:r>
        <w:rPr>
          <w:spacing w:val="-15"/>
        </w:rPr>
        <w:t xml:space="preserve"> </w:t>
      </w:r>
      <w:r>
        <w:t>diagrammatic</w:t>
      </w:r>
      <w:r>
        <w:rPr>
          <w:spacing w:val="-16"/>
        </w:rPr>
        <w:t xml:space="preserve"> </w:t>
      </w:r>
      <w:r>
        <w:t>format</w:t>
      </w:r>
      <w:r>
        <w:rPr>
          <w:spacing w:val="-17"/>
        </w:rPr>
        <w:t xml:space="preserve"> </w:t>
      </w:r>
      <w:r>
        <w:t>the</w:t>
      </w:r>
      <w:r>
        <w:rPr>
          <w:spacing w:val="-15"/>
        </w:rPr>
        <w:t xml:space="preserve"> </w:t>
      </w:r>
      <w:r>
        <w:t>general</w:t>
      </w:r>
      <w:r>
        <w:rPr>
          <w:spacing w:val="-17"/>
        </w:rPr>
        <w:t xml:space="preserve"> </w:t>
      </w:r>
      <w:r>
        <w:t>structure</w:t>
      </w:r>
      <w:r>
        <w:rPr>
          <w:spacing w:val="-15"/>
        </w:rPr>
        <w:t xml:space="preserve"> </w:t>
      </w:r>
      <w:r>
        <w:t>of</w:t>
      </w:r>
      <w:r>
        <w:rPr>
          <w:spacing w:val="-15"/>
        </w:rPr>
        <w:t xml:space="preserve"> </w:t>
      </w:r>
      <w:r>
        <w:t>the</w:t>
      </w:r>
      <w:r>
        <w:rPr>
          <w:spacing w:val="-16"/>
        </w:rPr>
        <w:t xml:space="preserve"> </w:t>
      </w:r>
      <w:r>
        <w:t>entities</w:t>
      </w:r>
      <w:r>
        <w:rPr>
          <w:spacing w:val="-14"/>
        </w:rPr>
        <w:t xml:space="preserve"> </w:t>
      </w:r>
      <w:r>
        <w:t>involved.</w:t>
      </w:r>
    </w:p>
    <w:p w14:paraId="4708F547" w14:textId="77777777" w:rsidR="0009623E" w:rsidRDefault="00F00F55">
      <w:pPr>
        <w:pStyle w:val="ListParagraph"/>
        <w:numPr>
          <w:ilvl w:val="1"/>
          <w:numId w:val="22"/>
        </w:numPr>
        <w:tabs>
          <w:tab w:val="left" w:pos="1510"/>
          <w:tab w:val="left" w:pos="1511"/>
        </w:tabs>
        <w:spacing w:before="201"/>
        <w:ind w:left="1510" w:hanging="853"/>
      </w:pPr>
      <w:r>
        <w:t>[Provide general division of responsibilities among State</w:t>
      </w:r>
      <w:r>
        <w:rPr>
          <w:spacing w:val="-12"/>
        </w:rPr>
        <w:t xml:space="preserve"> </w:t>
      </w:r>
      <w:r>
        <w:t>entities.]</w:t>
      </w:r>
    </w:p>
    <w:p w14:paraId="3DB692A3" w14:textId="77777777" w:rsidR="0009623E" w:rsidRDefault="00F00F55">
      <w:pPr>
        <w:pStyle w:val="Heading3"/>
        <w:spacing w:before="212"/>
      </w:pPr>
      <w:r>
        <w:t>Strategy</w:t>
      </w:r>
    </w:p>
    <w:p w14:paraId="20245BFF" w14:textId="77777777" w:rsidR="0009623E" w:rsidRDefault="00F00F55">
      <w:pPr>
        <w:pStyle w:val="ListParagraph"/>
        <w:numPr>
          <w:ilvl w:val="1"/>
          <w:numId w:val="22"/>
        </w:numPr>
        <w:tabs>
          <w:tab w:val="left" w:pos="1511"/>
        </w:tabs>
        <w:spacing w:before="208" w:line="237" w:lineRule="auto"/>
        <w:ind w:right="552" w:firstLine="0"/>
        <w:jc w:val="both"/>
      </w:pPr>
      <w:r>
        <w:rPr>
          <w:spacing w:val="-3"/>
        </w:rPr>
        <w:t xml:space="preserve">[Provide description </w:t>
      </w:r>
      <w:r>
        <w:t xml:space="preserve">of </w:t>
      </w:r>
      <w:r>
        <w:rPr>
          <w:spacing w:val="-3"/>
        </w:rPr>
        <w:t xml:space="preserve">strategic framework </w:t>
      </w:r>
      <w:r>
        <w:t xml:space="preserve">in place, as </w:t>
      </w:r>
      <w:r>
        <w:rPr>
          <w:spacing w:val="-3"/>
        </w:rPr>
        <w:t xml:space="preserve">well </w:t>
      </w:r>
      <w:r>
        <w:t xml:space="preserve">as </w:t>
      </w:r>
      <w:r>
        <w:rPr>
          <w:spacing w:val="-3"/>
        </w:rPr>
        <w:t xml:space="preserve">subsidiary </w:t>
      </w:r>
      <w:r>
        <w:t xml:space="preserve">documents </w:t>
      </w:r>
      <w:r>
        <w:rPr>
          <w:spacing w:val="-3"/>
        </w:rPr>
        <w:t xml:space="preserve">containing responsibilities </w:t>
      </w:r>
      <w:r>
        <w:t xml:space="preserve">of </w:t>
      </w:r>
      <w:r>
        <w:rPr>
          <w:spacing w:val="-3"/>
        </w:rPr>
        <w:t xml:space="preserve">State entities, </w:t>
      </w:r>
      <w:r>
        <w:t xml:space="preserve">plans of </w:t>
      </w:r>
      <w:r>
        <w:rPr>
          <w:spacing w:val="-3"/>
        </w:rPr>
        <w:t xml:space="preserve">activities, </w:t>
      </w:r>
      <w:r>
        <w:t xml:space="preserve">key </w:t>
      </w:r>
      <w:r>
        <w:rPr>
          <w:spacing w:val="-3"/>
        </w:rPr>
        <w:t xml:space="preserve">performance indicators </w:t>
      </w:r>
      <w:r>
        <w:t xml:space="preserve">and </w:t>
      </w:r>
      <w:r>
        <w:rPr>
          <w:spacing w:val="-3"/>
        </w:rPr>
        <w:t>review</w:t>
      </w:r>
      <w:r>
        <w:rPr>
          <w:spacing w:val="-29"/>
        </w:rPr>
        <w:t xml:space="preserve"> </w:t>
      </w:r>
      <w:r>
        <w:t>mechanism,</w:t>
      </w:r>
      <w:r>
        <w:rPr>
          <w:spacing w:val="-27"/>
        </w:rPr>
        <w:t xml:space="preserve"> </w:t>
      </w:r>
      <w:r>
        <w:rPr>
          <w:spacing w:val="-3"/>
        </w:rPr>
        <w:t>including</w:t>
      </w:r>
      <w:r>
        <w:rPr>
          <w:spacing w:val="-26"/>
        </w:rPr>
        <w:t xml:space="preserve"> </w:t>
      </w:r>
      <w:r>
        <w:rPr>
          <w:spacing w:val="-3"/>
        </w:rPr>
        <w:t>responsibilities</w:t>
      </w:r>
      <w:r>
        <w:rPr>
          <w:spacing w:val="-25"/>
        </w:rPr>
        <w:t xml:space="preserve"> </w:t>
      </w:r>
      <w:r>
        <w:t>for</w:t>
      </w:r>
      <w:r>
        <w:rPr>
          <w:spacing w:val="-27"/>
        </w:rPr>
        <w:t xml:space="preserve"> </w:t>
      </w:r>
      <w:r>
        <w:t>an</w:t>
      </w:r>
      <w:r>
        <w:rPr>
          <w:spacing w:val="-26"/>
        </w:rPr>
        <w:t xml:space="preserve"> </w:t>
      </w:r>
      <w:r>
        <w:rPr>
          <w:spacing w:val="-3"/>
        </w:rPr>
        <w:t>overall</w:t>
      </w:r>
      <w:r>
        <w:rPr>
          <w:spacing w:val="-26"/>
        </w:rPr>
        <w:t xml:space="preserve"> </w:t>
      </w:r>
      <w:r>
        <w:t>assessment</w:t>
      </w:r>
      <w:r>
        <w:rPr>
          <w:spacing w:val="-27"/>
        </w:rPr>
        <w:t xml:space="preserve"> </w:t>
      </w:r>
      <w:r>
        <w:t>of</w:t>
      </w:r>
      <w:r>
        <w:rPr>
          <w:spacing w:val="-25"/>
        </w:rPr>
        <w:t xml:space="preserve"> </w:t>
      </w:r>
      <w:r>
        <w:rPr>
          <w:spacing w:val="-3"/>
        </w:rPr>
        <w:t>performance</w:t>
      </w:r>
      <w:r>
        <w:rPr>
          <w:spacing w:val="-31"/>
        </w:rPr>
        <w:t xml:space="preserve"> </w:t>
      </w:r>
      <w:r>
        <w:t>of</w:t>
      </w:r>
      <w:r>
        <w:rPr>
          <w:spacing w:val="-29"/>
        </w:rPr>
        <w:t xml:space="preserve"> </w:t>
      </w:r>
      <w:r>
        <w:t>a</w:t>
      </w:r>
      <w:r>
        <w:rPr>
          <w:spacing w:val="-30"/>
        </w:rPr>
        <w:t xml:space="preserve"> </w:t>
      </w:r>
      <w:r>
        <w:rPr>
          <w:spacing w:val="-5"/>
        </w:rPr>
        <w:t>State.]</w:t>
      </w:r>
    </w:p>
    <w:p w14:paraId="2DEA04E1" w14:textId="77777777" w:rsidR="0009623E" w:rsidRDefault="0009623E">
      <w:pPr>
        <w:spacing w:line="237" w:lineRule="auto"/>
        <w:jc w:val="both"/>
        <w:sectPr w:rsidR="0009623E">
          <w:headerReference w:type="default" r:id="rId63"/>
          <w:footerReference w:type="default" r:id="rId64"/>
          <w:pgSz w:w="11910" w:h="16840"/>
          <w:pgMar w:top="1380" w:right="860" w:bottom="1000" w:left="760" w:header="856" w:footer="803" w:gutter="0"/>
          <w:cols w:space="720"/>
        </w:sectPr>
      </w:pPr>
    </w:p>
    <w:p w14:paraId="05C9EAE8" w14:textId="77777777" w:rsidR="0009623E" w:rsidRDefault="0009623E">
      <w:pPr>
        <w:pStyle w:val="BodyText"/>
        <w:spacing w:before="11"/>
        <w:rPr>
          <w:sz w:val="13"/>
        </w:rPr>
      </w:pPr>
    </w:p>
    <w:p w14:paraId="2E457E7B" w14:textId="77777777" w:rsidR="0009623E" w:rsidRDefault="00F00F55">
      <w:pPr>
        <w:pStyle w:val="Heading3"/>
        <w:spacing w:before="91"/>
      </w:pPr>
      <w:r>
        <w:t>Legislation</w:t>
      </w:r>
    </w:p>
    <w:p w14:paraId="3B11F100" w14:textId="77777777" w:rsidR="0009623E" w:rsidRDefault="0009623E">
      <w:pPr>
        <w:pStyle w:val="BodyText"/>
        <w:spacing w:before="5"/>
        <w:rPr>
          <w:b/>
          <w:i/>
          <w:sz w:val="21"/>
        </w:rPr>
      </w:pPr>
    </w:p>
    <w:p w14:paraId="3A576F4E" w14:textId="77777777" w:rsidR="0009623E" w:rsidRDefault="00F00F55">
      <w:pPr>
        <w:pStyle w:val="ListParagraph"/>
        <w:numPr>
          <w:ilvl w:val="1"/>
          <w:numId w:val="22"/>
        </w:numPr>
        <w:tabs>
          <w:tab w:val="left" w:pos="1510"/>
          <w:tab w:val="left" w:pos="1511"/>
        </w:tabs>
        <w:ind w:left="1510" w:hanging="853"/>
      </w:pPr>
      <w:r>
        <w:t>[Provide description of legislative processes of the Member</w:t>
      </w:r>
      <w:r>
        <w:rPr>
          <w:spacing w:val="-15"/>
        </w:rPr>
        <w:t xml:space="preserve"> </w:t>
      </w:r>
      <w:r>
        <w:t>State.]</w:t>
      </w:r>
    </w:p>
    <w:p w14:paraId="4755E92A" w14:textId="77777777" w:rsidR="0009623E" w:rsidRDefault="0009623E">
      <w:pPr>
        <w:pStyle w:val="BodyText"/>
        <w:spacing w:before="1"/>
      </w:pPr>
    </w:p>
    <w:p w14:paraId="45DEC454" w14:textId="77777777" w:rsidR="0009623E" w:rsidRDefault="00F00F55">
      <w:pPr>
        <w:pStyle w:val="Heading3"/>
      </w:pPr>
      <w:r>
        <w:t>Records and improvement</w:t>
      </w:r>
    </w:p>
    <w:p w14:paraId="0E1E9CB7" w14:textId="77777777" w:rsidR="0009623E" w:rsidRDefault="0009623E">
      <w:pPr>
        <w:pStyle w:val="BodyText"/>
        <w:spacing w:before="4"/>
        <w:rPr>
          <w:b/>
          <w:i/>
          <w:sz w:val="21"/>
        </w:rPr>
      </w:pPr>
    </w:p>
    <w:p w14:paraId="476ED5EC" w14:textId="77777777" w:rsidR="0009623E" w:rsidRDefault="00F00F55">
      <w:pPr>
        <w:pStyle w:val="ListParagraph"/>
        <w:numPr>
          <w:ilvl w:val="1"/>
          <w:numId w:val="22"/>
        </w:numPr>
        <w:tabs>
          <w:tab w:val="left" w:pos="1510"/>
          <w:tab w:val="left" w:pos="1511"/>
        </w:tabs>
        <w:spacing w:before="1"/>
        <w:ind w:left="1510" w:hanging="853"/>
      </w:pPr>
      <w:r>
        <w:t>[Provide status in accordance with relevant requirements of the III</w:t>
      </w:r>
      <w:r>
        <w:rPr>
          <w:spacing w:val="-25"/>
        </w:rPr>
        <w:t xml:space="preserve"> </w:t>
      </w:r>
      <w:r>
        <w:t>Code.]</w:t>
      </w:r>
    </w:p>
    <w:p w14:paraId="0211967B" w14:textId="77777777" w:rsidR="0009623E" w:rsidRDefault="0009623E">
      <w:pPr>
        <w:pStyle w:val="BodyText"/>
        <w:spacing w:before="2"/>
      </w:pPr>
    </w:p>
    <w:p w14:paraId="77C694B1" w14:textId="77777777" w:rsidR="0009623E" w:rsidRDefault="00F00F55">
      <w:pPr>
        <w:pStyle w:val="ListParagraph"/>
        <w:numPr>
          <w:ilvl w:val="1"/>
          <w:numId w:val="22"/>
        </w:numPr>
        <w:tabs>
          <w:tab w:val="left" w:pos="1510"/>
          <w:tab w:val="left" w:pos="1511"/>
        </w:tabs>
        <w:spacing w:line="237" w:lineRule="auto"/>
        <w:ind w:right="568" w:firstLine="0"/>
        <w:rPr>
          <w:i/>
        </w:rPr>
      </w:pPr>
      <w:r>
        <w:rPr>
          <w:b/>
          <w:i/>
        </w:rPr>
        <w:t xml:space="preserve">Findings </w:t>
      </w:r>
      <w:r>
        <w:rPr>
          <w:i/>
        </w:rPr>
        <w:t>[all findings related to general activities to be grouped at the end of this section of the</w:t>
      </w:r>
      <w:r>
        <w:rPr>
          <w:i/>
          <w:spacing w:val="-4"/>
        </w:rPr>
        <w:t xml:space="preserve"> </w:t>
      </w:r>
      <w:r>
        <w:rPr>
          <w:i/>
        </w:rPr>
        <w:t>report.]</w:t>
      </w:r>
    </w:p>
    <w:p w14:paraId="18434A5C" w14:textId="77777777" w:rsidR="0009623E" w:rsidRDefault="0009623E">
      <w:pPr>
        <w:pStyle w:val="BodyText"/>
        <w:rPr>
          <w:i/>
          <w:sz w:val="24"/>
        </w:rPr>
      </w:pPr>
    </w:p>
    <w:p w14:paraId="68885FCB" w14:textId="77777777" w:rsidR="0009623E" w:rsidRDefault="00F00F55">
      <w:pPr>
        <w:pStyle w:val="Heading2"/>
        <w:numPr>
          <w:ilvl w:val="0"/>
          <w:numId w:val="21"/>
        </w:numPr>
        <w:tabs>
          <w:tab w:val="left" w:pos="2362"/>
          <w:tab w:val="left" w:pos="2363"/>
        </w:tabs>
        <w:spacing w:before="193" w:line="244" w:lineRule="auto"/>
        <w:ind w:right="560" w:hanging="850"/>
        <w:jc w:val="both"/>
      </w:pPr>
      <w:r>
        <w:t>There is no evidence of reports being submitted to IMO  for  the  period 2012-2015 relating to MARPOL and the maritime administration confirmed that they have not submitted the required reports to IMO (MARPOL, articles 11(1) and 12(2), III Code, part 1, paragraph 8.3). See Form</w:t>
      </w:r>
      <w:r>
        <w:rPr>
          <w:spacing w:val="-2"/>
        </w:rPr>
        <w:t xml:space="preserve"> </w:t>
      </w:r>
      <w:r>
        <w:rPr>
          <w:spacing w:val="-3"/>
        </w:rPr>
        <w:t>A...</w:t>
      </w:r>
    </w:p>
    <w:p w14:paraId="52CFEDAC" w14:textId="77777777" w:rsidR="0009623E" w:rsidRDefault="00F00F55">
      <w:pPr>
        <w:pStyle w:val="Heading3"/>
        <w:spacing w:before="199"/>
        <w:ind w:left="1510"/>
      </w:pPr>
      <w:r>
        <w:t>Corrective action</w:t>
      </w:r>
    </w:p>
    <w:p w14:paraId="0DDDD427" w14:textId="77777777" w:rsidR="0009623E" w:rsidRDefault="0009623E">
      <w:pPr>
        <w:pStyle w:val="BodyText"/>
        <w:rPr>
          <w:b/>
          <w:i/>
        </w:rPr>
      </w:pPr>
    </w:p>
    <w:p w14:paraId="12208887" w14:textId="77777777" w:rsidR="0009623E" w:rsidRDefault="00F00F55">
      <w:pPr>
        <w:ind w:left="2360"/>
        <w:rPr>
          <w:i/>
        </w:rPr>
      </w:pPr>
      <w:r>
        <w:rPr>
          <w:i/>
        </w:rPr>
        <w:t>[To include a succinct summary of corrective action in the audit final report.]</w:t>
      </w:r>
    </w:p>
    <w:p w14:paraId="05226AE7" w14:textId="77777777" w:rsidR="0009623E" w:rsidRDefault="00F00F55">
      <w:pPr>
        <w:pStyle w:val="Heading3"/>
        <w:spacing w:before="4"/>
        <w:ind w:left="1510"/>
      </w:pPr>
      <w:r>
        <w:t>Root cause</w:t>
      </w:r>
    </w:p>
    <w:p w14:paraId="146BDAD1" w14:textId="77777777" w:rsidR="0009623E" w:rsidRDefault="00F00F55">
      <w:pPr>
        <w:spacing w:before="200"/>
        <w:ind w:left="2360"/>
        <w:rPr>
          <w:i/>
        </w:rPr>
      </w:pPr>
      <w:r>
        <w:rPr>
          <w:i/>
        </w:rPr>
        <w:t>[To include a succinct summary of root cause(s) in the audit final report.]</w:t>
      </w:r>
    </w:p>
    <w:p w14:paraId="08B62E90" w14:textId="77777777" w:rsidR="0009623E" w:rsidRDefault="00F00F55">
      <w:pPr>
        <w:pStyle w:val="Heading2"/>
        <w:numPr>
          <w:ilvl w:val="0"/>
          <w:numId w:val="21"/>
        </w:numPr>
        <w:tabs>
          <w:tab w:val="left" w:pos="2362"/>
          <w:tab w:val="left" w:pos="2363"/>
        </w:tabs>
        <w:spacing w:before="208" w:line="244" w:lineRule="auto"/>
        <w:ind w:right="554" w:hanging="850"/>
        <w:jc w:val="both"/>
      </w:pPr>
      <w:r>
        <w:t>The</w:t>
      </w:r>
      <w:r>
        <w:rPr>
          <w:spacing w:val="-20"/>
        </w:rPr>
        <w:t xml:space="preserve"> </w:t>
      </w:r>
      <w:r>
        <w:t>Administration</w:t>
      </w:r>
      <w:r>
        <w:rPr>
          <w:spacing w:val="-19"/>
        </w:rPr>
        <w:t xml:space="preserve"> </w:t>
      </w:r>
      <w:r>
        <w:rPr>
          <w:spacing w:val="2"/>
        </w:rPr>
        <w:t>was</w:t>
      </w:r>
      <w:r>
        <w:rPr>
          <w:spacing w:val="-19"/>
        </w:rPr>
        <w:t xml:space="preserve"> </w:t>
      </w:r>
      <w:r>
        <w:t>not</w:t>
      </w:r>
      <w:r>
        <w:rPr>
          <w:spacing w:val="-20"/>
        </w:rPr>
        <w:t xml:space="preserve"> </w:t>
      </w:r>
      <w:r>
        <w:t>able</w:t>
      </w:r>
      <w:r>
        <w:rPr>
          <w:spacing w:val="-19"/>
        </w:rPr>
        <w:t xml:space="preserve"> </w:t>
      </w:r>
      <w:r>
        <w:t>to</w:t>
      </w:r>
      <w:r>
        <w:rPr>
          <w:spacing w:val="-19"/>
        </w:rPr>
        <w:t xml:space="preserve"> </w:t>
      </w:r>
      <w:r>
        <w:t>provide</w:t>
      </w:r>
      <w:r>
        <w:rPr>
          <w:spacing w:val="-19"/>
        </w:rPr>
        <w:t xml:space="preserve"> </w:t>
      </w:r>
      <w:r>
        <w:t>evidence</w:t>
      </w:r>
      <w:r>
        <w:rPr>
          <w:spacing w:val="-19"/>
        </w:rPr>
        <w:t xml:space="preserve"> </w:t>
      </w:r>
      <w:r>
        <w:t>of</w:t>
      </w:r>
      <w:r>
        <w:rPr>
          <w:spacing w:val="-22"/>
        </w:rPr>
        <w:t xml:space="preserve"> </w:t>
      </w:r>
      <w:r>
        <w:t>reporting</w:t>
      </w:r>
      <w:r>
        <w:rPr>
          <w:spacing w:val="-21"/>
        </w:rPr>
        <w:t xml:space="preserve"> </w:t>
      </w:r>
      <w:r>
        <w:t>to</w:t>
      </w:r>
      <w:r>
        <w:rPr>
          <w:spacing w:val="-21"/>
        </w:rPr>
        <w:t xml:space="preserve"> </w:t>
      </w:r>
      <w:r>
        <w:t xml:space="preserve">IMO of a permanent Load Line Convention exemption for one of its ships subject to the 1966 Load Lines Convention. The ship </w:t>
      </w:r>
      <w:r>
        <w:rPr>
          <w:spacing w:val="2"/>
        </w:rPr>
        <w:t xml:space="preserve">was </w:t>
      </w:r>
      <w:r>
        <w:t xml:space="preserve">permanently allowed to operate without fixed or portable covers for a ventilation opening on deck as required by the Convention. The permanent equivalence </w:t>
      </w:r>
      <w:r>
        <w:rPr>
          <w:spacing w:val="2"/>
        </w:rPr>
        <w:t xml:space="preserve">was </w:t>
      </w:r>
      <w:r>
        <w:t>based on the sheltered location of the vents and the hold dewatering system capability (LL 66, Article 6(3); III Code, part 1, paragraph 8.3). See Form A</w:t>
      </w:r>
      <w:r>
        <w:rPr>
          <w:spacing w:val="-13"/>
        </w:rPr>
        <w:t xml:space="preserve"> </w:t>
      </w:r>
      <w:r>
        <w:t>...</w:t>
      </w:r>
    </w:p>
    <w:p w14:paraId="50250B59" w14:textId="77777777" w:rsidR="0009623E" w:rsidRDefault="0009623E">
      <w:pPr>
        <w:pStyle w:val="BodyText"/>
        <w:spacing w:before="6"/>
        <w:rPr>
          <w:b/>
          <w:sz w:val="21"/>
        </w:rPr>
      </w:pPr>
    </w:p>
    <w:p w14:paraId="383148A6" w14:textId="77777777" w:rsidR="0009623E" w:rsidRDefault="00F00F55">
      <w:pPr>
        <w:pStyle w:val="Heading3"/>
        <w:ind w:left="1510"/>
      </w:pPr>
      <w:r>
        <w:t>Corrective action</w:t>
      </w:r>
    </w:p>
    <w:p w14:paraId="55BCD0AF" w14:textId="77777777" w:rsidR="0009623E" w:rsidRDefault="0009623E">
      <w:pPr>
        <w:pStyle w:val="BodyText"/>
        <w:rPr>
          <w:b/>
          <w:i/>
        </w:rPr>
      </w:pPr>
    </w:p>
    <w:p w14:paraId="479EB53F" w14:textId="77777777" w:rsidR="0009623E" w:rsidRDefault="00F00F55">
      <w:pPr>
        <w:spacing w:before="1"/>
        <w:ind w:left="2360"/>
        <w:rPr>
          <w:i/>
        </w:rPr>
      </w:pPr>
      <w:r>
        <w:rPr>
          <w:i/>
        </w:rPr>
        <w:t>[To include a succinct summary of corrective action in the audit final report.]</w:t>
      </w:r>
    </w:p>
    <w:p w14:paraId="2E9C0C67" w14:textId="77777777" w:rsidR="0009623E" w:rsidRDefault="0009623E">
      <w:pPr>
        <w:pStyle w:val="BodyText"/>
        <w:spacing w:before="7"/>
        <w:rPr>
          <w:i/>
        </w:rPr>
      </w:pPr>
    </w:p>
    <w:p w14:paraId="33948F14" w14:textId="77777777" w:rsidR="0009623E" w:rsidRDefault="00F00F55">
      <w:pPr>
        <w:pStyle w:val="Heading3"/>
        <w:ind w:left="1510"/>
      </w:pPr>
      <w:r>
        <w:t>Root cause</w:t>
      </w:r>
    </w:p>
    <w:p w14:paraId="6541CCED" w14:textId="77777777" w:rsidR="0009623E" w:rsidRDefault="0009623E">
      <w:pPr>
        <w:pStyle w:val="BodyText"/>
        <w:spacing w:before="5"/>
        <w:rPr>
          <w:b/>
          <w:i/>
          <w:sz w:val="21"/>
        </w:rPr>
      </w:pPr>
    </w:p>
    <w:p w14:paraId="285F980F" w14:textId="77777777" w:rsidR="0009623E" w:rsidRDefault="00F00F55">
      <w:pPr>
        <w:ind w:left="2360"/>
        <w:rPr>
          <w:i/>
        </w:rPr>
      </w:pPr>
      <w:r>
        <w:rPr>
          <w:i/>
        </w:rPr>
        <w:t>[To include a succinct summary of root cause(s) in the audit final report.]</w:t>
      </w:r>
    </w:p>
    <w:p w14:paraId="765949DE" w14:textId="77777777" w:rsidR="0009623E" w:rsidRDefault="0009623E">
      <w:pPr>
        <w:pStyle w:val="BodyText"/>
        <w:spacing w:before="2"/>
        <w:rPr>
          <w:i/>
        </w:rPr>
      </w:pPr>
    </w:p>
    <w:p w14:paraId="5A73C25B" w14:textId="77777777" w:rsidR="0009623E" w:rsidRDefault="00F00F55">
      <w:pPr>
        <w:pStyle w:val="ListParagraph"/>
        <w:numPr>
          <w:ilvl w:val="1"/>
          <w:numId w:val="22"/>
        </w:numPr>
        <w:tabs>
          <w:tab w:val="left" w:pos="1510"/>
          <w:tab w:val="left" w:pos="1511"/>
        </w:tabs>
        <w:spacing w:line="237" w:lineRule="auto"/>
        <w:ind w:right="562" w:firstLine="0"/>
        <w:rPr>
          <w:i/>
        </w:rPr>
      </w:pPr>
      <w:r>
        <w:rPr>
          <w:b/>
          <w:i/>
        </w:rPr>
        <w:t>Observations</w:t>
      </w:r>
      <w:r>
        <w:rPr>
          <w:b/>
          <w:i/>
          <w:spacing w:val="-17"/>
        </w:rPr>
        <w:t xml:space="preserve"> </w:t>
      </w:r>
      <w:r>
        <w:rPr>
          <w:i/>
        </w:rPr>
        <w:t>[all</w:t>
      </w:r>
      <w:r>
        <w:rPr>
          <w:i/>
          <w:spacing w:val="-19"/>
        </w:rPr>
        <w:t xml:space="preserve"> </w:t>
      </w:r>
      <w:r>
        <w:rPr>
          <w:i/>
        </w:rPr>
        <w:t>observations</w:t>
      </w:r>
      <w:r>
        <w:rPr>
          <w:i/>
          <w:spacing w:val="-18"/>
        </w:rPr>
        <w:t xml:space="preserve"> </w:t>
      </w:r>
      <w:r>
        <w:rPr>
          <w:i/>
        </w:rPr>
        <w:t>related</w:t>
      </w:r>
      <w:r>
        <w:rPr>
          <w:i/>
          <w:spacing w:val="-20"/>
        </w:rPr>
        <w:t xml:space="preserve"> </w:t>
      </w:r>
      <w:r>
        <w:rPr>
          <w:i/>
        </w:rPr>
        <w:t>to</w:t>
      </w:r>
      <w:r>
        <w:rPr>
          <w:i/>
          <w:spacing w:val="-20"/>
        </w:rPr>
        <w:t xml:space="preserve"> </w:t>
      </w:r>
      <w:r>
        <w:rPr>
          <w:i/>
        </w:rPr>
        <w:t>general</w:t>
      </w:r>
      <w:r>
        <w:rPr>
          <w:i/>
          <w:spacing w:val="-21"/>
        </w:rPr>
        <w:t xml:space="preserve"> </w:t>
      </w:r>
      <w:r>
        <w:rPr>
          <w:i/>
        </w:rPr>
        <w:t>activities</w:t>
      </w:r>
      <w:r>
        <w:rPr>
          <w:i/>
          <w:spacing w:val="-19"/>
        </w:rPr>
        <w:t xml:space="preserve"> </w:t>
      </w:r>
      <w:r>
        <w:rPr>
          <w:i/>
        </w:rPr>
        <w:t>to</w:t>
      </w:r>
      <w:r>
        <w:rPr>
          <w:i/>
          <w:spacing w:val="-20"/>
        </w:rPr>
        <w:t xml:space="preserve"> </w:t>
      </w:r>
      <w:r>
        <w:rPr>
          <w:i/>
        </w:rPr>
        <w:t>be</w:t>
      </w:r>
      <w:r>
        <w:rPr>
          <w:i/>
          <w:spacing w:val="-21"/>
        </w:rPr>
        <w:t xml:space="preserve"> </w:t>
      </w:r>
      <w:r>
        <w:rPr>
          <w:i/>
        </w:rPr>
        <w:t>grouped</w:t>
      </w:r>
      <w:r>
        <w:rPr>
          <w:i/>
          <w:spacing w:val="-20"/>
        </w:rPr>
        <w:t xml:space="preserve"> </w:t>
      </w:r>
      <w:r>
        <w:rPr>
          <w:i/>
        </w:rPr>
        <w:t>at</w:t>
      </w:r>
      <w:r>
        <w:rPr>
          <w:i/>
          <w:spacing w:val="-21"/>
        </w:rPr>
        <w:t xml:space="preserve"> </w:t>
      </w:r>
      <w:r>
        <w:rPr>
          <w:i/>
        </w:rPr>
        <w:t>the</w:t>
      </w:r>
      <w:r>
        <w:rPr>
          <w:i/>
          <w:spacing w:val="-20"/>
        </w:rPr>
        <w:t xml:space="preserve"> </w:t>
      </w:r>
      <w:r>
        <w:rPr>
          <w:i/>
        </w:rPr>
        <w:t>end</w:t>
      </w:r>
      <w:r>
        <w:rPr>
          <w:i/>
          <w:spacing w:val="-20"/>
        </w:rPr>
        <w:t xml:space="preserve"> </w:t>
      </w:r>
      <w:r>
        <w:rPr>
          <w:i/>
        </w:rPr>
        <w:t>of this section of the</w:t>
      </w:r>
      <w:r>
        <w:rPr>
          <w:i/>
          <w:spacing w:val="-5"/>
        </w:rPr>
        <w:t xml:space="preserve"> </w:t>
      </w:r>
      <w:r>
        <w:rPr>
          <w:i/>
        </w:rPr>
        <w:t>report.]</w:t>
      </w:r>
    </w:p>
    <w:p w14:paraId="25F40EE0" w14:textId="77777777" w:rsidR="0009623E" w:rsidRDefault="0009623E">
      <w:pPr>
        <w:pStyle w:val="BodyText"/>
        <w:rPr>
          <w:i/>
        </w:rPr>
      </w:pPr>
    </w:p>
    <w:p w14:paraId="1EEB7DD8" w14:textId="77777777" w:rsidR="0009623E" w:rsidRDefault="00F00F55">
      <w:pPr>
        <w:pStyle w:val="Heading2"/>
        <w:tabs>
          <w:tab w:val="left" w:pos="2362"/>
        </w:tabs>
        <w:spacing w:line="244" w:lineRule="auto"/>
        <w:ind w:left="2360" w:right="552" w:hanging="850"/>
        <w:jc w:val="both"/>
      </w:pPr>
      <w:r>
        <w:rPr>
          <w:b w:val="0"/>
        </w:rPr>
        <w:t>.1</w:t>
      </w:r>
      <w:r>
        <w:rPr>
          <w:b w:val="0"/>
        </w:rPr>
        <w:tab/>
      </w:r>
      <w:r>
        <w:rPr>
          <w:b w:val="0"/>
        </w:rPr>
        <w:tab/>
      </w:r>
      <w:r>
        <w:t xml:space="preserve">It was </w:t>
      </w:r>
      <w:r>
        <w:rPr>
          <w:spacing w:val="-3"/>
        </w:rPr>
        <w:t xml:space="preserve">established </w:t>
      </w:r>
      <w:r>
        <w:t xml:space="preserve">that </w:t>
      </w:r>
      <w:r>
        <w:rPr>
          <w:spacing w:val="-2"/>
        </w:rPr>
        <w:t xml:space="preserve">the </w:t>
      </w:r>
      <w:r>
        <w:rPr>
          <w:spacing w:val="-3"/>
        </w:rPr>
        <w:t xml:space="preserve">State </w:t>
      </w:r>
      <w:r>
        <w:t xml:space="preserve">has no </w:t>
      </w:r>
      <w:r>
        <w:rPr>
          <w:spacing w:val="-3"/>
        </w:rPr>
        <w:t xml:space="preserve">strategy </w:t>
      </w:r>
      <w:r>
        <w:rPr>
          <w:spacing w:val="-2"/>
        </w:rPr>
        <w:t xml:space="preserve">for </w:t>
      </w:r>
      <w:r>
        <w:rPr>
          <w:spacing w:val="-3"/>
        </w:rPr>
        <w:t xml:space="preserve">meeting its overall obligations   </w:t>
      </w:r>
      <w:r>
        <w:t xml:space="preserve">and   </w:t>
      </w:r>
      <w:r>
        <w:rPr>
          <w:spacing w:val="-3"/>
        </w:rPr>
        <w:t xml:space="preserve">responsibilities   contained    </w:t>
      </w:r>
      <w:r>
        <w:t xml:space="preserve">in    </w:t>
      </w:r>
      <w:r>
        <w:rPr>
          <w:spacing w:val="-2"/>
        </w:rPr>
        <w:t xml:space="preserve">the    </w:t>
      </w:r>
      <w:r>
        <w:rPr>
          <w:spacing w:val="-3"/>
        </w:rPr>
        <w:t>mandatory IMO</w:t>
      </w:r>
      <w:r>
        <w:rPr>
          <w:spacing w:val="-10"/>
        </w:rPr>
        <w:t xml:space="preserve"> </w:t>
      </w:r>
      <w:r>
        <w:rPr>
          <w:spacing w:val="-3"/>
        </w:rPr>
        <w:t>instruments</w:t>
      </w:r>
      <w:r>
        <w:rPr>
          <w:spacing w:val="-12"/>
        </w:rPr>
        <w:t xml:space="preserve"> </w:t>
      </w:r>
      <w:r>
        <w:t>to</w:t>
      </w:r>
      <w:r>
        <w:rPr>
          <w:spacing w:val="-11"/>
        </w:rPr>
        <w:t xml:space="preserve"> </w:t>
      </w:r>
      <w:r>
        <w:t>which</w:t>
      </w:r>
      <w:r>
        <w:rPr>
          <w:spacing w:val="-12"/>
        </w:rPr>
        <w:t xml:space="preserve"> </w:t>
      </w:r>
      <w:r>
        <w:t>it</w:t>
      </w:r>
      <w:r>
        <w:rPr>
          <w:spacing w:val="-12"/>
        </w:rPr>
        <w:t xml:space="preserve"> </w:t>
      </w:r>
      <w:r>
        <w:t>is</w:t>
      </w:r>
      <w:r>
        <w:rPr>
          <w:spacing w:val="-12"/>
        </w:rPr>
        <w:t xml:space="preserve"> </w:t>
      </w:r>
      <w:r>
        <w:t>a</w:t>
      </w:r>
      <w:r>
        <w:rPr>
          <w:spacing w:val="-11"/>
        </w:rPr>
        <w:t xml:space="preserve"> </w:t>
      </w:r>
      <w:r>
        <w:rPr>
          <w:spacing w:val="-4"/>
        </w:rPr>
        <w:t>Party.</w:t>
      </w:r>
      <w:r>
        <w:rPr>
          <w:spacing w:val="36"/>
        </w:rPr>
        <w:t xml:space="preserve"> </w:t>
      </w:r>
      <w:r>
        <w:rPr>
          <w:spacing w:val="-3"/>
        </w:rPr>
        <w:t>This</w:t>
      </w:r>
      <w:r>
        <w:rPr>
          <w:spacing w:val="-14"/>
        </w:rPr>
        <w:t xml:space="preserve"> </w:t>
      </w:r>
      <w:r>
        <w:t>was</w:t>
      </w:r>
      <w:r>
        <w:rPr>
          <w:spacing w:val="-13"/>
        </w:rPr>
        <w:t xml:space="preserve"> </w:t>
      </w:r>
      <w:r>
        <w:rPr>
          <w:spacing w:val="-3"/>
        </w:rPr>
        <w:t>evidenced</w:t>
      </w:r>
      <w:r>
        <w:rPr>
          <w:spacing w:val="-14"/>
        </w:rPr>
        <w:t xml:space="preserve"> </w:t>
      </w:r>
      <w:r>
        <w:t>by</w:t>
      </w:r>
      <w:r>
        <w:rPr>
          <w:spacing w:val="-18"/>
        </w:rPr>
        <w:t xml:space="preserve"> </w:t>
      </w:r>
      <w:r>
        <w:rPr>
          <w:spacing w:val="-2"/>
        </w:rPr>
        <w:t>the</w:t>
      </w:r>
      <w:r>
        <w:rPr>
          <w:spacing w:val="-13"/>
        </w:rPr>
        <w:t xml:space="preserve"> </w:t>
      </w:r>
      <w:r>
        <w:t>lack</w:t>
      </w:r>
      <w:r>
        <w:rPr>
          <w:spacing w:val="-14"/>
        </w:rPr>
        <w:t xml:space="preserve"> </w:t>
      </w:r>
      <w:r>
        <w:t xml:space="preserve">of </w:t>
      </w:r>
      <w:r>
        <w:rPr>
          <w:spacing w:val="-3"/>
        </w:rPr>
        <w:t>documentation</w:t>
      </w:r>
      <w:r>
        <w:rPr>
          <w:spacing w:val="-24"/>
        </w:rPr>
        <w:t xml:space="preserve"> </w:t>
      </w:r>
      <w:r>
        <w:rPr>
          <w:spacing w:val="-3"/>
        </w:rPr>
        <w:t>setting</w:t>
      </w:r>
      <w:r>
        <w:rPr>
          <w:spacing w:val="-24"/>
        </w:rPr>
        <w:t xml:space="preserve"> </w:t>
      </w:r>
      <w:r>
        <w:t>out</w:t>
      </w:r>
      <w:r>
        <w:rPr>
          <w:spacing w:val="-25"/>
        </w:rPr>
        <w:t xml:space="preserve"> </w:t>
      </w:r>
      <w:r>
        <w:rPr>
          <w:spacing w:val="-2"/>
        </w:rPr>
        <w:t>the</w:t>
      </w:r>
      <w:r>
        <w:rPr>
          <w:spacing w:val="-24"/>
        </w:rPr>
        <w:t xml:space="preserve"> </w:t>
      </w:r>
      <w:r>
        <w:rPr>
          <w:spacing w:val="-5"/>
        </w:rPr>
        <w:t>strategy;</w:t>
      </w:r>
      <w:r>
        <w:rPr>
          <w:spacing w:val="-27"/>
        </w:rPr>
        <w:t xml:space="preserve"> </w:t>
      </w:r>
      <w:r>
        <w:rPr>
          <w:spacing w:val="-4"/>
        </w:rPr>
        <w:t>absence</w:t>
      </w:r>
      <w:r>
        <w:rPr>
          <w:spacing w:val="-29"/>
        </w:rPr>
        <w:t xml:space="preserve"> </w:t>
      </w:r>
      <w:r>
        <w:t>of</w:t>
      </w:r>
      <w:r>
        <w:rPr>
          <w:spacing w:val="-29"/>
        </w:rPr>
        <w:t xml:space="preserve"> </w:t>
      </w:r>
      <w:r>
        <w:rPr>
          <w:spacing w:val="-4"/>
        </w:rPr>
        <w:t>continuous</w:t>
      </w:r>
      <w:r>
        <w:rPr>
          <w:spacing w:val="-28"/>
        </w:rPr>
        <w:t xml:space="preserve"> </w:t>
      </w:r>
      <w:r>
        <w:rPr>
          <w:spacing w:val="-5"/>
        </w:rPr>
        <w:t>review</w:t>
      </w:r>
      <w:r>
        <w:rPr>
          <w:spacing w:val="-22"/>
        </w:rPr>
        <w:t xml:space="preserve"> </w:t>
      </w:r>
      <w:r>
        <w:rPr>
          <w:spacing w:val="-3"/>
        </w:rPr>
        <w:t>and verification</w:t>
      </w:r>
      <w:r>
        <w:rPr>
          <w:spacing w:val="-11"/>
        </w:rPr>
        <w:t xml:space="preserve"> </w:t>
      </w:r>
      <w:r>
        <w:t>of</w:t>
      </w:r>
      <w:r>
        <w:rPr>
          <w:spacing w:val="-12"/>
        </w:rPr>
        <w:t xml:space="preserve"> </w:t>
      </w:r>
      <w:r>
        <w:rPr>
          <w:spacing w:val="-2"/>
        </w:rPr>
        <w:t>the</w:t>
      </w:r>
      <w:r>
        <w:rPr>
          <w:spacing w:val="-11"/>
        </w:rPr>
        <w:t xml:space="preserve"> </w:t>
      </w:r>
      <w:r>
        <w:rPr>
          <w:spacing w:val="-3"/>
        </w:rPr>
        <w:t>effectiveness</w:t>
      </w:r>
      <w:r>
        <w:rPr>
          <w:spacing w:val="-11"/>
        </w:rPr>
        <w:t xml:space="preserve"> </w:t>
      </w:r>
      <w:r>
        <w:t>of</w:t>
      </w:r>
      <w:r>
        <w:rPr>
          <w:spacing w:val="-12"/>
        </w:rPr>
        <w:t xml:space="preserve"> </w:t>
      </w:r>
      <w:r>
        <w:rPr>
          <w:spacing w:val="-2"/>
        </w:rPr>
        <w:t>the</w:t>
      </w:r>
      <w:r>
        <w:rPr>
          <w:spacing w:val="-11"/>
        </w:rPr>
        <w:t xml:space="preserve"> </w:t>
      </w:r>
      <w:r>
        <w:rPr>
          <w:spacing w:val="-3"/>
        </w:rPr>
        <w:t>State</w:t>
      </w:r>
      <w:r>
        <w:rPr>
          <w:spacing w:val="-12"/>
        </w:rPr>
        <w:t xml:space="preserve"> </w:t>
      </w:r>
      <w:r>
        <w:t>in</w:t>
      </w:r>
      <w:r>
        <w:rPr>
          <w:spacing w:val="-13"/>
        </w:rPr>
        <w:t xml:space="preserve"> </w:t>
      </w:r>
      <w:r>
        <w:t>respect</w:t>
      </w:r>
      <w:r>
        <w:rPr>
          <w:spacing w:val="-13"/>
        </w:rPr>
        <w:t xml:space="preserve"> </w:t>
      </w:r>
      <w:r>
        <w:t>of</w:t>
      </w:r>
      <w:r>
        <w:rPr>
          <w:spacing w:val="-14"/>
        </w:rPr>
        <w:t xml:space="preserve"> </w:t>
      </w:r>
      <w:r>
        <w:rPr>
          <w:spacing w:val="-3"/>
        </w:rPr>
        <w:t>its</w:t>
      </w:r>
      <w:r>
        <w:rPr>
          <w:spacing w:val="-13"/>
        </w:rPr>
        <w:t xml:space="preserve"> </w:t>
      </w:r>
      <w:r>
        <w:rPr>
          <w:spacing w:val="-3"/>
        </w:rPr>
        <w:t>international obligations;</w:t>
      </w:r>
      <w:r>
        <w:rPr>
          <w:spacing w:val="-23"/>
        </w:rPr>
        <w:t xml:space="preserve"> </w:t>
      </w:r>
      <w:r>
        <w:t>and</w:t>
      </w:r>
      <w:r>
        <w:rPr>
          <w:spacing w:val="-24"/>
        </w:rPr>
        <w:t xml:space="preserve"> </w:t>
      </w:r>
      <w:r>
        <w:rPr>
          <w:spacing w:val="-2"/>
        </w:rPr>
        <w:t>the</w:t>
      </w:r>
      <w:r>
        <w:rPr>
          <w:spacing w:val="-24"/>
        </w:rPr>
        <w:t xml:space="preserve"> </w:t>
      </w:r>
      <w:r>
        <w:rPr>
          <w:spacing w:val="-3"/>
        </w:rPr>
        <w:t>overall</w:t>
      </w:r>
      <w:r>
        <w:rPr>
          <w:spacing w:val="-25"/>
        </w:rPr>
        <w:t xml:space="preserve"> </w:t>
      </w:r>
      <w:r>
        <w:rPr>
          <w:spacing w:val="-3"/>
        </w:rPr>
        <w:t>organizational</w:t>
      </w:r>
      <w:r>
        <w:rPr>
          <w:spacing w:val="-29"/>
        </w:rPr>
        <w:t xml:space="preserve"> </w:t>
      </w:r>
      <w:r>
        <w:rPr>
          <w:spacing w:val="-5"/>
        </w:rPr>
        <w:t>performance</w:t>
      </w:r>
      <w:r>
        <w:rPr>
          <w:spacing w:val="-29"/>
        </w:rPr>
        <w:t xml:space="preserve"> </w:t>
      </w:r>
      <w:r>
        <w:rPr>
          <w:spacing w:val="-3"/>
        </w:rPr>
        <w:t>and</w:t>
      </w:r>
      <w:r>
        <w:rPr>
          <w:spacing w:val="-28"/>
        </w:rPr>
        <w:t xml:space="preserve"> </w:t>
      </w:r>
      <w:r>
        <w:rPr>
          <w:spacing w:val="-5"/>
        </w:rPr>
        <w:t>capability</w:t>
      </w:r>
      <w:r>
        <w:rPr>
          <w:spacing w:val="-33"/>
        </w:rPr>
        <w:t xml:space="preserve"> </w:t>
      </w:r>
      <w:r>
        <w:rPr>
          <w:spacing w:val="-3"/>
        </w:rPr>
        <w:t xml:space="preserve">had </w:t>
      </w:r>
      <w:r>
        <w:t>not</w:t>
      </w:r>
      <w:r>
        <w:rPr>
          <w:spacing w:val="-10"/>
        </w:rPr>
        <w:t xml:space="preserve"> </w:t>
      </w:r>
      <w:r>
        <w:t>been</w:t>
      </w:r>
      <w:r>
        <w:rPr>
          <w:spacing w:val="-8"/>
        </w:rPr>
        <w:t xml:space="preserve"> </w:t>
      </w:r>
      <w:r>
        <w:t>accessed</w:t>
      </w:r>
      <w:r>
        <w:rPr>
          <w:spacing w:val="-8"/>
        </w:rPr>
        <w:t xml:space="preserve"> </w:t>
      </w:r>
      <w:r>
        <w:t>(Code,</w:t>
      </w:r>
      <w:r>
        <w:rPr>
          <w:spacing w:val="-8"/>
        </w:rPr>
        <w:t xml:space="preserve"> </w:t>
      </w:r>
      <w:r>
        <w:t>part</w:t>
      </w:r>
      <w:r>
        <w:rPr>
          <w:spacing w:val="-9"/>
        </w:rPr>
        <w:t xml:space="preserve"> </w:t>
      </w:r>
      <w:r>
        <w:t>1,</w:t>
      </w:r>
      <w:r>
        <w:rPr>
          <w:spacing w:val="-10"/>
        </w:rPr>
        <w:t xml:space="preserve"> </w:t>
      </w:r>
      <w:r>
        <w:rPr>
          <w:spacing w:val="-3"/>
        </w:rPr>
        <w:t>paragraph</w:t>
      </w:r>
      <w:r>
        <w:rPr>
          <w:spacing w:val="-8"/>
        </w:rPr>
        <w:t xml:space="preserve"> </w:t>
      </w:r>
      <w:r>
        <w:rPr>
          <w:spacing w:val="-2"/>
        </w:rPr>
        <w:t>3).</w:t>
      </w:r>
      <w:r>
        <w:rPr>
          <w:spacing w:val="-10"/>
        </w:rPr>
        <w:t xml:space="preserve"> </w:t>
      </w:r>
      <w:r>
        <w:t>See</w:t>
      </w:r>
      <w:r>
        <w:rPr>
          <w:spacing w:val="-9"/>
        </w:rPr>
        <w:t xml:space="preserve"> </w:t>
      </w:r>
      <w:r>
        <w:t>Form</w:t>
      </w:r>
      <w:r>
        <w:rPr>
          <w:spacing w:val="-8"/>
        </w:rPr>
        <w:t xml:space="preserve"> </w:t>
      </w:r>
      <w:r>
        <w:rPr>
          <w:spacing w:val="-5"/>
        </w:rPr>
        <w:t>A...</w:t>
      </w:r>
    </w:p>
    <w:p w14:paraId="4B479279" w14:textId="77777777" w:rsidR="0009623E" w:rsidRDefault="0009623E">
      <w:pPr>
        <w:spacing w:line="244" w:lineRule="auto"/>
        <w:jc w:val="both"/>
        <w:sectPr w:rsidR="0009623E">
          <w:headerReference w:type="default" r:id="rId65"/>
          <w:footerReference w:type="default" r:id="rId66"/>
          <w:pgSz w:w="11910" w:h="16840"/>
          <w:pgMar w:top="1380" w:right="860" w:bottom="1000" w:left="760" w:header="856" w:footer="803" w:gutter="0"/>
          <w:cols w:space="720"/>
        </w:sectPr>
      </w:pPr>
    </w:p>
    <w:p w14:paraId="13CAFEFB" w14:textId="77777777" w:rsidR="0009623E" w:rsidRDefault="0009623E">
      <w:pPr>
        <w:pStyle w:val="BodyText"/>
        <w:spacing w:before="11"/>
        <w:rPr>
          <w:b/>
          <w:sz w:val="13"/>
        </w:rPr>
      </w:pPr>
    </w:p>
    <w:p w14:paraId="6DA4A08C" w14:textId="77777777" w:rsidR="0009623E" w:rsidRDefault="00F00F55">
      <w:pPr>
        <w:pStyle w:val="Heading3"/>
        <w:spacing w:before="91"/>
        <w:ind w:left="1510"/>
      </w:pPr>
      <w:r>
        <w:t>Corrective action</w:t>
      </w:r>
    </w:p>
    <w:p w14:paraId="5FB011FE" w14:textId="77777777" w:rsidR="0009623E" w:rsidRDefault="00F00F55">
      <w:pPr>
        <w:spacing w:before="206"/>
        <w:ind w:left="2362"/>
        <w:rPr>
          <w:i/>
        </w:rPr>
      </w:pPr>
      <w:r>
        <w:rPr>
          <w:i/>
        </w:rPr>
        <w:t>[To include a succinct summary of corrective action in the audit final report.]</w:t>
      </w:r>
    </w:p>
    <w:p w14:paraId="00AF3649" w14:textId="77777777" w:rsidR="0009623E" w:rsidRDefault="00F00F55">
      <w:pPr>
        <w:pStyle w:val="Heading3"/>
        <w:spacing w:before="208"/>
        <w:ind w:left="1510"/>
      </w:pPr>
      <w:r>
        <w:t>Root cause</w:t>
      </w:r>
    </w:p>
    <w:p w14:paraId="5CC24F68" w14:textId="77777777" w:rsidR="0009623E" w:rsidRDefault="0009623E">
      <w:pPr>
        <w:pStyle w:val="BodyText"/>
        <w:rPr>
          <w:b/>
          <w:i/>
        </w:rPr>
      </w:pPr>
    </w:p>
    <w:p w14:paraId="256D2E2A" w14:textId="77777777" w:rsidR="0009623E" w:rsidRDefault="00F00F55">
      <w:pPr>
        <w:ind w:left="2360"/>
        <w:rPr>
          <w:i/>
        </w:rPr>
      </w:pPr>
      <w:r>
        <w:rPr>
          <w:i/>
        </w:rPr>
        <w:t>[To include a succinct summary of root cause(s) in the audit final report.]</w:t>
      </w:r>
    </w:p>
    <w:p w14:paraId="6890B6FB" w14:textId="77777777" w:rsidR="0009623E" w:rsidRDefault="0009623E">
      <w:pPr>
        <w:pStyle w:val="BodyText"/>
        <w:spacing w:before="1"/>
        <w:rPr>
          <w:i/>
        </w:rPr>
      </w:pPr>
    </w:p>
    <w:p w14:paraId="12C89E18" w14:textId="77777777" w:rsidR="0009623E" w:rsidRDefault="00F00F55">
      <w:pPr>
        <w:pStyle w:val="Heading2"/>
        <w:numPr>
          <w:ilvl w:val="0"/>
          <w:numId w:val="22"/>
        </w:numPr>
        <w:tabs>
          <w:tab w:val="left" w:pos="1510"/>
          <w:tab w:val="left" w:pos="1511"/>
        </w:tabs>
        <w:ind w:hanging="853"/>
      </w:pPr>
      <w:r>
        <w:t>Flag State</w:t>
      </w:r>
      <w:r>
        <w:rPr>
          <w:spacing w:val="-3"/>
        </w:rPr>
        <w:t xml:space="preserve"> </w:t>
      </w:r>
      <w:r>
        <w:t>activities</w:t>
      </w:r>
    </w:p>
    <w:p w14:paraId="3565A934" w14:textId="77777777" w:rsidR="0009623E" w:rsidRDefault="0009623E">
      <w:pPr>
        <w:pStyle w:val="BodyText"/>
        <w:spacing w:before="6"/>
        <w:rPr>
          <w:b/>
          <w:sz w:val="21"/>
        </w:rPr>
      </w:pPr>
    </w:p>
    <w:p w14:paraId="1819095C" w14:textId="77777777" w:rsidR="0009623E" w:rsidRDefault="00F00F55">
      <w:pPr>
        <w:pStyle w:val="ListParagraph"/>
        <w:numPr>
          <w:ilvl w:val="1"/>
          <w:numId w:val="22"/>
        </w:numPr>
        <w:tabs>
          <w:tab w:val="left" w:pos="1511"/>
        </w:tabs>
        <w:spacing w:before="1" w:line="237" w:lineRule="auto"/>
        <w:ind w:right="561" w:firstLine="0"/>
        <w:jc w:val="both"/>
        <w:rPr>
          <w:i/>
        </w:rPr>
      </w:pPr>
      <w:r>
        <w:rPr>
          <w:i/>
        </w:rPr>
        <w:t>[Provide description of flag State activities and work of divisions/department/ subordinate</w:t>
      </w:r>
      <w:r>
        <w:rPr>
          <w:i/>
          <w:spacing w:val="-2"/>
        </w:rPr>
        <w:t xml:space="preserve"> </w:t>
      </w:r>
      <w:r>
        <w:rPr>
          <w:i/>
        </w:rPr>
        <w:t>entities.]</w:t>
      </w:r>
    </w:p>
    <w:p w14:paraId="1388BD41" w14:textId="77777777" w:rsidR="0009623E" w:rsidRDefault="0009623E">
      <w:pPr>
        <w:pStyle w:val="BodyText"/>
        <w:spacing w:before="4"/>
        <w:rPr>
          <w:i/>
          <w:sz w:val="21"/>
        </w:rPr>
      </w:pPr>
    </w:p>
    <w:p w14:paraId="7FD12E3E" w14:textId="77777777" w:rsidR="0009623E" w:rsidRDefault="00F00F55">
      <w:pPr>
        <w:pStyle w:val="ListParagraph"/>
        <w:numPr>
          <w:ilvl w:val="1"/>
          <w:numId w:val="22"/>
        </w:numPr>
        <w:tabs>
          <w:tab w:val="left" w:pos="1510"/>
          <w:tab w:val="left" w:pos="1511"/>
        </w:tabs>
        <w:ind w:left="1510" w:hanging="853"/>
        <w:rPr>
          <w:i/>
        </w:rPr>
      </w:pPr>
      <w:r>
        <w:rPr>
          <w:i/>
        </w:rPr>
        <w:t>[Provide details of each of the above and what they</w:t>
      </w:r>
      <w:r>
        <w:rPr>
          <w:i/>
          <w:spacing w:val="-19"/>
        </w:rPr>
        <w:t xml:space="preserve"> </w:t>
      </w:r>
      <w:r>
        <w:rPr>
          <w:i/>
        </w:rPr>
        <w:t>do.]</w:t>
      </w:r>
    </w:p>
    <w:p w14:paraId="16E7F33E" w14:textId="77777777" w:rsidR="0009623E" w:rsidRDefault="0009623E">
      <w:pPr>
        <w:pStyle w:val="BodyText"/>
        <w:rPr>
          <w:i/>
        </w:rPr>
      </w:pPr>
    </w:p>
    <w:p w14:paraId="5B6B4898" w14:textId="77777777" w:rsidR="0009623E" w:rsidRDefault="00F00F55">
      <w:pPr>
        <w:pStyle w:val="Heading3"/>
      </w:pPr>
      <w:r>
        <w:t>Implementation</w:t>
      </w:r>
    </w:p>
    <w:p w14:paraId="3DCCDC77" w14:textId="77777777" w:rsidR="0009623E" w:rsidRDefault="0009623E">
      <w:pPr>
        <w:pStyle w:val="BodyText"/>
        <w:spacing w:before="6"/>
        <w:rPr>
          <w:b/>
          <w:i/>
          <w:sz w:val="21"/>
        </w:rPr>
      </w:pPr>
    </w:p>
    <w:p w14:paraId="7732949F" w14:textId="77777777" w:rsidR="0009623E" w:rsidRDefault="00F00F55">
      <w:pPr>
        <w:pStyle w:val="ListParagraph"/>
        <w:numPr>
          <w:ilvl w:val="1"/>
          <w:numId w:val="22"/>
        </w:numPr>
        <w:tabs>
          <w:tab w:val="left" w:pos="1511"/>
        </w:tabs>
        <w:ind w:right="556" w:firstLine="0"/>
        <w:jc w:val="both"/>
      </w:pPr>
      <w:r>
        <w:t xml:space="preserve">[Provide description of processes and arrangements in place for all relevant requirements in paragraphs 15-17 of the Code, including </w:t>
      </w:r>
      <w:r>
        <w:rPr>
          <w:b/>
        </w:rPr>
        <w:t xml:space="preserve">always, </w:t>
      </w:r>
      <w:r>
        <w:t>how the term "to the satisfaction of the Administration" has been interpreted, as well as how exemptions, dispensations and equivalent arrangements are</w:t>
      </w:r>
      <w:r>
        <w:rPr>
          <w:spacing w:val="-10"/>
        </w:rPr>
        <w:t xml:space="preserve"> </w:t>
      </w:r>
      <w:r>
        <w:t>approved.]</w:t>
      </w:r>
    </w:p>
    <w:p w14:paraId="6A7C9E55" w14:textId="77777777" w:rsidR="0009623E" w:rsidRDefault="0009623E">
      <w:pPr>
        <w:pStyle w:val="BodyText"/>
        <w:spacing w:before="9"/>
        <w:rPr>
          <w:sz w:val="21"/>
        </w:rPr>
      </w:pPr>
    </w:p>
    <w:p w14:paraId="49D30569" w14:textId="77777777" w:rsidR="0009623E" w:rsidRDefault="00F00F55">
      <w:pPr>
        <w:pStyle w:val="Heading3"/>
      </w:pPr>
      <w:r>
        <w:t>Delegation of authority</w:t>
      </w:r>
    </w:p>
    <w:p w14:paraId="3F836184" w14:textId="77777777" w:rsidR="0009623E" w:rsidRDefault="0009623E">
      <w:pPr>
        <w:pStyle w:val="BodyText"/>
        <w:spacing w:before="6"/>
        <w:rPr>
          <w:b/>
          <w:i/>
          <w:sz w:val="21"/>
        </w:rPr>
      </w:pPr>
    </w:p>
    <w:p w14:paraId="2E40CCA9" w14:textId="77777777" w:rsidR="0009623E" w:rsidRDefault="00F00F55">
      <w:pPr>
        <w:pStyle w:val="ListParagraph"/>
        <w:numPr>
          <w:ilvl w:val="1"/>
          <w:numId w:val="22"/>
        </w:numPr>
        <w:tabs>
          <w:tab w:val="left" w:pos="1511"/>
        </w:tabs>
        <w:spacing w:before="1" w:line="237" w:lineRule="auto"/>
        <w:ind w:right="562" w:firstLine="0"/>
        <w:jc w:val="both"/>
      </w:pPr>
      <w:r>
        <w:t>[Provide a description of the process of delegation of authority, agreements in place, oversight programme,</w:t>
      </w:r>
      <w:r>
        <w:rPr>
          <w:spacing w:val="-4"/>
        </w:rPr>
        <w:t xml:space="preserve"> </w:t>
      </w:r>
      <w:r>
        <w:t>etc.]</w:t>
      </w:r>
    </w:p>
    <w:p w14:paraId="06F842B8" w14:textId="77777777" w:rsidR="0009623E" w:rsidRDefault="0009623E">
      <w:pPr>
        <w:pStyle w:val="BodyText"/>
        <w:spacing w:before="11"/>
        <w:rPr>
          <w:sz w:val="21"/>
        </w:rPr>
      </w:pPr>
    </w:p>
    <w:p w14:paraId="7D243FB7" w14:textId="77777777" w:rsidR="0009623E" w:rsidRDefault="00F00F55">
      <w:pPr>
        <w:pStyle w:val="Heading3"/>
      </w:pPr>
      <w:r>
        <w:t>Enforcement</w:t>
      </w:r>
    </w:p>
    <w:p w14:paraId="72AD5C7E" w14:textId="77777777" w:rsidR="0009623E" w:rsidRDefault="0009623E">
      <w:pPr>
        <w:pStyle w:val="BodyText"/>
        <w:spacing w:before="5"/>
        <w:rPr>
          <w:b/>
          <w:i/>
          <w:sz w:val="21"/>
        </w:rPr>
      </w:pPr>
    </w:p>
    <w:p w14:paraId="7FC24847" w14:textId="77777777" w:rsidR="0009623E" w:rsidRDefault="00F00F55">
      <w:pPr>
        <w:pStyle w:val="ListParagraph"/>
        <w:numPr>
          <w:ilvl w:val="1"/>
          <w:numId w:val="22"/>
        </w:numPr>
        <w:tabs>
          <w:tab w:val="left" w:pos="1510"/>
          <w:tab w:val="left" w:pos="1511"/>
        </w:tabs>
        <w:ind w:left="1510" w:hanging="853"/>
      </w:pPr>
      <w:r>
        <w:t>[Provide a description of requirements of national legislation and actions</w:t>
      </w:r>
      <w:r>
        <w:rPr>
          <w:spacing w:val="-27"/>
        </w:rPr>
        <w:t xml:space="preserve"> </w:t>
      </w:r>
      <w:r>
        <w:t>taken.]</w:t>
      </w:r>
    </w:p>
    <w:p w14:paraId="5B5BCB65" w14:textId="77777777" w:rsidR="0009623E" w:rsidRDefault="0009623E">
      <w:pPr>
        <w:pStyle w:val="BodyText"/>
        <w:spacing w:before="1"/>
      </w:pPr>
    </w:p>
    <w:p w14:paraId="6B96C86A" w14:textId="77777777" w:rsidR="0009623E" w:rsidRDefault="00F00F55">
      <w:pPr>
        <w:pStyle w:val="Heading3"/>
      </w:pPr>
      <w:r>
        <w:t>Flag State surveyors</w:t>
      </w:r>
    </w:p>
    <w:p w14:paraId="12938BD6" w14:textId="77777777" w:rsidR="0009623E" w:rsidRDefault="0009623E">
      <w:pPr>
        <w:pStyle w:val="BodyText"/>
        <w:spacing w:before="4"/>
        <w:rPr>
          <w:b/>
          <w:i/>
          <w:sz w:val="21"/>
        </w:rPr>
      </w:pPr>
    </w:p>
    <w:p w14:paraId="41685800" w14:textId="77777777" w:rsidR="0009623E" w:rsidRDefault="00F00F55">
      <w:pPr>
        <w:pStyle w:val="ListParagraph"/>
        <w:numPr>
          <w:ilvl w:val="1"/>
          <w:numId w:val="22"/>
        </w:numPr>
        <w:tabs>
          <w:tab w:val="left" w:pos="1510"/>
          <w:tab w:val="left" w:pos="1511"/>
        </w:tabs>
        <w:ind w:left="1510" w:hanging="853"/>
      </w:pPr>
      <w:r>
        <w:t>[Provide</w:t>
      </w:r>
      <w:r>
        <w:rPr>
          <w:spacing w:val="-10"/>
        </w:rPr>
        <w:t xml:space="preserve"> </w:t>
      </w:r>
      <w:r>
        <w:t>a</w:t>
      </w:r>
      <w:r>
        <w:rPr>
          <w:spacing w:val="-11"/>
        </w:rPr>
        <w:t xml:space="preserve"> </w:t>
      </w:r>
      <w:r>
        <w:t>description</w:t>
      </w:r>
      <w:r>
        <w:rPr>
          <w:spacing w:val="-10"/>
        </w:rPr>
        <w:t xml:space="preserve"> </w:t>
      </w:r>
      <w:r>
        <w:t>of</w:t>
      </w:r>
      <w:r>
        <w:rPr>
          <w:spacing w:val="-10"/>
        </w:rPr>
        <w:t xml:space="preserve"> </w:t>
      </w:r>
      <w:r>
        <w:t>processes</w:t>
      </w:r>
      <w:r>
        <w:rPr>
          <w:spacing w:val="-10"/>
        </w:rPr>
        <w:t xml:space="preserve"> </w:t>
      </w:r>
      <w:r>
        <w:t>in</w:t>
      </w:r>
      <w:r>
        <w:rPr>
          <w:spacing w:val="-11"/>
        </w:rPr>
        <w:t xml:space="preserve"> </w:t>
      </w:r>
      <w:r>
        <w:t>accordance</w:t>
      </w:r>
      <w:r>
        <w:rPr>
          <w:spacing w:val="-11"/>
        </w:rPr>
        <w:t xml:space="preserve"> </w:t>
      </w:r>
      <w:r>
        <w:t>with</w:t>
      </w:r>
      <w:r>
        <w:rPr>
          <w:spacing w:val="-10"/>
        </w:rPr>
        <w:t xml:space="preserve"> </w:t>
      </w:r>
      <w:r>
        <w:t>the</w:t>
      </w:r>
      <w:r>
        <w:rPr>
          <w:spacing w:val="-11"/>
        </w:rPr>
        <w:t xml:space="preserve"> </w:t>
      </w:r>
      <w:r>
        <w:t>requirements</w:t>
      </w:r>
      <w:r>
        <w:rPr>
          <w:spacing w:val="-10"/>
        </w:rPr>
        <w:t xml:space="preserve"> </w:t>
      </w:r>
      <w:r>
        <w:t>of</w:t>
      </w:r>
      <w:r>
        <w:rPr>
          <w:spacing w:val="-10"/>
        </w:rPr>
        <w:t xml:space="preserve"> </w:t>
      </w:r>
      <w:r>
        <w:t>the</w:t>
      </w:r>
      <w:r>
        <w:rPr>
          <w:spacing w:val="-13"/>
        </w:rPr>
        <w:t xml:space="preserve"> </w:t>
      </w:r>
      <w:r>
        <w:t>Code.]</w:t>
      </w:r>
    </w:p>
    <w:p w14:paraId="5B04C7DF" w14:textId="77777777" w:rsidR="0009623E" w:rsidRDefault="0009623E">
      <w:pPr>
        <w:pStyle w:val="BodyText"/>
        <w:spacing w:before="1"/>
      </w:pPr>
    </w:p>
    <w:p w14:paraId="6174A7FA" w14:textId="77777777" w:rsidR="0009623E" w:rsidRDefault="00F00F55">
      <w:pPr>
        <w:pStyle w:val="Heading3"/>
      </w:pPr>
      <w:r>
        <w:t>Evaluation and review</w:t>
      </w:r>
    </w:p>
    <w:p w14:paraId="535D0639" w14:textId="77777777" w:rsidR="0009623E" w:rsidRDefault="0009623E">
      <w:pPr>
        <w:pStyle w:val="BodyText"/>
        <w:spacing w:before="6"/>
        <w:rPr>
          <w:b/>
          <w:i/>
          <w:sz w:val="21"/>
        </w:rPr>
      </w:pPr>
    </w:p>
    <w:p w14:paraId="32C4A1D5" w14:textId="77777777" w:rsidR="0009623E" w:rsidRDefault="00F00F55">
      <w:pPr>
        <w:pStyle w:val="ListParagraph"/>
        <w:numPr>
          <w:ilvl w:val="1"/>
          <w:numId w:val="22"/>
        </w:numPr>
        <w:tabs>
          <w:tab w:val="left" w:pos="1511"/>
        </w:tabs>
        <w:spacing w:before="1" w:line="237" w:lineRule="auto"/>
        <w:ind w:right="567" w:firstLine="0"/>
        <w:jc w:val="both"/>
      </w:pPr>
      <w:r>
        <w:t>[Provide</w:t>
      </w:r>
      <w:r>
        <w:rPr>
          <w:spacing w:val="-7"/>
        </w:rPr>
        <w:t xml:space="preserve"> </w:t>
      </w:r>
      <w:r>
        <w:t>a</w:t>
      </w:r>
      <w:r>
        <w:rPr>
          <w:spacing w:val="-7"/>
        </w:rPr>
        <w:t xml:space="preserve"> </w:t>
      </w:r>
      <w:r>
        <w:t>description</w:t>
      </w:r>
      <w:r>
        <w:rPr>
          <w:spacing w:val="-7"/>
        </w:rPr>
        <w:t xml:space="preserve"> </w:t>
      </w:r>
      <w:r>
        <w:t>of</w:t>
      </w:r>
      <w:r>
        <w:rPr>
          <w:spacing w:val="-7"/>
        </w:rPr>
        <w:t xml:space="preserve"> </w:t>
      </w:r>
      <w:r>
        <w:t>responsibilities</w:t>
      </w:r>
      <w:r>
        <w:rPr>
          <w:spacing w:val="-6"/>
        </w:rPr>
        <w:t xml:space="preserve"> </w:t>
      </w:r>
      <w:r>
        <w:t>for</w:t>
      </w:r>
      <w:r>
        <w:rPr>
          <w:spacing w:val="-8"/>
        </w:rPr>
        <w:t xml:space="preserve"> </w:t>
      </w:r>
      <w:r>
        <w:t>review</w:t>
      </w:r>
      <w:r>
        <w:rPr>
          <w:spacing w:val="-9"/>
        </w:rPr>
        <w:t xml:space="preserve"> </w:t>
      </w:r>
      <w:r>
        <w:t>and</w:t>
      </w:r>
      <w:r>
        <w:rPr>
          <w:spacing w:val="-8"/>
        </w:rPr>
        <w:t xml:space="preserve"> </w:t>
      </w:r>
      <w:r>
        <w:t>processes</w:t>
      </w:r>
      <w:r>
        <w:rPr>
          <w:spacing w:val="-7"/>
        </w:rPr>
        <w:t xml:space="preserve"> </w:t>
      </w:r>
      <w:r>
        <w:t>in</w:t>
      </w:r>
      <w:r>
        <w:rPr>
          <w:spacing w:val="-7"/>
        </w:rPr>
        <w:t xml:space="preserve"> </w:t>
      </w:r>
      <w:r>
        <w:t>accordance</w:t>
      </w:r>
      <w:r>
        <w:rPr>
          <w:spacing w:val="-7"/>
        </w:rPr>
        <w:t xml:space="preserve"> </w:t>
      </w:r>
      <w:r>
        <w:t>with the requirements of the</w:t>
      </w:r>
      <w:r>
        <w:rPr>
          <w:spacing w:val="-4"/>
        </w:rPr>
        <w:t xml:space="preserve"> </w:t>
      </w:r>
      <w:r>
        <w:t>Code.]</w:t>
      </w:r>
    </w:p>
    <w:p w14:paraId="3C813C26" w14:textId="77777777" w:rsidR="0009623E" w:rsidRDefault="0009623E">
      <w:pPr>
        <w:pStyle w:val="BodyText"/>
      </w:pPr>
    </w:p>
    <w:p w14:paraId="44ED5A7E" w14:textId="77777777" w:rsidR="0009623E" w:rsidRDefault="00F00F55">
      <w:pPr>
        <w:pStyle w:val="Heading3"/>
      </w:pPr>
      <w:r>
        <w:t>Investigation of maritime accidents</w:t>
      </w:r>
    </w:p>
    <w:p w14:paraId="60B561B2" w14:textId="77777777" w:rsidR="0009623E" w:rsidRDefault="0009623E">
      <w:pPr>
        <w:pStyle w:val="BodyText"/>
        <w:spacing w:before="2"/>
        <w:rPr>
          <w:b/>
          <w:i/>
        </w:rPr>
      </w:pPr>
    </w:p>
    <w:p w14:paraId="2971E646" w14:textId="77777777" w:rsidR="0009623E" w:rsidRDefault="00F00F55">
      <w:pPr>
        <w:pStyle w:val="ListParagraph"/>
        <w:numPr>
          <w:ilvl w:val="1"/>
          <w:numId w:val="22"/>
        </w:numPr>
        <w:tabs>
          <w:tab w:val="left" w:pos="1511"/>
        </w:tabs>
        <w:spacing w:line="237" w:lineRule="auto"/>
        <w:ind w:right="562" w:firstLine="0"/>
        <w:jc w:val="both"/>
        <w:rPr>
          <w:i/>
        </w:rPr>
      </w:pPr>
      <w:r>
        <w:rPr>
          <w:i/>
        </w:rPr>
        <w:t xml:space="preserve">[Provide a description of </w:t>
      </w:r>
      <w:r>
        <w:t>organization, responsibilities and processes in place for investigation of marine</w:t>
      </w:r>
      <w:r>
        <w:rPr>
          <w:spacing w:val="-1"/>
        </w:rPr>
        <w:t xml:space="preserve"> </w:t>
      </w:r>
      <w:r>
        <w:t>casualties).</w:t>
      </w:r>
      <w:r>
        <w:rPr>
          <w:i/>
        </w:rPr>
        <w:t>]</w:t>
      </w:r>
    </w:p>
    <w:p w14:paraId="119BC188" w14:textId="77777777" w:rsidR="0009623E" w:rsidRDefault="0009623E">
      <w:pPr>
        <w:pStyle w:val="BodyText"/>
        <w:spacing w:before="2"/>
        <w:rPr>
          <w:i/>
        </w:rPr>
      </w:pPr>
    </w:p>
    <w:p w14:paraId="1F5C376E" w14:textId="77777777" w:rsidR="0009623E" w:rsidRDefault="00F00F55">
      <w:pPr>
        <w:pStyle w:val="ListParagraph"/>
        <w:numPr>
          <w:ilvl w:val="1"/>
          <w:numId w:val="22"/>
        </w:numPr>
        <w:tabs>
          <w:tab w:val="left" w:pos="1511"/>
        </w:tabs>
        <w:spacing w:line="237" w:lineRule="auto"/>
        <w:ind w:right="567" w:firstLine="0"/>
        <w:jc w:val="both"/>
        <w:rPr>
          <w:i/>
        </w:rPr>
      </w:pPr>
      <w:r>
        <w:rPr>
          <w:b/>
          <w:i/>
        </w:rPr>
        <w:t xml:space="preserve">Findings </w:t>
      </w:r>
      <w:r>
        <w:rPr>
          <w:i/>
        </w:rPr>
        <w:t>[all findings related to flag State activities to be grouped at the end of this section of the</w:t>
      </w:r>
      <w:r>
        <w:rPr>
          <w:i/>
          <w:spacing w:val="-4"/>
        </w:rPr>
        <w:t xml:space="preserve"> </w:t>
      </w:r>
      <w:r>
        <w:rPr>
          <w:i/>
        </w:rPr>
        <w:t>report.]</w:t>
      </w:r>
    </w:p>
    <w:p w14:paraId="2FC73334" w14:textId="77777777" w:rsidR="0009623E" w:rsidRDefault="0009623E">
      <w:pPr>
        <w:pStyle w:val="BodyText"/>
        <w:spacing w:before="8"/>
        <w:rPr>
          <w:i/>
        </w:rPr>
      </w:pPr>
    </w:p>
    <w:p w14:paraId="08042D3B" w14:textId="77777777" w:rsidR="0009623E" w:rsidRDefault="00F00F55">
      <w:pPr>
        <w:pStyle w:val="Heading2"/>
        <w:numPr>
          <w:ilvl w:val="0"/>
          <w:numId w:val="20"/>
        </w:numPr>
        <w:tabs>
          <w:tab w:val="left" w:pos="2362"/>
          <w:tab w:val="left" w:pos="2363"/>
        </w:tabs>
        <w:spacing w:line="244" w:lineRule="auto"/>
        <w:ind w:right="552" w:hanging="850"/>
        <w:jc w:val="both"/>
      </w:pPr>
      <w:r>
        <w:rPr>
          <w:spacing w:val="-2"/>
        </w:rPr>
        <w:t>The</w:t>
      </w:r>
      <w:r>
        <w:rPr>
          <w:spacing w:val="-28"/>
        </w:rPr>
        <w:t xml:space="preserve"> </w:t>
      </w:r>
      <w:r>
        <w:t>ship</w:t>
      </w:r>
      <w:r>
        <w:rPr>
          <w:spacing w:val="-27"/>
        </w:rPr>
        <w:t xml:space="preserve"> </w:t>
      </w:r>
      <w:r>
        <w:rPr>
          <w:spacing w:val="-3"/>
        </w:rPr>
        <w:t>M/T</w:t>
      </w:r>
      <w:r>
        <w:rPr>
          <w:spacing w:val="-29"/>
        </w:rPr>
        <w:t xml:space="preserve"> </w:t>
      </w:r>
      <w:r>
        <w:t>OVERCROWDED,</w:t>
      </w:r>
      <w:r>
        <w:rPr>
          <w:spacing w:val="-28"/>
        </w:rPr>
        <w:t xml:space="preserve"> </w:t>
      </w:r>
      <w:r>
        <w:rPr>
          <w:spacing w:val="-3"/>
        </w:rPr>
        <w:t>IMO</w:t>
      </w:r>
      <w:r>
        <w:rPr>
          <w:spacing w:val="-27"/>
        </w:rPr>
        <w:t xml:space="preserve"> </w:t>
      </w:r>
      <w:r>
        <w:t>No.</w:t>
      </w:r>
      <w:r>
        <w:rPr>
          <w:spacing w:val="-29"/>
        </w:rPr>
        <w:t xml:space="preserve"> </w:t>
      </w:r>
      <w:r>
        <w:rPr>
          <w:spacing w:val="-4"/>
        </w:rPr>
        <w:t>XXXXXXX,</w:t>
      </w:r>
      <w:r>
        <w:rPr>
          <w:spacing w:val="-30"/>
        </w:rPr>
        <w:t xml:space="preserve"> </w:t>
      </w:r>
      <w:r>
        <w:t>was</w:t>
      </w:r>
      <w:r>
        <w:rPr>
          <w:spacing w:val="-32"/>
        </w:rPr>
        <w:t xml:space="preserve"> </w:t>
      </w:r>
      <w:r>
        <w:rPr>
          <w:spacing w:val="-4"/>
        </w:rPr>
        <w:t>allowed</w:t>
      </w:r>
      <w:r>
        <w:rPr>
          <w:spacing w:val="-31"/>
        </w:rPr>
        <w:t xml:space="preserve"> </w:t>
      </w:r>
      <w:r>
        <w:rPr>
          <w:spacing w:val="-3"/>
        </w:rPr>
        <w:t>to</w:t>
      </w:r>
      <w:r>
        <w:rPr>
          <w:spacing w:val="-31"/>
        </w:rPr>
        <w:t xml:space="preserve"> </w:t>
      </w:r>
      <w:r>
        <w:rPr>
          <w:spacing w:val="-4"/>
        </w:rPr>
        <w:t xml:space="preserve">operate </w:t>
      </w:r>
      <w:r>
        <w:rPr>
          <w:spacing w:val="-2"/>
        </w:rPr>
        <w:t xml:space="preserve">for </w:t>
      </w:r>
      <w:r>
        <w:t xml:space="preserve">a </w:t>
      </w:r>
      <w:r>
        <w:rPr>
          <w:spacing w:val="-3"/>
        </w:rPr>
        <w:t xml:space="preserve">period </w:t>
      </w:r>
      <w:r>
        <w:t xml:space="preserve">of 90 </w:t>
      </w:r>
      <w:r>
        <w:rPr>
          <w:spacing w:val="-3"/>
        </w:rPr>
        <w:t xml:space="preserve">days </w:t>
      </w:r>
      <w:r>
        <w:t xml:space="preserve">on </w:t>
      </w:r>
      <w:r>
        <w:rPr>
          <w:spacing w:val="-3"/>
        </w:rPr>
        <w:t xml:space="preserve">unrestricted international voyages </w:t>
      </w:r>
      <w:r>
        <w:t xml:space="preserve">with </w:t>
      </w:r>
      <w:r>
        <w:rPr>
          <w:spacing w:val="-3"/>
        </w:rPr>
        <w:t xml:space="preserve">five </w:t>
      </w:r>
      <w:r>
        <w:t>persons</w:t>
      </w:r>
      <w:r>
        <w:rPr>
          <w:spacing w:val="-25"/>
        </w:rPr>
        <w:t xml:space="preserve"> </w:t>
      </w:r>
      <w:r>
        <w:rPr>
          <w:spacing w:val="-2"/>
        </w:rPr>
        <w:t>aboard</w:t>
      </w:r>
      <w:r>
        <w:rPr>
          <w:spacing w:val="-23"/>
        </w:rPr>
        <w:t xml:space="preserve"> </w:t>
      </w:r>
      <w:r>
        <w:t>in</w:t>
      </w:r>
      <w:r>
        <w:rPr>
          <w:spacing w:val="-23"/>
        </w:rPr>
        <w:t xml:space="preserve"> </w:t>
      </w:r>
      <w:r>
        <w:t>excess</w:t>
      </w:r>
      <w:r>
        <w:rPr>
          <w:spacing w:val="-25"/>
        </w:rPr>
        <w:t xml:space="preserve"> </w:t>
      </w:r>
      <w:r>
        <w:t>of</w:t>
      </w:r>
      <w:r>
        <w:rPr>
          <w:spacing w:val="-25"/>
        </w:rPr>
        <w:t xml:space="preserve"> </w:t>
      </w:r>
      <w:r>
        <w:rPr>
          <w:spacing w:val="-2"/>
        </w:rPr>
        <w:t>the</w:t>
      </w:r>
      <w:r>
        <w:rPr>
          <w:spacing w:val="-24"/>
        </w:rPr>
        <w:t xml:space="preserve"> </w:t>
      </w:r>
      <w:r>
        <w:t>ship's</w:t>
      </w:r>
      <w:r>
        <w:rPr>
          <w:spacing w:val="-24"/>
        </w:rPr>
        <w:t xml:space="preserve"> </w:t>
      </w:r>
      <w:r>
        <w:rPr>
          <w:spacing w:val="-3"/>
        </w:rPr>
        <w:t>lifeboat</w:t>
      </w:r>
      <w:r>
        <w:rPr>
          <w:spacing w:val="-25"/>
        </w:rPr>
        <w:t xml:space="preserve"> </w:t>
      </w:r>
      <w:r>
        <w:rPr>
          <w:spacing w:val="-3"/>
        </w:rPr>
        <w:t>capacity.</w:t>
      </w:r>
      <w:r>
        <w:rPr>
          <w:spacing w:val="13"/>
        </w:rPr>
        <w:t xml:space="preserve"> </w:t>
      </w:r>
      <w:r>
        <w:rPr>
          <w:spacing w:val="-2"/>
        </w:rPr>
        <w:t>The</w:t>
      </w:r>
      <w:r>
        <w:rPr>
          <w:spacing w:val="-26"/>
        </w:rPr>
        <w:t xml:space="preserve"> </w:t>
      </w:r>
      <w:r>
        <w:rPr>
          <w:spacing w:val="-3"/>
        </w:rPr>
        <w:t>necessity</w:t>
      </w:r>
      <w:r>
        <w:rPr>
          <w:spacing w:val="-30"/>
        </w:rPr>
        <w:t xml:space="preserve"> </w:t>
      </w:r>
      <w:r>
        <w:t xml:space="preserve">of </w:t>
      </w:r>
      <w:r>
        <w:rPr>
          <w:spacing w:val="-2"/>
        </w:rPr>
        <w:t xml:space="preserve">the </w:t>
      </w:r>
      <w:r>
        <w:rPr>
          <w:spacing w:val="-3"/>
        </w:rPr>
        <w:t xml:space="preserve">carriage </w:t>
      </w:r>
      <w:r>
        <w:t xml:space="preserve">of these </w:t>
      </w:r>
      <w:r>
        <w:rPr>
          <w:spacing w:val="-3"/>
        </w:rPr>
        <w:t xml:space="preserve">individuals </w:t>
      </w:r>
      <w:r>
        <w:t xml:space="preserve">was not </w:t>
      </w:r>
      <w:r>
        <w:rPr>
          <w:spacing w:val="-2"/>
        </w:rPr>
        <w:t xml:space="preserve">the </w:t>
      </w:r>
      <w:r>
        <w:rPr>
          <w:spacing w:val="-3"/>
        </w:rPr>
        <w:t xml:space="preserve">result </w:t>
      </w:r>
      <w:r>
        <w:t xml:space="preserve">of </w:t>
      </w:r>
      <w:r>
        <w:rPr>
          <w:spacing w:val="-3"/>
        </w:rPr>
        <w:t>extraordinary circumstances,</w:t>
      </w:r>
      <w:r>
        <w:rPr>
          <w:spacing w:val="-24"/>
        </w:rPr>
        <w:t xml:space="preserve"> </w:t>
      </w:r>
      <w:r>
        <w:rPr>
          <w:spacing w:val="-3"/>
        </w:rPr>
        <w:t>rather,</w:t>
      </w:r>
      <w:r>
        <w:rPr>
          <w:spacing w:val="-25"/>
        </w:rPr>
        <w:t xml:space="preserve"> </w:t>
      </w:r>
      <w:r>
        <w:t>it</w:t>
      </w:r>
      <w:r>
        <w:rPr>
          <w:spacing w:val="-25"/>
        </w:rPr>
        <w:t xml:space="preserve"> </w:t>
      </w:r>
      <w:r>
        <w:t>was</w:t>
      </w:r>
      <w:r>
        <w:rPr>
          <w:spacing w:val="-24"/>
        </w:rPr>
        <w:t xml:space="preserve"> </w:t>
      </w:r>
      <w:r>
        <w:t>to</w:t>
      </w:r>
      <w:r>
        <w:rPr>
          <w:spacing w:val="-24"/>
        </w:rPr>
        <w:t xml:space="preserve"> </w:t>
      </w:r>
      <w:r>
        <w:rPr>
          <w:spacing w:val="-4"/>
        </w:rPr>
        <w:t>facilitate</w:t>
      </w:r>
      <w:r>
        <w:rPr>
          <w:spacing w:val="-29"/>
        </w:rPr>
        <w:t xml:space="preserve"> </w:t>
      </w:r>
      <w:r>
        <w:t>a</w:t>
      </w:r>
      <w:r>
        <w:rPr>
          <w:spacing w:val="-28"/>
        </w:rPr>
        <w:t xml:space="preserve"> </w:t>
      </w:r>
      <w:r>
        <w:rPr>
          <w:spacing w:val="-4"/>
        </w:rPr>
        <w:t>request</w:t>
      </w:r>
      <w:r>
        <w:rPr>
          <w:spacing w:val="-30"/>
        </w:rPr>
        <w:t xml:space="preserve"> </w:t>
      </w:r>
      <w:r>
        <w:t>by</w:t>
      </w:r>
      <w:r>
        <w:rPr>
          <w:spacing w:val="-33"/>
        </w:rPr>
        <w:t xml:space="preserve"> </w:t>
      </w:r>
      <w:r>
        <w:rPr>
          <w:spacing w:val="-4"/>
        </w:rPr>
        <w:t>the</w:t>
      </w:r>
      <w:r>
        <w:rPr>
          <w:spacing w:val="-28"/>
        </w:rPr>
        <w:t xml:space="preserve"> </w:t>
      </w:r>
      <w:r>
        <w:t>owner</w:t>
      </w:r>
      <w:r>
        <w:rPr>
          <w:spacing w:val="-30"/>
        </w:rPr>
        <w:t xml:space="preserve"> </w:t>
      </w:r>
      <w:r>
        <w:t>so</w:t>
      </w:r>
      <w:r>
        <w:rPr>
          <w:spacing w:val="-28"/>
        </w:rPr>
        <w:t xml:space="preserve"> </w:t>
      </w:r>
      <w:r>
        <w:rPr>
          <w:spacing w:val="-4"/>
        </w:rPr>
        <w:t>that</w:t>
      </w:r>
      <w:r>
        <w:rPr>
          <w:spacing w:val="-29"/>
        </w:rPr>
        <w:t xml:space="preserve"> </w:t>
      </w:r>
      <w:r>
        <w:rPr>
          <w:spacing w:val="-4"/>
        </w:rPr>
        <w:t xml:space="preserve">the </w:t>
      </w:r>
      <w:r>
        <w:t>ship</w:t>
      </w:r>
      <w:r>
        <w:rPr>
          <w:spacing w:val="-13"/>
        </w:rPr>
        <w:t xml:space="preserve"> </w:t>
      </w:r>
      <w:r>
        <w:t>could</w:t>
      </w:r>
      <w:r>
        <w:rPr>
          <w:spacing w:val="-13"/>
        </w:rPr>
        <w:t xml:space="preserve"> </w:t>
      </w:r>
      <w:r>
        <w:rPr>
          <w:spacing w:val="-3"/>
        </w:rPr>
        <w:t>carry</w:t>
      </w:r>
      <w:r>
        <w:rPr>
          <w:spacing w:val="-17"/>
        </w:rPr>
        <w:t xml:space="preserve"> </w:t>
      </w:r>
      <w:r>
        <w:t>out</w:t>
      </w:r>
      <w:r>
        <w:rPr>
          <w:spacing w:val="-14"/>
        </w:rPr>
        <w:t xml:space="preserve"> </w:t>
      </w:r>
      <w:r>
        <w:rPr>
          <w:spacing w:val="-3"/>
        </w:rPr>
        <w:t>routine</w:t>
      </w:r>
      <w:r>
        <w:rPr>
          <w:spacing w:val="-13"/>
        </w:rPr>
        <w:t xml:space="preserve"> </w:t>
      </w:r>
      <w:r>
        <w:rPr>
          <w:spacing w:val="-3"/>
        </w:rPr>
        <w:t>maintenance.</w:t>
      </w:r>
      <w:r>
        <w:rPr>
          <w:spacing w:val="37"/>
        </w:rPr>
        <w:t xml:space="preserve"> </w:t>
      </w:r>
      <w:r>
        <w:rPr>
          <w:spacing w:val="-3"/>
        </w:rPr>
        <w:t>This</w:t>
      </w:r>
      <w:r>
        <w:rPr>
          <w:spacing w:val="-13"/>
        </w:rPr>
        <w:t xml:space="preserve"> </w:t>
      </w:r>
      <w:r>
        <w:t>is</w:t>
      </w:r>
      <w:r>
        <w:rPr>
          <w:spacing w:val="-13"/>
        </w:rPr>
        <w:t xml:space="preserve"> </w:t>
      </w:r>
      <w:r>
        <w:t>in</w:t>
      </w:r>
      <w:r>
        <w:rPr>
          <w:spacing w:val="-12"/>
        </w:rPr>
        <w:t xml:space="preserve"> </w:t>
      </w:r>
      <w:r>
        <w:rPr>
          <w:spacing w:val="-3"/>
        </w:rPr>
        <w:t>contravention</w:t>
      </w:r>
      <w:r>
        <w:rPr>
          <w:spacing w:val="-15"/>
        </w:rPr>
        <w:t xml:space="preserve"> </w:t>
      </w:r>
      <w:r>
        <w:t>of</w:t>
      </w:r>
      <w:r>
        <w:rPr>
          <w:spacing w:val="-16"/>
        </w:rPr>
        <w:t xml:space="preserve"> </w:t>
      </w:r>
      <w:r>
        <w:rPr>
          <w:spacing w:val="-2"/>
        </w:rPr>
        <w:t>the</w:t>
      </w:r>
    </w:p>
    <w:p w14:paraId="2347F405" w14:textId="77777777" w:rsidR="0009623E" w:rsidRDefault="0009623E">
      <w:pPr>
        <w:spacing w:line="244" w:lineRule="auto"/>
        <w:jc w:val="both"/>
        <w:sectPr w:rsidR="0009623E">
          <w:headerReference w:type="default" r:id="rId67"/>
          <w:footerReference w:type="default" r:id="rId68"/>
          <w:pgSz w:w="11910" w:h="16840"/>
          <w:pgMar w:top="1380" w:right="860" w:bottom="1000" w:left="760" w:header="856" w:footer="803" w:gutter="0"/>
          <w:cols w:space="720"/>
        </w:sectPr>
      </w:pPr>
    </w:p>
    <w:p w14:paraId="1A693784" w14:textId="77777777" w:rsidR="0009623E" w:rsidRDefault="0009623E">
      <w:pPr>
        <w:pStyle w:val="BodyText"/>
        <w:spacing w:before="11"/>
        <w:rPr>
          <w:b/>
          <w:sz w:val="13"/>
        </w:rPr>
      </w:pPr>
    </w:p>
    <w:p w14:paraId="5183724F" w14:textId="77777777" w:rsidR="0009623E" w:rsidRDefault="00F00F55">
      <w:pPr>
        <w:spacing w:before="91" w:line="244" w:lineRule="auto"/>
        <w:ind w:left="2360" w:right="552"/>
        <w:jc w:val="both"/>
        <w:rPr>
          <w:b/>
        </w:rPr>
      </w:pPr>
      <w:r>
        <w:rPr>
          <w:b/>
        </w:rPr>
        <w:t>authority granted to the Administration under SOLAS 74, regulation I/4 (SOLAS 74 regulation I/4, III Code, part 2, paragraphs 15.1 and 22). See Form A-…</w:t>
      </w:r>
    </w:p>
    <w:p w14:paraId="3AC512BF" w14:textId="77777777" w:rsidR="0009623E" w:rsidRDefault="0009623E">
      <w:pPr>
        <w:pStyle w:val="BodyText"/>
        <w:spacing w:before="1"/>
        <w:rPr>
          <w:b/>
        </w:rPr>
      </w:pPr>
    </w:p>
    <w:p w14:paraId="356CFF41" w14:textId="77777777" w:rsidR="0009623E" w:rsidRDefault="00F00F55">
      <w:pPr>
        <w:pStyle w:val="Heading3"/>
        <w:ind w:left="1510"/>
      </w:pPr>
      <w:r>
        <w:t>Corrective action</w:t>
      </w:r>
    </w:p>
    <w:p w14:paraId="31894099" w14:textId="77777777" w:rsidR="0009623E" w:rsidRDefault="0009623E">
      <w:pPr>
        <w:pStyle w:val="BodyText"/>
        <w:rPr>
          <w:b/>
          <w:i/>
        </w:rPr>
      </w:pPr>
    </w:p>
    <w:p w14:paraId="797FFB34" w14:textId="77777777" w:rsidR="0009623E" w:rsidRDefault="00F00F55">
      <w:pPr>
        <w:ind w:left="2360"/>
        <w:rPr>
          <w:i/>
        </w:rPr>
      </w:pPr>
      <w:r>
        <w:rPr>
          <w:i/>
        </w:rPr>
        <w:t>[To include a succinct summary of corrective action in the audit final report.]</w:t>
      </w:r>
    </w:p>
    <w:p w14:paraId="3DD500FD" w14:textId="77777777" w:rsidR="0009623E" w:rsidRDefault="0009623E">
      <w:pPr>
        <w:pStyle w:val="BodyText"/>
        <w:spacing w:before="8"/>
        <w:rPr>
          <w:i/>
        </w:rPr>
      </w:pPr>
    </w:p>
    <w:p w14:paraId="2F93B092" w14:textId="77777777" w:rsidR="0009623E" w:rsidRDefault="00F00F55">
      <w:pPr>
        <w:pStyle w:val="Heading3"/>
        <w:ind w:left="1510"/>
      </w:pPr>
      <w:r>
        <w:t>Root cause</w:t>
      </w:r>
    </w:p>
    <w:p w14:paraId="4FE98F87" w14:textId="77777777" w:rsidR="0009623E" w:rsidRDefault="0009623E">
      <w:pPr>
        <w:pStyle w:val="BodyText"/>
        <w:spacing w:before="4"/>
        <w:rPr>
          <w:b/>
          <w:i/>
          <w:sz w:val="21"/>
        </w:rPr>
      </w:pPr>
    </w:p>
    <w:p w14:paraId="4E341A9D" w14:textId="77777777" w:rsidR="0009623E" w:rsidRDefault="00F00F55">
      <w:pPr>
        <w:spacing w:before="1"/>
        <w:ind w:left="2360"/>
        <w:rPr>
          <w:i/>
        </w:rPr>
      </w:pPr>
      <w:r>
        <w:rPr>
          <w:i/>
        </w:rPr>
        <w:t>[To include a succinct summary of root cause(s) in the audit final report.]</w:t>
      </w:r>
    </w:p>
    <w:p w14:paraId="3FEDDA71" w14:textId="77777777" w:rsidR="0009623E" w:rsidRDefault="0009623E">
      <w:pPr>
        <w:pStyle w:val="BodyText"/>
        <w:spacing w:before="7"/>
        <w:rPr>
          <w:i/>
        </w:rPr>
      </w:pPr>
    </w:p>
    <w:p w14:paraId="22E1FFFD" w14:textId="77777777" w:rsidR="0009623E" w:rsidRDefault="00F00F55">
      <w:pPr>
        <w:pStyle w:val="Heading2"/>
        <w:numPr>
          <w:ilvl w:val="0"/>
          <w:numId w:val="20"/>
        </w:numPr>
        <w:tabs>
          <w:tab w:val="left" w:pos="2362"/>
          <w:tab w:val="left" w:pos="2363"/>
        </w:tabs>
        <w:spacing w:line="244" w:lineRule="auto"/>
        <w:ind w:right="701" w:hanging="850"/>
        <w:jc w:val="both"/>
      </w:pPr>
      <w:r>
        <w:t xml:space="preserve">The Administration has no records of compliance by all of its recognized organizations (ROs) with the provision of resolutions A.739(18) and A.789(19). There </w:t>
      </w:r>
      <w:r>
        <w:rPr>
          <w:spacing w:val="2"/>
        </w:rPr>
        <w:t xml:space="preserve">was </w:t>
      </w:r>
      <w:r>
        <w:t>no evidence that two of its ROs, namely,</w:t>
      </w:r>
      <w:r>
        <w:rPr>
          <w:spacing w:val="-25"/>
        </w:rPr>
        <w:t xml:space="preserve"> </w:t>
      </w:r>
      <w:r>
        <w:t>Zenith</w:t>
      </w:r>
      <w:r>
        <w:rPr>
          <w:spacing w:val="-12"/>
        </w:rPr>
        <w:t xml:space="preserve"> </w:t>
      </w:r>
      <w:r>
        <w:t>Classification</w:t>
      </w:r>
      <w:r>
        <w:rPr>
          <w:spacing w:val="-28"/>
        </w:rPr>
        <w:t xml:space="preserve"> </w:t>
      </w:r>
      <w:r>
        <w:rPr>
          <w:spacing w:val="-3"/>
        </w:rPr>
        <w:t>Society</w:t>
      </w:r>
      <w:r>
        <w:rPr>
          <w:spacing w:val="-32"/>
        </w:rPr>
        <w:t xml:space="preserve"> </w:t>
      </w:r>
      <w:r>
        <w:t>and</w:t>
      </w:r>
      <w:r>
        <w:rPr>
          <w:spacing w:val="-28"/>
        </w:rPr>
        <w:t xml:space="preserve"> </w:t>
      </w:r>
      <w:r>
        <w:t>Galaxy</w:t>
      </w:r>
      <w:r>
        <w:rPr>
          <w:spacing w:val="-32"/>
        </w:rPr>
        <w:t xml:space="preserve"> </w:t>
      </w:r>
      <w:r>
        <w:rPr>
          <w:spacing w:val="-3"/>
        </w:rPr>
        <w:t>Communications</w:t>
      </w:r>
      <w:r>
        <w:rPr>
          <w:spacing w:val="-28"/>
        </w:rPr>
        <w:t xml:space="preserve"> </w:t>
      </w:r>
      <w:r>
        <w:rPr>
          <w:spacing w:val="-3"/>
        </w:rPr>
        <w:t xml:space="preserve">Inc., </w:t>
      </w:r>
      <w:r>
        <w:t>comply</w:t>
      </w:r>
      <w:r>
        <w:rPr>
          <w:spacing w:val="-18"/>
        </w:rPr>
        <w:t xml:space="preserve"> </w:t>
      </w:r>
      <w:r>
        <w:t>with</w:t>
      </w:r>
      <w:r>
        <w:rPr>
          <w:spacing w:val="-13"/>
        </w:rPr>
        <w:t xml:space="preserve"> </w:t>
      </w:r>
      <w:r>
        <w:t>appendix</w:t>
      </w:r>
      <w:r>
        <w:rPr>
          <w:spacing w:val="-15"/>
        </w:rPr>
        <w:t xml:space="preserve"> </w:t>
      </w:r>
      <w:r>
        <w:t>1</w:t>
      </w:r>
      <w:r>
        <w:rPr>
          <w:spacing w:val="-16"/>
        </w:rPr>
        <w:t xml:space="preserve"> </w:t>
      </w:r>
      <w:r>
        <w:t>to</w:t>
      </w:r>
      <w:r>
        <w:rPr>
          <w:spacing w:val="-14"/>
        </w:rPr>
        <w:t xml:space="preserve"> </w:t>
      </w:r>
      <w:r>
        <w:t>annex</w:t>
      </w:r>
      <w:r>
        <w:rPr>
          <w:spacing w:val="-16"/>
        </w:rPr>
        <w:t xml:space="preserve"> </w:t>
      </w:r>
      <w:r>
        <w:t>1</w:t>
      </w:r>
      <w:r>
        <w:rPr>
          <w:spacing w:val="-16"/>
        </w:rPr>
        <w:t xml:space="preserve"> </w:t>
      </w:r>
      <w:r>
        <w:t>of</w:t>
      </w:r>
      <w:r>
        <w:rPr>
          <w:spacing w:val="-16"/>
        </w:rPr>
        <w:t xml:space="preserve"> </w:t>
      </w:r>
      <w:r>
        <w:t>resolution</w:t>
      </w:r>
      <w:r>
        <w:rPr>
          <w:spacing w:val="-15"/>
        </w:rPr>
        <w:t xml:space="preserve"> </w:t>
      </w:r>
      <w:r>
        <w:t>A.739(18)</w:t>
      </w:r>
      <w:r>
        <w:rPr>
          <w:spacing w:val="-16"/>
        </w:rPr>
        <w:t xml:space="preserve"> </w:t>
      </w:r>
      <w:r>
        <w:t>and</w:t>
      </w:r>
      <w:r>
        <w:rPr>
          <w:spacing w:val="-15"/>
        </w:rPr>
        <w:t xml:space="preserve"> </w:t>
      </w:r>
      <w:r>
        <w:t>that</w:t>
      </w:r>
      <w:r>
        <w:rPr>
          <w:spacing w:val="-16"/>
        </w:rPr>
        <w:t xml:space="preserve"> </w:t>
      </w:r>
      <w:r>
        <w:t>the authority</w:t>
      </w:r>
      <w:r>
        <w:rPr>
          <w:spacing w:val="-18"/>
        </w:rPr>
        <w:t xml:space="preserve"> </w:t>
      </w:r>
      <w:r>
        <w:t>granted</w:t>
      </w:r>
      <w:r>
        <w:rPr>
          <w:spacing w:val="-12"/>
        </w:rPr>
        <w:t xml:space="preserve"> </w:t>
      </w:r>
      <w:r>
        <w:t>had</w:t>
      </w:r>
      <w:r>
        <w:rPr>
          <w:spacing w:val="-13"/>
        </w:rPr>
        <w:t xml:space="preserve"> </w:t>
      </w:r>
      <w:r>
        <w:t>been</w:t>
      </w:r>
      <w:r>
        <w:rPr>
          <w:spacing w:val="-13"/>
        </w:rPr>
        <w:t xml:space="preserve"> </w:t>
      </w:r>
      <w:r>
        <w:t>done</w:t>
      </w:r>
      <w:r>
        <w:rPr>
          <w:spacing w:val="-12"/>
        </w:rPr>
        <w:t xml:space="preserve"> </w:t>
      </w:r>
      <w:r>
        <w:t>after</w:t>
      </w:r>
      <w:r>
        <w:rPr>
          <w:spacing w:val="-17"/>
        </w:rPr>
        <w:t xml:space="preserve"> </w:t>
      </w:r>
      <w:r>
        <w:t>assessing</w:t>
      </w:r>
      <w:r>
        <w:rPr>
          <w:spacing w:val="-14"/>
        </w:rPr>
        <w:t xml:space="preserve"> </w:t>
      </w:r>
      <w:r>
        <w:t>that</w:t>
      </w:r>
      <w:r>
        <w:rPr>
          <w:spacing w:val="-16"/>
        </w:rPr>
        <w:t xml:space="preserve"> </w:t>
      </w:r>
      <w:r>
        <w:t>the</w:t>
      </w:r>
      <w:r>
        <w:rPr>
          <w:spacing w:val="-16"/>
        </w:rPr>
        <w:t xml:space="preserve"> </w:t>
      </w:r>
      <w:r>
        <w:t>two</w:t>
      </w:r>
      <w:r>
        <w:rPr>
          <w:spacing w:val="-14"/>
        </w:rPr>
        <w:t xml:space="preserve"> </w:t>
      </w:r>
      <w:r>
        <w:t>ROs</w:t>
      </w:r>
      <w:r>
        <w:rPr>
          <w:spacing w:val="-15"/>
        </w:rPr>
        <w:t xml:space="preserve"> </w:t>
      </w:r>
      <w:r>
        <w:t>met the applicable Module contained in the annex to resolution A.789(19) (SOLAS</w:t>
      </w:r>
      <w:r>
        <w:rPr>
          <w:spacing w:val="-5"/>
        </w:rPr>
        <w:t xml:space="preserve"> </w:t>
      </w:r>
      <w:r>
        <w:t>74,</w:t>
      </w:r>
      <w:r>
        <w:rPr>
          <w:spacing w:val="-8"/>
        </w:rPr>
        <w:t xml:space="preserve"> </w:t>
      </w:r>
      <w:r>
        <w:t>regulation</w:t>
      </w:r>
      <w:r>
        <w:rPr>
          <w:spacing w:val="-7"/>
        </w:rPr>
        <w:t xml:space="preserve"> </w:t>
      </w:r>
      <w:r>
        <w:t>XI-1/1,</w:t>
      </w:r>
      <w:r>
        <w:rPr>
          <w:spacing w:val="-7"/>
        </w:rPr>
        <w:t xml:space="preserve"> </w:t>
      </w:r>
      <w:r>
        <w:t>MARPOL</w:t>
      </w:r>
      <w:r>
        <w:rPr>
          <w:spacing w:val="-6"/>
        </w:rPr>
        <w:t xml:space="preserve"> </w:t>
      </w:r>
      <w:r>
        <w:t>Annex</w:t>
      </w:r>
      <w:r>
        <w:rPr>
          <w:spacing w:val="-7"/>
        </w:rPr>
        <w:t xml:space="preserve"> </w:t>
      </w:r>
      <w:r>
        <w:t>I,</w:t>
      </w:r>
      <w:r>
        <w:rPr>
          <w:spacing w:val="-7"/>
        </w:rPr>
        <w:t xml:space="preserve"> </w:t>
      </w:r>
      <w:r>
        <w:t>regulation</w:t>
      </w:r>
      <w:r>
        <w:rPr>
          <w:spacing w:val="-5"/>
        </w:rPr>
        <w:t xml:space="preserve"> </w:t>
      </w:r>
      <w:r>
        <w:t>4;</w:t>
      </w:r>
      <w:r>
        <w:rPr>
          <w:spacing w:val="-5"/>
        </w:rPr>
        <w:t xml:space="preserve"> </w:t>
      </w:r>
      <w:r>
        <w:t>III</w:t>
      </w:r>
      <w:r>
        <w:rPr>
          <w:spacing w:val="-7"/>
        </w:rPr>
        <w:t xml:space="preserve"> </w:t>
      </w:r>
      <w:r>
        <w:t>Code, part 2, paragraph 18). See Form</w:t>
      </w:r>
      <w:r>
        <w:rPr>
          <w:spacing w:val="-12"/>
        </w:rPr>
        <w:t xml:space="preserve"> </w:t>
      </w:r>
      <w:r>
        <w:rPr>
          <w:spacing w:val="-3"/>
        </w:rPr>
        <w:t>A...</w:t>
      </w:r>
    </w:p>
    <w:p w14:paraId="532645B4" w14:textId="77777777" w:rsidR="0009623E" w:rsidRDefault="0009623E">
      <w:pPr>
        <w:pStyle w:val="BodyText"/>
        <w:spacing w:before="5"/>
        <w:rPr>
          <w:b/>
          <w:sz w:val="21"/>
        </w:rPr>
      </w:pPr>
    </w:p>
    <w:p w14:paraId="7E4CFE73" w14:textId="77777777" w:rsidR="0009623E" w:rsidRDefault="00F00F55">
      <w:pPr>
        <w:pStyle w:val="Heading3"/>
        <w:ind w:left="1510"/>
      </w:pPr>
      <w:r>
        <w:t>Corrective</w:t>
      </w:r>
      <w:r>
        <w:rPr>
          <w:spacing w:val="-20"/>
        </w:rPr>
        <w:t xml:space="preserve"> </w:t>
      </w:r>
      <w:r>
        <w:t>action</w:t>
      </w:r>
    </w:p>
    <w:p w14:paraId="6ACA8FD7" w14:textId="77777777" w:rsidR="0009623E" w:rsidRDefault="0009623E">
      <w:pPr>
        <w:pStyle w:val="BodyText"/>
        <w:rPr>
          <w:b/>
          <w:i/>
        </w:rPr>
      </w:pPr>
    </w:p>
    <w:p w14:paraId="77FD13ED" w14:textId="77777777" w:rsidR="0009623E" w:rsidRDefault="00F00F55">
      <w:pPr>
        <w:ind w:left="2362"/>
        <w:rPr>
          <w:i/>
        </w:rPr>
      </w:pPr>
      <w:r>
        <w:rPr>
          <w:i/>
        </w:rPr>
        <w:t>[To include a succinct summary of corrective action in the audit final report.]</w:t>
      </w:r>
    </w:p>
    <w:p w14:paraId="42F26FCC" w14:textId="77777777" w:rsidR="0009623E" w:rsidRDefault="0009623E">
      <w:pPr>
        <w:pStyle w:val="BodyText"/>
        <w:spacing w:before="8"/>
        <w:rPr>
          <w:i/>
        </w:rPr>
      </w:pPr>
    </w:p>
    <w:p w14:paraId="69B7B2F5" w14:textId="77777777" w:rsidR="0009623E" w:rsidRDefault="00F00F55">
      <w:pPr>
        <w:pStyle w:val="Heading3"/>
        <w:ind w:left="1378"/>
      </w:pPr>
      <w:r>
        <w:t>Root cause</w:t>
      </w:r>
    </w:p>
    <w:p w14:paraId="475956A4" w14:textId="77777777" w:rsidR="0009623E" w:rsidRDefault="0009623E">
      <w:pPr>
        <w:pStyle w:val="BodyText"/>
        <w:spacing w:before="5"/>
        <w:rPr>
          <w:b/>
          <w:i/>
          <w:sz w:val="21"/>
        </w:rPr>
      </w:pPr>
    </w:p>
    <w:p w14:paraId="495DB229" w14:textId="77777777" w:rsidR="0009623E" w:rsidRDefault="00F00F55">
      <w:pPr>
        <w:ind w:left="2360"/>
        <w:rPr>
          <w:i/>
        </w:rPr>
      </w:pPr>
      <w:r>
        <w:rPr>
          <w:i/>
        </w:rPr>
        <w:t>[To include a succinct summary of root cause(s) in the audit final report.]</w:t>
      </w:r>
    </w:p>
    <w:p w14:paraId="2A88ADE8" w14:textId="77777777" w:rsidR="0009623E" w:rsidRDefault="0009623E">
      <w:pPr>
        <w:pStyle w:val="BodyText"/>
        <w:rPr>
          <w:i/>
          <w:sz w:val="24"/>
        </w:rPr>
      </w:pPr>
    </w:p>
    <w:p w14:paraId="58845D0B" w14:textId="77777777" w:rsidR="0009623E" w:rsidRDefault="0009623E">
      <w:pPr>
        <w:pStyle w:val="BodyText"/>
        <w:spacing w:before="4"/>
        <w:rPr>
          <w:i/>
          <w:sz w:val="20"/>
        </w:rPr>
      </w:pPr>
    </w:p>
    <w:p w14:paraId="68F25EF0" w14:textId="77777777" w:rsidR="0009623E" w:rsidRDefault="00F00F55">
      <w:pPr>
        <w:pStyle w:val="Heading2"/>
        <w:numPr>
          <w:ilvl w:val="0"/>
          <w:numId w:val="20"/>
        </w:numPr>
        <w:tabs>
          <w:tab w:val="left" w:pos="2362"/>
          <w:tab w:val="left" w:pos="2363"/>
        </w:tabs>
        <w:spacing w:before="1" w:line="244" w:lineRule="auto"/>
        <w:ind w:right="550" w:hanging="850"/>
        <w:jc w:val="both"/>
      </w:pPr>
      <w:r>
        <w:rPr>
          <w:spacing w:val="-2"/>
        </w:rPr>
        <w:t xml:space="preserve">The </w:t>
      </w:r>
      <w:r>
        <w:rPr>
          <w:spacing w:val="-4"/>
        </w:rPr>
        <w:t xml:space="preserve">Administration </w:t>
      </w:r>
      <w:r>
        <w:t xml:space="preserve">does not take </w:t>
      </w:r>
      <w:r>
        <w:rPr>
          <w:spacing w:val="-2"/>
        </w:rPr>
        <w:t xml:space="preserve">all </w:t>
      </w:r>
      <w:r>
        <w:t xml:space="preserve">necessary </w:t>
      </w:r>
      <w:r>
        <w:rPr>
          <w:spacing w:val="-3"/>
        </w:rPr>
        <w:t xml:space="preserve">measures </w:t>
      </w:r>
      <w:r>
        <w:t xml:space="preserve">to </w:t>
      </w:r>
      <w:r>
        <w:rPr>
          <w:spacing w:val="-3"/>
        </w:rPr>
        <w:t xml:space="preserve">institute proceedings after </w:t>
      </w:r>
      <w:r>
        <w:t xml:space="preserve">an </w:t>
      </w:r>
      <w:r>
        <w:rPr>
          <w:spacing w:val="-3"/>
        </w:rPr>
        <w:t xml:space="preserve">investigation </w:t>
      </w:r>
      <w:r>
        <w:t xml:space="preserve">has been conducted against ships </w:t>
      </w:r>
      <w:r>
        <w:rPr>
          <w:spacing w:val="-3"/>
        </w:rPr>
        <w:t xml:space="preserve">entitled </w:t>
      </w:r>
      <w:r>
        <w:t xml:space="preserve">to </w:t>
      </w:r>
      <w:r>
        <w:rPr>
          <w:spacing w:val="-3"/>
        </w:rPr>
        <w:t xml:space="preserve">fly its </w:t>
      </w:r>
      <w:r>
        <w:t xml:space="preserve">flag, which have </w:t>
      </w:r>
      <w:r>
        <w:rPr>
          <w:spacing w:val="-3"/>
        </w:rPr>
        <w:t xml:space="preserve">violated international rules </w:t>
      </w:r>
      <w:r>
        <w:t xml:space="preserve">and </w:t>
      </w:r>
      <w:r>
        <w:rPr>
          <w:spacing w:val="-3"/>
        </w:rPr>
        <w:t>standards,</w:t>
      </w:r>
      <w:r>
        <w:rPr>
          <w:spacing w:val="-20"/>
        </w:rPr>
        <w:t xml:space="preserve"> </w:t>
      </w:r>
      <w:r>
        <w:rPr>
          <w:spacing w:val="-3"/>
        </w:rPr>
        <w:t>irrespective</w:t>
      </w:r>
      <w:r>
        <w:rPr>
          <w:spacing w:val="-18"/>
        </w:rPr>
        <w:t xml:space="preserve"> </w:t>
      </w:r>
      <w:r>
        <w:t>of</w:t>
      </w:r>
      <w:r>
        <w:rPr>
          <w:spacing w:val="-19"/>
        </w:rPr>
        <w:t xml:space="preserve"> </w:t>
      </w:r>
      <w:r>
        <w:t>where</w:t>
      </w:r>
      <w:r>
        <w:rPr>
          <w:spacing w:val="-19"/>
        </w:rPr>
        <w:t xml:space="preserve"> </w:t>
      </w:r>
      <w:r>
        <w:rPr>
          <w:spacing w:val="-2"/>
        </w:rPr>
        <w:t>the</w:t>
      </w:r>
      <w:r>
        <w:rPr>
          <w:spacing w:val="-18"/>
        </w:rPr>
        <w:t xml:space="preserve"> </w:t>
      </w:r>
      <w:r>
        <w:rPr>
          <w:spacing w:val="-3"/>
        </w:rPr>
        <w:t>violation</w:t>
      </w:r>
      <w:r>
        <w:rPr>
          <w:spacing w:val="-19"/>
        </w:rPr>
        <w:t xml:space="preserve"> </w:t>
      </w:r>
      <w:r>
        <w:t>[has]</w:t>
      </w:r>
      <w:r>
        <w:rPr>
          <w:spacing w:val="-19"/>
        </w:rPr>
        <w:t xml:space="preserve"> </w:t>
      </w:r>
      <w:r>
        <w:rPr>
          <w:spacing w:val="-3"/>
        </w:rPr>
        <w:t>occurred.</w:t>
      </w:r>
      <w:r>
        <w:rPr>
          <w:spacing w:val="21"/>
        </w:rPr>
        <w:t xml:space="preserve"> </w:t>
      </w:r>
      <w:r>
        <w:t>There</w:t>
      </w:r>
      <w:r>
        <w:rPr>
          <w:spacing w:val="-20"/>
        </w:rPr>
        <w:t xml:space="preserve"> </w:t>
      </w:r>
      <w:r>
        <w:t>is</w:t>
      </w:r>
      <w:r>
        <w:rPr>
          <w:spacing w:val="-20"/>
        </w:rPr>
        <w:t xml:space="preserve"> </w:t>
      </w:r>
      <w:r>
        <w:t xml:space="preserve">no </w:t>
      </w:r>
      <w:r>
        <w:rPr>
          <w:spacing w:val="-3"/>
        </w:rPr>
        <w:t>provision</w:t>
      </w:r>
      <w:r>
        <w:rPr>
          <w:spacing w:val="-24"/>
        </w:rPr>
        <w:t xml:space="preserve"> </w:t>
      </w:r>
      <w:r>
        <w:t>within</w:t>
      </w:r>
      <w:r>
        <w:rPr>
          <w:spacing w:val="-23"/>
        </w:rPr>
        <w:t xml:space="preserve"> </w:t>
      </w:r>
      <w:r>
        <w:rPr>
          <w:spacing w:val="-2"/>
        </w:rPr>
        <w:t>the</w:t>
      </w:r>
      <w:r>
        <w:rPr>
          <w:spacing w:val="-23"/>
        </w:rPr>
        <w:t xml:space="preserve"> </w:t>
      </w:r>
      <w:r>
        <w:rPr>
          <w:spacing w:val="-3"/>
        </w:rPr>
        <w:t>national</w:t>
      </w:r>
      <w:r>
        <w:rPr>
          <w:spacing w:val="-24"/>
        </w:rPr>
        <w:t xml:space="preserve"> </w:t>
      </w:r>
      <w:r>
        <w:rPr>
          <w:spacing w:val="-2"/>
        </w:rPr>
        <w:t>law</w:t>
      </w:r>
      <w:r>
        <w:rPr>
          <w:spacing w:val="-17"/>
        </w:rPr>
        <w:t xml:space="preserve"> </w:t>
      </w:r>
      <w:r>
        <w:rPr>
          <w:spacing w:val="-2"/>
        </w:rPr>
        <w:t>for</w:t>
      </w:r>
      <w:r>
        <w:rPr>
          <w:spacing w:val="-25"/>
        </w:rPr>
        <w:t xml:space="preserve"> </w:t>
      </w:r>
      <w:r>
        <w:rPr>
          <w:spacing w:val="-3"/>
        </w:rPr>
        <w:t>proceedings</w:t>
      </w:r>
      <w:r>
        <w:rPr>
          <w:spacing w:val="-24"/>
        </w:rPr>
        <w:t xml:space="preserve"> </w:t>
      </w:r>
      <w:r>
        <w:t>to</w:t>
      </w:r>
      <w:r>
        <w:rPr>
          <w:spacing w:val="-23"/>
        </w:rPr>
        <w:t xml:space="preserve"> </w:t>
      </w:r>
      <w:r>
        <w:t>be</w:t>
      </w:r>
      <w:r>
        <w:rPr>
          <w:spacing w:val="-25"/>
        </w:rPr>
        <w:t xml:space="preserve"> </w:t>
      </w:r>
      <w:r>
        <w:rPr>
          <w:spacing w:val="-4"/>
        </w:rPr>
        <w:t>brought</w:t>
      </w:r>
      <w:r>
        <w:rPr>
          <w:spacing w:val="-29"/>
        </w:rPr>
        <w:t xml:space="preserve"> </w:t>
      </w:r>
      <w:r>
        <w:rPr>
          <w:spacing w:val="-3"/>
        </w:rPr>
        <w:t>and</w:t>
      </w:r>
      <w:r>
        <w:rPr>
          <w:spacing w:val="-28"/>
        </w:rPr>
        <w:t xml:space="preserve"> </w:t>
      </w:r>
      <w:r>
        <w:rPr>
          <w:spacing w:val="-4"/>
        </w:rPr>
        <w:t>for</w:t>
      </w:r>
      <w:r>
        <w:rPr>
          <w:spacing w:val="-29"/>
        </w:rPr>
        <w:t xml:space="preserve"> </w:t>
      </w:r>
      <w:r>
        <w:rPr>
          <w:spacing w:val="-4"/>
        </w:rPr>
        <w:t xml:space="preserve">the </w:t>
      </w:r>
      <w:r>
        <w:rPr>
          <w:spacing w:val="-3"/>
        </w:rPr>
        <w:t>imposition</w:t>
      </w:r>
      <w:r>
        <w:rPr>
          <w:spacing w:val="-21"/>
        </w:rPr>
        <w:t xml:space="preserve"> </w:t>
      </w:r>
      <w:r>
        <w:t>of</w:t>
      </w:r>
      <w:r>
        <w:rPr>
          <w:spacing w:val="-21"/>
        </w:rPr>
        <w:t xml:space="preserve"> </w:t>
      </w:r>
      <w:r>
        <w:rPr>
          <w:spacing w:val="-3"/>
        </w:rPr>
        <w:t>penalties</w:t>
      </w:r>
      <w:r>
        <w:rPr>
          <w:spacing w:val="-22"/>
        </w:rPr>
        <w:t xml:space="preserve"> </w:t>
      </w:r>
      <w:r>
        <w:t>of</w:t>
      </w:r>
      <w:r>
        <w:rPr>
          <w:spacing w:val="-24"/>
        </w:rPr>
        <w:t xml:space="preserve"> </w:t>
      </w:r>
      <w:r>
        <w:t>adequate</w:t>
      </w:r>
      <w:r>
        <w:rPr>
          <w:spacing w:val="-22"/>
        </w:rPr>
        <w:t xml:space="preserve"> </w:t>
      </w:r>
      <w:r>
        <w:rPr>
          <w:spacing w:val="-3"/>
        </w:rPr>
        <w:t>severity</w:t>
      </w:r>
      <w:r>
        <w:rPr>
          <w:spacing w:val="-26"/>
        </w:rPr>
        <w:t xml:space="preserve"> </w:t>
      </w:r>
      <w:r>
        <w:t>against</w:t>
      </w:r>
      <w:r>
        <w:rPr>
          <w:spacing w:val="-24"/>
        </w:rPr>
        <w:t xml:space="preserve"> </w:t>
      </w:r>
      <w:r>
        <w:t>a</w:t>
      </w:r>
      <w:r>
        <w:rPr>
          <w:spacing w:val="-22"/>
        </w:rPr>
        <w:t xml:space="preserve"> </w:t>
      </w:r>
      <w:r>
        <w:t>ship</w:t>
      </w:r>
      <w:r>
        <w:rPr>
          <w:spacing w:val="-22"/>
        </w:rPr>
        <w:t xml:space="preserve"> </w:t>
      </w:r>
      <w:r>
        <w:rPr>
          <w:spacing w:val="-2"/>
        </w:rPr>
        <w:t>for</w:t>
      </w:r>
      <w:r>
        <w:rPr>
          <w:spacing w:val="-24"/>
        </w:rPr>
        <w:t xml:space="preserve"> </w:t>
      </w:r>
      <w:r>
        <w:rPr>
          <w:spacing w:val="-3"/>
        </w:rPr>
        <w:t>violation</w:t>
      </w:r>
      <w:r>
        <w:rPr>
          <w:spacing w:val="-22"/>
        </w:rPr>
        <w:t xml:space="preserve"> </w:t>
      </w:r>
      <w:r>
        <w:t xml:space="preserve">of </w:t>
      </w:r>
      <w:r>
        <w:rPr>
          <w:spacing w:val="-2"/>
        </w:rPr>
        <w:t>the</w:t>
      </w:r>
      <w:r>
        <w:rPr>
          <w:spacing w:val="-25"/>
        </w:rPr>
        <w:t xml:space="preserve"> </w:t>
      </w:r>
      <w:r>
        <w:rPr>
          <w:spacing w:val="-3"/>
        </w:rPr>
        <w:t>provisions</w:t>
      </w:r>
      <w:r>
        <w:rPr>
          <w:spacing w:val="-24"/>
        </w:rPr>
        <w:t xml:space="preserve"> </w:t>
      </w:r>
      <w:r>
        <w:t>of</w:t>
      </w:r>
      <w:r>
        <w:rPr>
          <w:spacing w:val="-25"/>
        </w:rPr>
        <w:t xml:space="preserve"> </w:t>
      </w:r>
      <w:r>
        <w:t>those</w:t>
      </w:r>
      <w:r>
        <w:rPr>
          <w:spacing w:val="-24"/>
        </w:rPr>
        <w:t xml:space="preserve"> </w:t>
      </w:r>
      <w:r>
        <w:rPr>
          <w:spacing w:val="-3"/>
        </w:rPr>
        <w:t>mandatory</w:t>
      </w:r>
      <w:r>
        <w:rPr>
          <w:spacing w:val="-29"/>
        </w:rPr>
        <w:t xml:space="preserve"> </w:t>
      </w:r>
      <w:r>
        <w:rPr>
          <w:spacing w:val="-3"/>
        </w:rPr>
        <w:t>IMO</w:t>
      </w:r>
      <w:r>
        <w:rPr>
          <w:spacing w:val="-24"/>
        </w:rPr>
        <w:t xml:space="preserve"> </w:t>
      </w:r>
      <w:r>
        <w:rPr>
          <w:spacing w:val="-3"/>
        </w:rPr>
        <w:t>instruments</w:t>
      </w:r>
      <w:r>
        <w:rPr>
          <w:spacing w:val="-24"/>
        </w:rPr>
        <w:t xml:space="preserve"> </w:t>
      </w:r>
      <w:r>
        <w:t>to</w:t>
      </w:r>
      <w:r>
        <w:rPr>
          <w:spacing w:val="-24"/>
        </w:rPr>
        <w:t xml:space="preserve"> </w:t>
      </w:r>
      <w:r>
        <w:t>which</w:t>
      </w:r>
      <w:r>
        <w:rPr>
          <w:spacing w:val="-24"/>
        </w:rPr>
        <w:t xml:space="preserve"> </w:t>
      </w:r>
      <w:r>
        <w:rPr>
          <w:spacing w:val="-2"/>
        </w:rPr>
        <w:t>the</w:t>
      </w:r>
      <w:r>
        <w:rPr>
          <w:spacing w:val="-25"/>
        </w:rPr>
        <w:t xml:space="preserve"> </w:t>
      </w:r>
      <w:r>
        <w:rPr>
          <w:spacing w:val="-3"/>
        </w:rPr>
        <w:t>State</w:t>
      </w:r>
      <w:r>
        <w:rPr>
          <w:spacing w:val="-28"/>
        </w:rPr>
        <w:t xml:space="preserve"> </w:t>
      </w:r>
      <w:r>
        <w:rPr>
          <w:spacing w:val="-3"/>
        </w:rPr>
        <w:t>is</w:t>
      </w:r>
      <w:r>
        <w:rPr>
          <w:spacing w:val="-25"/>
        </w:rPr>
        <w:t xml:space="preserve"> </w:t>
      </w:r>
      <w:r>
        <w:t xml:space="preserve">a </w:t>
      </w:r>
      <w:r>
        <w:rPr>
          <w:spacing w:val="-3"/>
        </w:rPr>
        <w:t>Party</w:t>
      </w:r>
      <w:r>
        <w:rPr>
          <w:spacing w:val="-13"/>
        </w:rPr>
        <w:t xml:space="preserve"> </w:t>
      </w:r>
      <w:r>
        <w:rPr>
          <w:spacing w:val="-3"/>
        </w:rPr>
        <w:t>(III</w:t>
      </w:r>
      <w:r>
        <w:rPr>
          <w:spacing w:val="-9"/>
        </w:rPr>
        <w:t xml:space="preserve"> </w:t>
      </w:r>
      <w:r>
        <w:t>Code,</w:t>
      </w:r>
      <w:r>
        <w:rPr>
          <w:spacing w:val="-9"/>
        </w:rPr>
        <w:t xml:space="preserve"> </w:t>
      </w:r>
      <w:r>
        <w:t>part</w:t>
      </w:r>
      <w:r>
        <w:rPr>
          <w:spacing w:val="-9"/>
        </w:rPr>
        <w:t xml:space="preserve"> </w:t>
      </w:r>
      <w:r>
        <w:t>2,</w:t>
      </w:r>
      <w:r>
        <w:rPr>
          <w:spacing w:val="-9"/>
        </w:rPr>
        <w:t xml:space="preserve"> </w:t>
      </w:r>
      <w:r>
        <w:rPr>
          <w:spacing w:val="-3"/>
        </w:rPr>
        <w:t>paragraphs</w:t>
      </w:r>
      <w:r>
        <w:rPr>
          <w:spacing w:val="-8"/>
        </w:rPr>
        <w:t xml:space="preserve"> </w:t>
      </w:r>
      <w:r>
        <w:t>22.5</w:t>
      </w:r>
      <w:r>
        <w:rPr>
          <w:spacing w:val="-8"/>
        </w:rPr>
        <w:t xml:space="preserve"> </w:t>
      </w:r>
      <w:r>
        <w:t>and</w:t>
      </w:r>
      <w:r>
        <w:rPr>
          <w:spacing w:val="-8"/>
        </w:rPr>
        <w:t xml:space="preserve"> </w:t>
      </w:r>
      <w:r>
        <w:rPr>
          <w:spacing w:val="-3"/>
        </w:rPr>
        <w:t>22.6).</w:t>
      </w:r>
      <w:r>
        <w:rPr>
          <w:spacing w:val="-9"/>
        </w:rPr>
        <w:t xml:space="preserve"> </w:t>
      </w:r>
      <w:r>
        <w:t>See</w:t>
      </w:r>
      <w:r>
        <w:rPr>
          <w:spacing w:val="-8"/>
        </w:rPr>
        <w:t xml:space="preserve"> </w:t>
      </w:r>
      <w:r>
        <w:t>Form</w:t>
      </w:r>
      <w:r>
        <w:rPr>
          <w:spacing w:val="-8"/>
        </w:rPr>
        <w:t xml:space="preserve"> </w:t>
      </w:r>
      <w:r>
        <w:rPr>
          <w:spacing w:val="-5"/>
        </w:rPr>
        <w:t>A...</w:t>
      </w:r>
    </w:p>
    <w:p w14:paraId="35310544" w14:textId="77777777" w:rsidR="0009623E" w:rsidRDefault="0009623E">
      <w:pPr>
        <w:pStyle w:val="BodyText"/>
        <w:spacing w:before="5"/>
        <w:rPr>
          <w:b/>
          <w:sz w:val="21"/>
        </w:rPr>
      </w:pPr>
    </w:p>
    <w:p w14:paraId="34A3C0A5" w14:textId="77777777" w:rsidR="0009623E" w:rsidRDefault="00F00F55">
      <w:pPr>
        <w:pStyle w:val="Heading3"/>
        <w:ind w:left="1510"/>
      </w:pPr>
      <w:r>
        <w:t>Corrective action</w:t>
      </w:r>
    </w:p>
    <w:p w14:paraId="09224399" w14:textId="77777777" w:rsidR="0009623E" w:rsidRDefault="0009623E">
      <w:pPr>
        <w:pStyle w:val="BodyText"/>
        <w:rPr>
          <w:b/>
          <w:i/>
        </w:rPr>
      </w:pPr>
    </w:p>
    <w:p w14:paraId="02880D44" w14:textId="77777777" w:rsidR="0009623E" w:rsidRDefault="00F00F55">
      <w:pPr>
        <w:ind w:left="2360"/>
        <w:rPr>
          <w:i/>
        </w:rPr>
      </w:pPr>
      <w:r>
        <w:rPr>
          <w:i/>
        </w:rPr>
        <w:t>[To include a succinct summary of corrective action in the audit final report.]</w:t>
      </w:r>
    </w:p>
    <w:p w14:paraId="3871A486" w14:textId="77777777" w:rsidR="0009623E" w:rsidRDefault="0009623E">
      <w:pPr>
        <w:pStyle w:val="BodyText"/>
        <w:spacing w:before="1"/>
        <w:rPr>
          <w:i/>
        </w:rPr>
      </w:pPr>
    </w:p>
    <w:p w14:paraId="7AC172B5" w14:textId="77777777" w:rsidR="0009623E" w:rsidRDefault="00F00F55">
      <w:pPr>
        <w:pStyle w:val="Heading3"/>
        <w:ind w:left="1510"/>
      </w:pPr>
      <w:r>
        <w:t>Root cause</w:t>
      </w:r>
    </w:p>
    <w:p w14:paraId="6A5A8C47" w14:textId="77777777" w:rsidR="0009623E" w:rsidRDefault="0009623E">
      <w:pPr>
        <w:pStyle w:val="BodyText"/>
        <w:spacing w:before="5"/>
        <w:rPr>
          <w:b/>
          <w:i/>
          <w:sz w:val="21"/>
        </w:rPr>
      </w:pPr>
    </w:p>
    <w:p w14:paraId="2EC469D1" w14:textId="77777777" w:rsidR="0009623E" w:rsidRDefault="00F00F55">
      <w:pPr>
        <w:ind w:left="2360"/>
        <w:rPr>
          <w:i/>
        </w:rPr>
      </w:pPr>
      <w:r>
        <w:rPr>
          <w:i/>
        </w:rPr>
        <w:t>[To include a succinct summary of root cause(s) in the audit final report.]</w:t>
      </w:r>
    </w:p>
    <w:p w14:paraId="401C5197" w14:textId="77777777" w:rsidR="0009623E" w:rsidRDefault="0009623E">
      <w:pPr>
        <w:sectPr w:rsidR="0009623E">
          <w:headerReference w:type="default" r:id="rId69"/>
          <w:footerReference w:type="default" r:id="rId70"/>
          <w:pgSz w:w="11910" w:h="16840"/>
          <w:pgMar w:top="1380" w:right="860" w:bottom="1000" w:left="760" w:header="856" w:footer="803" w:gutter="0"/>
          <w:cols w:space="720"/>
        </w:sectPr>
      </w:pPr>
    </w:p>
    <w:p w14:paraId="1972DF74" w14:textId="77777777" w:rsidR="0009623E" w:rsidRDefault="0009623E">
      <w:pPr>
        <w:pStyle w:val="BodyText"/>
        <w:spacing w:before="11"/>
        <w:rPr>
          <w:i/>
          <w:sz w:val="13"/>
        </w:rPr>
      </w:pPr>
    </w:p>
    <w:p w14:paraId="66F3378F" w14:textId="77777777" w:rsidR="0009623E" w:rsidRDefault="00F00F55">
      <w:pPr>
        <w:pStyle w:val="ListParagraph"/>
        <w:numPr>
          <w:ilvl w:val="1"/>
          <w:numId w:val="22"/>
        </w:numPr>
        <w:tabs>
          <w:tab w:val="left" w:pos="1511"/>
        </w:tabs>
        <w:spacing w:before="93" w:line="237" w:lineRule="auto"/>
        <w:ind w:right="560" w:firstLine="0"/>
        <w:jc w:val="both"/>
        <w:rPr>
          <w:i/>
        </w:rPr>
      </w:pPr>
      <w:r>
        <w:rPr>
          <w:b/>
          <w:i/>
        </w:rPr>
        <w:t>Observations</w:t>
      </w:r>
      <w:r>
        <w:rPr>
          <w:b/>
          <w:i/>
          <w:spacing w:val="-14"/>
        </w:rPr>
        <w:t xml:space="preserve"> </w:t>
      </w:r>
      <w:r>
        <w:rPr>
          <w:i/>
        </w:rPr>
        <w:t>[all</w:t>
      </w:r>
      <w:r>
        <w:rPr>
          <w:i/>
          <w:spacing w:val="-16"/>
        </w:rPr>
        <w:t xml:space="preserve"> </w:t>
      </w:r>
      <w:r>
        <w:rPr>
          <w:i/>
        </w:rPr>
        <w:t>observations</w:t>
      </w:r>
      <w:r>
        <w:rPr>
          <w:i/>
          <w:spacing w:val="-14"/>
        </w:rPr>
        <w:t xml:space="preserve"> </w:t>
      </w:r>
      <w:r>
        <w:rPr>
          <w:i/>
        </w:rPr>
        <w:t>related</w:t>
      </w:r>
      <w:r>
        <w:rPr>
          <w:i/>
          <w:spacing w:val="-16"/>
        </w:rPr>
        <w:t xml:space="preserve"> </w:t>
      </w:r>
      <w:r>
        <w:rPr>
          <w:i/>
        </w:rPr>
        <w:t>to</w:t>
      </w:r>
      <w:r>
        <w:rPr>
          <w:i/>
          <w:spacing w:val="-14"/>
        </w:rPr>
        <w:t xml:space="preserve"> </w:t>
      </w:r>
      <w:r>
        <w:rPr>
          <w:i/>
        </w:rPr>
        <w:t>flag</w:t>
      </w:r>
      <w:r>
        <w:rPr>
          <w:i/>
          <w:spacing w:val="-15"/>
        </w:rPr>
        <w:t xml:space="preserve"> </w:t>
      </w:r>
      <w:r>
        <w:rPr>
          <w:i/>
        </w:rPr>
        <w:t>State</w:t>
      </w:r>
      <w:r>
        <w:rPr>
          <w:i/>
          <w:spacing w:val="-15"/>
        </w:rPr>
        <w:t xml:space="preserve"> </w:t>
      </w:r>
      <w:r>
        <w:rPr>
          <w:i/>
        </w:rPr>
        <w:t>activities</w:t>
      </w:r>
      <w:r>
        <w:rPr>
          <w:i/>
          <w:spacing w:val="-15"/>
        </w:rPr>
        <w:t xml:space="preserve"> </w:t>
      </w:r>
      <w:r>
        <w:rPr>
          <w:i/>
        </w:rPr>
        <w:t>to</w:t>
      </w:r>
      <w:r>
        <w:rPr>
          <w:i/>
          <w:spacing w:val="-16"/>
        </w:rPr>
        <w:t xml:space="preserve"> </w:t>
      </w:r>
      <w:r>
        <w:rPr>
          <w:i/>
        </w:rPr>
        <w:t>be</w:t>
      </w:r>
      <w:r>
        <w:rPr>
          <w:i/>
          <w:spacing w:val="-16"/>
        </w:rPr>
        <w:t xml:space="preserve"> </w:t>
      </w:r>
      <w:r>
        <w:rPr>
          <w:i/>
        </w:rPr>
        <w:t>grouped</w:t>
      </w:r>
      <w:r>
        <w:rPr>
          <w:i/>
          <w:spacing w:val="-18"/>
        </w:rPr>
        <w:t xml:space="preserve"> </w:t>
      </w:r>
      <w:r>
        <w:rPr>
          <w:i/>
        </w:rPr>
        <w:t>at</w:t>
      </w:r>
      <w:r>
        <w:rPr>
          <w:i/>
          <w:spacing w:val="-19"/>
        </w:rPr>
        <w:t xml:space="preserve"> </w:t>
      </w:r>
      <w:r>
        <w:rPr>
          <w:i/>
        </w:rPr>
        <w:t>the</w:t>
      </w:r>
      <w:r>
        <w:rPr>
          <w:i/>
          <w:spacing w:val="-18"/>
        </w:rPr>
        <w:t xml:space="preserve"> </w:t>
      </w:r>
      <w:r>
        <w:rPr>
          <w:i/>
        </w:rPr>
        <w:t>end of this section of the</w:t>
      </w:r>
      <w:r>
        <w:rPr>
          <w:i/>
          <w:spacing w:val="-7"/>
        </w:rPr>
        <w:t xml:space="preserve"> </w:t>
      </w:r>
      <w:r>
        <w:rPr>
          <w:i/>
        </w:rPr>
        <w:t>report.]</w:t>
      </w:r>
    </w:p>
    <w:p w14:paraId="1BA761A9" w14:textId="77777777" w:rsidR="0009623E" w:rsidRDefault="0009623E">
      <w:pPr>
        <w:pStyle w:val="BodyText"/>
        <w:spacing w:before="8"/>
        <w:rPr>
          <w:i/>
        </w:rPr>
      </w:pPr>
    </w:p>
    <w:p w14:paraId="7F5A5BC5" w14:textId="77777777" w:rsidR="0009623E" w:rsidRDefault="00F00F55">
      <w:pPr>
        <w:pStyle w:val="Heading2"/>
        <w:tabs>
          <w:tab w:val="left" w:pos="2362"/>
        </w:tabs>
        <w:spacing w:line="244" w:lineRule="auto"/>
        <w:ind w:left="2360" w:right="553" w:hanging="850"/>
        <w:jc w:val="both"/>
      </w:pPr>
      <w:r>
        <w:rPr>
          <w:b w:val="0"/>
        </w:rPr>
        <w:t>.1</w:t>
      </w:r>
      <w:r>
        <w:rPr>
          <w:b w:val="0"/>
        </w:rPr>
        <w:tab/>
      </w:r>
      <w:r>
        <w:rPr>
          <w:b w:val="0"/>
        </w:rPr>
        <w:tab/>
      </w:r>
      <w:r>
        <w:t xml:space="preserve">It  </w:t>
      </w:r>
      <w:r>
        <w:rPr>
          <w:spacing w:val="2"/>
        </w:rPr>
        <w:t xml:space="preserve">was  </w:t>
      </w:r>
      <w:r>
        <w:t>established  during  the  audit  that  individuals  holding  STCW certificates as Officers in Charge of Engine or Deck Watch, with less</w:t>
      </w:r>
      <w:r>
        <w:rPr>
          <w:spacing w:val="-22"/>
        </w:rPr>
        <w:t xml:space="preserve"> </w:t>
      </w:r>
      <w:r>
        <w:t>than</w:t>
      </w:r>
      <w:r>
        <w:rPr>
          <w:spacing w:val="-21"/>
        </w:rPr>
        <w:t xml:space="preserve"> </w:t>
      </w:r>
      <w:r>
        <w:t>three</w:t>
      </w:r>
      <w:r>
        <w:rPr>
          <w:spacing w:val="-21"/>
        </w:rPr>
        <w:t xml:space="preserve"> </w:t>
      </w:r>
      <w:r>
        <w:t>years</w:t>
      </w:r>
      <w:r>
        <w:rPr>
          <w:spacing w:val="-21"/>
        </w:rPr>
        <w:t xml:space="preserve"> </w:t>
      </w:r>
      <w:r>
        <w:t>of</w:t>
      </w:r>
      <w:r>
        <w:rPr>
          <w:spacing w:val="-23"/>
        </w:rPr>
        <w:t xml:space="preserve"> </w:t>
      </w:r>
      <w:r>
        <w:t>sea</w:t>
      </w:r>
      <w:r>
        <w:rPr>
          <w:spacing w:val="-21"/>
        </w:rPr>
        <w:t xml:space="preserve"> </w:t>
      </w:r>
      <w:r>
        <w:t>service,</w:t>
      </w:r>
      <w:r>
        <w:rPr>
          <w:spacing w:val="-27"/>
        </w:rPr>
        <w:t xml:space="preserve"> </w:t>
      </w:r>
      <w:r>
        <w:t>were</w:t>
      </w:r>
      <w:r>
        <w:rPr>
          <w:spacing w:val="-25"/>
        </w:rPr>
        <w:t xml:space="preserve"> </w:t>
      </w:r>
      <w:r>
        <w:rPr>
          <w:spacing w:val="-3"/>
        </w:rPr>
        <w:t>classified</w:t>
      </w:r>
      <w:r>
        <w:rPr>
          <w:spacing w:val="-26"/>
        </w:rPr>
        <w:t xml:space="preserve"> </w:t>
      </w:r>
      <w:r>
        <w:t>as</w:t>
      </w:r>
      <w:r>
        <w:rPr>
          <w:spacing w:val="-25"/>
        </w:rPr>
        <w:t xml:space="preserve"> </w:t>
      </w:r>
      <w:r>
        <w:rPr>
          <w:spacing w:val="-3"/>
        </w:rPr>
        <w:t>surveyors</w:t>
      </w:r>
      <w:r>
        <w:rPr>
          <w:spacing w:val="-26"/>
        </w:rPr>
        <w:t xml:space="preserve"> </w:t>
      </w:r>
      <w:r>
        <w:t>without any</w:t>
      </w:r>
      <w:r>
        <w:rPr>
          <w:spacing w:val="-26"/>
        </w:rPr>
        <w:t xml:space="preserve"> </w:t>
      </w:r>
      <w:r>
        <w:t>documented</w:t>
      </w:r>
      <w:r>
        <w:rPr>
          <w:spacing w:val="-21"/>
        </w:rPr>
        <w:t xml:space="preserve"> </w:t>
      </w:r>
      <w:r>
        <w:t>evidence</w:t>
      </w:r>
      <w:r>
        <w:rPr>
          <w:spacing w:val="-20"/>
        </w:rPr>
        <w:t xml:space="preserve"> </w:t>
      </w:r>
      <w:r>
        <w:t>that</w:t>
      </w:r>
      <w:r>
        <w:rPr>
          <w:spacing w:val="-23"/>
        </w:rPr>
        <w:t xml:space="preserve"> </w:t>
      </w:r>
      <w:r>
        <w:t>they</w:t>
      </w:r>
      <w:r>
        <w:rPr>
          <w:spacing w:val="-25"/>
        </w:rPr>
        <w:t xml:space="preserve"> </w:t>
      </w:r>
      <w:r>
        <w:t>had</w:t>
      </w:r>
      <w:r>
        <w:rPr>
          <w:spacing w:val="-21"/>
        </w:rPr>
        <w:t xml:space="preserve"> </w:t>
      </w:r>
      <w:r>
        <w:t>undergone</w:t>
      </w:r>
      <w:r>
        <w:rPr>
          <w:spacing w:val="-25"/>
        </w:rPr>
        <w:t xml:space="preserve"> </w:t>
      </w:r>
      <w:r>
        <w:rPr>
          <w:spacing w:val="-3"/>
        </w:rPr>
        <w:t>appropriate</w:t>
      </w:r>
      <w:r>
        <w:rPr>
          <w:spacing w:val="-25"/>
        </w:rPr>
        <w:t xml:space="preserve"> </w:t>
      </w:r>
      <w:r>
        <w:rPr>
          <w:spacing w:val="-3"/>
        </w:rPr>
        <w:t xml:space="preserve">training. </w:t>
      </w:r>
      <w:r>
        <w:t xml:space="preserve">Additionally, it </w:t>
      </w:r>
      <w:r>
        <w:rPr>
          <w:spacing w:val="2"/>
        </w:rPr>
        <w:t xml:space="preserve">was </w:t>
      </w:r>
      <w:r>
        <w:t xml:space="preserve">further established that there </w:t>
      </w:r>
      <w:r>
        <w:rPr>
          <w:spacing w:val="2"/>
        </w:rPr>
        <w:t xml:space="preserve">was </w:t>
      </w:r>
      <w:r>
        <w:t>no formalized detailed</w:t>
      </w:r>
      <w:r>
        <w:rPr>
          <w:spacing w:val="-23"/>
        </w:rPr>
        <w:t xml:space="preserve"> </w:t>
      </w:r>
      <w:r>
        <w:t>training</w:t>
      </w:r>
      <w:r>
        <w:rPr>
          <w:spacing w:val="-23"/>
        </w:rPr>
        <w:t xml:space="preserve"> </w:t>
      </w:r>
      <w:r>
        <w:t>programme</w:t>
      </w:r>
      <w:r>
        <w:rPr>
          <w:spacing w:val="-23"/>
        </w:rPr>
        <w:t xml:space="preserve"> </w:t>
      </w:r>
      <w:r>
        <w:t>for</w:t>
      </w:r>
      <w:r>
        <w:rPr>
          <w:spacing w:val="-25"/>
        </w:rPr>
        <w:t xml:space="preserve"> </w:t>
      </w:r>
      <w:r>
        <w:t>surveyors,</w:t>
      </w:r>
      <w:r>
        <w:rPr>
          <w:spacing w:val="-24"/>
        </w:rPr>
        <w:t xml:space="preserve"> </w:t>
      </w:r>
      <w:r>
        <w:t>who,</w:t>
      </w:r>
      <w:r>
        <w:rPr>
          <w:spacing w:val="-25"/>
        </w:rPr>
        <w:t xml:space="preserve"> </w:t>
      </w:r>
      <w:r>
        <w:t>upon</w:t>
      </w:r>
      <w:r>
        <w:rPr>
          <w:spacing w:val="-16"/>
        </w:rPr>
        <w:t xml:space="preserve"> </w:t>
      </w:r>
      <w:r>
        <w:t>their</w:t>
      </w:r>
      <w:r>
        <w:rPr>
          <w:spacing w:val="-25"/>
        </w:rPr>
        <w:t xml:space="preserve"> </w:t>
      </w:r>
      <w:r>
        <w:t>recruitment, did</w:t>
      </w:r>
      <w:r>
        <w:rPr>
          <w:spacing w:val="-20"/>
        </w:rPr>
        <w:t xml:space="preserve"> </w:t>
      </w:r>
      <w:r>
        <w:t>not</w:t>
      </w:r>
      <w:r>
        <w:rPr>
          <w:spacing w:val="-21"/>
        </w:rPr>
        <w:t xml:space="preserve"> </w:t>
      </w:r>
      <w:r>
        <w:t>meet</w:t>
      </w:r>
      <w:r>
        <w:rPr>
          <w:spacing w:val="-21"/>
        </w:rPr>
        <w:t xml:space="preserve"> </w:t>
      </w:r>
      <w:r>
        <w:t>the</w:t>
      </w:r>
      <w:r>
        <w:rPr>
          <w:spacing w:val="-19"/>
        </w:rPr>
        <w:t xml:space="preserve"> </w:t>
      </w:r>
      <w:r>
        <w:t>same</w:t>
      </w:r>
      <w:r>
        <w:rPr>
          <w:spacing w:val="-19"/>
        </w:rPr>
        <w:t xml:space="preserve"> </w:t>
      </w:r>
      <w:r>
        <w:t>standards</w:t>
      </w:r>
      <w:r>
        <w:rPr>
          <w:spacing w:val="-19"/>
        </w:rPr>
        <w:t xml:space="preserve"> </w:t>
      </w:r>
      <w:r>
        <w:t>of</w:t>
      </w:r>
      <w:r>
        <w:rPr>
          <w:spacing w:val="-21"/>
        </w:rPr>
        <w:t xml:space="preserve"> </w:t>
      </w:r>
      <w:r>
        <w:t>knowledge</w:t>
      </w:r>
      <w:r>
        <w:rPr>
          <w:spacing w:val="-20"/>
        </w:rPr>
        <w:t xml:space="preserve"> </w:t>
      </w:r>
      <w:r>
        <w:t>and</w:t>
      </w:r>
      <w:r>
        <w:rPr>
          <w:spacing w:val="-19"/>
        </w:rPr>
        <w:t xml:space="preserve"> </w:t>
      </w:r>
      <w:r>
        <w:t>ability</w:t>
      </w:r>
      <w:r>
        <w:rPr>
          <w:spacing w:val="-28"/>
        </w:rPr>
        <w:t xml:space="preserve"> </w:t>
      </w:r>
      <w:r>
        <w:t>as</w:t>
      </w:r>
      <w:r>
        <w:rPr>
          <w:spacing w:val="-24"/>
        </w:rPr>
        <w:t xml:space="preserve"> </w:t>
      </w:r>
      <w:r>
        <w:rPr>
          <w:spacing w:val="-3"/>
        </w:rPr>
        <w:t>required</w:t>
      </w:r>
      <w:r>
        <w:rPr>
          <w:spacing w:val="-24"/>
        </w:rPr>
        <w:t xml:space="preserve"> </w:t>
      </w:r>
      <w:r>
        <w:t>by paragraphs 2</w:t>
      </w:r>
      <w:r>
        <w:rPr>
          <w:strike/>
        </w:rPr>
        <w:t>8</w:t>
      </w:r>
      <w:r>
        <w:t xml:space="preserve">[9.1, 29.2 and] </w:t>
      </w:r>
      <w:r>
        <w:rPr>
          <w:strike/>
        </w:rPr>
        <w:t>to</w:t>
      </w:r>
      <w:r>
        <w:t xml:space="preserve"> 3</w:t>
      </w:r>
      <w:r>
        <w:rPr>
          <w:strike/>
        </w:rPr>
        <w:t>1</w:t>
      </w:r>
      <w:r>
        <w:t>[2 of] the III Code (III Code, part 2, paragraph 29.3). See Form</w:t>
      </w:r>
      <w:r>
        <w:rPr>
          <w:spacing w:val="-4"/>
        </w:rPr>
        <w:t xml:space="preserve"> </w:t>
      </w:r>
      <w:r>
        <w:rPr>
          <w:spacing w:val="-3"/>
        </w:rPr>
        <w:t>A...</w:t>
      </w:r>
    </w:p>
    <w:p w14:paraId="487F8A6E" w14:textId="77777777" w:rsidR="0009623E" w:rsidRDefault="0009623E">
      <w:pPr>
        <w:pStyle w:val="BodyText"/>
        <w:spacing w:before="4"/>
        <w:rPr>
          <w:b/>
          <w:sz w:val="21"/>
        </w:rPr>
      </w:pPr>
    </w:p>
    <w:p w14:paraId="5FEE6D29" w14:textId="77777777" w:rsidR="0009623E" w:rsidRDefault="00F00F55">
      <w:pPr>
        <w:pStyle w:val="Heading3"/>
        <w:ind w:left="1510"/>
      </w:pPr>
      <w:r>
        <w:t>Corrective action</w:t>
      </w:r>
    </w:p>
    <w:p w14:paraId="58DE9782" w14:textId="77777777" w:rsidR="0009623E" w:rsidRDefault="0009623E">
      <w:pPr>
        <w:pStyle w:val="BodyText"/>
        <w:rPr>
          <w:b/>
          <w:i/>
        </w:rPr>
      </w:pPr>
    </w:p>
    <w:p w14:paraId="6E67395B" w14:textId="77777777" w:rsidR="0009623E" w:rsidRDefault="00F00F55">
      <w:pPr>
        <w:spacing w:before="1"/>
        <w:ind w:left="2360"/>
        <w:rPr>
          <w:i/>
        </w:rPr>
      </w:pPr>
      <w:r>
        <w:rPr>
          <w:i/>
        </w:rPr>
        <w:t>[To include a succinct summary of corrective action in the audit final report.]</w:t>
      </w:r>
    </w:p>
    <w:p w14:paraId="09103DD1" w14:textId="77777777" w:rsidR="0009623E" w:rsidRDefault="0009623E">
      <w:pPr>
        <w:pStyle w:val="BodyText"/>
        <w:rPr>
          <w:i/>
          <w:sz w:val="24"/>
        </w:rPr>
      </w:pPr>
    </w:p>
    <w:p w14:paraId="4F2021D0" w14:textId="77777777" w:rsidR="0009623E" w:rsidRDefault="0009623E">
      <w:pPr>
        <w:pStyle w:val="BodyText"/>
        <w:rPr>
          <w:i/>
          <w:sz w:val="21"/>
        </w:rPr>
      </w:pPr>
    </w:p>
    <w:p w14:paraId="1EBE0CD2" w14:textId="77777777" w:rsidR="0009623E" w:rsidRDefault="00F00F55">
      <w:pPr>
        <w:pStyle w:val="Heading3"/>
        <w:ind w:left="1510"/>
      </w:pPr>
      <w:r>
        <w:t>Root cause</w:t>
      </w:r>
    </w:p>
    <w:p w14:paraId="7BFE891C" w14:textId="77777777" w:rsidR="0009623E" w:rsidRDefault="0009623E">
      <w:pPr>
        <w:pStyle w:val="BodyText"/>
        <w:spacing w:before="5"/>
        <w:rPr>
          <w:b/>
          <w:i/>
          <w:sz w:val="21"/>
        </w:rPr>
      </w:pPr>
    </w:p>
    <w:p w14:paraId="6EDEF98B" w14:textId="77777777" w:rsidR="0009623E" w:rsidRDefault="00F00F55">
      <w:pPr>
        <w:ind w:left="2360"/>
        <w:rPr>
          <w:i/>
        </w:rPr>
      </w:pPr>
      <w:r>
        <w:rPr>
          <w:i/>
        </w:rPr>
        <w:t>[To include a succinct summary of root cause(s) in the audit final report.]</w:t>
      </w:r>
    </w:p>
    <w:p w14:paraId="7B184BCB" w14:textId="77777777" w:rsidR="0009623E" w:rsidRDefault="0009623E">
      <w:pPr>
        <w:pStyle w:val="BodyText"/>
        <w:spacing w:before="7"/>
        <w:rPr>
          <w:i/>
        </w:rPr>
      </w:pPr>
    </w:p>
    <w:p w14:paraId="6E20A627" w14:textId="77777777" w:rsidR="0009623E" w:rsidRDefault="00F00F55">
      <w:pPr>
        <w:pStyle w:val="Heading2"/>
        <w:numPr>
          <w:ilvl w:val="0"/>
          <w:numId w:val="22"/>
        </w:numPr>
        <w:tabs>
          <w:tab w:val="left" w:pos="1510"/>
          <w:tab w:val="left" w:pos="1511"/>
        </w:tabs>
        <w:spacing w:before="1"/>
        <w:ind w:hanging="853"/>
      </w:pPr>
      <w:r>
        <w:t>Coastal State</w:t>
      </w:r>
      <w:r>
        <w:rPr>
          <w:spacing w:val="-4"/>
        </w:rPr>
        <w:t xml:space="preserve"> </w:t>
      </w:r>
      <w:r>
        <w:t>activities</w:t>
      </w:r>
    </w:p>
    <w:p w14:paraId="7593064C" w14:textId="77777777" w:rsidR="0009623E" w:rsidRDefault="0009623E">
      <w:pPr>
        <w:pStyle w:val="BodyText"/>
        <w:spacing w:before="7"/>
        <w:rPr>
          <w:b/>
        </w:rPr>
      </w:pPr>
    </w:p>
    <w:p w14:paraId="2465939D" w14:textId="77777777" w:rsidR="0009623E" w:rsidRDefault="00F00F55">
      <w:pPr>
        <w:pStyle w:val="Heading3"/>
      </w:pPr>
      <w:r>
        <w:t>Implementation</w:t>
      </w:r>
    </w:p>
    <w:p w14:paraId="67DCA734" w14:textId="77777777" w:rsidR="0009623E" w:rsidRDefault="0009623E">
      <w:pPr>
        <w:pStyle w:val="BodyText"/>
        <w:spacing w:before="3"/>
        <w:rPr>
          <w:b/>
          <w:i/>
        </w:rPr>
      </w:pPr>
    </w:p>
    <w:p w14:paraId="17076670" w14:textId="77777777" w:rsidR="0009623E" w:rsidRDefault="00F00F55">
      <w:pPr>
        <w:pStyle w:val="ListParagraph"/>
        <w:numPr>
          <w:ilvl w:val="1"/>
          <w:numId w:val="22"/>
        </w:numPr>
        <w:tabs>
          <w:tab w:val="left" w:pos="1511"/>
        </w:tabs>
        <w:spacing w:line="237" w:lineRule="auto"/>
        <w:ind w:right="558" w:firstLine="0"/>
        <w:jc w:val="both"/>
      </w:pPr>
      <w:r>
        <w:t>[Describe</w:t>
      </w:r>
      <w:r>
        <w:rPr>
          <w:spacing w:val="-13"/>
        </w:rPr>
        <w:t xml:space="preserve"> </w:t>
      </w:r>
      <w:r>
        <w:t>the</w:t>
      </w:r>
      <w:r>
        <w:rPr>
          <w:spacing w:val="-14"/>
        </w:rPr>
        <w:t xml:space="preserve"> </w:t>
      </w:r>
      <w:r>
        <w:t>main</w:t>
      </w:r>
      <w:r>
        <w:rPr>
          <w:spacing w:val="-13"/>
        </w:rPr>
        <w:t xml:space="preserve"> </w:t>
      </w:r>
      <w:r>
        <w:t>division</w:t>
      </w:r>
      <w:r>
        <w:rPr>
          <w:spacing w:val="-13"/>
        </w:rPr>
        <w:t xml:space="preserve"> </w:t>
      </w:r>
      <w:r>
        <w:t>of</w:t>
      </w:r>
      <w:r>
        <w:rPr>
          <w:spacing w:val="-13"/>
        </w:rPr>
        <w:t xml:space="preserve"> </w:t>
      </w:r>
      <w:r>
        <w:t>responsibilities</w:t>
      </w:r>
      <w:r>
        <w:rPr>
          <w:spacing w:val="-12"/>
        </w:rPr>
        <w:t xml:space="preserve"> </w:t>
      </w:r>
      <w:r>
        <w:t>for</w:t>
      </w:r>
      <w:r>
        <w:rPr>
          <w:spacing w:val="-15"/>
        </w:rPr>
        <w:t xml:space="preserve"> </w:t>
      </w:r>
      <w:r>
        <w:t>coastal</w:t>
      </w:r>
      <w:r>
        <w:rPr>
          <w:spacing w:val="-14"/>
        </w:rPr>
        <w:t xml:space="preserve"> </w:t>
      </w:r>
      <w:r>
        <w:t>State</w:t>
      </w:r>
      <w:r>
        <w:rPr>
          <w:spacing w:val="-17"/>
        </w:rPr>
        <w:t xml:space="preserve"> </w:t>
      </w:r>
      <w:r>
        <w:t>obligations.</w:t>
      </w:r>
      <w:r>
        <w:rPr>
          <w:spacing w:val="-17"/>
        </w:rPr>
        <w:t xml:space="preserve"> </w:t>
      </w:r>
      <w:r>
        <w:t>Depending on</w:t>
      </w:r>
      <w:r>
        <w:rPr>
          <w:spacing w:val="-22"/>
        </w:rPr>
        <w:t xml:space="preserve"> </w:t>
      </w:r>
      <w:r>
        <w:t>the</w:t>
      </w:r>
      <w:r>
        <w:rPr>
          <w:spacing w:val="-21"/>
        </w:rPr>
        <w:t xml:space="preserve"> </w:t>
      </w:r>
      <w:r>
        <w:t>actual</w:t>
      </w:r>
      <w:r>
        <w:rPr>
          <w:spacing w:val="-23"/>
        </w:rPr>
        <w:t xml:space="preserve"> </w:t>
      </w:r>
      <w:r>
        <w:t>division</w:t>
      </w:r>
      <w:r>
        <w:rPr>
          <w:spacing w:val="-21"/>
        </w:rPr>
        <w:t xml:space="preserve"> </w:t>
      </w:r>
      <w:r>
        <w:t>of</w:t>
      </w:r>
      <w:r>
        <w:rPr>
          <w:spacing w:val="-21"/>
        </w:rPr>
        <w:t xml:space="preserve"> </w:t>
      </w:r>
      <w:r>
        <w:t>responsibility,</w:t>
      </w:r>
      <w:r>
        <w:rPr>
          <w:spacing w:val="-23"/>
        </w:rPr>
        <w:t xml:space="preserve"> </w:t>
      </w:r>
      <w:r>
        <w:t>the</w:t>
      </w:r>
      <w:r>
        <w:rPr>
          <w:spacing w:val="-22"/>
        </w:rPr>
        <w:t xml:space="preserve"> </w:t>
      </w:r>
      <w:r>
        <w:t>following</w:t>
      </w:r>
      <w:r>
        <w:rPr>
          <w:spacing w:val="-21"/>
        </w:rPr>
        <w:t xml:space="preserve"> </w:t>
      </w:r>
      <w:r>
        <w:t>list</w:t>
      </w:r>
      <w:r>
        <w:rPr>
          <w:spacing w:val="-23"/>
        </w:rPr>
        <w:t xml:space="preserve"> </w:t>
      </w:r>
      <w:r>
        <w:t>of</w:t>
      </w:r>
      <w:r>
        <w:rPr>
          <w:spacing w:val="-21"/>
        </w:rPr>
        <w:t xml:space="preserve"> </w:t>
      </w:r>
      <w:r>
        <w:t>areas</w:t>
      </w:r>
      <w:r>
        <w:rPr>
          <w:spacing w:val="-21"/>
        </w:rPr>
        <w:t xml:space="preserve"> </w:t>
      </w:r>
      <w:r>
        <w:t>should</w:t>
      </w:r>
      <w:r>
        <w:rPr>
          <w:spacing w:val="-23"/>
        </w:rPr>
        <w:t xml:space="preserve"> </w:t>
      </w:r>
      <w:r>
        <w:t>be</w:t>
      </w:r>
      <w:r>
        <w:rPr>
          <w:spacing w:val="-24"/>
        </w:rPr>
        <w:t xml:space="preserve"> </w:t>
      </w:r>
      <w:r>
        <w:t>used</w:t>
      </w:r>
      <w:r>
        <w:rPr>
          <w:spacing w:val="-26"/>
        </w:rPr>
        <w:t xml:space="preserve"> </w:t>
      </w:r>
      <w:r>
        <w:t>as</w:t>
      </w:r>
      <w:r>
        <w:rPr>
          <w:spacing w:val="-25"/>
        </w:rPr>
        <w:t xml:space="preserve"> </w:t>
      </w:r>
      <w:r>
        <w:t>guidance</w:t>
      </w:r>
      <w:r>
        <w:rPr>
          <w:spacing w:val="-25"/>
        </w:rPr>
        <w:t xml:space="preserve"> </w:t>
      </w:r>
      <w:r>
        <w:t>and adapted</w:t>
      </w:r>
      <w:r>
        <w:rPr>
          <w:spacing w:val="-6"/>
        </w:rPr>
        <w:t xml:space="preserve"> </w:t>
      </w:r>
      <w:r>
        <w:t>to</w:t>
      </w:r>
      <w:r>
        <w:rPr>
          <w:spacing w:val="-6"/>
        </w:rPr>
        <w:t xml:space="preserve"> </w:t>
      </w:r>
      <w:r>
        <w:t>actual</w:t>
      </w:r>
      <w:r>
        <w:rPr>
          <w:spacing w:val="-7"/>
        </w:rPr>
        <w:t xml:space="preserve"> </w:t>
      </w:r>
      <w:r>
        <w:t>circumstances.</w:t>
      </w:r>
      <w:r>
        <w:rPr>
          <w:spacing w:val="-7"/>
        </w:rPr>
        <w:t xml:space="preserve"> </w:t>
      </w:r>
      <w:r>
        <w:t>A</w:t>
      </w:r>
      <w:r>
        <w:rPr>
          <w:spacing w:val="-6"/>
        </w:rPr>
        <w:t xml:space="preserve"> </w:t>
      </w:r>
      <w:r>
        <w:t>brief</w:t>
      </w:r>
      <w:r>
        <w:rPr>
          <w:spacing w:val="-5"/>
        </w:rPr>
        <w:t xml:space="preserve"> </w:t>
      </w:r>
      <w:r>
        <w:t>description</w:t>
      </w:r>
      <w:r>
        <w:rPr>
          <w:spacing w:val="-5"/>
        </w:rPr>
        <w:t xml:space="preserve"> </w:t>
      </w:r>
      <w:r>
        <w:t>of</w:t>
      </w:r>
      <w:r>
        <w:rPr>
          <w:spacing w:val="-5"/>
        </w:rPr>
        <w:t xml:space="preserve"> </w:t>
      </w:r>
      <w:r>
        <w:t>processes</w:t>
      </w:r>
      <w:r>
        <w:rPr>
          <w:spacing w:val="-6"/>
        </w:rPr>
        <w:t xml:space="preserve"> </w:t>
      </w:r>
      <w:r>
        <w:t>should</w:t>
      </w:r>
      <w:r>
        <w:rPr>
          <w:spacing w:val="-6"/>
        </w:rPr>
        <w:t xml:space="preserve"> </w:t>
      </w:r>
      <w:r>
        <w:t>be</w:t>
      </w:r>
      <w:r>
        <w:rPr>
          <w:spacing w:val="-6"/>
        </w:rPr>
        <w:t xml:space="preserve"> </w:t>
      </w:r>
      <w:r>
        <w:t>included</w:t>
      </w:r>
      <w:r>
        <w:rPr>
          <w:spacing w:val="-8"/>
        </w:rPr>
        <w:t xml:space="preserve"> </w:t>
      </w:r>
      <w:r>
        <w:t>for</w:t>
      </w:r>
      <w:r>
        <w:rPr>
          <w:spacing w:val="-9"/>
        </w:rPr>
        <w:t xml:space="preserve"> </w:t>
      </w:r>
      <w:r>
        <w:t>each area.]</w:t>
      </w:r>
    </w:p>
    <w:p w14:paraId="11F1836C" w14:textId="77777777" w:rsidR="0009623E" w:rsidRDefault="0009623E">
      <w:pPr>
        <w:pStyle w:val="BodyText"/>
        <w:spacing w:before="10"/>
        <w:rPr>
          <w:sz w:val="21"/>
        </w:rPr>
      </w:pPr>
    </w:p>
    <w:p w14:paraId="794B8A91" w14:textId="77777777" w:rsidR="0009623E" w:rsidRDefault="00F00F55">
      <w:pPr>
        <w:pStyle w:val="Heading3"/>
      </w:pPr>
      <w:r>
        <w:t>Radiocommunication services</w:t>
      </w:r>
    </w:p>
    <w:p w14:paraId="620FCFB0" w14:textId="77777777" w:rsidR="0009623E" w:rsidRDefault="0009623E">
      <w:pPr>
        <w:pStyle w:val="BodyText"/>
        <w:rPr>
          <w:b/>
          <w:i/>
        </w:rPr>
      </w:pPr>
    </w:p>
    <w:p w14:paraId="139F8C40"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6AD429A5" w14:textId="77777777" w:rsidR="0009623E" w:rsidRDefault="0009623E">
      <w:pPr>
        <w:pStyle w:val="BodyText"/>
        <w:spacing w:before="8"/>
      </w:pPr>
    </w:p>
    <w:p w14:paraId="684E9A32" w14:textId="77777777" w:rsidR="0009623E" w:rsidRDefault="00F00F55">
      <w:pPr>
        <w:pStyle w:val="Heading3"/>
      </w:pPr>
      <w:r>
        <w:t>Meteorological services and warnings</w:t>
      </w:r>
    </w:p>
    <w:p w14:paraId="2A7E68BA" w14:textId="77777777" w:rsidR="0009623E" w:rsidRDefault="0009623E">
      <w:pPr>
        <w:pStyle w:val="BodyText"/>
        <w:rPr>
          <w:b/>
          <w:i/>
        </w:rPr>
      </w:pPr>
    </w:p>
    <w:p w14:paraId="4E846503"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4823FBD5" w14:textId="77777777" w:rsidR="0009623E" w:rsidRDefault="0009623E">
      <w:pPr>
        <w:pStyle w:val="BodyText"/>
        <w:spacing w:before="8"/>
      </w:pPr>
    </w:p>
    <w:p w14:paraId="2780E8C1" w14:textId="77777777" w:rsidR="0009623E" w:rsidRDefault="00F00F55">
      <w:pPr>
        <w:pStyle w:val="Heading3"/>
      </w:pPr>
      <w:r>
        <w:t>Search and rescue (SAR) services</w:t>
      </w:r>
    </w:p>
    <w:p w14:paraId="176E0DCE" w14:textId="77777777" w:rsidR="0009623E" w:rsidRDefault="0009623E">
      <w:pPr>
        <w:pStyle w:val="BodyText"/>
        <w:rPr>
          <w:b/>
          <w:i/>
        </w:rPr>
      </w:pPr>
    </w:p>
    <w:p w14:paraId="74145B91" w14:textId="77777777" w:rsidR="0009623E" w:rsidRDefault="00F00F55">
      <w:pPr>
        <w:pStyle w:val="ListParagraph"/>
        <w:numPr>
          <w:ilvl w:val="1"/>
          <w:numId w:val="22"/>
        </w:numPr>
        <w:tabs>
          <w:tab w:val="left" w:pos="1510"/>
          <w:tab w:val="left" w:pos="1511"/>
        </w:tabs>
        <w:spacing w:before="1"/>
        <w:ind w:left="1510" w:hanging="853"/>
      </w:pPr>
      <w:r>
        <w:t>[Describe the system in</w:t>
      </w:r>
      <w:r>
        <w:rPr>
          <w:spacing w:val="-5"/>
        </w:rPr>
        <w:t xml:space="preserve"> </w:t>
      </w:r>
      <w:r>
        <w:t>place.]</w:t>
      </w:r>
    </w:p>
    <w:p w14:paraId="4C09D1AC" w14:textId="77777777" w:rsidR="0009623E" w:rsidRDefault="0009623E">
      <w:pPr>
        <w:pStyle w:val="BodyText"/>
        <w:spacing w:before="7"/>
      </w:pPr>
    </w:p>
    <w:p w14:paraId="2FBD8109" w14:textId="77777777" w:rsidR="0009623E" w:rsidRDefault="00F00F55">
      <w:pPr>
        <w:pStyle w:val="Heading3"/>
      </w:pPr>
      <w:r>
        <w:t>Hydrographic services</w:t>
      </w:r>
    </w:p>
    <w:p w14:paraId="140C1009" w14:textId="77777777" w:rsidR="0009623E" w:rsidRDefault="0009623E">
      <w:pPr>
        <w:pStyle w:val="BodyText"/>
        <w:spacing w:before="1"/>
        <w:rPr>
          <w:b/>
          <w:i/>
        </w:rPr>
      </w:pPr>
    </w:p>
    <w:p w14:paraId="2DCFF3F9"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1DCF74F8" w14:textId="77777777" w:rsidR="0009623E" w:rsidRDefault="0009623E">
      <w:pPr>
        <w:pStyle w:val="BodyText"/>
        <w:spacing w:before="8"/>
      </w:pPr>
    </w:p>
    <w:p w14:paraId="3AC71BF2" w14:textId="77777777" w:rsidR="0009623E" w:rsidRDefault="00F00F55">
      <w:pPr>
        <w:pStyle w:val="Heading3"/>
      </w:pPr>
      <w:r>
        <w:t>Ships' routeing, ship reporting systems and vessel traffic services</w:t>
      </w:r>
    </w:p>
    <w:p w14:paraId="0387E231" w14:textId="77777777" w:rsidR="0009623E" w:rsidRDefault="0009623E">
      <w:pPr>
        <w:pStyle w:val="BodyText"/>
        <w:rPr>
          <w:b/>
          <w:i/>
        </w:rPr>
      </w:pPr>
    </w:p>
    <w:p w14:paraId="0EFD2C06"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218E9AD4" w14:textId="77777777" w:rsidR="0009623E" w:rsidRDefault="0009623E">
      <w:pPr>
        <w:pStyle w:val="BodyText"/>
        <w:spacing w:before="8"/>
      </w:pPr>
    </w:p>
    <w:p w14:paraId="76D676C7" w14:textId="77777777" w:rsidR="0009623E" w:rsidRDefault="00F00F55">
      <w:pPr>
        <w:pStyle w:val="Heading3"/>
      </w:pPr>
      <w:r>
        <w:t>Aids to navigation (</w:t>
      </w:r>
      <w:proofErr w:type="spellStart"/>
      <w:r>
        <w:t>AtoN</w:t>
      </w:r>
      <w:proofErr w:type="spellEnd"/>
      <w:r>
        <w:t>)</w:t>
      </w:r>
    </w:p>
    <w:p w14:paraId="1C97A03D" w14:textId="77777777" w:rsidR="0009623E" w:rsidRDefault="0009623E">
      <w:pPr>
        <w:pStyle w:val="BodyText"/>
        <w:rPr>
          <w:b/>
          <w:i/>
        </w:rPr>
      </w:pPr>
    </w:p>
    <w:p w14:paraId="7FEB0605"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7652E10E" w14:textId="77777777" w:rsidR="0009623E" w:rsidRDefault="0009623E">
      <w:pPr>
        <w:sectPr w:rsidR="0009623E">
          <w:headerReference w:type="default" r:id="rId71"/>
          <w:footerReference w:type="default" r:id="rId72"/>
          <w:pgSz w:w="11910" w:h="16840"/>
          <w:pgMar w:top="1380" w:right="860" w:bottom="1000" w:left="760" w:header="856" w:footer="803" w:gutter="0"/>
          <w:cols w:space="720"/>
        </w:sectPr>
      </w:pPr>
    </w:p>
    <w:p w14:paraId="6490BE02" w14:textId="77777777" w:rsidR="0009623E" w:rsidRDefault="0009623E">
      <w:pPr>
        <w:pStyle w:val="BodyText"/>
        <w:spacing w:before="11"/>
        <w:rPr>
          <w:sz w:val="13"/>
        </w:rPr>
      </w:pPr>
    </w:p>
    <w:p w14:paraId="1FD65089" w14:textId="77777777" w:rsidR="0009623E" w:rsidRDefault="00F00F55">
      <w:pPr>
        <w:pStyle w:val="Heading3"/>
        <w:spacing w:before="91"/>
      </w:pPr>
      <w:r>
        <w:t>Oil spill response</w:t>
      </w:r>
    </w:p>
    <w:p w14:paraId="7BDC4A45" w14:textId="77777777" w:rsidR="0009623E" w:rsidRDefault="0009623E">
      <w:pPr>
        <w:pStyle w:val="BodyText"/>
        <w:spacing w:before="5"/>
        <w:rPr>
          <w:b/>
          <w:i/>
          <w:sz w:val="21"/>
        </w:rPr>
      </w:pPr>
    </w:p>
    <w:p w14:paraId="4D1A233D"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7EC6C3D5" w14:textId="77777777" w:rsidR="0009623E" w:rsidRDefault="0009623E">
      <w:pPr>
        <w:pStyle w:val="BodyText"/>
        <w:spacing w:before="8"/>
      </w:pPr>
    </w:p>
    <w:p w14:paraId="2A53B911" w14:textId="77777777" w:rsidR="0009623E" w:rsidRDefault="00F00F55">
      <w:pPr>
        <w:pStyle w:val="Heading3"/>
      </w:pPr>
      <w:r>
        <w:t>Enforcement</w:t>
      </w:r>
    </w:p>
    <w:p w14:paraId="68EF9039" w14:textId="77777777" w:rsidR="0009623E" w:rsidRDefault="0009623E">
      <w:pPr>
        <w:pStyle w:val="BodyText"/>
        <w:rPr>
          <w:b/>
          <w:i/>
        </w:rPr>
      </w:pPr>
    </w:p>
    <w:p w14:paraId="497CCCBF" w14:textId="77777777" w:rsidR="0009623E" w:rsidRDefault="00F00F55">
      <w:pPr>
        <w:pStyle w:val="ListParagraph"/>
        <w:numPr>
          <w:ilvl w:val="1"/>
          <w:numId w:val="22"/>
        </w:numPr>
        <w:tabs>
          <w:tab w:val="left" w:pos="1510"/>
          <w:tab w:val="left" w:pos="1511"/>
        </w:tabs>
        <w:ind w:left="1510" w:hanging="853"/>
      </w:pPr>
      <w:r>
        <w:t>[Provide</w:t>
      </w:r>
      <w:r>
        <w:rPr>
          <w:spacing w:val="-20"/>
        </w:rPr>
        <w:t xml:space="preserve"> </w:t>
      </w:r>
      <w:r>
        <w:t>a</w:t>
      </w:r>
      <w:r>
        <w:rPr>
          <w:spacing w:val="-19"/>
        </w:rPr>
        <w:t xml:space="preserve"> </w:t>
      </w:r>
      <w:r>
        <w:t>description</w:t>
      </w:r>
      <w:r>
        <w:rPr>
          <w:spacing w:val="-23"/>
        </w:rPr>
        <w:t xml:space="preserve"> </w:t>
      </w:r>
      <w:r>
        <w:t>of</w:t>
      </w:r>
      <w:r>
        <w:rPr>
          <w:spacing w:val="-23"/>
        </w:rPr>
        <w:t xml:space="preserve"> </w:t>
      </w:r>
      <w:r>
        <w:t>processes</w:t>
      </w:r>
      <w:r>
        <w:rPr>
          <w:spacing w:val="-23"/>
        </w:rPr>
        <w:t xml:space="preserve"> </w:t>
      </w:r>
      <w:r>
        <w:t>in</w:t>
      </w:r>
      <w:r>
        <w:rPr>
          <w:spacing w:val="-24"/>
        </w:rPr>
        <w:t xml:space="preserve"> </w:t>
      </w:r>
      <w:r>
        <w:t>accordance</w:t>
      </w:r>
      <w:r>
        <w:rPr>
          <w:spacing w:val="-23"/>
        </w:rPr>
        <w:t xml:space="preserve"> </w:t>
      </w:r>
      <w:r>
        <w:rPr>
          <w:spacing w:val="-3"/>
        </w:rPr>
        <w:t>with</w:t>
      </w:r>
      <w:r>
        <w:rPr>
          <w:spacing w:val="-24"/>
        </w:rPr>
        <w:t xml:space="preserve"> </w:t>
      </w:r>
      <w:r>
        <w:rPr>
          <w:spacing w:val="-2"/>
        </w:rPr>
        <w:t>the</w:t>
      </w:r>
      <w:r>
        <w:rPr>
          <w:spacing w:val="-24"/>
        </w:rPr>
        <w:t xml:space="preserve"> </w:t>
      </w:r>
      <w:r>
        <w:rPr>
          <w:spacing w:val="-3"/>
        </w:rPr>
        <w:t>requirements</w:t>
      </w:r>
      <w:r>
        <w:rPr>
          <w:spacing w:val="-23"/>
        </w:rPr>
        <w:t xml:space="preserve"> </w:t>
      </w:r>
      <w:r>
        <w:t>of</w:t>
      </w:r>
      <w:r>
        <w:rPr>
          <w:spacing w:val="-22"/>
        </w:rPr>
        <w:t xml:space="preserve"> </w:t>
      </w:r>
      <w:r>
        <w:rPr>
          <w:spacing w:val="-2"/>
        </w:rPr>
        <w:t>the</w:t>
      </w:r>
      <w:r>
        <w:rPr>
          <w:spacing w:val="-9"/>
        </w:rPr>
        <w:t xml:space="preserve"> </w:t>
      </w:r>
      <w:r>
        <w:rPr>
          <w:spacing w:val="-3"/>
        </w:rPr>
        <w:t>III</w:t>
      </w:r>
      <w:r>
        <w:rPr>
          <w:spacing w:val="-12"/>
        </w:rPr>
        <w:t xml:space="preserve"> </w:t>
      </w:r>
      <w:r>
        <w:rPr>
          <w:spacing w:val="-2"/>
        </w:rPr>
        <w:t>Code.]</w:t>
      </w:r>
    </w:p>
    <w:p w14:paraId="53C7A6C2" w14:textId="77777777" w:rsidR="0009623E" w:rsidRDefault="0009623E">
      <w:pPr>
        <w:pStyle w:val="BodyText"/>
        <w:spacing w:before="1"/>
      </w:pPr>
    </w:p>
    <w:p w14:paraId="2D55457B" w14:textId="77777777" w:rsidR="0009623E" w:rsidRDefault="00F00F55">
      <w:pPr>
        <w:pStyle w:val="Heading3"/>
        <w:ind w:left="1510"/>
      </w:pPr>
      <w:r>
        <w:t>Evaluation and review</w:t>
      </w:r>
    </w:p>
    <w:p w14:paraId="3B5753D4" w14:textId="77777777" w:rsidR="0009623E" w:rsidRDefault="0009623E">
      <w:pPr>
        <w:pStyle w:val="BodyText"/>
        <w:spacing w:before="7"/>
        <w:rPr>
          <w:b/>
          <w:i/>
          <w:sz w:val="21"/>
        </w:rPr>
      </w:pPr>
    </w:p>
    <w:p w14:paraId="2037C52F" w14:textId="77777777" w:rsidR="0009623E" w:rsidRDefault="00F00F55">
      <w:pPr>
        <w:pStyle w:val="ListParagraph"/>
        <w:numPr>
          <w:ilvl w:val="1"/>
          <w:numId w:val="22"/>
        </w:numPr>
        <w:tabs>
          <w:tab w:val="left" w:pos="1510"/>
          <w:tab w:val="left" w:pos="1511"/>
        </w:tabs>
        <w:spacing w:line="237" w:lineRule="auto"/>
        <w:ind w:right="567" w:firstLine="0"/>
      </w:pPr>
      <w:r>
        <w:t>[Provide</w:t>
      </w:r>
      <w:r>
        <w:rPr>
          <w:spacing w:val="-7"/>
        </w:rPr>
        <w:t xml:space="preserve"> </w:t>
      </w:r>
      <w:r>
        <w:t>a</w:t>
      </w:r>
      <w:r>
        <w:rPr>
          <w:spacing w:val="-6"/>
        </w:rPr>
        <w:t xml:space="preserve"> </w:t>
      </w:r>
      <w:r>
        <w:t>description</w:t>
      </w:r>
      <w:r>
        <w:rPr>
          <w:spacing w:val="-8"/>
        </w:rPr>
        <w:t xml:space="preserve"> </w:t>
      </w:r>
      <w:r>
        <w:t>of</w:t>
      </w:r>
      <w:r>
        <w:rPr>
          <w:spacing w:val="-6"/>
        </w:rPr>
        <w:t xml:space="preserve"> </w:t>
      </w:r>
      <w:r>
        <w:t>responsibilities</w:t>
      </w:r>
      <w:r>
        <w:rPr>
          <w:spacing w:val="-6"/>
        </w:rPr>
        <w:t xml:space="preserve"> </w:t>
      </w:r>
      <w:r>
        <w:t>for</w:t>
      </w:r>
      <w:r>
        <w:rPr>
          <w:spacing w:val="-8"/>
        </w:rPr>
        <w:t xml:space="preserve"> </w:t>
      </w:r>
      <w:r>
        <w:t>review</w:t>
      </w:r>
      <w:r>
        <w:rPr>
          <w:spacing w:val="-9"/>
        </w:rPr>
        <w:t xml:space="preserve"> </w:t>
      </w:r>
      <w:r>
        <w:t>and</w:t>
      </w:r>
      <w:r>
        <w:rPr>
          <w:spacing w:val="-8"/>
        </w:rPr>
        <w:t xml:space="preserve"> </w:t>
      </w:r>
      <w:r>
        <w:t>processes</w:t>
      </w:r>
      <w:r>
        <w:rPr>
          <w:spacing w:val="-7"/>
        </w:rPr>
        <w:t xml:space="preserve"> </w:t>
      </w:r>
      <w:r>
        <w:t>in</w:t>
      </w:r>
      <w:r>
        <w:rPr>
          <w:spacing w:val="-7"/>
        </w:rPr>
        <w:t xml:space="preserve"> </w:t>
      </w:r>
      <w:r>
        <w:t>accordance</w:t>
      </w:r>
      <w:r>
        <w:rPr>
          <w:spacing w:val="-8"/>
        </w:rPr>
        <w:t xml:space="preserve"> </w:t>
      </w:r>
      <w:r>
        <w:t>with the requirements of the III</w:t>
      </w:r>
      <w:r>
        <w:rPr>
          <w:spacing w:val="-7"/>
        </w:rPr>
        <w:t xml:space="preserve"> </w:t>
      </w:r>
      <w:r>
        <w:t>Code.]</w:t>
      </w:r>
    </w:p>
    <w:p w14:paraId="16945566" w14:textId="77777777" w:rsidR="0009623E" w:rsidRDefault="0009623E">
      <w:pPr>
        <w:pStyle w:val="BodyText"/>
        <w:spacing w:before="7"/>
      </w:pPr>
    </w:p>
    <w:p w14:paraId="539CDBCE" w14:textId="77777777" w:rsidR="0009623E" w:rsidRDefault="00F00F55">
      <w:pPr>
        <w:pStyle w:val="Heading3"/>
        <w:numPr>
          <w:ilvl w:val="1"/>
          <w:numId w:val="22"/>
        </w:numPr>
        <w:tabs>
          <w:tab w:val="left" w:pos="1510"/>
          <w:tab w:val="left" w:pos="1511"/>
        </w:tabs>
        <w:ind w:left="1510" w:hanging="853"/>
      </w:pPr>
      <w:r>
        <w:t>Findings</w:t>
      </w:r>
    </w:p>
    <w:p w14:paraId="43A95F0D" w14:textId="77777777" w:rsidR="0009623E" w:rsidRDefault="0009623E">
      <w:pPr>
        <w:pStyle w:val="BodyText"/>
        <w:rPr>
          <w:b/>
          <w:i/>
        </w:rPr>
      </w:pPr>
    </w:p>
    <w:p w14:paraId="53B0612B" w14:textId="77777777" w:rsidR="0009623E" w:rsidRDefault="00F00F55">
      <w:pPr>
        <w:pStyle w:val="ListParagraph"/>
        <w:numPr>
          <w:ilvl w:val="0"/>
          <w:numId w:val="19"/>
        </w:numPr>
        <w:tabs>
          <w:tab w:val="left" w:pos="2362"/>
          <w:tab w:val="left" w:pos="2363"/>
        </w:tabs>
        <w:spacing w:line="244" w:lineRule="auto"/>
        <w:ind w:right="551" w:hanging="850"/>
        <w:jc w:val="both"/>
        <w:rPr>
          <w:b/>
        </w:rPr>
      </w:pPr>
      <w:r>
        <w:rPr>
          <w:b/>
        </w:rPr>
        <w:t>The Administration has not arranged for the use of life-saving signals during</w:t>
      </w:r>
      <w:r>
        <w:rPr>
          <w:b/>
          <w:spacing w:val="-23"/>
        </w:rPr>
        <w:t xml:space="preserve"> </w:t>
      </w:r>
      <w:r>
        <w:rPr>
          <w:b/>
        </w:rPr>
        <w:t>search</w:t>
      </w:r>
      <w:r>
        <w:rPr>
          <w:b/>
          <w:spacing w:val="-19"/>
        </w:rPr>
        <w:t xml:space="preserve"> </w:t>
      </w:r>
      <w:r>
        <w:rPr>
          <w:b/>
        </w:rPr>
        <w:t>and</w:t>
      </w:r>
      <w:r>
        <w:rPr>
          <w:b/>
          <w:spacing w:val="-23"/>
        </w:rPr>
        <w:t xml:space="preserve"> </w:t>
      </w:r>
      <w:r>
        <w:rPr>
          <w:b/>
        </w:rPr>
        <w:t>rescue</w:t>
      </w:r>
      <w:r>
        <w:rPr>
          <w:b/>
          <w:spacing w:val="-22"/>
        </w:rPr>
        <w:t xml:space="preserve"> </w:t>
      </w:r>
      <w:r>
        <w:rPr>
          <w:b/>
        </w:rPr>
        <w:t>operations</w:t>
      </w:r>
      <w:r>
        <w:rPr>
          <w:b/>
          <w:spacing w:val="-22"/>
        </w:rPr>
        <w:t xml:space="preserve"> </w:t>
      </w:r>
      <w:r>
        <w:rPr>
          <w:b/>
        </w:rPr>
        <w:t>(SOLAS</w:t>
      </w:r>
      <w:r>
        <w:rPr>
          <w:b/>
          <w:spacing w:val="-23"/>
        </w:rPr>
        <w:t xml:space="preserve"> </w:t>
      </w:r>
      <w:r>
        <w:rPr>
          <w:b/>
        </w:rPr>
        <w:t>74</w:t>
      </w:r>
      <w:r>
        <w:rPr>
          <w:b/>
          <w:spacing w:val="-22"/>
        </w:rPr>
        <w:t xml:space="preserve"> </w:t>
      </w:r>
      <w:r>
        <w:rPr>
          <w:b/>
        </w:rPr>
        <w:t>regulation</w:t>
      </w:r>
      <w:r>
        <w:rPr>
          <w:b/>
          <w:spacing w:val="-22"/>
        </w:rPr>
        <w:t xml:space="preserve"> </w:t>
      </w:r>
      <w:r>
        <w:rPr>
          <w:b/>
        </w:rPr>
        <w:t>V/8,</w:t>
      </w:r>
      <w:r>
        <w:rPr>
          <w:b/>
          <w:spacing w:val="-24"/>
        </w:rPr>
        <w:t xml:space="preserve"> </w:t>
      </w:r>
      <w:r>
        <w:rPr>
          <w:b/>
        </w:rPr>
        <w:t>III</w:t>
      </w:r>
      <w:r>
        <w:rPr>
          <w:b/>
          <w:spacing w:val="-6"/>
        </w:rPr>
        <w:t xml:space="preserve"> </w:t>
      </w:r>
      <w:r>
        <w:rPr>
          <w:b/>
        </w:rPr>
        <w:t>Code, part 3, paragraph 49). See Form</w:t>
      </w:r>
      <w:r>
        <w:rPr>
          <w:b/>
          <w:spacing w:val="-12"/>
        </w:rPr>
        <w:t xml:space="preserve"> </w:t>
      </w:r>
      <w:r>
        <w:rPr>
          <w:b/>
          <w:spacing w:val="-3"/>
        </w:rPr>
        <w:t>A...</w:t>
      </w:r>
    </w:p>
    <w:p w14:paraId="308C9A98" w14:textId="77777777" w:rsidR="0009623E" w:rsidRDefault="0009623E">
      <w:pPr>
        <w:pStyle w:val="BodyText"/>
        <w:spacing w:before="1"/>
        <w:rPr>
          <w:b/>
        </w:rPr>
      </w:pPr>
    </w:p>
    <w:p w14:paraId="1D13893F" w14:textId="77777777" w:rsidR="0009623E" w:rsidRDefault="00F00F55">
      <w:pPr>
        <w:ind w:left="1510"/>
        <w:rPr>
          <w:b/>
          <w:i/>
        </w:rPr>
      </w:pPr>
      <w:r>
        <w:rPr>
          <w:b/>
          <w:i/>
        </w:rPr>
        <w:t>Corrective action</w:t>
      </w:r>
    </w:p>
    <w:p w14:paraId="1184E911" w14:textId="77777777" w:rsidR="0009623E" w:rsidRDefault="0009623E">
      <w:pPr>
        <w:pStyle w:val="BodyText"/>
        <w:rPr>
          <w:b/>
          <w:i/>
        </w:rPr>
      </w:pPr>
    </w:p>
    <w:p w14:paraId="32EDE6FA" w14:textId="77777777" w:rsidR="0009623E" w:rsidRDefault="00F00F55">
      <w:pPr>
        <w:spacing w:before="1"/>
        <w:ind w:left="2360"/>
        <w:rPr>
          <w:i/>
        </w:rPr>
      </w:pPr>
      <w:r>
        <w:rPr>
          <w:i/>
        </w:rPr>
        <w:t>[To include a succinct summary of corrective action in the audit final report.]</w:t>
      </w:r>
    </w:p>
    <w:p w14:paraId="6BC2C854" w14:textId="77777777" w:rsidR="0009623E" w:rsidRDefault="0009623E">
      <w:pPr>
        <w:pStyle w:val="BodyText"/>
        <w:spacing w:before="7"/>
        <w:rPr>
          <w:i/>
        </w:rPr>
      </w:pPr>
    </w:p>
    <w:p w14:paraId="2A8C319B" w14:textId="77777777" w:rsidR="0009623E" w:rsidRDefault="00F00F55">
      <w:pPr>
        <w:pStyle w:val="Heading3"/>
        <w:ind w:left="1510"/>
      </w:pPr>
      <w:r>
        <w:t>Root cause</w:t>
      </w:r>
    </w:p>
    <w:p w14:paraId="5F57E125" w14:textId="77777777" w:rsidR="0009623E" w:rsidRDefault="0009623E">
      <w:pPr>
        <w:pStyle w:val="BodyText"/>
        <w:spacing w:before="5"/>
        <w:rPr>
          <w:b/>
          <w:i/>
          <w:sz w:val="21"/>
        </w:rPr>
      </w:pPr>
    </w:p>
    <w:p w14:paraId="4965407A" w14:textId="77777777" w:rsidR="0009623E" w:rsidRDefault="00F00F55">
      <w:pPr>
        <w:ind w:left="2360"/>
        <w:rPr>
          <w:i/>
        </w:rPr>
      </w:pPr>
      <w:r>
        <w:rPr>
          <w:i/>
        </w:rPr>
        <w:t>[To include a succinct summary of root cause(s) in the audit final report.]</w:t>
      </w:r>
    </w:p>
    <w:p w14:paraId="4C6761B6" w14:textId="77777777" w:rsidR="0009623E" w:rsidRDefault="0009623E">
      <w:pPr>
        <w:pStyle w:val="BodyText"/>
        <w:spacing w:before="7"/>
        <w:rPr>
          <w:i/>
        </w:rPr>
      </w:pPr>
    </w:p>
    <w:p w14:paraId="351C5158" w14:textId="77777777" w:rsidR="0009623E" w:rsidRDefault="00F00F55">
      <w:pPr>
        <w:pStyle w:val="Heading2"/>
        <w:numPr>
          <w:ilvl w:val="0"/>
          <w:numId w:val="19"/>
        </w:numPr>
        <w:tabs>
          <w:tab w:val="left" w:pos="2362"/>
          <w:tab w:val="left" w:pos="2363"/>
        </w:tabs>
        <w:spacing w:before="1" w:line="244" w:lineRule="auto"/>
        <w:ind w:right="703" w:hanging="850"/>
        <w:jc w:val="both"/>
      </w:pPr>
      <w:r>
        <w:t xml:space="preserve">During the audit, no objective evidence </w:t>
      </w:r>
      <w:r>
        <w:rPr>
          <w:spacing w:val="2"/>
        </w:rPr>
        <w:t xml:space="preserve">was </w:t>
      </w:r>
      <w:r>
        <w:t>found of independent evaluation of the effectiveness of the information on safety of navigation provided by the State to maritime users in the form of navigational warnings (III Code, part 3, paragraph 51). See Form</w:t>
      </w:r>
      <w:r>
        <w:rPr>
          <w:spacing w:val="8"/>
        </w:rPr>
        <w:t xml:space="preserve"> </w:t>
      </w:r>
      <w:r>
        <w:rPr>
          <w:spacing w:val="-3"/>
        </w:rPr>
        <w:t>A...</w:t>
      </w:r>
    </w:p>
    <w:p w14:paraId="1A6968B9" w14:textId="77777777" w:rsidR="0009623E" w:rsidRDefault="0009623E">
      <w:pPr>
        <w:pStyle w:val="BodyText"/>
        <w:spacing w:before="10"/>
        <w:rPr>
          <w:b/>
          <w:sz w:val="21"/>
        </w:rPr>
      </w:pPr>
    </w:p>
    <w:p w14:paraId="58E34D2F" w14:textId="77777777" w:rsidR="0009623E" w:rsidRDefault="00F00F55">
      <w:pPr>
        <w:pStyle w:val="Heading3"/>
        <w:ind w:left="1510"/>
      </w:pPr>
      <w:r>
        <w:t>Corrective action</w:t>
      </w:r>
    </w:p>
    <w:p w14:paraId="2314E4F5" w14:textId="77777777" w:rsidR="0009623E" w:rsidRDefault="0009623E">
      <w:pPr>
        <w:pStyle w:val="BodyText"/>
        <w:spacing w:before="1"/>
        <w:rPr>
          <w:b/>
          <w:i/>
        </w:rPr>
      </w:pPr>
    </w:p>
    <w:p w14:paraId="73A05F85" w14:textId="77777777" w:rsidR="0009623E" w:rsidRDefault="00F00F55">
      <w:pPr>
        <w:ind w:left="2360"/>
        <w:rPr>
          <w:i/>
        </w:rPr>
      </w:pPr>
      <w:r>
        <w:rPr>
          <w:i/>
        </w:rPr>
        <w:t>[To include a succinct summary of corrective action in the audit final report.]</w:t>
      </w:r>
    </w:p>
    <w:p w14:paraId="6A7D6D52" w14:textId="77777777" w:rsidR="0009623E" w:rsidRDefault="0009623E">
      <w:pPr>
        <w:pStyle w:val="BodyText"/>
        <w:spacing w:before="7"/>
        <w:rPr>
          <w:i/>
        </w:rPr>
      </w:pPr>
    </w:p>
    <w:p w14:paraId="68D7D44E" w14:textId="77777777" w:rsidR="0009623E" w:rsidRDefault="00F00F55">
      <w:pPr>
        <w:pStyle w:val="Heading3"/>
        <w:ind w:left="1510"/>
      </w:pPr>
      <w:r>
        <w:t>Root cause</w:t>
      </w:r>
    </w:p>
    <w:p w14:paraId="3AF8954B" w14:textId="77777777" w:rsidR="0009623E" w:rsidRDefault="0009623E">
      <w:pPr>
        <w:pStyle w:val="BodyText"/>
        <w:spacing w:before="5"/>
        <w:rPr>
          <w:b/>
          <w:i/>
          <w:sz w:val="21"/>
        </w:rPr>
      </w:pPr>
    </w:p>
    <w:p w14:paraId="6D8439BB" w14:textId="77777777" w:rsidR="0009623E" w:rsidRDefault="00F00F55">
      <w:pPr>
        <w:ind w:left="2360"/>
        <w:rPr>
          <w:i/>
        </w:rPr>
      </w:pPr>
      <w:r>
        <w:rPr>
          <w:i/>
        </w:rPr>
        <w:t>[To include a succinct summary of root cause(s) in the audit final report.]</w:t>
      </w:r>
    </w:p>
    <w:p w14:paraId="04A7B2D3" w14:textId="77777777" w:rsidR="0009623E" w:rsidRDefault="0009623E">
      <w:pPr>
        <w:pStyle w:val="BodyText"/>
        <w:rPr>
          <w:i/>
        </w:rPr>
      </w:pPr>
    </w:p>
    <w:p w14:paraId="3083EDBE" w14:textId="77777777" w:rsidR="0009623E" w:rsidRDefault="00F00F55">
      <w:pPr>
        <w:pStyle w:val="Heading2"/>
        <w:numPr>
          <w:ilvl w:val="0"/>
          <w:numId w:val="22"/>
        </w:numPr>
        <w:tabs>
          <w:tab w:val="left" w:pos="1510"/>
          <w:tab w:val="left" w:pos="1511"/>
        </w:tabs>
        <w:spacing w:before="1"/>
        <w:ind w:hanging="853"/>
      </w:pPr>
      <w:r>
        <w:t>Port State</w:t>
      </w:r>
      <w:r>
        <w:rPr>
          <w:spacing w:val="-4"/>
        </w:rPr>
        <w:t xml:space="preserve"> </w:t>
      </w:r>
      <w:r>
        <w:t>activities</w:t>
      </w:r>
    </w:p>
    <w:p w14:paraId="5044687D" w14:textId="77777777" w:rsidR="0009623E" w:rsidRDefault="0009623E">
      <w:pPr>
        <w:pStyle w:val="BodyText"/>
        <w:rPr>
          <w:b/>
        </w:rPr>
      </w:pPr>
    </w:p>
    <w:p w14:paraId="6B6974C6" w14:textId="77777777" w:rsidR="0009623E" w:rsidRDefault="00F00F55">
      <w:pPr>
        <w:pStyle w:val="Heading3"/>
      </w:pPr>
      <w:r>
        <w:t>Port State control (PSC)</w:t>
      </w:r>
    </w:p>
    <w:p w14:paraId="47B1C950" w14:textId="77777777" w:rsidR="0009623E" w:rsidRDefault="0009623E">
      <w:pPr>
        <w:pStyle w:val="BodyText"/>
        <w:spacing w:before="7"/>
        <w:rPr>
          <w:b/>
          <w:i/>
          <w:sz w:val="21"/>
        </w:rPr>
      </w:pPr>
    </w:p>
    <w:p w14:paraId="0A84E5CC" w14:textId="77777777" w:rsidR="0009623E" w:rsidRDefault="00F00F55">
      <w:pPr>
        <w:pStyle w:val="ListParagraph"/>
        <w:numPr>
          <w:ilvl w:val="1"/>
          <w:numId w:val="22"/>
        </w:numPr>
        <w:tabs>
          <w:tab w:val="left" w:pos="1510"/>
          <w:tab w:val="left" w:pos="1511"/>
        </w:tabs>
        <w:spacing w:line="237" w:lineRule="auto"/>
        <w:ind w:right="556" w:firstLine="0"/>
      </w:pPr>
      <w:r>
        <w:t>[Provide</w:t>
      </w:r>
      <w:r>
        <w:rPr>
          <w:spacing w:val="-18"/>
        </w:rPr>
        <w:t xml:space="preserve"> </w:t>
      </w:r>
      <w:r>
        <w:t>a</w:t>
      </w:r>
      <w:r>
        <w:rPr>
          <w:spacing w:val="-21"/>
        </w:rPr>
        <w:t xml:space="preserve"> </w:t>
      </w:r>
      <w:r>
        <w:rPr>
          <w:spacing w:val="-3"/>
        </w:rPr>
        <w:t>description</w:t>
      </w:r>
      <w:r>
        <w:rPr>
          <w:spacing w:val="-22"/>
        </w:rPr>
        <w:t xml:space="preserve"> </w:t>
      </w:r>
      <w:r>
        <w:t>of</w:t>
      </w:r>
      <w:r>
        <w:rPr>
          <w:spacing w:val="-22"/>
        </w:rPr>
        <w:t xml:space="preserve"> </w:t>
      </w:r>
      <w:r>
        <w:rPr>
          <w:spacing w:val="-3"/>
        </w:rPr>
        <w:t>organization,</w:t>
      </w:r>
      <w:r>
        <w:rPr>
          <w:spacing w:val="-23"/>
        </w:rPr>
        <w:t xml:space="preserve"> </w:t>
      </w:r>
      <w:r>
        <w:rPr>
          <w:spacing w:val="-3"/>
        </w:rPr>
        <w:t>responsibilities,</w:t>
      </w:r>
      <w:r>
        <w:rPr>
          <w:spacing w:val="-23"/>
        </w:rPr>
        <w:t xml:space="preserve"> </w:t>
      </w:r>
      <w:r>
        <w:rPr>
          <w:spacing w:val="-3"/>
        </w:rPr>
        <w:t>resources,</w:t>
      </w:r>
      <w:r>
        <w:rPr>
          <w:spacing w:val="-24"/>
        </w:rPr>
        <w:t xml:space="preserve"> </w:t>
      </w:r>
      <w:r>
        <w:rPr>
          <w:spacing w:val="-3"/>
        </w:rPr>
        <w:t>procedures,</w:t>
      </w:r>
      <w:r>
        <w:rPr>
          <w:spacing w:val="-23"/>
        </w:rPr>
        <w:t xml:space="preserve"> </w:t>
      </w:r>
      <w:r>
        <w:rPr>
          <w:spacing w:val="-3"/>
        </w:rPr>
        <w:t>training</w:t>
      </w:r>
      <w:r>
        <w:rPr>
          <w:spacing w:val="-22"/>
        </w:rPr>
        <w:t xml:space="preserve"> </w:t>
      </w:r>
      <w:r>
        <w:t>of PSCOs,</w:t>
      </w:r>
      <w:r>
        <w:rPr>
          <w:spacing w:val="-3"/>
        </w:rPr>
        <w:t xml:space="preserve"> </w:t>
      </w:r>
      <w:r>
        <w:t>etc.]</w:t>
      </w:r>
    </w:p>
    <w:p w14:paraId="27706D85" w14:textId="77777777" w:rsidR="0009623E" w:rsidRDefault="0009623E">
      <w:pPr>
        <w:pStyle w:val="BodyText"/>
      </w:pPr>
    </w:p>
    <w:p w14:paraId="1F2659D1" w14:textId="77777777" w:rsidR="0009623E" w:rsidRDefault="00F00F55">
      <w:pPr>
        <w:pStyle w:val="Heading3"/>
        <w:spacing w:before="1"/>
      </w:pPr>
      <w:r>
        <w:t>Reception facilities</w:t>
      </w:r>
    </w:p>
    <w:p w14:paraId="1D5059E1" w14:textId="77777777" w:rsidR="0009623E" w:rsidRDefault="0009623E">
      <w:pPr>
        <w:pStyle w:val="BodyText"/>
        <w:spacing w:before="6"/>
        <w:rPr>
          <w:b/>
          <w:i/>
          <w:sz w:val="21"/>
        </w:rPr>
      </w:pPr>
    </w:p>
    <w:p w14:paraId="2E94D3FF" w14:textId="77777777" w:rsidR="0009623E" w:rsidRDefault="00F00F55">
      <w:pPr>
        <w:pStyle w:val="ListParagraph"/>
        <w:numPr>
          <w:ilvl w:val="1"/>
          <w:numId w:val="22"/>
        </w:numPr>
        <w:tabs>
          <w:tab w:val="left" w:pos="1510"/>
          <w:tab w:val="left" w:pos="1511"/>
        </w:tabs>
        <w:spacing w:line="237" w:lineRule="auto"/>
        <w:ind w:right="555" w:firstLine="0"/>
      </w:pPr>
      <w:r>
        <w:t>[Provide</w:t>
      </w:r>
      <w:r>
        <w:rPr>
          <w:spacing w:val="-27"/>
        </w:rPr>
        <w:t xml:space="preserve"> </w:t>
      </w:r>
      <w:r>
        <w:t>a</w:t>
      </w:r>
      <w:r>
        <w:rPr>
          <w:spacing w:val="-26"/>
        </w:rPr>
        <w:t xml:space="preserve"> </w:t>
      </w:r>
      <w:r>
        <w:t>description</w:t>
      </w:r>
      <w:r>
        <w:rPr>
          <w:spacing w:val="-26"/>
        </w:rPr>
        <w:t xml:space="preserve"> </w:t>
      </w:r>
      <w:r>
        <w:t>of</w:t>
      </w:r>
      <w:r>
        <w:rPr>
          <w:spacing w:val="-26"/>
        </w:rPr>
        <w:t xml:space="preserve"> </w:t>
      </w:r>
      <w:r>
        <w:t>organization,</w:t>
      </w:r>
      <w:r>
        <w:rPr>
          <w:spacing w:val="-28"/>
        </w:rPr>
        <w:t xml:space="preserve"> </w:t>
      </w:r>
      <w:r>
        <w:t>responsibilities,</w:t>
      </w:r>
      <w:r>
        <w:rPr>
          <w:spacing w:val="-30"/>
        </w:rPr>
        <w:t xml:space="preserve"> </w:t>
      </w:r>
      <w:r>
        <w:rPr>
          <w:spacing w:val="-3"/>
        </w:rPr>
        <w:t>availability</w:t>
      </w:r>
      <w:r>
        <w:rPr>
          <w:spacing w:val="-36"/>
        </w:rPr>
        <w:t xml:space="preserve"> </w:t>
      </w:r>
      <w:r>
        <w:t>of</w:t>
      </w:r>
      <w:r>
        <w:rPr>
          <w:spacing w:val="-29"/>
        </w:rPr>
        <w:t xml:space="preserve"> </w:t>
      </w:r>
      <w:r>
        <w:t>adequate</w:t>
      </w:r>
      <w:r>
        <w:rPr>
          <w:spacing w:val="-30"/>
        </w:rPr>
        <w:t xml:space="preserve"> </w:t>
      </w:r>
      <w:r>
        <w:rPr>
          <w:spacing w:val="-3"/>
        </w:rPr>
        <w:t xml:space="preserve">reception </w:t>
      </w:r>
      <w:r>
        <w:t>facilities,</w:t>
      </w:r>
      <w:r>
        <w:rPr>
          <w:spacing w:val="-3"/>
        </w:rPr>
        <w:t xml:space="preserve"> </w:t>
      </w:r>
      <w:r>
        <w:t>etc.]</w:t>
      </w:r>
    </w:p>
    <w:p w14:paraId="1E95AD83" w14:textId="77777777" w:rsidR="0009623E" w:rsidRDefault="0009623E">
      <w:pPr>
        <w:spacing w:line="237" w:lineRule="auto"/>
        <w:sectPr w:rsidR="0009623E">
          <w:headerReference w:type="default" r:id="rId73"/>
          <w:footerReference w:type="default" r:id="rId74"/>
          <w:pgSz w:w="11910" w:h="16840"/>
          <w:pgMar w:top="1380" w:right="860" w:bottom="1000" w:left="760" w:header="856" w:footer="803" w:gutter="0"/>
          <w:cols w:space="720"/>
        </w:sectPr>
      </w:pPr>
    </w:p>
    <w:p w14:paraId="6F2E4631" w14:textId="77777777" w:rsidR="0009623E" w:rsidRDefault="0009623E">
      <w:pPr>
        <w:pStyle w:val="BodyText"/>
        <w:spacing w:before="11"/>
        <w:rPr>
          <w:sz w:val="13"/>
        </w:rPr>
      </w:pPr>
    </w:p>
    <w:p w14:paraId="5D47AA34" w14:textId="77777777" w:rsidR="0009623E" w:rsidRDefault="00F00F55">
      <w:pPr>
        <w:pStyle w:val="Heading3"/>
        <w:spacing w:before="91"/>
      </w:pPr>
      <w:r>
        <w:t>Register of fuel oil suppliers</w:t>
      </w:r>
    </w:p>
    <w:p w14:paraId="21597604" w14:textId="77777777" w:rsidR="0009623E" w:rsidRDefault="0009623E">
      <w:pPr>
        <w:pStyle w:val="BodyText"/>
        <w:spacing w:before="5"/>
        <w:rPr>
          <w:b/>
          <w:i/>
          <w:sz w:val="21"/>
        </w:rPr>
      </w:pPr>
    </w:p>
    <w:p w14:paraId="00114B3A" w14:textId="77777777" w:rsidR="0009623E" w:rsidRDefault="00F00F55">
      <w:pPr>
        <w:pStyle w:val="ListParagraph"/>
        <w:numPr>
          <w:ilvl w:val="1"/>
          <w:numId w:val="22"/>
        </w:numPr>
        <w:tabs>
          <w:tab w:val="left" w:pos="1510"/>
          <w:tab w:val="left" w:pos="1511"/>
        </w:tabs>
        <w:ind w:left="1510" w:hanging="853"/>
      </w:pPr>
      <w:r>
        <w:t>[Provide a description of organization and</w:t>
      </w:r>
      <w:r>
        <w:rPr>
          <w:spacing w:val="-8"/>
        </w:rPr>
        <w:t xml:space="preserve"> </w:t>
      </w:r>
      <w:r>
        <w:t>responsibilities.]</w:t>
      </w:r>
    </w:p>
    <w:p w14:paraId="327FA665" w14:textId="77777777" w:rsidR="0009623E" w:rsidRDefault="0009623E">
      <w:pPr>
        <w:pStyle w:val="BodyText"/>
        <w:spacing w:before="1"/>
      </w:pPr>
    </w:p>
    <w:p w14:paraId="661F3E9E" w14:textId="77777777" w:rsidR="0009623E" w:rsidRDefault="00F00F55">
      <w:pPr>
        <w:pStyle w:val="Heading3"/>
      </w:pPr>
      <w:r>
        <w:t>Dangerous goods and grain loading</w:t>
      </w:r>
    </w:p>
    <w:p w14:paraId="57B21747" w14:textId="77777777" w:rsidR="0009623E" w:rsidRDefault="0009623E">
      <w:pPr>
        <w:pStyle w:val="BodyText"/>
        <w:spacing w:before="4"/>
        <w:rPr>
          <w:b/>
          <w:i/>
          <w:sz w:val="21"/>
        </w:rPr>
      </w:pPr>
    </w:p>
    <w:p w14:paraId="6633DD80" w14:textId="77777777" w:rsidR="0009623E" w:rsidRDefault="00F00F55">
      <w:pPr>
        <w:pStyle w:val="ListParagraph"/>
        <w:numPr>
          <w:ilvl w:val="1"/>
          <w:numId w:val="22"/>
        </w:numPr>
        <w:tabs>
          <w:tab w:val="left" w:pos="1510"/>
          <w:tab w:val="left" w:pos="1511"/>
        </w:tabs>
        <w:spacing w:before="1"/>
        <w:ind w:left="1510" w:hanging="853"/>
      </w:pPr>
      <w:r>
        <w:t>[Provide a description of responsibilities and processes, as</w:t>
      </w:r>
      <w:r>
        <w:rPr>
          <w:spacing w:val="-16"/>
        </w:rPr>
        <w:t xml:space="preserve"> </w:t>
      </w:r>
      <w:r>
        <w:t>applicable.]</w:t>
      </w:r>
    </w:p>
    <w:p w14:paraId="6EC5681D" w14:textId="77777777" w:rsidR="0009623E" w:rsidRDefault="0009623E">
      <w:pPr>
        <w:pStyle w:val="BodyText"/>
      </w:pPr>
    </w:p>
    <w:p w14:paraId="263820F7" w14:textId="77777777" w:rsidR="0009623E" w:rsidRDefault="00F00F55">
      <w:pPr>
        <w:pStyle w:val="Heading3"/>
      </w:pPr>
      <w:r>
        <w:t>Enforcement</w:t>
      </w:r>
    </w:p>
    <w:p w14:paraId="52556418" w14:textId="77777777" w:rsidR="0009623E" w:rsidRDefault="0009623E">
      <w:pPr>
        <w:pStyle w:val="BodyText"/>
        <w:spacing w:before="5"/>
        <w:rPr>
          <w:b/>
          <w:i/>
          <w:sz w:val="21"/>
        </w:rPr>
      </w:pPr>
    </w:p>
    <w:p w14:paraId="30EDC7AF" w14:textId="77777777" w:rsidR="0009623E" w:rsidRDefault="00F00F55">
      <w:pPr>
        <w:pStyle w:val="ListParagraph"/>
        <w:numPr>
          <w:ilvl w:val="1"/>
          <w:numId w:val="22"/>
        </w:numPr>
        <w:tabs>
          <w:tab w:val="left" w:pos="1510"/>
          <w:tab w:val="left" w:pos="1511"/>
        </w:tabs>
        <w:ind w:left="1510" w:hanging="853"/>
      </w:pPr>
      <w:r>
        <w:t>[Provide</w:t>
      </w:r>
      <w:r>
        <w:rPr>
          <w:spacing w:val="-20"/>
        </w:rPr>
        <w:t xml:space="preserve"> </w:t>
      </w:r>
      <w:r>
        <w:t>a</w:t>
      </w:r>
      <w:r>
        <w:rPr>
          <w:spacing w:val="-19"/>
        </w:rPr>
        <w:t xml:space="preserve"> </w:t>
      </w:r>
      <w:r>
        <w:t>description</w:t>
      </w:r>
      <w:r>
        <w:rPr>
          <w:spacing w:val="-24"/>
        </w:rPr>
        <w:t xml:space="preserve"> </w:t>
      </w:r>
      <w:r>
        <w:t>of</w:t>
      </w:r>
      <w:r>
        <w:rPr>
          <w:spacing w:val="-23"/>
        </w:rPr>
        <w:t xml:space="preserve"> </w:t>
      </w:r>
      <w:r>
        <w:t>processes</w:t>
      </w:r>
      <w:r>
        <w:rPr>
          <w:spacing w:val="-22"/>
        </w:rPr>
        <w:t xml:space="preserve"> </w:t>
      </w:r>
      <w:r>
        <w:t>in</w:t>
      </w:r>
      <w:r>
        <w:rPr>
          <w:spacing w:val="-24"/>
        </w:rPr>
        <w:t xml:space="preserve"> </w:t>
      </w:r>
      <w:r>
        <w:t>accordance</w:t>
      </w:r>
      <w:r>
        <w:rPr>
          <w:spacing w:val="-24"/>
        </w:rPr>
        <w:t xml:space="preserve"> </w:t>
      </w:r>
      <w:r>
        <w:rPr>
          <w:spacing w:val="-3"/>
        </w:rPr>
        <w:t>with</w:t>
      </w:r>
      <w:r>
        <w:rPr>
          <w:spacing w:val="-24"/>
        </w:rPr>
        <w:t xml:space="preserve"> </w:t>
      </w:r>
      <w:r>
        <w:rPr>
          <w:spacing w:val="-2"/>
        </w:rPr>
        <w:t>the</w:t>
      </w:r>
      <w:r>
        <w:rPr>
          <w:spacing w:val="-23"/>
        </w:rPr>
        <w:t xml:space="preserve"> </w:t>
      </w:r>
      <w:r>
        <w:rPr>
          <w:spacing w:val="-3"/>
        </w:rPr>
        <w:t>requirements</w:t>
      </w:r>
      <w:r>
        <w:rPr>
          <w:spacing w:val="-23"/>
        </w:rPr>
        <w:t xml:space="preserve"> </w:t>
      </w:r>
      <w:r>
        <w:t>of</w:t>
      </w:r>
      <w:r>
        <w:rPr>
          <w:spacing w:val="-23"/>
        </w:rPr>
        <w:t xml:space="preserve"> </w:t>
      </w:r>
      <w:r>
        <w:rPr>
          <w:spacing w:val="-2"/>
        </w:rPr>
        <w:t>the</w:t>
      </w:r>
      <w:r>
        <w:rPr>
          <w:spacing w:val="-7"/>
        </w:rPr>
        <w:t xml:space="preserve"> </w:t>
      </w:r>
      <w:r>
        <w:rPr>
          <w:spacing w:val="-3"/>
        </w:rPr>
        <w:t>III</w:t>
      </w:r>
      <w:r>
        <w:rPr>
          <w:spacing w:val="-12"/>
        </w:rPr>
        <w:t xml:space="preserve"> </w:t>
      </w:r>
      <w:r>
        <w:rPr>
          <w:spacing w:val="-2"/>
        </w:rPr>
        <w:t>Code.]</w:t>
      </w:r>
    </w:p>
    <w:p w14:paraId="2D124BAF" w14:textId="77777777" w:rsidR="0009623E" w:rsidRDefault="0009623E">
      <w:pPr>
        <w:pStyle w:val="BodyText"/>
      </w:pPr>
    </w:p>
    <w:p w14:paraId="31EE3A83" w14:textId="77777777" w:rsidR="0009623E" w:rsidRDefault="00F00F55">
      <w:pPr>
        <w:pStyle w:val="Heading3"/>
      </w:pPr>
      <w:r>
        <w:t>Evaluation and review</w:t>
      </w:r>
    </w:p>
    <w:p w14:paraId="1B478770" w14:textId="77777777" w:rsidR="0009623E" w:rsidRDefault="0009623E">
      <w:pPr>
        <w:pStyle w:val="BodyText"/>
        <w:spacing w:before="7"/>
        <w:rPr>
          <w:b/>
          <w:i/>
          <w:sz w:val="21"/>
        </w:rPr>
      </w:pPr>
    </w:p>
    <w:p w14:paraId="222390FB" w14:textId="77777777" w:rsidR="0009623E" w:rsidRDefault="00F00F55">
      <w:pPr>
        <w:pStyle w:val="ListParagraph"/>
        <w:numPr>
          <w:ilvl w:val="1"/>
          <w:numId w:val="22"/>
        </w:numPr>
        <w:tabs>
          <w:tab w:val="left" w:pos="1511"/>
        </w:tabs>
        <w:spacing w:line="237" w:lineRule="auto"/>
        <w:ind w:right="555" w:firstLine="0"/>
        <w:jc w:val="both"/>
      </w:pPr>
      <w:r>
        <w:t>[Provide</w:t>
      </w:r>
      <w:r>
        <w:rPr>
          <w:spacing w:val="-6"/>
        </w:rPr>
        <w:t xml:space="preserve"> </w:t>
      </w:r>
      <w:r>
        <w:t>a</w:t>
      </w:r>
      <w:r>
        <w:rPr>
          <w:spacing w:val="-6"/>
        </w:rPr>
        <w:t xml:space="preserve"> </w:t>
      </w:r>
      <w:r>
        <w:t>description</w:t>
      </w:r>
      <w:r>
        <w:rPr>
          <w:spacing w:val="-6"/>
        </w:rPr>
        <w:t xml:space="preserve"> </w:t>
      </w:r>
      <w:r>
        <w:t>of</w:t>
      </w:r>
      <w:r>
        <w:rPr>
          <w:spacing w:val="-5"/>
        </w:rPr>
        <w:t xml:space="preserve"> </w:t>
      </w:r>
      <w:r>
        <w:t>responsibilities</w:t>
      </w:r>
      <w:r>
        <w:rPr>
          <w:spacing w:val="-6"/>
        </w:rPr>
        <w:t xml:space="preserve"> </w:t>
      </w:r>
      <w:r>
        <w:t>for</w:t>
      </w:r>
      <w:r>
        <w:rPr>
          <w:spacing w:val="-7"/>
        </w:rPr>
        <w:t xml:space="preserve"> </w:t>
      </w:r>
      <w:r>
        <w:t>review</w:t>
      </w:r>
      <w:r>
        <w:rPr>
          <w:spacing w:val="-8"/>
        </w:rPr>
        <w:t xml:space="preserve"> </w:t>
      </w:r>
      <w:r>
        <w:t>and</w:t>
      </w:r>
      <w:r>
        <w:rPr>
          <w:spacing w:val="-6"/>
        </w:rPr>
        <w:t xml:space="preserve"> </w:t>
      </w:r>
      <w:r>
        <w:t>processes</w:t>
      </w:r>
      <w:r>
        <w:rPr>
          <w:spacing w:val="-6"/>
        </w:rPr>
        <w:t xml:space="preserve"> </w:t>
      </w:r>
      <w:r>
        <w:t>in</w:t>
      </w:r>
      <w:r>
        <w:rPr>
          <w:spacing w:val="-6"/>
        </w:rPr>
        <w:t xml:space="preserve"> </w:t>
      </w:r>
      <w:r>
        <w:t>accordance</w:t>
      </w:r>
      <w:r>
        <w:rPr>
          <w:spacing w:val="-6"/>
        </w:rPr>
        <w:t xml:space="preserve"> </w:t>
      </w:r>
      <w:r>
        <w:t>with the requirements of the III</w:t>
      </w:r>
      <w:r>
        <w:rPr>
          <w:spacing w:val="-7"/>
        </w:rPr>
        <w:t xml:space="preserve"> </w:t>
      </w:r>
      <w:r>
        <w:t>Code.]</w:t>
      </w:r>
    </w:p>
    <w:p w14:paraId="497DB6FD" w14:textId="77777777" w:rsidR="0009623E" w:rsidRDefault="0009623E">
      <w:pPr>
        <w:pStyle w:val="BodyText"/>
      </w:pPr>
    </w:p>
    <w:p w14:paraId="76E1DE86" w14:textId="77777777" w:rsidR="0009623E" w:rsidRDefault="00F00F55">
      <w:pPr>
        <w:pStyle w:val="Heading3"/>
        <w:numPr>
          <w:ilvl w:val="1"/>
          <w:numId w:val="22"/>
        </w:numPr>
        <w:tabs>
          <w:tab w:val="left" w:pos="1510"/>
          <w:tab w:val="left" w:pos="1511"/>
        </w:tabs>
        <w:spacing w:before="1"/>
        <w:ind w:left="1510" w:hanging="853"/>
      </w:pPr>
      <w:r>
        <w:t>Findings</w:t>
      </w:r>
    </w:p>
    <w:p w14:paraId="5222B9FB" w14:textId="77777777" w:rsidR="0009623E" w:rsidRDefault="0009623E">
      <w:pPr>
        <w:pStyle w:val="BodyText"/>
        <w:spacing w:before="7"/>
        <w:rPr>
          <w:b/>
          <w:i/>
        </w:rPr>
      </w:pPr>
    </w:p>
    <w:p w14:paraId="1945C367" w14:textId="77777777" w:rsidR="0009623E" w:rsidRDefault="00F00F55">
      <w:pPr>
        <w:tabs>
          <w:tab w:val="left" w:pos="2362"/>
        </w:tabs>
        <w:spacing w:line="244" w:lineRule="auto"/>
        <w:ind w:left="2360" w:right="553" w:hanging="850"/>
        <w:jc w:val="both"/>
        <w:rPr>
          <w:b/>
        </w:rPr>
      </w:pPr>
      <w:r>
        <w:t>.1</w:t>
      </w:r>
      <w:r>
        <w:tab/>
      </w:r>
      <w:r>
        <w:tab/>
      </w:r>
      <w:r>
        <w:rPr>
          <w:b/>
        </w:rPr>
        <w:t>It</w:t>
      </w:r>
      <w:r>
        <w:rPr>
          <w:b/>
          <w:spacing w:val="-9"/>
        </w:rPr>
        <w:t xml:space="preserve"> </w:t>
      </w:r>
      <w:r>
        <w:rPr>
          <w:b/>
          <w:spacing w:val="2"/>
        </w:rPr>
        <w:t>was</w:t>
      </w:r>
      <w:r>
        <w:rPr>
          <w:b/>
          <w:spacing w:val="-7"/>
        </w:rPr>
        <w:t xml:space="preserve"> </w:t>
      </w:r>
      <w:r>
        <w:rPr>
          <w:b/>
        </w:rPr>
        <w:t>established</w:t>
      </w:r>
      <w:r>
        <w:rPr>
          <w:b/>
          <w:spacing w:val="-9"/>
        </w:rPr>
        <w:t xml:space="preserve"> </w:t>
      </w:r>
      <w:r>
        <w:rPr>
          <w:b/>
        </w:rPr>
        <w:t>that</w:t>
      </w:r>
      <w:r>
        <w:rPr>
          <w:b/>
          <w:spacing w:val="-11"/>
        </w:rPr>
        <w:t xml:space="preserve"> </w:t>
      </w:r>
      <w:r>
        <w:rPr>
          <w:b/>
        </w:rPr>
        <w:t>the</w:t>
      </w:r>
      <w:r>
        <w:rPr>
          <w:b/>
          <w:spacing w:val="-9"/>
        </w:rPr>
        <w:t xml:space="preserve"> </w:t>
      </w:r>
      <w:r>
        <w:rPr>
          <w:b/>
        </w:rPr>
        <w:t>maritime</w:t>
      </w:r>
      <w:r>
        <w:rPr>
          <w:b/>
          <w:spacing w:val="-9"/>
        </w:rPr>
        <w:t xml:space="preserve"> </w:t>
      </w:r>
      <w:r>
        <w:rPr>
          <w:b/>
        </w:rPr>
        <w:t>administration</w:t>
      </w:r>
      <w:r>
        <w:rPr>
          <w:b/>
          <w:spacing w:val="-9"/>
        </w:rPr>
        <w:t xml:space="preserve"> </w:t>
      </w:r>
      <w:r>
        <w:rPr>
          <w:b/>
        </w:rPr>
        <w:t>does</w:t>
      </w:r>
      <w:r>
        <w:rPr>
          <w:b/>
          <w:spacing w:val="-9"/>
        </w:rPr>
        <w:t xml:space="preserve"> </w:t>
      </w:r>
      <w:r>
        <w:rPr>
          <w:b/>
        </w:rPr>
        <w:t>not</w:t>
      </w:r>
      <w:r>
        <w:rPr>
          <w:b/>
          <w:spacing w:val="-10"/>
        </w:rPr>
        <w:t xml:space="preserve"> </w:t>
      </w:r>
      <w:r>
        <w:rPr>
          <w:b/>
        </w:rPr>
        <w:t>maintain</w:t>
      </w:r>
      <w:r>
        <w:rPr>
          <w:b/>
          <w:spacing w:val="-9"/>
        </w:rPr>
        <w:t xml:space="preserve"> </w:t>
      </w:r>
      <w:r>
        <w:rPr>
          <w:b/>
        </w:rPr>
        <w:t xml:space="preserve">a list of local suppliers of fuel oil to ships (MARPOL Annex VI, regulation 18.9.1; III Code, part 1, paragraph 10,  and  </w:t>
      </w:r>
      <w:r>
        <w:rPr>
          <w:b/>
          <w:i/>
        </w:rPr>
        <w:t>p</w:t>
      </w:r>
      <w:r>
        <w:rPr>
          <w:b/>
        </w:rPr>
        <w:t>art  4, paragraph 56.3). See Form</w:t>
      </w:r>
      <w:r>
        <w:rPr>
          <w:b/>
          <w:spacing w:val="-4"/>
        </w:rPr>
        <w:t xml:space="preserve"> </w:t>
      </w:r>
      <w:r>
        <w:rPr>
          <w:b/>
        </w:rPr>
        <w:t>A...</w:t>
      </w:r>
    </w:p>
    <w:p w14:paraId="24660B81" w14:textId="77777777" w:rsidR="0009623E" w:rsidRDefault="0009623E">
      <w:pPr>
        <w:pStyle w:val="BodyText"/>
        <w:spacing w:before="10"/>
        <w:rPr>
          <w:b/>
          <w:sz w:val="21"/>
        </w:rPr>
      </w:pPr>
    </w:p>
    <w:p w14:paraId="79D41978" w14:textId="77777777" w:rsidR="0009623E" w:rsidRDefault="00F00F55">
      <w:pPr>
        <w:spacing w:before="1"/>
        <w:ind w:left="1510"/>
        <w:rPr>
          <w:b/>
          <w:i/>
        </w:rPr>
      </w:pPr>
      <w:r>
        <w:rPr>
          <w:b/>
          <w:i/>
        </w:rPr>
        <w:t>Corrective action</w:t>
      </w:r>
    </w:p>
    <w:p w14:paraId="58E206FB" w14:textId="77777777" w:rsidR="0009623E" w:rsidRDefault="0009623E">
      <w:pPr>
        <w:pStyle w:val="BodyText"/>
        <w:rPr>
          <w:b/>
          <w:i/>
        </w:rPr>
      </w:pPr>
    </w:p>
    <w:p w14:paraId="7232A4B8" w14:textId="77777777" w:rsidR="0009623E" w:rsidRDefault="00F00F55">
      <w:pPr>
        <w:ind w:left="2360"/>
        <w:rPr>
          <w:i/>
        </w:rPr>
      </w:pPr>
      <w:r>
        <w:rPr>
          <w:i/>
        </w:rPr>
        <w:t>[To include a succinct summary of corrective action in the audit final report.]</w:t>
      </w:r>
    </w:p>
    <w:p w14:paraId="1BE6295F" w14:textId="77777777" w:rsidR="0009623E" w:rsidRDefault="0009623E">
      <w:pPr>
        <w:pStyle w:val="BodyText"/>
        <w:rPr>
          <w:i/>
        </w:rPr>
      </w:pPr>
    </w:p>
    <w:p w14:paraId="67CDE52B" w14:textId="77777777" w:rsidR="0009623E" w:rsidRDefault="00F00F55">
      <w:pPr>
        <w:pStyle w:val="Heading3"/>
        <w:spacing w:before="1"/>
        <w:ind w:left="1510"/>
      </w:pPr>
      <w:r>
        <w:t>Root cause</w:t>
      </w:r>
    </w:p>
    <w:p w14:paraId="60DDA3A5" w14:textId="77777777" w:rsidR="0009623E" w:rsidRDefault="0009623E">
      <w:pPr>
        <w:pStyle w:val="BodyText"/>
        <w:spacing w:before="4"/>
        <w:rPr>
          <w:b/>
          <w:i/>
          <w:sz w:val="21"/>
        </w:rPr>
      </w:pPr>
    </w:p>
    <w:p w14:paraId="31DBE8E7" w14:textId="77777777" w:rsidR="0009623E" w:rsidRDefault="00F00F55">
      <w:pPr>
        <w:ind w:left="2360"/>
        <w:rPr>
          <w:i/>
        </w:rPr>
      </w:pPr>
      <w:r>
        <w:rPr>
          <w:i/>
        </w:rPr>
        <w:t>[To include a succinct summary of root cause(s) in the audit final report.]</w:t>
      </w:r>
    </w:p>
    <w:p w14:paraId="5C82B856" w14:textId="77777777" w:rsidR="0009623E" w:rsidRDefault="0009623E">
      <w:pPr>
        <w:pStyle w:val="BodyText"/>
        <w:spacing w:before="8"/>
        <w:rPr>
          <w:i/>
        </w:rPr>
      </w:pPr>
    </w:p>
    <w:p w14:paraId="1DE6B3F4" w14:textId="77777777" w:rsidR="0009623E" w:rsidRDefault="00F00F55">
      <w:pPr>
        <w:pStyle w:val="Heading2"/>
        <w:numPr>
          <w:ilvl w:val="0"/>
          <w:numId w:val="22"/>
        </w:numPr>
        <w:tabs>
          <w:tab w:val="left" w:pos="1510"/>
          <w:tab w:val="left" w:pos="1511"/>
        </w:tabs>
        <w:ind w:hanging="853"/>
      </w:pPr>
      <w:r>
        <w:t>Comments</w:t>
      </w:r>
    </w:p>
    <w:p w14:paraId="36926305" w14:textId="77777777" w:rsidR="0009623E" w:rsidRDefault="0009623E">
      <w:pPr>
        <w:pStyle w:val="BodyText"/>
        <w:spacing w:before="7"/>
        <w:rPr>
          <w:b/>
          <w:sz w:val="21"/>
        </w:rPr>
      </w:pPr>
    </w:p>
    <w:p w14:paraId="28ED8651" w14:textId="77777777" w:rsidR="0009623E" w:rsidRDefault="00F00F55">
      <w:pPr>
        <w:pStyle w:val="ListParagraph"/>
        <w:numPr>
          <w:ilvl w:val="1"/>
          <w:numId w:val="22"/>
        </w:numPr>
        <w:tabs>
          <w:tab w:val="left" w:pos="1511"/>
        </w:tabs>
        <w:spacing w:line="237" w:lineRule="auto"/>
        <w:ind w:right="553" w:firstLine="0"/>
        <w:jc w:val="both"/>
      </w:pPr>
      <w:r>
        <w:t>In</w:t>
      </w:r>
      <w:r>
        <w:rPr>
          <w:spacing w:val="-20"/>
        </w:rPr>
        <w:t xml:space="preserve"> </w:t>
      </w:r>
      <w:r>
        <w:t>order</w:t>
      </w:r>
      <w:r>
        <w:rPr>
          <w:spacing w:val="-22"/>
        </w:rPr>
        <w:t xml:space="preserve"> </w:t>
      </w:r>
      <w:r>
        <w:t>to</w:t>
      </w:r>
      <w:r>
        <w:rPr>
          <w:spacing w:val="-20"/>
        </w:rPr>
        <w:t xml:space="preserve"> </w:t>
      </w:r>
      <w:r>
        <w:t>ensure</w:t>
      </w:r>
      <w:r>
        <w:rPr>
          <w:spacing w:val="-19"/>
        </w:rPr>
        <w:t xml:space="preserve"> </w:t>
      </w:r>
      <w:r>
        <w:t>a</w:t>
      </w:r>
      <w:r>
        <w:rPr>
          <w:spacing w:val="-19"/>
        </w:rPr>
        <w:t xml:space="preserve"> </w:t>
      </w:r>
      <w:r>
        <w:t>consistent</w:t>
      </w:r>
      <w:r>
        <w:rPr>
          <w:spacing w:val="-22"/>
        </w:rPr>
        <w:t xml:space="preserve"> </w:t>
      </w:r>
      <w:r>
        <w:t>review</w:t>
      </w:r>
      <w:r>
        <w:rPr>
          <w:spacing w:val="-21"/>
        </w:rPr>
        <w:t xml:space="preserve"> </w:t>
      </w:r>
      <w:r>
        <w:t>of</w:t>
      </w:r>
      <w:r>
        <w:rPr>
          <w:spacing w:val="-19"/>
        </w:rPr>
        <w:t xml:space="preserve"> </w:t>
      </w:r>
      <w:r>
        <w:t>each</w:t>
      </w:r>
      <w:r>
        <w:rPr>
          <w:spacing w:val="-23"/>
        </w:rPr>
        <w:t xml:space="preserve"> </w:t>
      </w:r>
      <w:r>
        <w:rPr>
          <w:spacing w:val="-3"/>
        </w:rPr>
        <w:t>Member</w:t>
      </w:r>
      <w:r>
        <w:rPr>
          <w:spacing w:val="-25"/>
        </w:rPr>
        <w:t xml:space="preserve"> </w:t>
      </w:r>
      <w:r>
        <w:rPr>
          <w:spacing w:val="-2"/>
        </w:rPr>
        <w:t>State's</w:t>
      </w:r>
      <w:r>
        <w:rPr>
          <w:spacing w:val="-23"/>
        </w:rPr>
        <w:t xml:space="preserve"> </w:t>
      </w:r>
      <w:r>
        <w:rPr>
          <w:spacing w:val="-3"/>
        </w:rPr>
        <w:t>activities</w:t>
      </w:r>
      <w:r>
        <w:rPr>
          <w:spacing w:val="-24"/>
        </w:rPr>
        <w:t xml:space="preserve"> </w:t>
      </w:r>
      <w:r>
        <w:t>falling</w:t>
      </w:r>
      <w:r>
        <w:rPr>
          <w:spacing w:val="-24"/>
        </w:rPr>
        <w:t xml:space="preserve"> </w:t>
      </w:r>
      <w:r>
        <w:rPr>
          <w:spacing w:val="-3"/>
        </w:rPr>
        <w:t>within</w:t>
      </w:r>
      <w:r>
        <w:rPr>
          <w:spacing w:val="-24"/>
        </w:rPr>
        <w:t xml:space="preserve"> </w:t>
      </w:r>
      <w:r>
        <w:rPr>
          <w:spacing w:val="-2"/>
        </w:rPr>
        <w:t xml:space="preserve">the </w:t>
      </w:r>
      <w:r>
        <w:t>III Code, all items from the verification index, which closely follows the requirements of the III Code, have been verified and the outcome provided in appendix 2 to this</w:t>
      </w:r>
      <w:r>
        <w:rPr>
          <w:spacing w:val="-35"/>
        </w:rPr>
        <w:t xml:space="preserve"> </w:t>
      </w:r>
      <w:r>
        <w:t>report.</w:t>
      </w:r>
    </w:p>
    <w:p w14:paraId="3B46A08D" w14:textId="77777777" w:rsidR="0009623E" w:rsidRDefault="0009623E">
      <w:pPr>
        <w:pStyle w:val="BodyText"/>
        <w:spacing w:before="11"/>
        <w:rPr>
          <w:sz w:val="21"/>
        </w:rPr>
      </w:pPr>
    </w:p>
    <w:p w14:paraId="1F8A13DF" w14:textId="77777777" w:rsidR="0009623E" w:rsidRDefault="00F00F55">
      <w:pPr>
        <w:pStyle w:val="Heading3"/>
      </w:pPr>
      <w:r>
        <w:t>Areas of positive development</w:t>
      </w:r>
    </w:p>
    <w:p w14:paraId="0F2912E7" w14:textId="77777777" w:rsidR="0009623E" w:rsidRDefault="0009623E">
      <w:pPr>
        <w:pStyle w:val="BodyText"/>
        <w:spacing w:before="4"/>
        <w:rPr>
          <w:b/>
          <w:i/>
          <w:sz w:val="21"/>
        </w:rPr>
      </w:pPr>
    </w:p>
    <w:p w14:paraId="35C6E6EF" w14:textId="77777777" w:rsidR="0009623E" w:rsidRDefault="00F00F55">
      <w:pPr>
        <w:pStyle w:val="ListParagraph"/>
        <w:numPr>
          <w:ilvl w:val="1"/>
          <w:numId w:val="22"/>
        </w:numPr>
        <w:tabs>
          <w:tab w:val="left" w:pos="1510"/>
          <w:tab w:val="left" w:pos="1511"/>
        </w:tabs>
        <w:spacing w:before="1"/>
        <w:ind w:left="1510" w:hanging="853"/>
      </w:pPr>
      <w:r>
        <w:t>Areas of positive development</w:t>
      </w:r>
      <w:r>
        <w:rPr>
          <w:spacing w:val="-6"/>
        </w:rPr>
        <w:t xml:space="preserve"> </w:t>
      </w:r>
      <w:r>
        <w:t>include:</w:t>
      </w:r>
    </w:p>
    <w:p w14:paraId="2A962F73" w14:textId="77777777" w:rsidR="0009623E" w:rsidRDefault="0009623E">
      <w:pPr>
        <w:pStyle w:val="BodyText"/>
      </w:pPr>
    </w:p>
    <w:p w14:paraId="5EA71356" w14:textId="77777777" w:rsidR="0009623E" w:rsidRDefault="00F00F55">
      <w:pPr>
        <w:pStyle w:val="Heading3"/>
        <w:ind w:left="1378"/>
      </w:pPr>
      <w:r>
        <w:t>Best Practices (if any)</w:t>
      </w:r>
    </w:p>
    <w:p w14:paraId="4A9DABCC" w14:textId="77777777" w:rsidR="0009623E" w:rsidRDefault="0009623E">
      <w:pPr>
        <w:pStyle w:val="BodyText"/>
        <w:spacing w:before="5"/>
        <w:rPr>
          <w:b/>
          <w:i/>
          <w:sz w:val="21"/>
        </w:rPr>
      </w:pPr>
    </w:p>
    <w:p w14:paraId="1DD49DFC" w14:textId="77777777" w:rsidR="0009623E" w:rsidRDefault="00F00F55">
      <w:pPr>
        <w:pStyle w:val="BodyText"/>
        <w:tabs>
          <w:tab w:val="left" w:pos="2362"/>
        </w:tabs>
        <w:ind w:left="1510"/>
      </w:pPr>
      <w:r>
        <w:t>.1</w:t>
      </w:r>
      <w:r>
        <w:tab/>
        <w:t>…</w:t>
      </w:r>
    </w:p>
    <w:p w14:paraId="00BD7D1B" w14:textId="77777777" w:rsidR="0009623E" w:rsidRDefault="0009623E">
      <w:pPr>
        <w:pStyle w:val="BodyText"/>
        <w:spacing w:before="1"/>
      </w:pPr>
    </w:p>
    <w:p w14:paraId="00751CE6" w14:textId="77777777" w:rsidR="0009623E" w:rsidRDefault="00F00F55">
      <w:pPr>
        <w:pStyle w:val="Heading3"/>
        <w:ind w:left="1378"/>
      </w:pPr>
      <w:r>
        <w:t>Other areas of positive development</w:t>
      </w:r>
    </w:p>
    <w:p w14:paraId="27E25DDA" w14:textId="77777777" w:rsidR="0009623E" w:rsidRDefault="00F00F55">
      <w:pPr>
        <w:pStyle w:val="BodyText"/>
        <w:tabs>
          <w:tab w:val="left" w:pos="2362"/>
        </w:tabs>
        <w:spacing w:before="179"/>
        <w:ind w:left="1510"/>
      </w:pPr>
      <w:r>
        <w:t>.2</w:t>
      </w:r>
      <w:r>
        <w:tab/>
        <w:t>…</w:t>
      </w:r>
    </w:p>
    <w:p w14:paraId="32373F4F" w14:textId="77777777" w:rsidR="0009623E" w:rsidRDefault="0009623E">
      <w:pPr>
        <w:pStyle w:val="BodyText"/>
      </w:pPr>
    </w:p>
    <w:p w14:paraId="0C84935B" w14:textId="77777777" w:rsidR="0009623E" w:rsidRDefault="00F00F55">
      <w:pPr>
        <w:pStyle w:val="Heading3"/>
      </w:pPr>
      <w:r>
        <w:t>Areas for further development</w:t>
      </w:r>
    </w:p>
    <w:p w14:paraId="5515B721" w14:textId="77777777" w:rsidR="0009623E" w:rsidRDefault="00F00F55">
      <w:pPr>
        <w:pStyle w:val="ListParagraph"/>
        <w:numPr>
          <w:ilvl w:val="1"/>
          <w:numId w:val="22"/>
        </w:numPr>
        <w:tabs>
          <w:tab w:val="left" w:pos="1510"/>
          <w:tab w:val="left" w:pos="1511"/>
        </w:tabs>
        <w:spacing w:before="179"/>
        <w:ind w:left="1510" w:hanging="853"/>
      </w:pPr>
      <w:r>
        <w:t>Areas for further development</w:t>
      </w:r>
      <w:r>
        <w:rPr>
          <w:spacing w:val="-9"/>
        </w:rPr>
        <w:t xml:space="preserve"> </w:t>
      </w:r>
      <w:r>
        <w:t>include:</w:t>
      </w:r>
    </w:p>
    <w:p w14:paraId="3D1F3D80" w14:textId="77777777" w:rsidR="0009623E" w:rsidRDefault="0009623E">
      <w:pPr>
        <w:pStyle w:val="BodyText"/>
        <w:spacing w:before="5"/>
        <w:rPr>
          <w:sz w:val="21"/>
        </w:rPr>
      </w:pPr>
    </w:p>
    <w:p w14:paraId="728724D3" w14:textId="77777777" w:rsidR="0009623E" w:rsidRDefault="00F00F55">
      <w:pPr>
        <w:pStyle w:val="BodyText"/>
        <w:tabs>
          <w:tab w:val="left" w:pos="2362"/>
        </w:tabs>
        <w:ind w:left="1510"/>
      </w:pPr>
      <w:r>
        <w:t>.1</w:t>
      </w:r>
      <w:r>
        <w:tab/>
        <w:t>…</w:t>
      </w:r>
    </w:p>
    <w:p w14:paraId="459C9DE0" w14:textId="77777777" w:rsidR="0009623E" w:rsidRDefault="0009623E">
      <w:pPr>
        <w:sectPr w:rsidR="0009623E">
          <w:headerReference w:type="default" r:id="rId75"/>
          <w:footerReference w:type="default" r:id="rId76"/>
          <w:pgSz w:w="11910" w:h="16840"/>
          <w:pgMar w:top="1380" w:right="860" w:bottom="1000" w:left="760" w:header="856" w:footer="803" w:gutter="0"/>
          <w:cols w:space="720"/>
        </w:sectPr>
      </w:pPr>
    </w:p>
    <w:p w14:paraId="24617185" w14:textId="77777777" w:rsidR="0009623E" w:rsidRDefault="0009623E">
      <w:pPr>
        <w:pStyle w:val="BodyText"/>
        <w:spacing w:before="11"/>
        <w:rPr>
          <w:sz w:val="13"/>
        </w:rPr>
      </w:pPr>
    </w:p>
    <w:p w14:paraId="494CB84F" w14:textId="77777777" w:rsidR="0009623E" w:rsidRDefault="00F00F55">
      <w:pPr>
        <w:pStyle w:val="Heading2"/>
        <w:spacing w:before="91" w:line="487" w:lineRule="auto"/>
        <w:ind w:left="3503" w:right="3386" w:firstLine="1041"/>
      </w:pPr>
      <w:r>
        <w:t xml:space="preserve">APPENDIX 1 FINDINGS </w:t>
      </w:r>
      <w:r>
        <w:rPr>
          <w:spacing w:val="-3"/>
        </w:rPr>
        <w:t xml:space="preserve">AND </w:t>
      </w:r>
      <w:r>
        <w:t>OBSERVATIONS</w:t>
      </w:r>
    </w:p>
    <w:p w14:paraId="1F4782FF" w14:textId="77777777" w:rsidR="0009623E" w:rsidRDefault="00F00F55">
      <w:pPr>
        <w:spacing w:line="246" w:lineRule="exact"/>
        <w:ind w:left="2128" w:right="2031"/>
        <w:jc w:val="center"/>
        <w:rPr>
          <w:b/>
        </w:rPr>
      </w:pPr>
      <w:r>
        <w:rPr>
          <w:b/>
        </w:rPr>
        <w:t>IMO MEMBER STATE AUDIT SCHEME</w:t>
      </w:r>
    </w:p>
    <w:p w14:paraId="15793161" w14:textId="77777777" w:rsidR="0009623E" w:rsidRDefault="0009623E">
      <w:pPr>
        <w:pStyle w:val="BodyText"/>
        <w:spacing w:before="8"/>
        <w:rPr>
          <w:b/>
        </w:rPr>
      </w:pPr>
    </w:p>
    <w:p w14:paraId="65680750" w14:textId="77777777" w:rsidR="0009623E" w:rsidRDefault="00F00F55">
      <w:pPr>
        <w:ind w:left="2128" w:right="2022"/>
        <w:jc w:val="center"/>
        <w:rPr>
          <w:b/>
        </w:rPr>
      </w:pPr>
      <w:r>
        <w:rPr>
          <w:b/>
        </w:rPr>
        <w:t>Form A</w:t>
      </w:r>
    </w:p>
    <w:p w14:paraId="62ED874A"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2C71F24B" w14:textId="77777777">
        <w:trPr>
          <w:trHeight w:val="769"/>
        </w:trPr>
        <w:tc>
          <w:tcPr>
            <w:tcW w:w="9902" w:type="dxa"/>
            <w:gridSpan w:val="2"/>
          </w:tcPr>
          <w:p w14:paraId="4D6C0C0E" w14:textId="77777777" w:rsidR="0009623E" w:rsidRDefault="0009623E">
            <w:pPr>
              <w:pStyle w:val="TableParagraph"/>
              <w:spacing w:before="6"/>
              <w:rPr>
                <w:b/>
              </w:rPr>
            </w:pPr>
          </w:p>
          <w:p w14:paraId="45175DB0" w14:textId="77777777" w:rsidR="0009623E" w:rsidRDefault="00F00F55">
            <w:pPr>
              <w:pStyle w:val="TableParagraph"/>
              <w:ind w:left="3042" w:right="3039"/>
              <w:jc w:val="center"/>
              <w:rPr>
                <w:b/>
              </w:rPr>
            </w:pPr>
            <w:r>
              <w:rPr>
                <w:b/>
              </w:rPr>
              <w:t>FINDINGS/OBSERVATIONS</w:t>
            </w:r>
          </w:p>
        </w:tc>
      </w:tr>
      <w:tr w:rsidR="0009623E" w14:paraId="6F532BD1" w14:textId="77777777">
        <w:trPr>
          <w:trHeight w:val="1026"/>
        </w:trPr>
        <w:tc>
          <w:tcPr>
            <w:tcW w:w="4861" w:type="dxa"/>
          </w:tcPr>
          <w:p w14:paraId="2A68FA6B" w14:textId="77777777" w:rsidR="0009623E" w:rsidRDefault="00F00F55">
            <w:pPr>
              <w:pStyle w:val="TableParagraph"/>
              <w:spacing w:before="2"/>
              <w:ind w:left="107"/>
            </w:pPr>
            <w:r>
              <w:rPr>
                <w:b/>
              </w:rPr>
              <w:t xml:space="preserve">Member State: </w:t>
            </w:r>
            <w:r>
              <w:t>Round</w:t>
            </w:r>
          </w:p>
          <w:p w14:paraId="185BA62D" w14:textId="77777777" w:rsidR="0009623E" w:rsidRDefault="0009623E">
            <w:pPr>
              <w:pStyle w:val="TableParagraph"/>
              <w:spacing w:before="7"/>
              <w:rPr>
                <w:b/>
              </w:rPr>
            </w:pPr>
          </w:p>
          <w:p w14:paraId="0F02D4E2" w14:textId="77777777" w:rsidR="0009623E" w:rsidRDefault="00F00F55">
            <w:pPr>
              <w:pStyle w:val="TableParagraph"/>
              <w:spacing w:before="1"/>
              <w:ind w:left="107"/>
            </w:pPr>
            <w:r>
              <w:rPr>
                <w:b/>
              </w:rPr>
              <w:t xml:space="preserve">Department: </w:t>
            </w:r>
            <w:r>
              <w:t>Environment Division</w:t>
            </w:r>
          </w:p>
        </w:tc>
        <w:tc>
          <w:tcPr>
            <w:tcW w:w="5041" w:type="dxa"/>
          </w:tcPr>
          <w:p w14:paraId="7AAD8EFB" w14:textId="77777777" w:rsidR="0009623E" w:rsidRDefault="00F00F55">
            <w:pPr>
              <w:pStyle w:val="TableParagraph"/>
              <w:spacing w:before="2"/>
              <w:ind w:left="107"/>
            </w:pPr>
            <w:r>
              <w:rPr>
                <w:b/>
              </w:rPr>
              <w:t xml:space="preserve">Audit Period: </w:t>
            </w:r>
            <w:r>
              <w:t>20-30 June 2016</w:t>
            </w:r>
          </w:p>
        </w:tc>
      </w:tr>
      <w:tr w:rsidR="0009623E" w14:paraId="17A494CB" w14:textId="77777777">
        <w:trPr>
          <w:trHeight w:val="770"/>
        </w:trPr>
        <w:tc>
          <w:tcPr>
            <w:tcW w:w="4861" w:type="dxa"/>
          </w:tcPr>
          <w:p w14:paraId="64C4DBD9" w14:textId="77777777" w:rsidR="0009623E" w:rsidRDefault="0009623E">
            <w:pPr>
              <w:pStyle w:val="TableParagraph"/>
              <w:spacing w:before="6"/>
              <w:rPr>
                <w:b/>
              </w:rPr>
            </w:pPr>
          </w:p>
          <w:p w14:paraId="6F32F576" w14:textId="77777777" w:rsidR="0009623E" w:rsidRDefault="00F00F55">
            <w:pPr>
              <w:pStyle w:val="TableParagraph"/>
              <w:ind w:left="107"/>
              <w:rPr>
                <w:b/>
              </w:rPr>
            </w:pPr>
            <w:r>
              <w:rPr>
                <w:b/>
              </w:rPr>
              <w:t>Finding No.: FD-01</w:t>
            </w:r>
          </w:p>
        </w:tc>
        <w:tc>
          <w:tcPr>
            <w:tcW w:w="5041" w:type="dxa"/>
          </w:tcPr>
          <w:p w14:paraId="10FFA3B6" w14:textId="77777777" w:rsidR="0009623E" w:rsidRDefault="0009623E">
            <w:pPr>
              <w:pStyle w:val="TableParagraph"/>
              <w:spacing w:before="6"/>
              <w:rPr>
                <w:b/>
              </w:rPr>
            </w:pPr>
          </w:p>
          <w:p w14:paraId="3A3829B3" w14:textId="77777777" w:rsidR="0009623E" w:rsidRDefault="00F00F55">
            <w:pPr>
              <w:pStyle w:val="TableParagraph"/>
              <w:ind w:left="107"/>
              <w:rPr>
                <w:b/>
              </w:rPr>
            </w:pPr>
            <w:r>
              <w:rPr>
                <w:b/>
              </w:rPr>
              <w:t>Observation No.:</w:t>
            </w:r>
          </w:p>
        </w:tc>
      </w:tr>
      <w:tr w:rsidR="0009623E" w14:paraId="152B5160" w14:textId="77777777">
        <w:trPr>
          <w:trHeight w:val="2296"/>
        </w:trPr>
        <w:tc>
          <w:tcPr>
            <w:tcW w:w="9902" w:type="dxa"/>
            <w:gridSpan w:val="2"/>
          </w:tcPr>
          <w:p w14:paraId="1FECDE47" w14:textId="77777777" w:rsidR="0009623E" w:rsidRDefault="00F00F55">
            <w:pPr>
              <w:pStyle w:val="TableParagraph"/>
              <w:spacing w:before="2"/>
              <w:ind w:left="107"/>
              <w:rPr>
                <w:b/>
              </w:rPr>
            </w:pPr>
            <w:r>
              <w:rPr>
                <w:b/>
              </w:rPr>
              <w:t>STATEMENT:</w:t>
            </w:r>
          </w:p>
          <w:p w14:paraId="5D181BEA" w14:textId="77777777" w:rsidR="0009623E" w:rsidRDefault="0009623E">
            <w:pPr>
              <w:pStyle w:val="TableParagraph"/>
              <w:spacing w:before="2"/>
              <w:rPr>
                <w:b/>
              </w:rPr>
            </w:pPr>
          </w:p>
          <w:p w14:paraId="00F3BCD9" w14:textId="77777777" w:rsidR="0009623E" w:rsidRDefault="00F00F55">
            <w:pPr>
              <w:pStyle w:val="TableParagraph"/>
              <w:spacing w:line="237" w:lineRule="auto"/>
              <w:ind w:left="107"/>
            </w:pPr>
            <w:r>
              <w:t>There</w:t>
            </w:r>
            <w:r>
              <w:rPr>
                <w:spacing w:val="-13"/>
              </w:rPr>
              <w:t xml:space="preserve"> </w:t>
            </w:r>
            <w:r>
              <w:t>is</w:t>
            </w:r>
            <w:r>
              <w:rPr>
                <w:spacing w:val="-12"/>
              </w:rPr>
              <w:t xml:space="preserve"> </w:t>
            </w:r>
            <w:r>
              <w:t>no</w:t>
            </w:r>
            <w:r>
              <w:rPr>
                <w:spacing w:val="-13"/>
              </w:rPr>
              <w:t xml:space="preserve"> </w:t>
            </w:r>
            <w:r>
              <w:t>evidence</w:t>
            </w:r>
            <w:r>
              <w:rPr>
                <w:spacing w:val="-12"/>
              </w:rPr>
              <w:t xml:space="preserve"> </w:t>
            </w:r>
            <w:r>
              <w:t>of</w:t>
            </w:r>
            <w:r>
              <w:rPr>
                <w:spacing w:val="-12"/>
              </w:rPr>
              <w:t xml:space="preserve"> </w:t>
            </w:r>
            <w:r>
              <w:t>reports</w:t>
            </w:r>
            <w:r>
              <w:rPr>
                <w:spacing w:val="-12"/>
              </w:rPr>
              <w:t xml:space="preserve"> </w:t>
            </w:r>
            <w:r>
              <w:t>being</w:t>
            </w:r>
            <w:r>
              <w:rPr>
                <w:spacing w:val="-11"/>
              </w:rPr>
              <w:t xml:space="preserve"> </w:t>
            </w:r>
            <w:r>
              <w:t>submitted</w:t>
            </w:r>
            <w:r>
              <w:rPr>
                <w:spacing w:val="-16"/>
              </w:rPr>
              <w:t xml:space="preserve"> </w:t>
            </w:r>
            <w:r>
              <w:t>to</w:t>
            </w:r>
            <w:r>
              <w:rPr>
                <w:spacing w:val="-15"/>
              </w:rPr>
              <w:t xml:space="preserve"> </w:t>
            </w:r>
            <w:r>
              <w:t>IMO</w:t>
            </w:r>
            <w:r>
              <w:rPr>
                <w:spacing w:val="-12"/>
              </w:rPr>
              <w:t xml:space="preserve"> </w:t>
            </w:r>
            <w:r>
              <w:t>for</w:t>
            </w:r>
            <w:r>
              <w:rPr>
                <w:spacing w:val="-16"/>
              </w:rPr>
              <w:t xml:space="preserve"> </w:t>
            </w:r>
            <w:r>
              <w:t>the</w:t>
            </w:r>
            <w:r>
              <w:rPr>
                <w:spacing w:val="-15"/>
              </w:rPr>
              <w:t xml:space="preserve"> </w:t>
            </w:r>
            <w:r>
              <w:t>period</w:t>
            </w:r>
            <w:r>
              <w:rPr>
                <w:spacing w:val="-14"/>
              </w:rPr>
              <w:t xml:space="preserve"> </w:t>
            </w:r>
            <w:r>
              <w:t>2012-2015</w:t>
            </w:r>
            <w:r>
              <w:rPr>
                <w:spacing w:val="-16"/>
              </w:rPr>
              <w:t xml:space="preserve"> </w:t>
            </w:r>
            <w:r>
              <w:t>relating</w:t>
            </w:r>
            <w:r>
              <w:rPr>
                <w:spacing w:val="-15"/>
              </w:rPr>
              <w:t xml:space="preserve"> </w:t>
            </w:r>
            <w:r>
              <w:t>to</w:t>
            </w:r>
            <w:r>
              <w:rPr>
                <w:spacing w:val="-3"/>
              </w:rPr>
              <w:t xml:space="preserve"> </w:t>
            </w:r>
            <w:r>
              <w:t>MARPOL and</w:t>
            </w:r>
            <w:r>
              <w:rPr>
                <w:spacing w:val="-7"/>
              </w:rPr>
              <w:t xml:space="preserve"> </w:t>
            </w:r>
            <w:r>
              <w:t>the</w:t>
            </w:r>
            <w:r>
              <w:rPr>
                <w:spacing w:val="-7"/>
              </w:rPr>
              <w:t xml:space="preserve"> </w:t>
            </w:r>
            <w:r>
              <w:t>maritime</w:t>
            </w:r>
            <w:r>
              <w:rPr>
                <w:spacing w:val="-6"/>
              </w:rPr>
              <w:t xml:space="preserve"> </w:t>
            </w:r>
            <w:r>
              <w:t>administration</w:t>
            </w:r>
            <w:r>
              <w:rPr>
                <w:spacing w:val="-6"/>
              </w:rPr>
              <w:t xml:space="preserve"> </w:t>
            </w:r>
            <w:r>
              <w:t>confirmed</w:t>
            </w:r>
            <w:r>
              <w:rPr>
                <w:spacing w:val="-7"/>
              </w:rPr>
              <w:t xml:space="preserve"> </w:t>
            </w:r>
            <w:r>
              <w:t>that</w:t>
            </w:r>
            <w:r>
              <w:rPr>
                <w:spacing w:val="-7"/>
              </w:rPr>
              <w:t xml:space="preserve"> </w:t>
            </w:r>
            <w:r>
              <w:t>they</w:t>
            </w:r>
            <w:r>
              <w:rPr>
                <w:spacing w:val="-12"/>
              </w:rPr>
              <w:t xml:space="preserve"> </w:t>
            </w:r>
            <w:r>
              <w:t>have</w:t>
            </w:r>
            <w:r>
              <w:rPr>
                <w:spacing w:val="-7"/>
              </w:rPr>
              <w:t xml:space="preserve"> </w:t>
            </w:r>
            <w:r>
              <w:t>not</w:t>
            </w:r>
            <w:r>
              <w:rPr>
                <w:spacing w:val="-7"/>
              </w:rPr>
              <w:t xml:space="preserve"> </w:t>
            </w:r>
            <w:r>
              <w:t>submitted</w:t>
            </w:r>
            <w:r>
              <w:rPr>
                <w:spacing w:val="-7"/>
              </w:rPr>
              <w:t xml:space="preserve"> </w:t>
            </w:r>
            <w:r>
              <w:t>the</w:t>
            </w:r>
            <w:r>
              <w:rPr>
                <w:spacing w:val="-7"/>
              </w:rPr>
              <w:t xml:space="preserve"> </w:t>
            </w:r>
            <w:r>
              <w:t>required</w:t>
            </w:r>
            <w:r>
              <w:rPr>
                <w:spacing w:val="-6"/>
              </w:rPr>
              <w:t xml:space="preserve"> </w:t>
            </w:r>
            <w:r>
              <w:t>reports</w:t>
            </w:r>
            <w:r>
              <w:rPr>
                <w:spacing w:val="-7"/>
              </w:rPr>
              <w:t xml:space="preserve"> </w:t>
            </w:r>
            <w:r>
              <w:t>to</w:t>
            </w:r>
            <w:r>
              <w:rPr>
                <w:spacing w:val="-6"/>
              </w:rPr>
              <w:t xml:space="preserve"> </w:t>
            </w:r>
            <w:r>
              <w:t>IMO.</w:t>
            </w:r>
          </w:p>
          <w:p w14:paraId="21A08655" w14:textId="77777777" w:rsidR="0009623E" w:rsidRDefault="0009623E">
            <w:pPr>
              <w:pStyle w:val="TableParagraph"/>
              <w:spacing w:before="8"/>
              <w:rPr>
                <w:b/>
              </w:rPr>
            </w:pPr>
          </w:p>
          <w:p w14:paraId="264E38E2" w14:textId="77777777" w:rsidR="0009623E" w:rsidRDefault="00F00F55">
            <w:pPr>
              <w:pStyle w:val="TableParagraph"/>
              <w:ind w:left="107"/>
              <w:rPr>
                <w:b/>
              </w:rPr>
            </w:pPr>
            <w:r>
              <w:rPr>
                <w:b/>
              </w:rPr>
              <w:t>EVIDENCE:</w:t>
            </w:r>
          </w:p>
          <w:p w14:paraId="21E8F874" w14:textId="77777777" w:rsidR="0009623E" w:rsidRDefault="0009623E">
            <w:pPr>
              <w:pStyle w:val="TableParagraph"/>
              <w:spacing w:before="7"/>
              <w:rPr>
                <w:b/>
              </w:rPr>
            </w:pPr>
          </w:p>
          <w:p w14:paraId="01903AC5" w14:textId="77777777" w:rsidR="0009623E" w:rsidRDefault="00F00F55">
            <w:pPr>
              <w:pStyle w:val="TableParagraph"/>
              <w:ind w:left="107"/>
              <w:rPr>
                <w:b/>
                <w:i/>
              </w:rPr>
            </w:pPr>
            <w:r>
              <w:rPr>
                <w:b/>
                <w:i/>
              </w:rPr>
              <w:t>[To include evidence, as appropriate]</w:t>
            </w:r>
          </w:p>
        </w:tc>
      </w:tr>
      <w:tr w:rsidR="0009623E" w14:paraId="09044FF9" w14:textId="77777777">
        <w:trPr>
          <w:trHeight w:val="3472"/>
        </w:trPr>
        <w:tc>
          <w:tcPr>
            <w:tcW w:w="9902" w:type="dxa"/>
            <w:gridSpan w:val="2"/>
          </w:tcPr>
          <w:p w14:paraId="39DD9BBE" w14:textId="77777777" w:rsidR="0009623E" w:rsidRDefault="00F00F55">
            <w:pPr>
              <w:pStyle w:val="TableParagraph"/>
              <w:spacing w:before="2"/>
              <w:ind w:left="107"/>
              <w:jc w:val="both"/>
              <w:rPr>
                <w:b/>
              </w:rPr>
            </w:pPr>
            <w:r>
              <w:rPr>
                <w:b/>
              </w:rPr>
              <w:t>APPLICABLE PROVISIONS OF THE AUDIT STANDARD:</w:t>
            </w:r>
          </w:p>
          <w:p w14:paraId="05AC96C7" w14:textId="77777777" w:rsidR="0009623E" w:rsidRDefault="00F00F55">
            <w:pPr>
              <w:pStyle w:val="TableParagraph"/>
              <w:spacing w:before="105"/>
              <w:ind w:left="107"/>
              <w:jc w:val="both"/>
              <w:rPr>
                <w:i/>
              </w:rPr>
            </w:pPr>
            <w:r>
              <w:rPr>
                <w:b/>
                <w:i/>
              </w:rPr>
              <w:t>MARPOL,</w:t>
            </w:r>
            <w:r>
              <w:rPr>
                <w:b/>
                <w:i/>
                <w:spacing w:val="-21"/>
              </w:rPr>
              <w:t xml:space="preserve"> </w:t>
            </w:r>
            <w:r>
              <w:rPr>
                <w:b/>
                <w:i/>
              </w:rPr>
              <w:t>article</w:t>
            </w:r>
            <w:r>
              <w:rPr>
                <w:b/>
                <w:i/>
                <w:spacing w:val="-20"/>
              </w:rPr>
              <w:t xml:space="preserve"> </w:t>
            </w:r>
            <w:r>
              <w:rPr>
                <w:b/>
                <w:i/>
              </w:rPr>
              <w:t>11(1)</w:t>
            </w:r>
            <w:r>
              <w:rPr>
                <w:b/>
                <w:i/>
                <w:spacing w:val="-20"/>
              </w:rPr>
              <w:t xml:space="preserve"> </w:t>
            </w:r>
            <w:r>
              <w:rPr>
                <w:i/>
              </w:rPr>
              <w:t>–</w:t>
            </w:r>
            <w:r>
              <w:rPr>
                <w:i/>
                <w:spacing w:val="-19"/>
              </w:rPr>
              <w:t xml:space="preserve"> </w:t>
            </w:r>
            <w:r>
              <w:rPr>
                <w:i/>
              </w:rPr>
              <w:t>The</w:t>
            </w:r>
            <w:r>
              <w:rPr>
                <w:i/>
                <w:spacing w:val="-19"/>
              </w:rPr>
              <w:t xml:space="preserve"> </w:t>
            </w:r>
            <w:r>
              <w:rPr>
                <w:i/>
              </w:rPr>
              <w:t>Parties</w:t>
            </w:r>
            <w:r>
              <w:rPr>
                <w:i/>
                <w:spacing w:val="-18"/>
              </w:rPr>
              <w:t xml:space="preserve"> </w:t>
            </w:r>
            <w:r>
              <w:rPr>
                <w:i/>
              </w:rPr>
              <w:t>to</w:t>
            </w:r>
            <w:r>
              <w:rPr>
                <w:i/>
                <w:spacing w:val="-19"/>
              </w:rPr>
              <w:t xml:space="preserve"> </w:t>
            </w:r>
            <w:r>
              <w:rPr>
                <w:i/>
              </w:rPr>
              <w:t>the</w:t>
            </w:r>
            <w:r>
              <w:rPr>
                <w:i/>
                <w:spacing w:val="-22"/>
              </w:rPr>
              <w:t xml:space="preserve"> </w:t>
            </w:r>
            <w:r>
              <w:rPr>
                <w:i/>
                <w:spacing w:val="-3"/>
              </w:rPr>
              <w:t>Convention</w:t>
            </w:r>
            <w:r>
              <w:rPr>
                <w:i/>
                <w:spacing w:val="-24"/>
              </w:rPr>
              <w:t xml:space="preserve"> </w:t>
            </w:r>
            <w:r>
              <w:rPr>
                <w:i/>
                <w:spacing w:val="-3"/>
              </w:rPr>
              <w:t>undertake</w:t>
            </w:r>
            <w:r>
              <w:rPr>
                <w:i/>
                <w:spacing w:val="-24"/>
              </w:rPr>
              <w:t xml:space="preserve"> </w:t>
            </w:r>
            <w:r>
              <w:rPr>
                <w:i/>
              </w:rPr>
              <w:t>to</w:t>
            </w:r>
            <w:r>
              <w:rPr>
                <w:i/>
                <w:spacing w:val="-23"/>
              </w:rPr>
              <w:t xml:space="preserve"> </w:t>
            </w:r>
            <w:r>
              <w:rPr>
                <w:i/>
                <w:spacing w:val="-3"/>
              </w:rPr>
              <w:t>communicate</w:t>
            </w:r>
            <w:r>
              <w:rPr>
                <w:i/>
                <w:spacing w:val="-24"/>
              </w:rPr>
              <w:t xml:space="preserve"> </w:t>
            </w:r>
            <w:r>
              <w:rPr>
                <w:i/>
              </w:rPr>
              <w:t>to</w:t>
            </w:r>
            <w:r>
              <w:rPr>
                <w:i/>
                <w:spacing w:val="-24"/>
              </w:rPr>
              <w:t xml:space="preserve"> </w:t>
            </w:r>
            <w:r>
              <w:rPr>
                <w:i/>
                <w:spacing w:val="-2"/>
              </w:rPr>
              <w:t>the</w:t>
            </w:r>
            <w:r>
              <w:rPr>
                <w:i/>
                <w:spacing w:val="-23"/>
              </w:rPr>
              <w:t xml:space="preserve"> </w:t>
            </w:r>
            <w:r>
              <w:rPr>
                <w:i/>
                <w:spacing w:val="-3"/>
              </w:rPr>
              <w:t>Organization:</w:t>
            </w:r>
          </w:p>
          <w:p w14:paraId="49210019" w14:textId="77777777" w:rsidR="0009623E" w:rsidRDefault="0009623E">
            <w:pPr>
              <w:pStyle w:val="TableParagraph"/>
              <w:spacing w:before="8"/>
              <w:rPr>
                <w:b/>
                <w:sz w:val="20"/>
              </w:rPr>
            </w:pPr>
          </w:p>
          <w:p w14:paraId="120D9494" w14:textId="77777777" w:rsidR="0009623E" w:rsidRDefault="00F00F55">
            <w:pPr>
              <w:pStyle w:val="TableParagraph"/>
              <w:spacing w:before="1" w:line="237" w:lineRule="auto"/>
              <w:ind w:left="107" w:right="104"/>
              <w:jc w:val="both"/>
              <w:rPr>
                <w:i/>
              </w:rPr>
            </w:pPr>
            <w:r>
              <w:rPr>
                <w:i/>
              </w:rPr>
              <w:t>(f)</w:t>
            </w:r>
            <w:r>
              <w:rPr>
                <w:i/>
                <w:spacing w:val="-22"/>
              </w:rPr>
              <w:t xml:space="preserve"> </w:t>
            </w:r>
            <w:r>
              <w:rPr>
                <w:i/>
              </w:rPr>
              <w:t>An</w:t>
            </w:r>
            <w:r>
              <w:rPr>
                <w:i/>
                <w:spacing w:val="-20"/>
              </w:rPr>
              <w:t xml:space="preserve"> </w:t>
            </w:r>
            <w:r>
              <w:rPr>
                <w:i/>
              </w:rPr>
              <w:t>annual</w:t>
            </w:r>
            <w:r>
              <w:rPr>
                <w:i/>
                <w:spacing w:val="-20"/>
              </w:rPr>
              <w:t xml:space="preserve"> </w:t>
            </w:r>
            <w:r>
              <w:rPr>
                <w:i/>
              </w:rPr>
              <w:t>statistical</w:t>
            </w:r>
            <w:r>
              <w:rPr>
                <w:i/>
                <w:spacing w:val="-21"/>
              </w:rPr>
              <w:t xml:space="preserve"> </w:t>
            </w:r>
            <w:r>
              <w:rPr>
                <w:i/>
              </w:rPr>
              <w:t>report,</w:t>
            </w:r>
            <w:r>
              <w:rPr>
                <w:i/>
                <w:spacing w:val="-21"/>
              </w:rPr>
              <w:t xml:space="preserve"> </w:t>
            </w:r>
            <w:r>
              <w:rPr>
                <w:i/>
              </w:rPr>
              <w:t>in</w:t>
            </w:r>
            <w:r>
              <w:rPr>
                <w:i/>
                <w:spacing w:val="-21"/>
              </w:rPr>
              <w:t xml:space="preserve"> </w:t>
            </w:r>
            <w:r>
              <w:rPr>
                <w:i/>
              </w:rPr>
              <w:t>a</w:t>
            </w:r>
            <w:r>
              <w:rPr>
                <w:i/>
                <w:spacing w:val="-19"/>
              </w:rPr>
              <w:t xml:space="preserve"> </w:t>
            </w:r>
            <w:r>
              <w:rPr>
                <w:i/>
              </w:rPr>
              <w:t>form</w:t>
            </w:r>
            <w:r>
              <w:rPr>
                <w:i/>
                <w:spacing w:val="-22"/>
              </w:rPr>
              <w:t xml:space="preserve"> </w:t>
            </w:r>
            <w:r>
              <w:rPr>
                <w:i/>
              </w:rPr>
              <w:t>standardized</w:t>
            </w:r>
            <w:r>
              <w:rPr>
                <w:i/>
                <w:spacing w:val="-20"/>
              </w:rPr>
              <w:t xml:space="preserve"> </w:t>
            </w:r>
            <w:r>
              <w:rPr>
                <w:i/>
              </w:rPr>
              <w:t>by</w:t>
            </w:r>
            <w:r>
              <w:rPr>
                <w:i/>
                <w:spacing w:val="-20"/>
              </w:rPr>
              <w:t xml:space="preserve"> </w:t>
            </w:r>
            <w:r>
              <w:rPr>
                <w:i/>
              </w:rPr>
              <w:t>the</w:t>
            </w:r>
            <w:r>
              <w:rPr>
                <w:i/>
                <w:spacing w:val="-24"/>
              </w:rPr>
              <w:t xml:space="preserve"> </w:t>
            </w:r>
            <w:r>
              <w:rPr>
                <w:i/>
                <w:spacing w:val="-3"/>
              </w:rPr>
              <w:t>Organization,</w:t>
            </w:r>
            <w:r>
              <w:rPr>
                <w:i/>
                <w:spacing w:val="-25"/>
              </w:rPr>
              <w:t xml:space="preserve"> </w:t>
            </w:r>
            <w:r>
              <w:rPr>
                <w:i/>
              </w:rPr>
              <w:t>of</w:t>
            </w:r>
            <w:r>
              <w:rPr>
                <w:i/>
                <w:spacing w:val="-25"/>
              </w:rPr>
              <w:t xml:space="preserve"> </w:t>
            </w:r>
            <w:r>
              <w:rPr>
                <w:i/>
                <w:spacing w:val="-3"/>
              </w:rPr>
              <w:t>penalties</w:t>
            </w:r>
            <w:r>
              <w:rPr>
                <w:i/>
                <w:spacing w:val="-23"/>
              </w:rPr>
              <w:t xml:space="preserve"> </w:t>
            </w:r>
            <w:r>
              <w:rPr>
                <w:i/>
                <w:spacing w:val="-3"/>
              </w:rPr>
              <w:t>actually</w:t>
            </w:r>
            <w:r>
              <w:rPr>
                <w:i/>
                <w:spacing w:val="-23"/>
              </w:rPr>
              <w:t xml:space="preserve"> </w:t>
            </w:r>
            <w:r>
              <w:rPr>
                <w:i/>
                <w:spacing w:val="-3"/>
              </w:rPr>
              <w:t xml:space="preserve">imposed </w:t>
            </w:r>
            <w:r>
              <w:rPr>
                <w:i/>
              </w:rPr>
              <w:t>for infringement of the present</w:t>
            </w:r>
            <w:r>
              <w:rPr>
                <w:i/>
                <w:spacing w:val="-11"/>
              </w:rPr>
              <w:t xml:space="preserve"> </w:t>
            </w:r>
            <w:r>
              <w:rPr>
                <w:i/>
              </w:rPr>
              <w:t>Convention.</w:t>
            </w:r>
          </w:p>
          <w:p w14:paraId="2E09AEE9" w14:textId="77777777" w:rsidR="0009623E" w:rsidRDefault="00F00F55">
            <w:pPr>
              <w:pStyle w:val="TableParagraph"/>
              <w:spacing w:before="106" w:line="237" w:lineRule="auto"/>
              <w:ind w:left="107" w:right="111"/>
              <w:jc w:val="both"/>
              <w:rPr>
                <w:i/>
              </w:rPr>
            </w:pPr>
            <w:r>
              <w:rPr>
                <w:b/>
                <w:i/>
              </w:rPr>
              <w:t xml:space="preserve">MARPOL, article 12(2) </w:t>
            </w:r>
            <w:r>
              <w:rPr>
                <w:i/>
              </w:rPr>
              <w:t>– Each Party to the Convention undertakes to supply the Organization with information concerning the findings of such investigation, when it judges that such information may assist in determining what changes in the present Convention might be desirable.</w:t>
            </w:r>
          </w:p>
          <w:p w14:paraId="4487DC83" w14:textId="77777777" w:rsidR="0009623E" w:rsidRDefault="0009623E">
            <w:pPr>
              <w:pStyle w:val="TableParagraph"/>
              <w:spacing w:before="1"/>
              <w:rPr>
                <w:b/>
              </w:rPr>
            </w:pPr>
          </w:p>
          <w:p w14:paraId="2B236C73" w14:textId="77777777" w:rsidR="0009623E" w:rsidRDefault="00F00F55">
            <w:pPr>
              <w:pStyle w:val="TableParagraph"/>
              <w:spacing w:line="237" w:lineRule="auto"/>
              <w:ind w:left="107" w:right="106"/>
              <w:jc w:val="both"/>
              <w:rPr>
                <w:i/>
              </w:rPr>
            </w:pPr>
            <w:r>
              <w:rPr>
                <w:b/>
                <w:i/>
              </w:rPr>
              <w:t>III</w:t>
            </w:r>
            <w:r>
              <w:rPr>
                <w:b/>
                <w:i/>
                <w:spacing w:val="-6"/>
              </w:rPr>
              <w:t xml:space="preserve"> </w:t>
            </w:r>
            <w:r>
              <w:rPr>
                <w:b/>
                <w:i/>
              </w:rPr>
              <w:t>Code,</w:t>
            </w:r>
            <w:r>
              <w:rPr>
                <w:b/>
                <w:i/>
                <w:spacing w:val="-4"/>
              </w:rPr>
              <w:t xml:space="preserve"> </w:t>
            </w:r>
            <w:r>
              <w:rPr>
                <w:b/>
                <w:i/>
              </w:rPr>
              <w:t>part</w:t>
            </w:r>
            <w:r>
              <w:rPr>
                <w:b/>
                <w:i/>
                <w:spacing w:val="-6"/>
              </w:rPr>
              <w:t xml:space="preserve"> </w:t>
            </w:r>
            <w:r>
              <w:rPr>
                <w:b/>
                <w:i/>
              </w:rPr>
              <w:t>1,</w:t>
            </w:r>
            <w:r>
              <w:rPr>
                <w:b/>
                <w:i/>
                <w:spacing w:val="-6"/>
              </w:rPr>
              <w:t xml:space="preserve"> </w:t>
            </w:r>
            <w:r>
              <w:rPr>
                <w:b/>
                <w:i/>
              </w:rPr>
              <w:t>paragraph</w:t>
            </w:r>
            <w:r>
              <w:rPr>
                <w:b/>
                <w:i/>
                <w:spacing w:val="-4"/>
              </w:rPr>
              <w:t xml:space="preserve"> </w:t>
            </w:r>
            <w:r>
              <w:rPr>
                <w:b/>
                <w:i/>
              </w:rPr>
              <w:t>8.3</w:t>
            </w:r>
            <w:r>
              <w:rPr>
                <w:b/>
                <w:i/>
                <w:spacing w:val="-1"/>
              </w:rPr>
              <w:t xml:space="preserve"> </w:t>
            </w:r>
            <w:r>
              <w:t>–</w:t>
            </w:r>
            <w:r>
              <w:rPr>
                <w:spacing w:val="-4"/>
              </w:rPr>
              <w:t xml:space="preserve"> </w:t>
            </w:r>
            <w:r>
              <w:rPr>
                <w:i/>
              </w:rPr>
              <w:t>The</w:t>
            </w:r>
            <w:r>
              <w:rPr>
                <w:i/>
                <w:spacing w:val="-5"/>
              </w:rPr>
              <w:t xml:space="preserve"> </w:t>
            </w:r>
            <w:r>
              <w:rPr>
                <w:i/>
              </w:rPr>
              <w:t>availability</w:t>
            </w:r>
            <w:r>
              <w:rPr>
                <w:i/>
                <w:spacing w:val="-4"/>
              </w:rPr>
              <w:t xml:space="preserve"> </w:t>
            </w:r>
            <w:r>
              <w:rPr>
                <w:i/>
              </w:rPr>
              <w:t>of</w:t>
            </w:r>
            <w:r>
              <w:rPr>
                <w:i/>
                <w:spacing w:val="-7"/>
              </w:rPr>
              <w:t xml:space="preserve"> </w:t>
            </w:r>
            <w:r>
              <w:rPr>
                <w:i/>
              </w:rPr>
              <w:t>sufficient</w:t>
            </w:r>
            <w:r>
              <w:rPr>
                <w:i/>
                <w:spacing w:val="-8"/>
              </w:rPr>
              <w:t xml:space="preserve"> </w:t>
            </w:r>
            <w:r>
              <w:rPr>
                <w:i/>
              </w:rPr>
              <w:t>personnel</w:t>
            </w:r>
            <w:r>
              <w:rPr>
                <w:i/>
                <w:spacing w:val="-7"/>
              </w:rPr>
              <w:t xml:space="preserve"> </w:t>
            </w:r>
            <w:r>
              <w:rPr>
                <w:i/>
              </w:rPr>
              <w:t>with</w:t>
            </w:r>
            <w:r>
              <w:rPr>
                <w:i/>
                <w:spacing w:val="-7"/>
              </w:rPr>
              <w:t xml:space="preserve"> </w:t>
            </w:r>
            <w:r>
              <w:rPr>
                <w:i/>
              </w:rPr>
              <w:t>maritime</w:t>
            </w:r>
            <w:r>
              <w:rPr>
                <w:i/>
                <w:spacing w:val="-6"/>
              </w:rPr>
              <w:t xml:space="preserve"> </w:t>
            </w:r>
            <w:r>
              <w:rPr>
                <w:i/>
              </w:rPr>
              <w:t>experience</w:t>
            </w:r>
            <w:r>
              <w:rPr>
                <w:i/>
                <w:spacing w:val="-7"/>
              </w:rPr>
              <w:t xml:space="preserve"> </w:t>
            </w:r>
            <w:r>
              <w:rPr>
                <w:i/>
              </w:rPr>
              <w:t>to assist</w:t>
            </w:r>
            <w:r>
              <w:rPr>
                <w:i/>
                <w:spacing w:val="-19"/>
              </w:rPr>
              <w:t xml:space="preserve"> </w:t>
            </w:r>
            <w:r>
              <w:rPr>
                <w:i/>
              </w:rPr>
              <w:t>in</w:t>
            </w:r>
            <w:r>
              <w:rPr>
                <w:i/>
                <w:spacing w:val="-18"/>
              </w:rPr>
              <w:t xml:space="preserve"> </w:t>
            </w:r>
            <w:r>
              <w:rPr>
                <w:i/>
              </w:rPr>
              <w:t>the</w:t>
            </w:r>
            <w:r>
              <w:rPr>
                <w:i/>
                <w:spacing w:val="-19"/>
              </w:rPr>
              <w:t xml:space="preserve"> </w:t>
            </w:r>
            <w:r>
              <w:rPr>
                <w:i/>
              </w:rPr>
              <w:t>promulgation</w:t>
            </w:r>
            <w:r>
              <w:rPr>
                <w:i/>
                <w:spacing w:val="-19"/>
              </w:rPr>
              <w:t xml:space="preserve"> </w:t>
            </w:r>
            <w:r>
              <w:rPr>
                <w:i/>
              </w:rPr>
              <w:t>of</w:t>
            </w:r>
            <w:r>
              <w:rPr>
                <w:i/>
                <w:spacing w:val="-22"/>
              </w:rPr>
              <w:t xml:space="preserve"> </w:t>
            </w:r>
            <w:r>
              <w:rPr>
                <w:i/>
              </w:rPr>
              <w:t>the</w:t>
            </w:r>
            <w:r>
              <w:rPr>
                <w:i/>
                <w:spacing w:val="-20"/>
              </w:rPr>
              <w:t xml:space="preserve"> </w:t>
            </w:r>
            <w:r>
              <w:rPr>
                <w:i/>
              </w:rPr>
              <w:t>necessary</w:t>
            </w:r>
            <w:r>
              <w:rPr>
                <w:i/>
                <w:spacing w:val="-20"/>
              </w:rPr>
              <w:t xml:space="preserve"> </w:t>
            </w:r>
            <w:r>
              <w:rPr>
                <w:i/>
              </w:rPr>
              <w:t>national</w:t>
            </w:r>
            <w:r>
              <w:rPr>
                <w:i/>
                <w:spacing w:val="-20"/>
              </w:rPr>
              <w:t xml:space="preserve"> </w:t>
            </w:r>
            <w:r>
              <w:rPr>
                <w:i/>
              </w:rPr>
              <w:t>laws</w:t>
            </w:r>
            <w:r>
              <w:rPr>
                <w:i/>
                <w:spacing w:val="-20"/>
              </w:rPr>
              <w:t xml:space="preserve"> </w:t>
            </w:r>
            <w:r>
              <w:rPr>
                <w:i/>
              </w:rPr>
              <w:t>and</w:t>
            </w:r>
            <w:r>
              <w:rPr>
                <w:i/>
                <w:spacing w:val="-20"/>
              </w:rPr>
              <w:t xml:space="preserve"> </w:t>
            </w:r>
            <w:r>
              <w:rPr>
                <w:i/>
              </w:rPr>
              <w:t>to</w:t>
            </w:r>
            <w:r>
              <w:rPr>
                <w:i/>
                <w:spacing w:val="-20"/>
              </w:rPr>
              <w:t xml:space="preserve"> </w:t>
            </w:r>
            <w:r>
              <w:rPr>
                <w:i/>
              </w:rPr>
              <w:t>discharge</w:t>
            </w:r>
            <w:r>
              <w:rPr>
                <w:i/>
                <w:spacing w:val="-20"/>
              </w:rPr>
              <w:t xml:space="preserve"> </w:t>
            </w:r>
            <w:r>
              <w:rPr>
                <w:i/>
              </w:rPr>
              <w:t>all</w:t>
            </w:r>
            <w:r>
              <w:rPr>
                <w:i/>
                <w:spacing w:val="-21"/>
              </w:rPr>
              <w:t xml:space="preserve"> </w:t>
            </w:r>
            <w:r>
              <w:rPr>
                <w:i/>
              </w:rPr>
              <w:t>the</w:t>
            </w:r>
            <w:r>
              <w:rPr>
                <w:i/>
                <w:spacing w:val="-20"/>
              </w:rPr>
              <w:t xml:space="preserve"> </w:t>
            </w:r>
            <w:r>
              <w:rPr>
                <w:i/>
              </w:rPr>
              <w:t>responsibilities</w:t>
            </w:r>
            <w:r>
              <w:rPr>
                <w:i/>
                <w:spacing w:val="-19"/>
              </w:rPr>
              <w:t xml:space="preserve"> </w:t>
            </w:r>
            <w:r>
              <w:rPr>
                <w:i/>
              </w:rPr>
              <w:t>of</w:t>
            </w:r>
            <w:r>
              <w:rPr>
                <w:i/>
                <w:spacing w:val="-22"/>
              </w:rPr>
              <w:t xml:space="preserve"> </w:t>
            </w:r>
            <w:r>
              <w:rPr>
                <w:i/>
              </w:rPr>
              <w:t>the State, including reporting as required by the respective</w:t>
            </w:r>
            <w:r>
              <w:rPr>
                <w:i/>
                <w:spacing w:val="-16"/>
              </w:rPr>
              <w:t xml:space="preserve"> </w:t>
            </w:r>
            <w:r>
              <w:rPr>
                <w:i/>
              </w:rPr>
              <w:t>conventions.</w:t>
            </w:r>
          </w:p>
        </w:tc>
      </w:tr>
      <w:tr w:rsidR="0009623E" w14:paraId="47B15F3A" w14:textId="77777777">
        <w:trPr>
          <w:trHeight w:val="513"/>
        </w:trPr>
        <w:tc>
          <w:tcPr>
            <w:tcW w:w="4861" w:type="dxa"/>
          </w:tcPr>
          <w:p w14:paraId="057CAEEB" w14:textId="77777777" w:rsidR="0009623E" w:rsidRDefault="00F00F55">
            <w:pPr>
              <w:pStyle w:val="TableParagraph"/>
              <w:spacing w:before="2"/>
              <w:ind w:left="107"/>
            </w:pPr>
            <w:r>
              <w:rPr>
                <w:b/>
              </w:rPr>
              <w:t xml:space="preserve">Team Leader: </w:t>
            </w:r>
            <w:r>
              <w:t>J. Johnson</w:t>
            </w:r>
          </w:p>
        </w:tc>
        <w:tc>
          <w:tcPr>
            <w:tcW w:w="5041" w:type="dxa"/>
          </w:tcPr>
          <w:p w14:paraId="1B4F2E56" w14:textId="77777777" w:rsidR="0009623E" w:rsidRDefault="00F00F55">
            <w:pPr>
              <w:pStyle w:val="TableParagraph"/>
              <w:spacing w:before="2"/>
              <w:ind w:left="107"/>
            </w:pPr>
            <w:r>
              <w:rPr>
                <w:b/>
              </w:rPr>
              <w:t xml:space="preserve">Date: </w:t>
            </w:r>
            <w:r>
              <w:t>21 June 2016</w:t>
            </w:r>
          </w:p>
        </w:tc>
      </w:tr>
      <w:tr w:rsidR="0009623E" w14:paraId="4ADCDD47" w14:textId="77777777">
        <w:trPr>
          <w:trHeight w:val="513"/>
        </w:trPr>
        <w:tc>
          <w:tcPr>
            <w:tcW w:w="4861" w:type="dxa"/>
          </w:tcPr>
          <w:p w14:paraId="7A9F0092"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40E5CC56" w14:textId="77777777" w:rsidR="0009623E" w:rsidRDefault="00F00F55">
            <w:pPr>
              <w:pStyle w:val="TableParagraph"/>
              <w:spacing w:before="2"/>
              <w:ind w:left="107"/>
            </w:pPr>
            <w:r>
              <w:rPr>
                <w:b/>
              </w:rPr>
              <w:t xml:space="preserve">Date Received: </w:t>
            </w:r>
            <w:r>
              <w:t>21 June 2016</w:t>
            </w:r>
          </w:p>
        </w:tc>
      </w:tr>
    </w:tbl>
    <w:p w14:paraId="1621C510" w14:textId="77777777" w:rsidR="0009623E" w:rsidRDefault="0009623E">
      <w:pPr>
        <w:sectPr w:rsidR="0009623E">
          <w:headerReference w:type="default" r:id="rId77"/>
          <w:footerReference w:type="default" r:id="rId78"/>
          <w:pgSz w:w="11910" w:h="16840"/>
          <w:pgMar w:top="1380" w:right="860" w:bottom="1000" w:left="760" w:header="856" w:footer="803" w:gutter="0"/>
          <w:cols w:space="720"/>
        </w:sectPr>
      </w:pPr>
    </w:p>
    <w:p w14:paraId="2891A93E" w14:textId="77777777" w:rsidR="0009623E" w:rsidRDefault="0009623E">
      <w:pPr>
        <w:pStyle w:val="BodyText"/>
        <w:spacing w:before="11"/>
        <w:rPr>
          <w:b/>
          <w:sz w:val="13"/>
        </w:rPr>
      </w:pPr>
    </w:p>
    <w:p w14:paraId="77166C5D" w14:textId="77777777" w:rsidR="0009623E" w:rsidRDefault="00F00F55">
      <w:pPr>
        <w:spacing w:before="91"/>
        <w:ind w:left="2128" w:right="2031"/>
        <w:jc w:val="center"/>
        <w:rPr>
          <w:b/>
        </w:rPr>
      </w:pPr>
      <w:r>
        <w:rPr>
          <w:b/>
        </w:rPr>
        <w:t>IMO MEMBER STATE AUDIT SCHEME</w:t>
      </w:r>
    </w:p>
    <w:p w14:paraId="32481882" w14:textId="77777777" w:rsidR="0009623E" w:rsidRDefault="0009623E">
      <w:pPr>
        <w:pStyle w:val="BodyText"/>
        <w:spacing w:before="8"/>
        <w:rPr>
          <w:b/>
        </w:rPr>
      </w:pPr>
    </w:p>
    <w:p w14:paraId="12E0FC49" w14:textId="77777777" w:rsidR="0009623E" w:rsidRDefault="00F00F55">
      <w:pPr>
        <w:ind w:left="2128" w:right="2022"/>
        <w:jc w:val="center"/>
        <w:rPr>
          <w:b/>
        </w:rPr>
      </w:pPr>
      <w:r>
        <w:rPr>
          <w:b/>
        </w:rPr>
        <w:t>Form A</w:t>
      </w:r>
    </w:p>
    <w:p w14:paraId="5C3B33D1"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0C355DED" w14:textId="77777777">
        <w:trPr>
          <w:trHeight w:val="770"/>
        </w:trPr>
        <w:tc>
          <w:tcPr>
            <w:tcW w:w="9902" w:type="dxa"/>
            <w:gridSpan w:val="2"/>
          </w:tcPr>
          <w:p w14:paraId="663FB4B6" w14:textId="77777777" w:rsidR="0009623E" w:rsidRDefault="0009623E">
            <w:pPr>
              <w:pStyle w:val="TableParagraph"/>
              <w:spacing w:before="6"/>
              <w:rPr>
                <w:b/>
              </w:rPr>
            </w:pPr>
          </w:p>
          <w:p w14:paraId="35049783" w14:textId="77777777" w:rsidR="0009623E" w:rsidRDefault="00F00F55">
            <w:pPr>
              <w:pStyle w:val="TableParagraph"/>
              <w:ind w:left="3042" w:right="3039"/>
              <w:jc w:val="center"/>
              <w:rPr>
                <w:b/>
              </w:rPr>
            </w:pPr>
            <w:r>
              <w:rPr>
                <w:b/>
              </w:rPr>
              <w:t>FINDINGS/OBSERVATIONS</w:t>
            </w:r>
          </w:p>
        </w:tc>
      </w:tr>
      <w:tr w:rsidR="0009623E" w14:paraId="39326474" w14:textId="77777777">
        <w:trPr>
          <w:trHeight w:val="1026"/>
        </w:trPr>
        <w:tc>
          <w:tcPr>
            <w:tcW w:w="4861" w:type="dxa"/>
          </w:tcPr>
          <w:p w14:paraId="7660FEB2" w14:textId="77777777" w:rsidR="0009623E" w:rsidRDefault="00F00F55">
            <w:pPr>
              <w:pStyle w:val="TableParagraph"/>
              <w:spacing w:before="2"/>
              <w:ind w:left="107"/>
            </w:pPr>
            <w:r>
              <w:rPr>
                <w:b/>
              </w:rPr>
              <w:t xml:space="preserve">Member State: </w:t>
            </w:r>
            <w:r>
              <w:t>Round</w:t>
            </w:r>
          </w:p>
          <w:p w14:paraId="0217FC50" w14:textId="77777777" w:rsidR="0009623E" w:rsidRDefault="0009623E">
            <w:pPr>
              <w:pStyle w:val="TableParagraph"/>
              <w:spacing w:before="7"/>
              <w:rPr>
                <w:b/>
              </w:rPr>
            </w:pPr>
          </w:p>
          <w:p w14:paraId="6D373019" w14:textId="77777777" w:rsidR="0009623E" w:rsidRDefault="00F00F55">
            <w:pPr>
              <w:pStyle w:val="TableParagraph"/>
              <w:spacing w:before="1"/>
              <w:ind w:left="107"/>
            </w:pPr>
            <w:r>
              <w:rPr>
                <w:b/>
              </w:rPr>
              <w:t xml:space="preserve">Department: </w:t>
            </w:r>
            <w:r>
              <w:t>Ship Safety Division</w:t>
            </w:r>
          </w:p>
        </w:tc>
        <w:tc>
          <w:tcPr>
            <w:tcW w:w="5041" w:type="dxa"/>
          </w:tcPr>
          <w:p w14:paraId="793D2146" w14:textId="77777777" w:rsidR="0009623E" w:rsidRDefault="00F00F55">
            <w:pPr>
              <w:pStyle w:val="TableParagraph"/>
              <w:spacing w:before="2"/>
              <w:ind w:left="107"/>
            </w:pPr>
            <w:r>
              <w:rPr>
                <w:b/>
              </w:rPr>
              <w:t xml:space="preserve">Audit Period: </w:t>
            </w:r>
            <w:r>
              <w:t>20-30 June 2016</w:t>
            </w:r>
          </w:p>
        </w:tc>
      </w:tr>
      <w:tr w:rsidR="0009623E" w14:paraId="2FA5F00C" w14:textId="77777777">
        <w:trPr>
          <w:trHeight w:val="1019"/>
        </w:trPr>
        <w:tc>
          <w:tcPr>
            <w:tcW w:w="4861" w:type="dxa"/>
          </w:tcPr>
          <w:p w14:paraId="5D4490E1" w14:textId="77777777" w:rsidR="0009623E" w:rsidRDefault="0009623E">
            <w:pPr>
              <w:pStyle w:val="TableParagraph"/>
              <w:spacing w:before="6"/>
              <w:rPr>
                <w:b/>
              </w:rPr>
            </w:pPr>
          </w:p>
          <w:p w14:paraId="2A76E04E" w14:textId="77777777" w:rsidR="0009623E" w:rsidRDefault="00F00F55">
            <w:pPr>
              <w:pStyle w:val="TableParagraph"/>
              <w:ind w:left="107"/>
              <w:rPr>
                <w:b/>
              </w:rPr>
            </w:pPr>
            <w:r>
              <w:rPr>
                <w:b/>
              </w:rPr>
              <w:t>Finding No.: FD-02</w:t>
            </w:r>
          </w:p>
        </w:tc>
        <w:tc>
          <w:tcPr>
            <w:tcW w:w="5041" w:type="dxa"/>
          </w:tcPr>
          <w:p w14:paraId="2D87DEA3" w14:textId="77777777" w:rsidR="0009623E" w:rsidRDefault="0009623E">
            <w:pPr>
              <w:pStyle w:val="TableParagraph"/>
              <w:spacing w:before="6"/>
              <w:rPr>
                <w:b/>
              </w:rPr>
            </w:pPr>
          </w:p>
          <w:p w14:paraId="5074E5EF" w14:textId="77777777" w:rsidR="0009623E" w:rsidRDefault="00F00F55">
            <w:pPr>
              <w:pStyle w:val="TableParagraph"/>
              <w:ind w:left="107"/>
              <w:rPr>
                <w:b/>
              </w:rPr>
            </w:pPr>
            <w:r>
              <w:rPr>
                <w:b/>
              </w:rPr>
              <w:t>Observation No.:</w:t>
            </w:r>
          </w:p>
        </w:tc>
      </w:tr>
      <w:tr w:rsidR="0009623E" w14:paraId="2D7F8359" w14:textId="77777777">
        <w:trPr>
          <w:trHeight w:val="3038"/>
        </w:trPr>
        <w:tc>
          <w:tcPr>
            <w:tcW w:w="9902" w:type="dxa"/>
            <w:gridSpan w:val="2"/>
          </w:tcPr>
          <w:p w14:paraId="0BF6B742" w14:textId="77777777" w:rsidR="0009623E" w:rsidRDefault="00F00F55">
            <w:pPr>
              <w:pStyle w:val="TableParagraph"/>
              <w:spacing w:before="3"/>
              <w:ind w:left="107"/>
              <w:rPr>
                <w:b/>
              </w:rPr>
            </w:pPr>
            <w:r>
              <w:rPr>
                <w:b/>
              </w:rPr>
              <w:t>STATEMENT:</w:t>
            </w:r>
          </w:p>
          <w:p w14:paraId="12E1099D" w14:textId="77777777" w:rsidR="0009623E" w:rsidRDefault="0009623E">
            <w:pPr>
              <w:pStyle w:val="TableParagraph"/>
              <w:spacing w:before="2"/>
              <w:rPr>
                <w:b/>
              </w:rPr>
            </w:pPr>
          </w:p>
          <w:p w14:paraId="5E3A8D12" w14:textId="77777777" w:rsidR="0009623E" w:rsidRDefault="00F00F55">
            <w:pPr>
              <w:pStyle w:val="TableParagraph"/>
              <w:spacing w:line="237" w:lineRule="auto"/>
              <w:ind w:left="107" w:right="97"/>
              <w:jc w:val="both"/>
            </w:pPr>
            <w:r>
              <w:t>The Administration was not able to provide evidence of reporting to IMO of a permanent Load Line Convention exemption for one of its ships subject to the 1966 Load Lines Convention. The ship</w:t>
            </w:r>
            <w:r>
              <w:rPr>
                <w:spacing w:val="-45"/>
              </w:rPr>
              <w:t xml:space="preserve"> </w:t>
            </w:r>
            <w:r>
              <w:t>was permanently</w:t>
            </w:r>
            <w:r>
              <w:rPr>
                <w:spacing w:val="-9"/>
              </w:rPr>
              <w:t xml:space="preserve"> </w:t>
            </w:r>
            <w:r>
              <w:t>allowed</w:t>
            </w:r>
            <w:r>
              <w:rPr>
                <w:spacing w:val="-2"/>
              </w:rPr>
              <w:t xml:space="preserve"> </w:t>
            </w:r>
            <w:r>
              <w:t>to</w:t>
            </w:r>
            <w:r>
              <w:rPr>
                <w:spacing w:val="-5"/>
              </w:rPr>
              <w:t xml:space="preserve"> </w:t>
            </w:r>
            <w:r>
              <w:t>operate</w:t>
            </w:r>
            <w:r>
              <w:rPr>
                <w:spacing w:val="-4"/>
              </w:rPr>
              <w:t xml:space="preserve"> </w:t>
            </w:r>
            <w:r>
              <w:t>without</w:t>
            </w:r>
            <w:r>
              <w:rPr>
                <w:spacing w:val="-5"/>
              </w:rPr>
              <w:t xml:space="preserve"> </w:t>
            </w:r>
            <w:r>
              <w:t>fixed</w:t>
            </w:r>
            <w:r>
              <w:rPr>
                <w:spacing w:val="-5"/>
              </w:rPr>
              <w:t xml:space="preserve"> </w:t>
            </w:r>
            <w:r>
              <w:t>or</w:t>
            </w:r>
            <w:r>
              <w:rPr>
                <w:spacing w:val="-5"/>
              </w:rPr>
              <w:t xml:space="preserve"> </w:t>
            </w:r>
            <w:r>
              <w:t>portable</w:t>
            </w:r>
            <w:r>
              <w:rPr>
                <w:spacing w:val="-4"/>
              </w:rPr>
              <w:t xml:space="preserve"> </w:t>
            </w:r>
            <w:r>
              <w:t>covers</w:t>
            </w:r>
            <w:r>
              <w:rPr>
                <w:spacing w:val="-4"/>
              </w:rPr>
              <w:t xml:space="preserve"> </w:t>
            </w:r>
            <w:r>
              <w:t>for</w:t>
            </w:r>
            <w:r>
              <w:rPr>
                <w:spacing w:val="-5"/>
              </w:rPr>
              <w:t xml:space="preserve"> </w:t>
            </w:r>
            <w:r>
              <w:t>a</w:t>
            </w:r>
            <w:r>
              <w:rPr>
                <w:spacing w:val="-5"/>
              </w:rPr>
              <w:t xml:space="preserve"> </w:t>
            </w:r>
            <w:r>
              <w:t>ventilation</w:t>
            </w:r>
            <w:r>
              <w:rPr>
                <w:spacing w:val="-3"/>
              </w:rPr>
              <w:t xml:space="preserve"> </w:t>
            </w:r>
            <w:r>
              <w:t>opening</w:t>
            </w:r>
            <w:r>
              <w:rPr>
                <w:spacing w:val="-4"/>
              </w:rPr>
              <w:t xml:space="preserve"> </w:t>
            </w:r>
            <w:r>
              <w:t>on</w:t>
            </w:r>
            <w:r>
              <w:rPr>
                <w:spacing w:val="-4"/>
              </w:rPr>
              <w:t xml:space="preserve"> </w:t>
            </w:r>
            <w:r>
              <w:t>deck</w:t>
            </w:r>
            <w:r>
              <w:rPr>
                <w:spacing w:val="-3"/>
              </w:rPr>
              <w:t xml:space="preserve"> </w:t>
            </w:r>
            <w:r>
              <w:t>as required by the Convention. The permanent equivalence was based on the sheltered location of the vents and the hold dewatering system</w:t>
            </w:r>
            <w:r>
              <w:rPr>
                <w:spacing w:val="-9"/>
              </w:rPr>
              <w:t xml:space="preserve"> </w:t>
            </w:r>
            <w:r>
              <w:t>capability.</w:t>
            </w:r>
          </w:p>
          <w:p w14:paraId="0742DEDC" w14:textId="77777777" w:rsidR="0009623E" w:rsidRDefault="0009623E">
            <w:pPr>
              <w:pStyle w:val="TableParagraph"/>
              <w:spacing w:before="9"/>
              <w:rPr>
                <w:b/>
                <w:sz w:val="21"/>
              </w:rPr>
            </w:pPr>
          </w:p>
          <w:p w14:paraId="2B6C3FF1" w14:textId="77777777" w:rsidR="0009623E" w:rsidRDefault="00F00F55">
            <w:pPr>
              <w:pStyle w:val="TableParagraph"/>
              <w:ind w:left="107"/>
              <w:rPr>
                <w:b/>
              </w:rPr>
            </w:pPr>
            <w:r>
              <w:rPr>
                <w:b/>
              </w:rPr>
              <w:t>EVIDENCE:</w:t>
            </w:r>
          </w:p>
          <w:p w14:paraId="72DDC5DB" w14:textId="77777777" w:rsidR="0009623E" w:rsidRDefault="0009623E">
            <w:pPr>
              <w:pStyle w:val="TableParagraph"/>
              <w:spacing w:before="8"/>
              <w:rPr>
                <w:b/>
              </w:rPr>
            </w:pPr>
          </w:p>
          <w:p w14:paraId="40FC636F" w14:textId="77777777" w:rsidR="0009623E" w:rsidRDefault="00F00F55">
            <w:pPr>
              <w:pStyle w:val="TableParagraph"/>
              <w:ind w:left="107"/>
              <w:jc w:val="both"/>
              <w:rPr>
                <w:b/>
                <w:i/>
              </w:rPr>
            </w:pPr>
            <w:r>
              <w:rPr>
                <w:b/>
                <w:i/>
              </w:rPr>
              <w:t>[To include evidence, as appropriate.]</w:t>
            </w:r>
          </w:p>
        </w:tc>
      </w:tr>
      <w:tr w:rsidR="0009623E" w14:paraId="512E6894" w14:textId="77777777">
        <w:trPr>
          <w:trHeight w:val="2781"/>
        </w:trPr>
        <w:tc>
          <w:tcPr>
            <w:tcW w:w="9902" w:type="dxa"/>
            <w:gridSpan w:val="2"/>
          </w:tcPr>
          <w:p w14:paraId="0FDEC800" w14:textId="77777777" w:rsidR="0009623E" w:rsidRDefault="00F00F55">
            <w:pPr>
              <w:pStyle w:val="TableParagraph"/>
              <w:spacing w:before="2"/>
              <w:ind w:left="107"/>
              <w:jc w:val="both"/>
              <w:rPr>
                <w:b/>
              </w:rPr>
            </w:pPr>
            <w:r>
              <w:rPr>
                <w:b/>
              </w:rPr>
              <w:t>APPLICABLE PROVISIONS OF THE AUDIT STANDARD:</w:t>
            </w:r>
          </w:p>
          <w:p w14:paraId="70AB533B" w14:textId="77777777" w:rsidR="0009623E" w:rsidRDefault="0009623E">
            <w:pPr>
              <w:pStyle w:val="TableParagraph"/>
              <w:spacing w:before="9"/>
              <w:rPr>
                <w:b/>
              </w:rPr>
            </w:pPr>
          </w:p>
          <w:p w14:paraId="77A4F737" w14:textId="77777777" w:rsidR="0009623E" w:rsidRDefault="00F00F55">
            <w:pPr>
              <w:pStyle w:val="TableParagraph"/>
              <w:spacing w:before="1" w:line="237" w:lineRule="auto"/>
              <w:ind w:left="107" w:right="95"/>
              <w:jc w:val="both"/>
              <w:rPr>
                <w:i/>
              </w:rPr>
            </w:pPr>
            <w:r>
              <w:rPr>
                <w:b/>
                <w:i/>
              </w:rPr>
              <w:t>1966</w:t>
            </w:r>
            <w:r>
              <w:rPr>
                <w:b/>
                <w:i/>
                <w:spacing w:val="-7"/>
              </w:rPr>
              <w:t xml:space="preserve"> </w:t>
            </w:r>
            <w:r>
              <w:rPr>
                <w:b/>
                <w:i/>
              </w:rPr>
              <w:t>Load</w:t>
            </w:r>
            <w:r>
              <w:rPr>
                <w:b/>
                <w:i/>
                <w:spacing w:val="-7"/>
              </w:rPr>
              <w:t xml:space="preserve"> </w:t>
            </w:r>
            <w:r>
              <w:rPr>
                <w:b/>
                <w:i/>
              </w:rPr>
              <w:t>Lines</w:t>
            </w:r>
            <w:r>
              <w:rPr>
                <w:b/>
                <w:i/>
                <w:spacing w:val="-7"/>
              </w:rPr>
              <w:t xml:space="preserve"> </w:t>
            </w:r>
            <w:r>
              <w:rPr>
                <w:b/>
                <w:i/>
              </w:rPr>
              <w:t>Convention,</w:t>
            </w:r>
            <w:r>
              <w:rPr>
                <w:b/>
                <w:i/>
                <w:spacing w:val="-2"/>
              </w:rPr>
              <w:t xml:space="preserve"> </w:t>
            </w:r>
            <w:r>
              <w:rPr>
                <w:b/>
                <w:i/>
              </w:rPr>
              <w:t>article</w:t>
            </w:r>
            <w:r>
              <w:rPr>
                <w:b/>
                <w:i/>
                <w:spacing w:val="-9"/>
              </w:rPr>
              <w:t xml:space="preserve"> </w:t>
            </w:r>
            <w:r>
              <w:rPr>
                <w:b/>
                <w:i/>
              </w:rPr>
              <w:t>6(3)</w:t>
            </w:r>
            <w:r>
              <w:rPr>
                <w:b/>
                <w:i/>
                <w:spacing w:val="-10"/>
              </w:rPr>
              <w:t xml:space="preserve"> </w:t>
            </w:r>
            <w:r>
              <w:t>–</w:t>
            </w:r>
            <w:r>
              <w:rPr>
                <w:spacing w:val="43"/>
              </w:rPr>
              <w:t xml:space="preserve"> </w:t>
            </w:r>
            <w:r>
              <w:rPr>
                <w:i/>
              </w:rPr>
              <w:t>The</w:t>
            </w:r>
            <w:r>
              <w:rPr>
                <w:i/>
                <w:spacing w:val="-9"/>
              </w:rPr>
              <w:t xml:space="preserve"> </w:t>
            </w:r>
            <w:r>
              <w:rPr>
                <w:i/>
              </w:rPr>
              <w:t>Administration</w:t>
            </w:r>
            <w:r>
              <w:rPr>
                <w:i/>
                <w:spacing w:val="-9"/>
              </w:rPr>
              <w:t xml:space="preserve"> </w:t>
            </w:r>
            <w:r>
              <w:rPr>
                <w:i/>
              </w:rPr>
              <w:t>which</w:t>
            </w:r>
            <w:r>
              <w:rPr>
                <w:i/>
                <w:spacing w:val="-8"/>
              </w:rPr>
              <w:t xml:space="preserve"> </w:t>
            </w:r>
            <w:r>
              <w:rPr>
                <w:i/>
              </w:rPr>
              <w:t>allows</w:t>
            </w:r>
            <w:r>
              <w:rPr>
                <w:i/>
                <w:spacing w:val="-9"/>
              </w:rPr>
              <w:t xml:space="preserve"> </w:t>
            </w:r>
            <w:r>
              <w:rPr>
                <w:i/>
              </w:rPr>
              <w:t>any</w:t>
            </w:r>
            <w:r>
              <w:rPr>
                <w:i/>
                <w:spacing w:val="-9"/>
              </w:rPr>
              <w:t xml:space="preserve"> </w:t>
            </w:r>
            <w:r>
              <w:rPr>
                <w:i/>
              </w:rPr>
              <w:t>exemption</w:t>
            </w:r>
            <w:r>
              <w:rPr>
                <w:i/>
                <w:spacing w:val="-9"/>
              </w:rPr>
              <w:t xml:space="preserve"> </w:t>
            </w:r>
            <w:r>
              <w:rPr>
                <w:i/>
              </w:rPr>
              <w:t>under paragraphs</w:t>
            </w:r>
            <w:r>
              <w:rPr>
                <w:i/>
                <w:spacing w:val="-20"/>
              </w:rPr>
              <w:t xml:space="preserve"> </w:t>
            </w:r>
            <w:r>
              <w:rPr>
                <w:i/>
              </w:rPr>
              <w:t>(1)</w:t>
            </w:r>
            <w:r>
              <w:rPr>
                <w:i/>
                <w:spacing w:val="-21"/>
              </w:rPr>
              <w:t xml:space="preserve"> </w:t>
            </w:r>
            <w:r>
              <w:rPr>
                <w:i/>
              </w:rPr>
              <w:t>and</w:t>
            </w:r>
            <w:r>
              <w:rPr>
                <w:i/>
                <w:spacing w:val="-19"/>
              </w:rPr>
              <w:t xml:space="preserve"> </w:t>
            </w:r>
            <w:r>
              <w:rPr>
                <w:i/>
              </w:rPr>
              <w:t>(2)</w:t>
            </w:r>
            <w:r>
              <w:rPr>
                <w:i/>
                <w:spacing w:val="-21"/>
              </w:rPr>
              <w:t xml:space="preserve"> </w:t>
            </w:r>
            <w:r>
              <w:rPr>
                <w:i/>
              </w:rPr>
              <w:t>of</w:t>
            </w:r>
            <w:r>
              <w:rPr>
                <w:i/>
                <w:spacing w:val="-22"/>
              </w:rPr>
              <w:t xml:space="preserve"> </w:t>
            </w:r>
            <w:r>
              <w:rPr>
                <w:i/>
                <w:spacing w:val="-3"/>
              </w:rPr>
              <w:t>this</w:t>
            </w:r>
            <w:r>
              <w:rPr>
                <w:i/>
                <w:spacing w:val="-21"/>
              </w:rPr>
              <w:t xml:space="preserve"> </w:t>
            </w:r>
            <w:r>
              <w:rPr>
                <w:i/>
                <w:spacing w:val="-3"/>
              </w:rPr>
              <w:t>article</w:t>
            </w:r>
            <w:r>
              <w:rPr>
                <w:i/>
                <w:spacing w:val="-24"/>
              </w:rPr>
              <w:t xml:space="preserve"> </w:t>
            </w:r>
            <w:r>
              <w:rPr>
                <w:i/>
              </w:rPr>
              <w:t>shall</w:t>
            </w:r>
            <w:r>
              <w:rPr>
                <w:i/>
                <w:spacing w:val="-25"/>
              </w:rPr>
              <w:t xml:space="preserve"> </w:t>
            </w:r>
            <w:r>
              <w:rPr>
                <w:i/>
                <w:spacing w:val="-3"/>
              </w:rPr>
              <w:t>communicate</w:t>
            </w:r>
            <w:r>
              <w:rPr>
                <w:i/>
                <w:spacing w:val="-23"/>
              </w:rPr>
              <w:t xml:space="preserve"> </w:t>
            </w:r>
            <w:r>
              <w:rPr>
                <w:i/>
              </w:rPr>
              <w:t>to</w:t>
            </w:r>
            <w:r>
              <w:rPr>
                <w:i/>
                <w:spacing w:val="-24"/>
              </w:rPr>
              <w:t xml:space="preserve"> </w:t>
            </w:r>
            <w:r>
              <w:rPr>
                <w:i/>
                <w:spacing w:val="-2"/>
              </w:rPr>
              <w:t>the</w:t>
            </w:r>
            <w:r>
              <w:rPr>
                <w:i/>
                <w:spacing w:val="-24"/>
              </w:rPr>
              <w:t xml:space="preserve"> </w:t>
            </w:r>
            <w:r>
              <w:rPr>
                <w:i/>
                <w:spacing w:val="-3"/>
              </w:rPr>
              <w:t>Inter-Governmental</w:t>
            </w:r>
            <w:r>
              <w:rPr>
                <w:i/>
                <w:spacing w:val="-24"/>
              </w:rPr>
              <w:t xml:space="preserve"> </w:t>
            </w:r>
            <w:r>
              <w:rPr>
                <w:i/>
                <w:spacing w:val="-4"/>
              </w:rPr>
              <w:t>Maritime</w:t>
            </w:r>
            <w:r>
              <w:rPr>
                <w:i/>
                <w:spacing w:val="-24"/>
              </w:rPr>
              <w:t xml:space="preserve"> </w:t>
            </w:r>
            <w:r>
              <w:rPr>
                <w:i/>
                <w:spacing w:val="-3"/>
              </w:rPr>
              <w:t xml:space="preserve">Consultative </w:t>
            </w:r>
            <w:r>
              <w:rPr>
                <w:i/>
              </w:rPr>
              <w:t>Organization</w:t>
            </w:r>
            <w:r>
              <w:rPr>
                <w:i/>
                <w:spacing w:val="-23"/>
              </w:rPr>
              <w:t xml:space="preserve"> </w:t>
            </w:r>
            <w:r>
              <w:rPr>
                <w:i/>
              </w:rPr>
              <w:t>(hereinafter</w:t>
            </w:r>
            <w:r>
              <w:rPr>
                <w:i/>
                <w:spacing w:val="-25"/>
              </w:rPr>
              <w:t xml:space="preserve"> </w:t>
            </w:r>
            <w:r>
              <w:rPr>
                <w:i/>
              </w:rPr>
              <w:t>called</w:t>
            </w:r>
            <w:r>
              <w:rPr>
                <w:i/>
                <w:spacing w:val="-23"/>
              </w:rPr>
              <w:t xml:space="preserve"> </w:t>
            </w:r>
            <w:r>
              <w:rPr>
                <w:i/>
              </w:rPr>
              <w:t>the</w:t>
            </w:r>
            <w:r>
              <w:rPr>
                <w:i/>
                <w:spacing w:val="-22"/>
              </w:rPr>
              <w:t xml:space="preserve"> </w:t>
            </w:r>
            <w:r>
              <w:rPr>
                <w:i/>
              </w:rPr>
              <w:t>Organization)</w:t>
            </w:r>
            <w:r>
              <w:rPr>
                <w:i/>
                <w:spacing w:val="-25"/>
              </w:rPr>
              <w:t xml:space="preserve"> </w:t>
            </w:r>
            <w:r>
              <w:rPr>
                <w:i/>
              </w:rPr>
              <w:t>particulars</w:t>
            </w:r>
            <w:r>
              <w:rPr>
                <w:i/>
                <w:spacing w:val="-23"/>
              </w:rPr>
              <w:t xml:space="preserve"> </w:t>
            </w:r>
            <w:r>
              <w:rPr>
                <w:i/>
              </w:rPr>
              <w:t>of</w:t>
            </w:r>
            <w:r>
              <w:rPr>
                <w:i/>
                <w:spacing w:val="-24"/>
              </w:rPr>
              <w:t xml:space="preserve"> </w:t>
            </w:r>
            <w:r>
              <w:rPr>
                <w:i/>
              </w:rPr>
              <w:t>the</w:t>
            </w:r>
            <w:r>
              <w:rPr>
                <w:i/>
                <w:spacing w:val="-23"/>
              </w:rPr>
              <w:t xml:space="preserve"> </w:t>
            </w:r>
            <w:r>
              <w:rPr>
                <w:i/>
              </w:rPr>
              <w:t>same</w:t>
            </w:r>
            <w:r>
              <w:rPr>
                <w:i/>
                <w:spacing w:val="-23"/>
              </w:rPr>
              <w:t xml:space="preserve"> </w:t>
            </w:r>
            <w:r>
              <w:rPr>
                <w:i/>
              </w:rPr>
              <w:t>and</w:t>
            </w:r>
            <w:r>
              <w:rPr>
                <w:i/>
                <w:spacing w:val="-22"/>
              </w:rPr>
              <w:t xml:space="preserve"> </w:t>
            </w:r>
            <w:r>
              <w:rPr>
                <w:i/>
              </w:rPr>
              <w:t>reasons</w:t>
            </w:r>
            <w:r>
              <w:rPr>
                <w:i/>
                <w:spacing w:val="-23"/>
              </w:rPr>
              <w:t xml:space="preserve"> </w:t>
            </w:r>
            <w:r>
              <w:rPr>
                <w:i/>
              </w:rPr>
              <w:t>therefore</w:t>
            </w:r>
            <w:r>
              <w:rPr>
                <w:i/>
                <w:spacing w:val="-27"/>
              </w:rPr>
              <w:t xml:space="preserve"> </w:t>
            </w:r>
            <w:r>
              <w:rPr>
                <w:i/>
                <w:spacing w:val="-3"/>
              </w:rPr>
              <w:t xml:space="preserve">which </w:t>
            </w:r>
            <w:r>
              <w:rPr>
                <w:i/>
              </w:rPr>
              <w:t>the Organization shall circulate to the Contracting Governments for their</w:t>
            </w:r>
            <w:r>
              <w:rPr>
                <w:i/>
                <w:spacing w:val="-33"/>
              </w:rPr>
              <w:t xml:space="preserve"> </w:t>
            </w:r>
            <w:r>
              <w:rPr>
                <w:i/>
              </w:rPr>
              <w:t>information.</w:t>
            </w:r>
          </w:p>
          <w:p w14:paraId="0EACF1B1" w14:textId="77777777" w:rsidR="0009623E" w:rsidRDefault="0009623E">
            <w:pPr>
              <w:pStyle w:val="TableParagraph"/>
              <w:rPr>
                <w:b/>
              </w:rPr>
            </w:pPr>
          </w:p>
          <w:p w14:paraId="1BC0DEC2" w14:textId="77777777" w:rsidR="0009623E" w:rsidRDefault="00F00F55">
            <w:pPr>
              <w:pStyle w:val="TableParagraph"/>
              <w:spacing w:line="237" w:lineRule="auto"/>
              <w:ind w:left="107" w:right="106"/>
              <w:jc w:val="both"/>
              <w:rPr>
                <w:i/>
              </w:rPr>
            </w:pPr>
            <w:r>
              <w:rPr>
                <w:b/>
                <w:i/>
              </w:rPr>
              <w:t>III</w:t>
            </w:r>
            <w:r>
              <w:rPr>
                <w:b/>
                <w:i/>
                <w:spacing w:val="-6"/>
              </w:rPr>
              <w:t xml:space="preserve"> </w:t>
            </w:r>
            <w:r>
              <w:rPr>
                <w:b/>
                <w:i/>
              </w:rPr>
              <w:t>Code,</w:t>
            </w:r>
            <w:r>
              <w:rPr>
                <w:b/>
                <w:i/>
                <w:spacing w:val="-4"/>
              </w:rPr>
              <w:t xml:space="preserve"> </w:t>
            </w:r>
            <w:r>
              <w:rPr>
                <w:b/>
                <w:i/>
              </w:rPr>
              <w:t>part</w:t>
            </w:r>
            <w:r>
              <w:rPr>
                <w:b/>
                <w:i/>
                <w:spacing w:val="-6"/>
              </w:rPr>
              <w:t xml:space="preserve"> </w:t>
            </w:r>
            <w:r>
              <w:rPr>
                <w:b/>
                <w:i/>
              </w:rPr>
              <w:t>1,</w:t>
            </w:r>
            <w:r>
              <w:rPr>
                <w:b/>
                <w:i/>
                <w:spacing w:val="-6"/>
              </w:rPr>
              <w:t xml:space="preserve"> </w:t>
            </w:r>
            <w:r>
              <w:rPr>
                <w:b/>
                <w:i/>
              </w:rPr>
              <w:t>paragraph</w:t>
            </w:r>
            <w:r>
              <w:rPr>
                <w:b/>
                <w:i/>
                <w:spacing w:val="-4"/>
              </w:rPr>
              <w:t xml:space="preserve"> </w:t>
            </w:r>
            <w:r>
              <w:rPr>
                <w:b/>
                <w:i/>
              </w:rPr>
              <w:t>8.3</w:t>
            </w:r>
            <w:r>
              <w:rPr>
                <w:b/>
                <w:i/>
                <w:spacing w:val="-1"/>
              </w:rPr>
              <w:t xml:space="preserve"> </w:t>
            </w:r>
            <w:r>
              <w:rPr>
                <w:i/>
              </w:rPr>
              <w:t>–</w:t>
            </w:r>
            <w:r>
              <w:rPr>
                <w:i/>
                <w:spacing w:val="-4"/>
              </w:rPr>
              <w:t xml:space="preserve"> </w:t>
            </w:r>
            <w:r>
              <w:rPr>
                <w:i/>
              </w:rPr>
              <w:t>The</w:t>
            </w:r>
            <w:r>
              <w:rPr>
                <w:i/>
                <w:spacing w:val="-5"/>
              </w:rPr>
              <w:t xml:space="preserve"> </w:t>
            </w:r>
            <w:r>
              <w:rPr>
                <w:i/>
              </w:rPr>
              <w:t>availability</w:t>
            </w:r>
            <w:r>
              <w:rPr>
                <w:i/>
                <w:spacing w:val="-4"/>
              </w:rPr>
              <w:t xml:space="preserve"> </w:t>
            </w:r>
            <w:r>
              <w:rPr>
                <w:i/>
              </w:rPr>
              <w:t>of</w:t>
            </w:r>
            <w:r>
              <w:rPr>
                <w:i/>
                <w:spacing w:val="-7"/>
              </w:rPr>
              <w:t xml:space="preserve"> </w:t>
            </w:r>
            <w:r>
              <w:rPr>
                <w:i/>
              </w:rPr>
              <w:t>sufficient</w:t>
            </w:r>
            <w:r>
              <w:rPr>
                <w:i/>
                <w:spacing w:val="-8"/>
              </w:rPr>
              <w:t xml:space="preserve"> </w:t>
            </w:r>
            <w:r>
              <w:rPr>
                <w:i/>
              </w:rPr>
              <w:t>personnel</w:t>
            </w:r>
            <w:r>
              <w:rPr>
                <w:i/>
                <w:spacing w:val="-7"/>
              </w:rPr>
              <w:t xml:space="preserve"> </w:t>
            </w:r>
            <w:r>
              <w:rPr>
                <w:i/>
              </w:rPr>
              <w:t>with</w:t>
            </w:r>
            <w:r>
              <w:rPr>
                <w:i/>
                <w:spacing w:val="-7"/>
              </w:rPr>
              <w:t xml:space="preserve"> </w:t>
            </w:r>
            <w:r>
              <w:rPr>
                <w:i/>
              </w:rPr>
              <w:t>maritime</w:t>
            </w:r>
            <w:r>
              <w:rPr>
                <w:i/>
                <w:spacing w:val="-6"/>
              </w:rPr>
              <w:t xml:space="preserve"> </w:t>
            </w:r>
            <w:r>
              <w:rPr>
                <w:i/>
              </w:rPr>
              <w:t>experience</w:t>
            </w:r>
            <w:r>
              <w:rPr>
                <w:i/>
                <w:spacing w:val="-7"/>
              </w:rPr>
              <w:t xml:space="preserve"> </w:t>
            </w:r>
            <w:r>
              <w:rPr>
                <w:i/>
              </w:rPr>
              <w:t>to assist</w:t>
            </w:r>
            <w:r>
              <w:rPr>
                <w:i/>
                <w:spacing w:val="-19"/>
              </w:rPr>
              <w:t xml:space="preserve"> </w:t>
            </w:r>
            <w:r>
              <w:rPr>
                <w:i/>
              </w:rPr>
              <w:t>in</w:t>
            </w:r>
            <w:r>
              <w:rPr>
                <w:i/>
                <w:spacing w:val="-18"/>
              </w:rPr>
              <w:t xml:space="preserve"> </w:t>
            </w:r>
            <w:r>
              <w:rPr>
                <w:i/>
              </w:rPr>
              <w:t>the</w:t>
            </w:r>
            <w:r>
              <w:rPr>
                <w:i/>
                <w:spacing w:val="-19"/>
              </w:rPr>
              <w:t xml:space="preserve"> </w:t>
            </w:r>
            <w:r>
              <w:rPr>
                <w:i/>
              </w:rPr>
              <w:t>promulgation</w:t>
            </w:r>
            <w:r>
              <w:rPr>
                <w:i/>
                <w:spacing w:val="-19"/>
              </w:rPr>
              <w:t xml:space="preserve"> </w:t>
            </w:r>
            <w:r>
              <w:rPr>
                <w:i/>
              </w:rPr>
              <w:t>of</w:t>
            </w:r>
            <w:r>
              <w:rPr>
                <w:i/>
                <w:spacing w:val="-22"/>
              </w:rPr>
              <w:t xml:space="preserve"> </w:t>
            </w:r>
            <w:r>
              <w:rPr>
                <w:i/>
              </w:rPr>
              <w:t>the</w:t>
            </w:r>
            <w:r>
              <w:rPr>
                <w:i/>
                <w:spacing w:val="-20"/>
              </w:rPr>
              <w:t xml:space="preserve"> </w:t>
            </w:r>
            <w:r>
              <w:rPr>
                <w:i/>
              </w:rPr>
              <w:t>necessary</w:t>
            </w:r>
            <w:r>
              <w:rPr>
                <w:i/>
                <w:spacing w:val="-20"/>
              </w:rPr>
              <w:t xml:space="preserve"> </w:t>
            </w:r>
            <w:r>
              <w:rPr>
                <w:i/>
              </w:rPr>
              <w:t>national</w:t>
            </w:r>
            <w:r>
              <w:rPr>
                <w:i/>
                <w:spacing w:val="-20"/>
              </w:rPr>
              <w:t xml:space="preserve"> </w:t>
            </w:r>
            <w:r>
              <w:rPr>
                <w:i/>
              </w:rPr>
              <w:t>laws</w:t>
            </w:r>
            <w:r>
              <w:rPr>
                <w:i/>
                <w:spacing w:val="-20"/>
              </w:rPr>
              <w:t xml:space="preserve"> </w:t>
            </w:r>
            <w:r>
              <w:rPr>
                <w:i/>
              </w:rPr>
              <w:t>and</w:t>
            </w:r>
            <w:r>
              <w:rPr>
                <w:i/>
                <w:spacing w:val="-20"/>
              </w:rPr>
              <w:t xml:space="preserve"> </w:t>
            </w:r>
            <w:r>
              <w:rPr>
                <w:i/>
              </w:rPr>
              <w:t>to</w:t>
            </w:r>
            <w:r>
              <w:rPr>
                <w:i/>
                <w:spacing w:val="-20"/>
              </w:rPr>
              <w:t xml:space="preserve"> </w:t>
            </w:r>
            <w:r>
              <w:rPr>
                <w:i/>
              </w:rPr>
              <w:t>discharge</w:t>
            </w:r>
            <w:r>
              <w:rPr>
                <w:i/>
                <w:spacing w:val="-20"/>
              </w:rPr>
              <w:t xml:space="preserve"> </w:t>
            </w:r>
            <w:r>
              <w:rPr>
                <w:i/>
              </w:rPr>
              <w:t>all</w:t>
            </w:r>
            <w:r>
              <w:rPr>
                <w:i/>
                <w:spacing w:val="-21"/>
              </w:rPr>
              <w:t xml:space="preserve"> </w:t>
            </w:r>
            <w:r>
              <w:rPr>
                <w:i/>
              </w:rPr>
              <w:t>the</w:t>
            </w:r>
            <w:r>
              <w:rPr>
                <w:i/>
                <w:spacing w:val="-20"/>
              </w:rPr>
              <w:t xml:space="preserve"> </w:t>
            </w:r>
            <w:r>
              <w:rPr>
                <w:i/>
              </w:rPr>
              <w:t>responsibilities</w:t>
            </w:r>
            <w:r>
              <w:rPr>
                <w:i/>
                <w:spacing w:val="-19"/>
              </w:rPr>
              <w:t xml:space="preserve"> </w:t>
            </w:r>
            <w:r>
              <w:rPr>
                <w:i/>
              </w:rPr>
              <w:t>of</w:t>
            </w:r>
            <w:r>
              <w:rPr>
                <w:i/>
                <w:spacing w:val="-22"/>
              </w:rPr>
              <w:t xml:space="preserve"> </w:t>
            </w:r>
            <w:r>
              <w:rPr>
                <w:i/>
              </w:rPr>
              <w:t>the State, including reporting as required by the respective</w:t>
            </w:r>
            <w:r>
              <w:rPr>
                <w:i/>
                <w:spacing w:val="-15"/>
              </w:rPr>
              <w:t xml:space="preserve"> </w:t>
            </w:r>
            <w:r>
              <w:rPr>
                <w:i/>
              </w:rPr>
              <w:t>conventions.</w:t>
            </w:r>
          </w:p>
        </w:tc>
      </w:tr>
      <w:tr w:rsidR="0009623E" w14:paraId="061DDE3F" w14:textId="77777777">
        <w:trPr>
          <w:trHeight w:val="513"/>
        </w:trPr>
        <w:tc>
          <w:tcPr>
            <w:tcW w:w="4861" w:type="dxa"/>
          </w:tcPr>
          <w:p w14:paraId="7C6EE721" w14:textId="77777777" w:rsidR="0009623E" w:rsidRDefault="00F00F55">
            <w:pPr>
              <w:pStyle w:val="TableParagraph"/>
              <w:spacing w:before="2"/>
              <w:ind w:left="107"/>
            </w:pPr>
            <w:r>
              <w:rPr>
                <w:b/>
              </w:rPr>
              <w:t xml:space="preserve">Team Leader: </w:t>
            </w:r>
            <w:r>
              <w:t>J. Johnson</w:t>
            </w:r>
          </w:p>
        </w:tc>
        <w:tc>
          <w:tcPr>
            <w:tcW w:w="5041" w:type="dxa"/>
          </w:tcPr>
          <w:p w14:paraId="45A5D65F" w14:textId="77777777" w:rsidR="0009623E" w:rsidRDefault="00F00F55">
            <w:pPr>
              <w:pStyle w:val="TableParagraph"/>
              <w:spacing w:before="2"/>
              <w:ind w:left="107"/>
            </w:pPr>
            <w:r>
              <w:rPr>
                <w:b/>
              </w:rPr>
              <w:t xml:space="preserve">Date: </w:t>
            </w:r>
            <w:r>
              <w:t>21 June 2016</w:t>
            </w:r>
          </w:p>
        </w:tc>
      </w:tr>
      <w:tr w:rsidR="0009623E" w14:paraId="34300C20" w14:textId="77777777">
        <w:trPr>
          <w:trHeight w:val="513"/>
        </w:trPr>
        <w:tc>
          <w:tcPr>
            <w:tcW w:w="4861" w:type="dxa"/>
          </w:tcPr>
          <w:p w14:paraId="42E3C14C"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367B531B" w14:textId="77777777" w:rsidR="0009623E" w:rsidRDefault="00F00F55">
            <w:pPr>
              <w:pStyle w:val="TableParagraph"/>
              <w:spacing w:line="248" w:lineRule="exact"/>
              <w:ind w:left="107"/>
            </w:pPr>
            <w:r>
              <w:t>Date Received: 22 June 2016</w:t>
            </w:r>
          </w:p>
        </w:tc>
      </w:tr>
    </w:tbl>
    <w:p w14:paraId="324DEEE2" w14:textId="77777777" w:rsidR="0009623E" w:rsidRDefault="0009623E">
      <w:pPr>
        <w:spacing w:line="248" w:lineRule="exact"/>
        <w:sectPr w:rsidR="0009623E">
          <w:headerReference w:type="default" r:id="rId79"/>
          <w:footerReference w:type="default" r:id="rId80"/>
          <w:pgSz w:w="11910" w:h="16840"/>
          <w:pgMar w:top="1380" w:right="860" w:bottom="1000" w:left="760" w:header="856" w:footer="803" w:gutter="0"/>
          <w:cols w:space="720"/>
        </w:sectPr>
      </w:pPr>
    </w:p>
    <w:p w14:paraId="72D223F9" w14:textId="77777777" w:rsidR="0009623E" w:rsidRDefault="0009623E">
      <w:pPr>
        <w:pStyle w:val="BodyText"/>
        <w:spacing w:before="11"/>
        <w:rPr>
          <w:b/>
          <w:sz w:val="13"/>
        </w:rPr>
      </w:pPr>
    </w:p>
    <w:p w14:paraId="02BAF96D" w14:textId="77777777" w:rsidR="0009623E" w:rsidRDefault="00F00F55">
      <w:pPr>
        <w:spacing w:before="91"/>
        <w:ind w:left="2128" w:right="2031"/>
        <w:jc w:val="center"/>
        <w:rPr>
          <w:b/>
        </w:rPr>
      </w:pPr>
      <w:r>
        <w:rPr>
          <w:b/>
        </w:rPr>
        <w:t>IMO MEMBER STATE AUDIT SCHEME</w:t>
      </w:r>
    </w:p>
    <w:p w14:paraId="59FF88B6" w14:textId="77777777" w:rsidR="0009623E" w:rsidRDefault="0009623E">
      <w:pPr>
        <w:pStyle w:val="BodyText"/>
        <w:spacing w:before="8"/>
        <w:rPr>
          <w:b/>
        </w:rPr>
      </w:pPr>
    </w:p>
    <w:p w14:paraId="3B2C9E36" w14:textId="77777777" w:rsidR="0009623E" w:rsidRDefault="00F00F55">
      <w:pPr>
        <w:ind w:left="2128" w:right="2022"/>
        <w:jc w:val="center"/>
        <w:rPr>
          <w:b/>
        </w:rPr>
      </w:pPr>
      <w:r>
        <w:rPr>
          <w:b/>
        </w:rPr>
        <w:t>Form A</w:t>
      </w:r>
    </w:p>
    <w:p w14:paraId="39BE6445"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70A0EB8E" w14:textId="77777777">
        <w:trPr>
          <w:trHeight w:val="770"/>
        </w:trPr>
        <w:tc>
          <w:tcPr>
            <w:tcW w:w="9902" w:type="dxa"/>
            <w:gridSpan w:val="2"/>
          </w:tcPr>
          <w:p w14:paraId="58197F0F" w14:textId="77777777" w:rsidR="0009623E" w:rsidRDefault="0009623E">
            <w:pPr>
              <w:pStyle w:val="TableParagraph"/>
              <w:spacing w:before="6"/>
              <w:rPr>
                <w:b/>
              </w:rPr>
            </w:pPr>
          </w:p>
          <w:p w14:paraId="652C540A" w14:textId="77777777" w:rsidR="0009623E" w:rsidRDefault="00F00F55">
            <w:pPr>
              <w:pStyle w:val="TableParagraph"/>
              <w:ind w:left="3042" w:right="3039"/>
              <w:jc w:val="center"/>
              <w:rPr>
                <w:b/>
              </w:rPr>
            </w:pPr>
            <w:r>
              <w:rPr>
                <w:b/>
              </w:rPr>
              <w:t>FINDINGS/OBSERVATIONS</w:t>
            </w:r>
          </w:p>
        </w:tc>
      </w:tr>
      <w:tr w:rsidR="0009623E" w14:paraId="37DD9CD7" w14:textId="77777777">
        <w:trPr>
          <w:trHeight w:val="1026"/>
        </w:trPr>
        <w:tc>
          <w:tcPr>
            <w:tcW w:w="4861" w:type="dxa"/>
          </w:tcPr>
          <w:p w14:paraId="6879A450" w14:textId="77777777" w:rsidR="0009623E" w:rsidRDefault="00F00F55">
            <w:pPr>
              <w:pStyle w:val="TableParagraph"/>
              <w:spacing w:before="2"/>
              <w:ind w:left="107"/>
            </w:pPr>
            <w:r>
              <w:rPr>
                <w:b/>
              </w:rPr>
              <w:t xml:space="preserve">Member State: </w:t>
            </w:r>
            <w:r>
              <w:t>Round</w:t>
            </w:r>
          </w:p>
          <w:p w14:paraId="1DA1897A" w14:textId="77777777" w:rsidR="0009623E" w:rsidRDefault="0009623E">
            <w:pPr>
              <w:pStyle w:val="TableParagraph"/>
              <w:spacing w:before="7"/>
              <w:rPr>
                <w:b/>
              </w:rPr>
            </w:pPr>
          </w:p>
          <w:p w14:paraId="5923BCD3" w14:textId="77777777" w:rsidR="0009623E" w:rsidRDefault="00F00F55">
            <w:pPr>
              <w:pStyle w:val="TableParagraph"/>
              <w:spacing w:before="1"/>
              <w:ind w:left="107"/>
            </w:pPr>
            <w:r>
              <w:rPr>
                <w:b/>
              </w:rPr>
              <w:t xml:space="preserve">Department: </w:t>
            </w:r>
            <w:r>
              <w:t>Ship Safety Division</w:t>
            </w:r>
          </w:p>
        </w:tc>
        <w:tc>
          <w:tcPr>
            <w:tcW w:w="5041" w:type="dxa"/>
          </w:tcPr>
          <w:p w14:paraId="4B0FCAA3" w14:textId="77777777" w:rsidR="0009623E" w:rsidRDefault="00F00F55">
            <w:pPr>
              <w:pStyle w:val="TableParagraph"/>
              <w:spacing w:before="2"/>
              <w:ind w:left="107"/>
            </w:pPr>
            <w:r>
              <w:rPr>
                <w:b/>
              </w:rPr>
              <w:t xml:space="preserve">Audit Period: </w:t>
            </w:r>
            <w:r>
              <w:t>20-30 June 2016</w:t>
            </w:r>
          </w:p>
        </w:tc>
      </w:tr>
      <w:tr w:rsidR="0009623E" w14:paraId="3A1F2537" w14:textId="77777777">
        <w:trPr>
          <w:trHeight w:val="770"/>
        </w:trPr>
        <w:tc>
          <w:tcPr>
            <w:tcW w:w="4861" w:type="dxa"/>
          </w:tcPr>
          <w:p w14:paraId="4BD6C4D6" w14:textId="77777777" w:rsidR="0009623E" w:rsidRDefault="0009623E">
            <w:pPr>
              <w:pStyle w:val="TableParagraph"/>
              <w:spacing w:before="6"/>
              <w:rPr>
                <w:b/>
              </w:rPr>
            </w:pPr>
          </w:p>
          <w:p w14:paraId="094A32B1" w14:textId="77777777" w:rsidR="0009623E" w:rsidRDefault="00F00F55">
            <w:pPr>
              <w:pStyle w:val="TableParagraph"/>
              <w:ind w:left="107"/>
              <w:rPr>
                <w:b/>
              </w:rPr>
            </w:pPr>
            <w:r>
              <w:rPr>
                <w:b/>
              </w:rPr>
              <w:t>Finding No.: FD-03</w:t>
            </w:r>
          </w:p>
        </w:tc>
        <w:tc>
          <w:tcPr>
            <w:tcW w:w="5041" w:type="dxa"/>
          </w:tcPr>
          <w:p w14:paraId="7E8767D2" w14:textId="77777777" w:rsidR="0009623E" w:rsidRDefault="0009623E">
            <w:pPr>
              <w:pStyle w:val="TableParagraph"/>
              <w:spacing w:before="6"/>
              <w:rPr>
                <w:b/>
              </w:rPr>
            </w:pPr>
          </w:p>
          <w:p w14:paraId="2BA6D3FC" w14:textId="77777777" w:rsidR="0009623E" w:rsidRDefault="00F00F55">
            <w:pPr>
              <w:pStyle w:val="TableParagraph"/>
              <w:ind w:left="107"/>
              <w:rPr>
                <w:b/>
              </w:rPr>
            </w:pPr>
            <w:r>
              <w:rPr>
                <w:b/>
              </w:rPr>
              <w:t>Observation No.:</w:t>
            </w:r>
          </w:p>
        </w:tc>
      </w:tr>
      <w:tr w:rsidR="0009623E" w14:paraId="09DDE2CB" w14:textId="77777777">
        <w:trPr>
          <w:trHeight w:val="3038"/>
        </w:trPr>
        <w:tc>
          <w:tcPr>
            <w:tcW w:w="9902" w:type="dxa"/>
            <w:gridSpan w:val="2"/>
          </w:tcPr>
          <w:p w14:paraId="57E3916F" w14:textId="77777777" w:rsidR="0009623E" w:rsidRDefault="00F00F55">
            <w:pPr>
              <w:pStyle w:val="TableParagraph"/>
              <w:spacing w:before="2"/>
              <w:ind w:left="107"/>
              <w:rPr>
                <w:b/>
              </w:rPr>
            </w:pPr>
            <w:r>
              <w:rPr>
                <w:b/>
              </w:rPr>
              <w:t>STATEMENT:</w:t>
            </w:r>
          </w:p>
          <w:p w14:paraId="504F4316" w14:textId="77777777" w:rsidR="0009623E" w:rsidRDefault="0009623E">
            <w:pPr>
              <w:pStyle w:val="TableParagraph"/>
              <w:spacing w:before="3"/>
              <w:rPr>
                <w:b/>
              </w:rPr>
            </w:pPr>
          </w:p>
          <w:p w14:paraId="0BCD9530" w14:textId="77777777" w:rsidR="0009623E" w:rsidRDefault="00F00F55">
            <w:pPr>
              <w:pStyle w:val="TableParagraph"/>
              <w:spacing w:line="237" w:lineRule="auto"/>
              <w:ind w:left="107" w:right="95"/>
              <w:jc w:val="both"/>
            </w:pPr>
            <w:r>
              <w:t>The</w:t>
            </w:r>
            <w:r>
              <w:rPr>
                <w:spacing w:val="-2"/>
              </w:rPr>
              <w:t xml:space="preserve"> </w:t>
            </w:r>
            <w:r>
              <w:t>ship</w:t>
            </w:r>
            <w:r>
              <w:rPr>
                <w:spacing w:val="1"/>
              </w:rPr>
              <w:t xml:space="preserve"> </w:t>
            </w:r>
            <w:r>
              <w:rPr>
                <w:b/>
              </w:rPr>
              <w:t>M/T</w:t>
            </w:r>
            <w:r>
              <w:rPr>
                <w:b/>
                <w:spacing w:val="-3"/>
              </w:rPr>
              <w:t xml:space="preserve"> </w:t>
            </w:r>
            <w:r>
              <w:rPr>
                <w:b/>
              </w:rPr>
              <w:t>Overcrowded</w:t>
            </w:r>
            <w:r>
              <w:t>,</w:t>
            </w:r>
            <w:r>
              <w:rPr>
                <w:spacing w:val="-5"/>
              </w:rPr>
              <w:t xml:space="preserve"> </w:t>
            </w:r>
            <w:r>
              <w:t>IMO</w:t>
            </w:r>
            <w:r>
              <w:rPr>
                <w:spacing w:val="-4"/>
              </w:rPr>
              <w:t xml:space="preserve"> </w:t>
            </w:r>
            <w:r>
              <w:t>No.</w:t>
            </w:r>
            <w:r>
              <w:rPr>
                <w:spacing w:val="-5"/>
              </w:rPr>
              <w:t xml:space="preserve"> </w:t>
            </w:r>
            <w:r>
              <w:t>XXXXXXX,</w:t>
            </w:r>
            <w:r>
              <w:rPr>
                <w:spacing w:val="-5"/>
              </w:rPr>
              <w:t xml:space="preserve"> </w:t>
            </w:r>
            <w:r>
              <w:t>was</w:t>
            </w:r>
            <w:r>
              <w:rPr>
                <w:spacing w:val="-3"/>
              </w:rPr>
              <w:t xml:space="preserve"> </w:t>
            </w:r>
            <w:r>
              <w:t>allowed</w:t>
            </w:r>
            <w:r>
              <w:rPr>
                <w:spacing w:val="-4"/>
              </w:rPr>
              <w:t xml:space="preserve"> </w:t>
            </w:r>
            <w:r>
              <w:t>to</w:t>
            </w:r>
            <w:r>
              <w:rPr>
                <w:spacing w:val="-4"/>
              </w:rPr>
              <w:t xml:space="preserve"> </w:t>
            </w:r>
            <w:r>
              <w:t>operate</w:t>
            </w:r>
            <w:r>
              <w:rPr>
                <w:spacing w:val="-4"/>
              </w:rPr>
              <w:t xml:space="preserve"> </w:t>
            </w:r>
            <w:r>
              <w:t>for</w:t>
            </w:r>
            <w:r>
              <w:rPr>
                <w:spacing w:val="2"/>
              </w:rPr>
              <w:t xml:space="preserve"> </w:t>
            </w:r>
            <w:r>
              <w:t>a</w:t>
            </w:r>
            <w:r>
              <w:rPr>
                <w:spacing w:val="-4"/>
              </w:rPr>
              <w:t xml:space="preserve"> </w:t>
            </w:r>
            <w:r>
              <w:t>period</w:t>
            </w:r>
            <w:r>
              <w:rPr>
                <w:spacing w:val="-3"/>
              </w:rPr>
              <w:t xml:space="preserve"> </w:t>
            </w:r>
            <w:r>
              <w:t>of</w:t>
            </w:r>
            <w:r>
              <w:rPr>
                <w:spacing w:val="-4"/>
              </w:rPr>
              <w:t xml:space="preserve"> </w:t>
            </w:r>
            <w:r>
              <w:t>90</w:t>
            </w:r>
            <w:r>
              <w:rPr>
                <w:spacing w:val="-5"/>
              </w:rPr>
              <w:t xml:space="preserve"> </w:t>
            </w:r>
            <w:r>
              <w:t>days</w:t>
            </w:r>
            <w:r>
              <w:rPr>
                <w:spacing w:val="-3"/>
              </w:rPr>
              <w:t xml:space="preserve"> </w:t>
            </w:r>
            <w:r>
              <w:t>on unrestricted</w:t>
            </w:r>
            <w:r>
              <w:rPr>
                <w:spacing w:val="-26"/>
              </w:rPr>
              <w:t xml:space="preserve"> </w:t>
            </w:r>
            <w:r>
              <w:t>international</w:t>
            </w:r>
            <w:r>
              <w:rPr>
                <w:spacing w:val="-26"/>
              </w:rPr>
              <w:t xml:space="preserve"> </w:t>
            </w:r>
            <w:r>
              <w:t>voyages</w:t>
            </w:r>
            <w:r>
              <w:rPr>
                <w:spacing w:val="-25"/>
              </w:rPr>
              <w:t xml:space="preserve"> </w:t>
            </w:r>
            <w:r>
              <w:t>with</w:t>
            </w:r>
            <w:r>
              <w:rPr>
                <w:spacing w:val="-21"/>
              </w:rPr>
              <w:t xml:space="preserve"> </w:t>
            </w:r>
            <w:r>
              <w:t>five</w:t>
            </w:r>
            <w:r>
              <w:rPr>
                <w:spacing w:val="-25"/>
              </w:rPr>
              <w:t xml:space="preserve"> </w:t>
            </w:r>
            <w:r>
              <w:t>persons</w:t>
            </w:r>
            <w:r>
              <w:rPr>
                <w:spacing w:val="-28"/>
              </w:rPr>
              <w:t xml:space="preserve"> </w:t>
            </w:r>
            <w:r>
              <w:rPr>
                <w:spacing w:val="-2"/>
              </w:rPr>
              <w:t>aboard</w:t>
            </w:r>
            <w:r>
              <w:rPr>
                <w:spacing w:val="-29"/>
              </w:rPr>
              <w:t xml:space="preserve"> </w:t>
            </w:r>
            <w:r>
              <w:t>in</w:t>
            </w:r>
            <w:r>
              <w:rPr>
                <w:spacing w:val="-29"/>
              </w:rPr>
              <w:t xml:space="preserve"> </w:t>
            </w:r>
            <w:r>
              <w:t>excess</w:t>
            </w:r>
            <w:r>
              <w:rPr>
                <w:spacing w:val="-29"/>
              </w:rPr>
              <w:t xml:space="preserve"> </w:t>
            </w:r>
            <w:r>
              <w:t>of</w:t>
            </w:r>
            <w:r>
              <w:rPr>
                <w:spacing w:val="-28"/>
              </w:rPr>
              <w:t xml:space="preserve"> </w:t>
            </w:r>
            <w:r>
              <w:rPr>
                <w:spacing w:val="-2"/>
              </w:rPr>
              <w:t>the</w:t>
            </w:r>
            <w:r>
              <w:rPr>
                <w:spacing w:val="-29"/>
              </w:rPr>
              <w:t xml:space="preserve"> </w:t>
            </w:r>
            <w:r>
              <w:t>ship's</w:t>
            </w:r>
            <w:r>
              <w:rPr>
                <w:spacing w:val="-28"/>
              </w:rPr>
              <w:t xml:space="preserve"> </w:t>
            </w:r>
            <w:r>
              <w:t>lifeboat</w:t>
            </w:r>
            <w:r>
              <w:rPr>
                <w:spacing w:val="-30"/>
              </w:rPr>
              <w:t xml:space="preserve"> </w:t>
            </w:r>
            <w:r>
              <w:rPr>
                <w:spacing w:val="-3"/>
              </w:rPr>
              <w:t>capacity.</w:t>
            </w:r>
            <w:r>
              <w:rPr>
                <w:spacing w:val="-30"/>
              </w:rPr>
              <w:t xml:space="preserve"> </w:t>
            </w:r>
            <w:r>
              <w:t>The necessity</w:t>
            </w:r>
            <w:r>
              <w:rPr>
                <w:spacing w:val="-26"/>
              </w:rPr>
              <w:t xml:space="preserve"> </w:t>
            </w:r>
            <w:r>
              <w:t>of</w:t>
            </w:r>
            <w:r>
              <w:rPr>
                <w:spacing w:val="-17"/>
              </w:rPr>
              <w:t xml:space="preserve"> </w:t>
            </w:r>
            <w:r>
              <w:t>the</w:t>
            </w:r>
            <w:r>
              <w:rPr>
                <w:spacing w:val="-19"/>
              </w:rPr>
              <w:t xml:space="preserve"> </w:t>
            </w:r>
            <w:r>
              <w:t>carriage</w:t>
            </w:r>
            <w:r>
              <w:rPr>
                <w:spacing w:val="-19"/>
              </w:rPr>
              <w:t xml:space="preserve"> </w:t>
            </w:r>
            <w:r>
              <w:t>of</w:t>
            </w:r>
            <w:r>
              <w:rPr>
                <w:spacing w:val="-18"/>
              </w:rPr>
              <w:t xml:space="preserve"> </w:t>
            </w:r>
            <w:r>
              <w:t>these</w:t>
            </w:r>
            <w:r>
              <w:rPr>
                <w:spacing w:val="-19"/>
              </w:rPr>
              <w:t xml:space="preserve"> </w:t>
            </w:r>
            <w:r>
              <w:t>individuals</w:t>
            </w:r>
            <w:r>
              <w:rPr>
                <w:spacing w:val="-19"/>
              </w:rPr>
              <w:t xml:space="preserve"> </w:t>
            </w:r>
            <w:r>
              <w:t>was</w:t>
            </w:r>
            <w:r>
              <w:rPr>
                <w:spacing w:val="-19"/>
              </w:rPr>
              <w:t xml:space="preserve"> </w:t>
            </w:r>
            <w:r>
              <w:t>not</w:t>
            </w:r>
            <w:r>
              <w:rPr>
                <w:spacing w:val="-21"/>
              </w:rPr>
              <w:t xml:space="preserve"> </w:t>
            </w:r>
            <w:r>
              <w:rPr>
                <w:spacing w:val="-2"/>
              </w:rPr>
              <w:t>the</w:t>
            </w:r>
            <w:r>
              <w:rPr>
                <w:spacing w:val="-23"/>
              </w:rPr>
              <w:t xml:space="preserve"> </w:t>
            </w:r>
            <w:r>
              <w:rPr>
                <w:spacing w:val="-3"/>
              </w:rPr>
              <w:t>result</w:t>
            </w:r>
            <w:r>
              <w:rPr>
                <w:spacing w:val="-24"/>
              </w:rPr>
              <w:t xml:space="preserve"> </w:t>
            </w:r>
            <w:r>
              <w:t>of</w:t>
            </w:r>
            <w:r>
              <w:rPr>
                <w:spacing w:val="-23"/>
              </w:rPr>
              <w:t xml:space="preserve"> </w:t>
            </w:r>
            <w:r>
              <w:rPr>
                <w:spacing w:val="-3"/>
              </w:rPr>
              <w:t>extraordinary</w:t>
            </w:r>
            <w:r>
              <w:rPr>
                <w:spacing w:val="-29"/>
              </w:rPr>
              <w:t xml:space="preserve"> </w:t>
            </w:r>
            <w:r>
              <w:rPr>
                <w:spacing w:val="-3"/>
              </w:rPr>
              <w:t>circumstances,</w:t>
            </w:r>
            <w:r>
              <w:rPr>
                <w:spacing w:val="-25"/>
              </w:rPr>
              <w:t xml:space="preserve"> </w:t>
            </w:r>
            <w:r>
              <w:rPr>
                <w:spacing w:val="-3"/>
              </w:rPr>
              <w:t>rather,</w:t>
            </w:r>
            <w:r>
              <w:rPr>
                <w:spacing w:val="-24"/>
              </w:rPr>
              <w:t xml:space="preserve"> </w:t>
            </w:r>
            <w:r>
              <w:t>it was</w:t>
            </w:r>
            <w:r>
              <w:rPr>
                <w:spacing w:val="-14"/>
              </w:rPr>
              <w:t xml:space="preserve"> </w:t>
            </w:r>
            <w:r>
              <w:t>to</w:t>
            </w:r>
            <w:r>
              <w:rPr>
                <w:spacing w:val="-14"/>
              </w:rPr>
              <w:t xml:space="preserve"> </w:t>
            </w:r>
            <w:r>
              <w:t>facilitate</w:t>
            </w:r>
            <w:r>
              <w:rPr>
                <w:spacing w:val="-14"/>
              </w:rPr>
              <w:t xml:space="preserve"> </w:t>
            </w:r>
            <w:r>
              <w:t>a</w:t>
            </w:r>
            <w:r>
              <w:rPr>
                <w:spacing w:val="-15"/>
              </w:rPr>
              <w:t xml:space="preserve"> </w:t>
            </w:r>
            <w:r>
              <w:t>request</w:t>
            </w:r>
            <w:r>
              <w:rPr>
                <w:spacing w:val="-15"/>
              </w:rPr>
              <w:t xml:space="preserve"> </w:t>
            </w:r>
            <w:r>
              <w:t>by</w:t>
            </w:r>
            <w:r>
              <w:rPr>
                <w:spacing w:val="-20"/>
              </w:rPr>
              <w:t xml:space="preserve"> </w:t>
            </w:r>
            <w:r>
              <w:t>the</w:t>
            </w:r>
            <w:r>
              <w:rPr>
                <w:spacing w:val="-14"/>
              </w:rPr>
              <w:t xml:space="preserve"> </w:t>
            </w:r>
            <w:r>
              <w:t>owner</w:t>
            </w:r>
            <w:r>
              <w:rPr>
                <w:spacing w:val="-16"/>
              </w:rPr>
              <w:t xml:space="preserve"> </w:t>
            </w:r>
            <w:r>
              <w:t>so</w:t>
            </w:r>
            <w:r>
              <w:rPr>
                <w:spacing w:val="-16"/>
              </w:rPr>
              <w:t xml:space="preserve"> </w:t>
            </w:r>
            <w:r>
              <w:t>that</w:t>
            </w:r>
            <w:r>
              <w:rPr>
                <w:spacing w:val="-17"/>
              </w:rPr>
              <w:t xml:space="preserve"> </w:t>
            </w:r>
            <w:r>
              <w:t>the</w:t>
            </w:r>
            <w:r>
              <w:rPr>
                <w:spacing w:val="-16"/>
              </w:rPr>
              <w:t xml:space="preserve"> </w:t>
            </w:r>
            <w:r>
              <w:t>ship</w:t>
            </w:r>
            <w:r>
              <w:rPr>
                <w:spacing w:val="-16"/>
              </w:rPr>
              <w:t xml:space="preserve"> </w:t>
            </w:r>
            <w:r>
              <w:t>could</w:t>
            </w:r>
            <w:r>
              <w:rPr>
                <w:spacing w:val="-16"/>
              </w:rPr>
              <w:t xml:space="preserve"> </w:t>
            </w:r>
            <w:r>
              <w:t>carry</w:t>
            </w:r>
            <w:r>
              <w:rPr>
                <w:spacing w:val="-22"/>
              </w:rPr>
              <w:t xml:space="preserve"> </w:t>
            </w:r>
            <w:r>
              <w:t>out</w:t>
            </w:r>
            <w:r>
              <w:rPr>
                <w:spacing w:val="-17"/>
              </w:rPr>
              <w:t xml:space="preserve"> </w:t>
            </w:r>
            <w:r>
              <w:t>routine</w:t>
            </w:r>
            <w:r>
              <w:rPr>
                <w:spacing w:val="-16"/>
              </w:rPr>
              <w:t xml:space="preserve"> </w:t>
            </w:r>
            <w:r>
              <w:t>maintenance.</w:t>
            </w:r>
            <w:r>
              <w:rPr>
                <w:spacing w:val="27"/>
              </w:rPr>
              <w:t xml:space="preserve"> </w:t>
            </w:r>
            <w:r>
              <w:t>This</w:t>
            </w:r>
            <w:r>
              <w:rPr>
                <w:spacing w:val="-16"/>
              </w:rPr>
              <w:t xml:space="preserve"> </w:t>
            </w:r>
            <w:r>
              <w:t>is</w:t>
            </w:r>
            <w:r>
              <w:rPr>
                <w:spacing w:val="-16"/>
              </w:rPr>
              <w:t xml:space="preserve"> </w:t>
            </w:r>
            <w:r>
              <w:t>in contravention of the authority granted to the Administration under SOLAS 74 regulation</w:t>
            </w:r>
            <w:r>
              <w:rPr>
                <w:spacing w:val="-44"/>
              </w:rPr>
              <w:t xml:space="preserve"> </w:t>
            </w:r>
            <w:r>
              <w:t>I/4.</w:t>
            </w:r>
          </w:p>
          <w:p w14:paraId="68E0FF05" w14:textId="77777777" w:rsidR="0009623E" w:rsidRDefault="0009623E">
            <w:pPr>
              <w:pStyle w:val="TableParagraph"/>
              <w:spacing w:before="9"/>
              <w:rPr>
                <w:b/>
                <w:sz w:val="21"/>
              </w:rPr>
            </w:pPr>
          </w:p>
          <w:p w14:paraId="1AA43F95" w14:textId="77777777" w:rsidR="0009623E" w:rsidRDefault="00F00F55">
            <w:pPr>
              <w:pStyle w:val="TableParagraph"/>
              <w:ind w:left="107"/>
              <w:rPr>
                <w:b/>
              </w:rPr>
            </w:pPr>
            <w:r>
              <w:rPr>
                <w:b/>
              </w:rPr>
              <w:t>EVIDENCE:</w:t>
            </w:r>
          </w:p>
          <w:p w14:paraId="2A27E5A9" w14:textId="77777777" w:rsidR="0009623E" w:rsidRDefault="0009623E">
            <w:pPr>
              <w:pStyle w:val="TableParagraph"/>
              <w:spacing w:before="8"/>
              <w:rPr>
                <w:b/>
              </w:rPr>
            </w:pPr>
          </w:p>
          <w:p w14:paraId="57A25684" w14:textId="77777777" w:rsidR="0009623E" w:rsidRDefault="00F00F55">
            <w:pPr>
              <w:pStyle w:val="TableParagraph"/>
              <w:ind w:left="107"/>
              <w:jc w:val="both"/>
              <w:rPr>
                <w:b/>
                <w:i/>
              </w:rPr>
            </w:pPr>
            <w:r>
              <w:rPr>
                <w:b/>
                <w:i/>
              </w:rPr>
              <w:t>[To include evidence, as appropriate.]</w:t>
            </w:r>
          </w:p>
        </w:tc>
      </w:tr>
      <w:tr w:rsidR="0009623E" w14:paraId="087EB302" w14:textId="77777777">
        <w:trPr>
          <w:trHeight w:val="4022"/>
        </w:trPr>
        <w:tc>
          <w:tcPr>
            <w:tcW w:w="9902" w:type="dxa"/>
            <w:gridSpan w:val="2"/>
          </w:tcPr>
          <w:p w14:paraId="20523B3F" w14:textId="77777777" w:rsidR="0009623E" w:rsidRDefault="00F00F55">
            <w:pPr>
              <w:pStyle w:val="TableParagraph"/>
              <w:spacing w:before="2"/>
              <w:ind w:left="107"/>
              <w:jc w:val="both"/>
              <w:rPr>
                <w:b/>
              </w:rPr>
            </w:pPr>
            <w:r>
              <w:rPr>
                <w:b/>
              </w:rPr>
              <w:t>APPLICABLE PROVISIONS OF THE AUDIT STANDARD:</w:t>
            </w:r>
          </w:p>
          <w:p w14:paraId="0DB7ADE4" w14:textId="77777777" w:rsidR="0009623E" w:rsidRDefault="0009623E">
            <w:pPr>
              <w:pStyle w:val="TableParagraph"/>
              <w:spacing w:before="2"/>
              <w:rPr>
                <w:b/>
              </w:rPr>
            </w:pPr>
          </w:p>
          <w:p w14:paraId="5A96BAAD" w14:textId="77777777" w:rsidR="0009623E" w:rsidRDefault="00F00F55">
            <w:pPr>
              <w:pStyle w:val="TableParagraph"/>
              <w:spacing w:line="237" w:lineRule="auto"/>
              <w:ind w:left="107" w:right="98"/>
              <w:jc w:val="both"/>
              <w:rPr>
                <w:i/>
              </w:rPr>
            </w:pPr>
            <w:r>
              <w:rPr>
                <w:b/>
                <w:i/>
              </w:rPr>
              <w:t>SOLAS</w:t>
            </w:r>
            <w:r>
              <w:rPr>
                <w:b/>
                <w:i/>
                <w:spacing w:val="-23"/>
              </w:rPr>
              <w:t xml:space="preserve"> </w:t>
            </w:r>
            <w:r>
              <w:rPr>
                <w:b/>
                <w:i/>
              </w:rPr>
              <w:t>74</w:t>
            </w:r>
            <w:r>
              <w:rPr>
                <w:b/>
                <w:i/>
                <w:spacing w:val="-21"/>
              </w:rPr>
              <w:t xml:space="preserve"> </w:t>
            </w:r>
            <w:r>
              <w:rPr>
                <w:b/>
                <w:i/>
              </w:rPr>
              <w:t>regulation</w:t>
            </w:r>
            <w:r>
              <w:rPr>
                <w:b/>
                <w:i/>
                <w:spacing w:val="-21"/>
              </w:rPr>
              <w:t xml:space="preserve"> </w:t>
            </w:r>
            <w:r>
              <w:rPr>
                <w:b/>
                <w:i/>
              </w:rPr>
              <w:t>I/4</w:t>
            </w:r>
            <w:r>
              <w:rPr>
                <w:b/>
                <w:i/>
                <w:spacing w:val="-19"/>
              </w:rPr>
              <w:t xml:space="preserve"> </w:t>
            </w:r>
            <w:r>
              <w:rPr>
                <w:i/>
              </w:rPr>
              <w:t>–</w:t>
            </w:r>
            <w:r>
              <w:rPr>
                <w:i/>
                <w:spacing w:val="-21"/>
              </w:rPr>
              <w:t xml:space="preserve"> </w:t>
            </w:r>
            <w:r>
              <w:rPr>
                <w:i/>
              </w:rPr>
              <w:t>A</w:t>
            </w:r>
            <w:r>
              <w:rPr>
                <w:i/>
                <w:spacing w:val="-22"/>
              </w:rPr>
              <w:t xml:space="preserve"> </w:t>
            </w:r>
            <w:r>
              <w:rPr>
                <w:i/>
              </w:rPr>
              <w:t>ship</w:t>
            </w:r>
            <w:r>
              <w:rPr>
                <w:i/>
                <w:spacing w:val="-22"/>
              </w:rPr>
              <w:t xml:space="preserve"> </w:t>
            </w:r>
            <w:r>
              <w:rPr>
                <w:i/>
              </w:rPr>
              <w:t>which</w:t>
            </w:r>
            <w:r>
              <w:rPr>
                <w:i/>
                <w:spacing w:val="-21"/>
              </w:rPr>
              <w:t xml:space="preserve"> </w:t>
            </w:r>
            <w:r>
              <w:rPr>
                <w:i/>
              </w:rPr>
              <w:t>is</w:t>
            </w:r>
            <w:r>
              <w:rPr>
                <w:i/>
                <w:spacing w:val="-22"/>
              </w:rPr>
              <w:t xml:space="preserve"> </w:t>
            </w:r>
            <w:r>
              <w:rPr>
                <w:i/>
              </w:rPr>
              <w:t>not</w:t>
            </w:r>
            <w:r>
              <w:rPr>
                <w:i/>
                <w:spacing w:val="-23"/>
              </w:rPr>
              <w:t xml:space="preserve"> </w:t>
            </w:r>
            <w:r>
              <w:rPr>
                <w:i/>
              </w:rPr>
              <w:t>normally</w:t>
            </w:r>
            <w:r>
              <w:rPr>
                <w:i/>
                <w:spacing w:val="-25"/>
              </w:rPr>
              <w:t xml:space="preserve"> </w:t>
            </w:r>
            <w:r>
              <w:rPr>
                <w:i/>
              </w:rPr>
              <w:t>engaged</w:t>
            </w:r>
            <w:r>
              <w:rPr>
                <w:i/>
                <w:spacing w:val="-26"/>
              </w:rPr>
              <w:t xml:space="preserve"> </w:t>
            </w:r>
            <w:r>
              <w:rPr>
                <w:i/>
              </w:rPr>
              <w:t>on</w:t>
            </w:r>
            <w:r>
              <w:rPr>
                <w:i/>
                <w:spacing w:val="-25"/>
              </w:rPr>
              <w:t xml:space="preserve"> </w:t>
            </w:r>
            <w:r>
              <w:rPr>
                <w:i/>
                <w:spacing w:val="-3"/>
              </w:rPr>
              <w:t>international</w:t>
            </w:r>
            <w:r>
              <w:rPr>
                <w:i/>
                <w:spacing w:val="-27"/>
              </w:rPr>
              <w:t xml:space="preserve"> </w:t>
            </w:r>
            <w:r>
              <w:rPr>
                <w:i/>
              </w:rPr>
              <w:t>voyages</w:t>
            </w:r>
            <w:r>
              <w:rPr>
                <w:i/>
                <w:spacing w:val="-24"/>
              </w:rPr>
              <w:t xml:space="preserve"> </w:t>
            </w:r>
            <w:r>
              <w:rPr>
                <w:i/>
              </w:rPr>
              <w:t>but</w:t>
            </w:r>
            <w:r>
              <w:rPr>
                <w:i/>
                <w:spacing w:val="-27"/>
              </w:rPr>
              <w:t xml:space="preserve"> </w:t>
            </w:r>
            <w:r>
              <w:rPr>
                <w:i/>
                <w:spacing w:val="-3"/>
              </w:rPr>
              <w:t>which,</w:t>
            </w:r>
            <w:r>
              <w:rPr>
                <w:i/>
                <w:spacing w:val="-26"/>
              </w:rPr>
              <w:t xml:space="preserve"> </w:t>
            </w:r>
            <w:r>
              <w:rPr>
                <w:i/>
              </w:rPr>
              <w:t>in exceptional</w:t>
            </w:r>
            <w:r>
              <w:rPr>
                <w:i/>
                <w:spacing w:val="-22"/>
              </w:rPr>
              <w:t xml:space="preserve"> </w:t>
            </w:r>
            <w:r>
              <w:rPr>
                <w:i/>
              </w:rPr>
              <w:t>circumstances,</w:t>
            </w:r>
            <w:r>
              <w:rPr>
                <w:i/>
                <w:spacing w:val="-23"/>
              </w:rPr>
              <w:t xml:space="preserve"> </w:t>
            </w:r>
            <w:r>
              <w:rPr>
                <w:i/>
              </w:rPr>
              <w:t>is</w:t>
            </w:r>
            <w:r>
              <w:rPr>
                <w:i/>
                <w:spacing w:val="-22"/>
              </w:rPr>
              <w:t xml:space="preserve"> </w:t>
            </w:r>
            <w:r>
              <w:rPr>
                <w:i/>
              </w:rPr>
              <w:t>required</w:t>
            </w:r>
            <w:r>
              <w:rPr>
                <w:i/>
                <w:spacing w:val="-21"/>
              </w:rPr>
              <w:t xml:space="preserve"> </w:t>
            </w:r>
            <w:r>
              <w:rPr>
                <w:i/>
              </w:rPr>
              <w:t>to</w:t>
            </w:r>
            <w:r>
              <w:rPr>
                <w:i/>
                <w:spacing w:val="-21"/>
              </w:rPr>
              <w:t xml:space="preserve"> </w:t>
            </w:r>
            <w:r>
              <w:rPr>
                <w:i/>
              </w:rPr>
              <w:t>undertake</w:t>
            </w:r>
            <w:r>
              <w:rPr>
                <w:i/>
                <w:spacing w:val="-21"/>
              </w:rPr>
              <w:t xml:space="preserve"> </w:t>
            </w:r>
            <w:r>
              <w:rPr>
                <w:i/>
              </w:rPr>
              <w:t>a</w:t>
            </w:r>
            <w:r>
              <w:rPr>
                <w:i/>
                <w:spacing w:val="-21"/>
              </w:rPr>
              <w:t xml:space="preserve"> </w:t>
            </w:r>
            <w:r>
              <w:rPr>
                <w:i/>
              </w:rPr>
              <w:t>single</w:t>
            </w:r>
            <w:r>
              <w:rPr>
                <w:i/>
                <w:spacing w:val="-22"/>
              </w:rPr>
              <w:t xml:space="preserve"> </w:t>
            </w:r>
            <w:r>
              <w:rPr>
                <w:i/>
              </w:rPr>
              <w:t>international</w:t>
            </w:r>
            <w:r>
              <w:rPr>
                <w:i/>
                <w:spacing w:val="-22"/>
              </w:rPr>
              <w:t xml:space="preserve"> </w:t>
            </w:r>
            <w:r>
              <w:rPr>
                <w:i/>
              </w:rPr>
              <w:t>voyage</w:t>
            </w:r>
            <w:r>
              <w:rPr>
                <w:i/>
                <w:spacing w:val="-25"/>
              </w:rPr>
              <w:t xml:space="preserve"> </w:t>
            </w:r>
            <w:r>
              <w:rPr>
                <w:i/>
                <w:spacing w:val="-3"/>
              </w:rPr>
              <w:t>may</w:t>
            </w:r>
            <w:r>
              <w:rPr>
                <w:i/>
                <w:spacing w:val="-25"/>
              </w:rPr>
              <w:t xml:space="preserve"> </w:t>
            </w:r>
            <w:r>
              <w:rPr>
                <w:i/>
              </w:rPr>
              <w:t>be</w:t>
            </w:r>
            <w:r>
              <w:rPr>
                <w:i/>
                <w:spacing w:val="-25"/>
              </w:rPr>
              <w:t xml:space="preserve"> </w:t>
            </w:r>
            <w:r>
              <w:rPr>
                <w:i/>
                <w:spacing w:val="-3"/>
              </w:rPr>
              <w:t>exempted</w:t>
            </w:r>
            <w:r>
              <w:rPr>
                <w:i/>
                <w:spacing w:val="-26"/>
              </w:rPr>
              <w:t xml:space="preserve"> </w:t>
            </w:r>
            <w:r>
              <w:rPr>
                <w:i/>
              </w:rPr>
              <w:t>by the Administration from any of the requirements of the present regulations</w:t>
            </w:r>
            <w:r>
              <w:rPr>
                <w:i/>
                <w:spacing w:val="-43"/>
              </w:rPr>
              <w:t xml:space="preserve"> </w:t>
            </w:r>
            <w:r>
              <w:rPr>
                <w:i/>
              </w:rPr>
              <w:t>provided…</w:t>
            </w:r>
          </w:p>
          <w:p w14:paraId="63845730" w14:textId="77777777" w:rsidR="0009623E" w:rsidRDefault="0009623E">
            <w:pPr>
              <w:pStyle w:val="TableParagraph"/>
              <w:spacing w:before="2"/>
              <w:rPr>
                <w:b/>
              </w:rPr>
            </w:pPr>
          </w:p>
          <w:p w14:paraId="6711AC32" w14:textId="77777777" w:rsidR="0009623E" w:rsidRDefault="00F00F55">
            <w:pPr>
              <w:pStyle w:val="TableParagraph"/>
              <w:spacing w:line="237" w:lineRule="auto"/>
              <w:ind w:left="107" w:right="94"/>
              <w:jc w:val="both"/>
              <w:rPr>
                <w:i/>
              </w:rPr>
            </w:pPr>
            <w:r>
              <w:rPr>
                <w:b/>
                <w:i/>
              </w:rPr>
              <w:t>III</w:t>
            </w:r>
            <w:r>
              <w:rPr>
                <w:b/>
                <w:i/>
                <w:spacing w:val="-20"/>
              </w:rPr>
              <w:t xml:space="preserve"> </w:t>
            </w:r>
            <w:r>
              <w:rPr>
                <w:b/>
                <w:i/>
              </w:rPr>
              <w:t>Code,</w:t>
            </w:r>
            <w:r>
              <w:rPr>
                <w:b/>
                <w:i/>
                <w:spacing w:val="-18"/>
              </w:rPr>
              <w:t xml:space="preserve"> </w:t>
            </w:r>
            <w:r>
              <w:rPr>
                <w:b/>
                <w:i/>
              </w:rPr>
              <w:t>part</w:t>
            </w:r>
            <w:r>
              <w:rPr>
                <w:b/>
                <w:i/>
                <w:spacing w:val="-20"/>
              </w:rPr>
              <w:t xml:space="preserve"> </w:t>
            </w:r>
            <w:r>
              <w:rPr>
                <w:b/>
                <w:i/>
              </w:rPr>
              <w:t>2,</w:t>
            </w:r>
            <w:r>
              <w:rPr>
                <w:b/>
                <w:i/>
                <w:spacing w:val="-20"/>
              </w:rPr>
              <w:t xml:space="preserve"> </w:t>
            </w:r>
            <w:r>
              <w:rPr>
                <w:b/>
                <w:i/>
              </w:rPr>
              <w:t>paragraph</w:t>
            </w:r>
            <w:r>
              <w:rPr>
                <w:b/>
                <w:i/>
                <w:spacing w:val="-18"/>
              </w:rPr>
              <w:t xml:space="preserve"> </w:t>
            </w:r>
            <w:r>
              <w:rPr>
                <w:b/>
                <w:i/>
              </w:rPr>
              <w:t>15.1</w:t>
            </w:r>
            <w:r>
              <w:rPr>
                <w:b/>
                <w:i/>
                <w:spacing w:val="-15"/>
              </w:rPr>
              <w:t xml:space="preserve"> </w:t>
            </w:r>
            <w:r>
              <w:rPr>
                <w:i/>
              </w:rPr>
              <w:t>–</w:t>
            </w:r>
            <w:r>
              <w:rPr>
                <w:i/>
                <w:spacing w:val="-18"/>
              </w:rPr>
              <w:t xml:space="preserve"> </w:t>
            </w:r>
            <w:r>
              <w:rPr>
                <w:i/>
              </w:rPr>
              <w:t>In</w:t>
            </w:r>
            <w:r>
              <w:rPr>
                <w:i/>
                <w:spacing w:val="-18"/>
              </w:rPr>
              <w:t xml:space="preserve"> </w:t>
            </w:r>
            <w:r>
              <w:rPr>
                <w:i/>
              </w:rPr>
              <w:t>order</w:t>
            </w:r>
            <w:r>
              <w:rPr>
                <w:i/>
                <w:spacing w:val="-20"/>
              </w:rPr>
              <w:t xml:space="preserve"> </w:t>
            </w:r>
            <w:r>
              <w:rPr>
                <w:i/>
              </w:rPr>
              <w:t>to</w:t>
            </w:r>
            <w:r>
              <w:rPr>
                <w:i/>
                <w:spacing w:val="-21"/>
              </w:rPr>
              <w:t xml:space="preserve"> </w:t>
            </w:r>
            <w:r>
              <w:rPr>
                <w:i/>
                <w:spacing w:val="-3"/>
              </w:rPr>
              <w:t>effectively</w:t>
            </w:r>
            <w:r>
              <w:rPr>
                <w:i/>
                <w:spacing w:val="-22"/>
              </w:rPr>
              <w:t xml:space="preserve"> </w:t>
            </w:r>
            <w:r>
              <w:rPr>
                <w:i/>
                <w:spacing w:val="-3"/>
              </w:rPr>
              <w:t>discharge</w:t>
            </w:r>
            <w:r>
              <w:rPr>
                <w:i/>
                <w:spacing w:val="-23"/>
              </w:rPr>
              <w:t xml:space="preserve"> </w:t>
            </w:r>
            <w:r>
              <w:rPr>
                <w:i/>
                <w:spacing w:val="-3"/>
              </w:rPr>
              <w:t>their</w:t>
            </w:r>
            <w:r>
              <w:rPr>
                <w:i/>
                <w:spacing w:val="-23"/>
              </w:rPr>
              <w:t xml:space="preserve"> </w:t>
            </w:r>
            <w:r>
              <w:rPr>
                <w:i/>
                <w:spacing w:val="-3"/>
              </w:rPr>
              <w:t>responsibilities</w:t>
            </w:r>
            <w:r>
              <w:rPr>
                <w:i/>
                <w:spacing w:val="-22"/>
              </w:rPr>
              <w:t xml:space="preserve"> </w:t>
            </w:r>
            <w:r>
              <w:rPr>
                <w:i/>
              </w:rPr>
              <w:t>and</w:t>
            </w:r>
            <w:r>
              <w:rPr>
                <w:i/>
                <w:spacing w:val="-23"/>
              </w:rPr>
              <w:t xml:space="preserve"> </w:t>
            </w:r>
            <w:r>
              <w:rPr>
                <w:i/>
                <w:spacing w:val="-3"/>
              </w:rPr>
              <w:t xml:space="preserve">obligations, </w:t>
            </w:r>
            <w:r>
              <w:rPr>
                <w:i/>
              </w:rPr>
              <w:t>flag</w:t>
            </w:r>
            <w:r>
              <w:rPr>
                <w:i/>
                <w:spacing w:val="-22"/>
              </w:rPr>
              <w:t xml:space="preserve"> </w:t>
            </w:r>
            <w:r>
              <w:rPr>
                <w:i/>
              </w:rPr>
              <w:t>States</w:t>
            </w:r>
            <w:r>
              <w:rPr>
                <w:i/>
                <w:spacing w:val="-21"/>
              </w:rPr>
              <w:t xml:space="preserve"> </w:t>
            </w:r>
            <w:r>
              <w:rPr>
                <w:i/>
              </w:rPr>
              <w:t>should:</w:t>
            </w:r>
            <w:r>
              <w:rPr>
                <w:i/>
                <w:spacing w:val="-23"/>
              </w:rPr>
              <w:t xml:space="preserve"> </w:t>
            </w:r>
            <w:r>
              <w:rPr>
                <w:i/>
              </w:rPr>
              <w:t>implement</w:t>
            </w:r>
            <w:r>
              <w:rPr>
                <w:i/>
                <w:spacing w:val="-23"/>
              </w:rPr>
              <w:t xml:space="preserve"> </w:t>
            </w:r>
            <w:r>
              <w:rPr>
                <w:i/>
              </w:rPr>
              <w:t>policies</w:t>
            </w:r>
            <w:r>
              <w:rPr>
                <w:i/>
                <w:spacing w:val="-20"/>
              </w:rPr>
              <w:t xml:space="preserve"> </w:t>
            </w:r>
            <w:r>
              <w:rPr>
                <w:i/>
              </w:rPr>
              <w:t>through</w:t>
            </w:r>
            <w:r>
              <w:rPr>
                <w:i/>
                <w:spacing w:val="-22"/>
              </w:rPr>
              <w:t xml:space="preserve"> </w:t>
            </w:r>
            <w:r>
              <w:rPr>
                <w:i/>
              </w:rPr>
              <w:t>the</w:t>
            </w:r>
            <w:r>
              <w:rPr>
                <w:i/>
                <w:spacing w:val="-21"/>
              </w:rPr>
              <w:t xml:space="preserve"> </w:t>
            </w:r>
            <w:r>
              <w:rPr>
                <w:i/>
              </w:rPr>
              <w:t>issuance</w:t>
            </w:r>
            <w:r>
              <w:rPr>
                <w:i/>
                <w:spacing w:val="-21"/>
              </w:rPr>
              <w:t xml:space="preserve"> </w:t>
            </w:r>
            <w:r>
              <w:rPr>
                <w:i/>
              </w:rPr>
              <w:t>of</w:t>
            </w:r>
            <w:r>
              <w:rPr>
                <w:i/>
                <w:spacing w:val="-24"/>
              </w:rPr>
              <w:t xml:space="preserve"> </w:t>
            </w:r>
            <w:r>
              <w:rPr>
                <w:i/>
              </w:rPr>
              <w:t>national</w:t>
            </w:r>
            <w:r>
              <w:rPr>
                <w:i/>
                <w:spacing w:val="-22"/>
              </w:rPr>
              <w:t xml:space="preserve"> </w:t>
            </w:r>
            <w:r>
              <w:rPr>
                <w:i/>
              </w:rPr>
              <w:t>legislation</w:t>
            </w:r>
            <w:r>
              <w:rPr>
                <w:i/>
                <w:spacing w:val="-26"/>
              </w:rPr>
              <w:t xml:space="preserve"> </w:t>
            </w:r>
            <w:r>
              <w:rPr>
                <w:i/>
              </w:rPr>
              <w:t>and</w:t>
            </w:r>
            <w:r>
              <w:rPr>
                <w:i/>
                <w:spacing w:val="-25"/>
              </w:rPr>
              <w:t xml:space="preserve"> </w:t>
            </w:r>
            <w:r>
              <w:rPr>
                <w:i/>
              </w:rPr>
              <w:t>guidance,</w:t>
            </w:r>
            <w:r>
              <w:rPr>
                <w:i/>
                <w:spacing w:val="-27"/>
              </w:rPr>
              <w:t xml:space="preserve"> </w:t>
            </w:r>
            <w:r>
              <w:rPr>
                <w:i/>
                <w:spacing w:val="-3"/>
              </w:rPr>
              <w:t xml:space="preserve">which </w:t>
            </w:r>
            <w:r>
              <w:rPr>
                <w:i/>
              </w:rPr>
              <w:t>will assist in the implementation and enforcement of the requirements of all safety and pollution prevention conventions and protocols to which they are</w:t>
            </w:r>
            <w:r>
              <w:rPr>
                <w:i/>
                <w:spacing w:val="-14"/>
              </w:rPr>
              <w:t xml:space="preserve"> </w:t>
            </w:r>
            <w:r>
              <w:rPr>
                <w:i/>
              </w:rPr>
              <w:t>parties.</w:t>
            </w:r>
          </w:p>
          <w:p w14:paraId="2C07D940" w14:textId="77777777" w:rsidR="0009623E" w:rsidRDefault="0009623E">
            <w:pPr>
              <w:pStyle w:val="TableParagraph"/>
              <w:rPr>
                <w:b/>
              </w:rPr>
            </w:pPr>
          </w:p>
          <w:p w14:paraId="442632FB" w14:textId="77777777" w:rsidR="0009623E" w:rsidRDefault="00F00F55">
            <w:pPr>
              <w:pStyle w:val="TableParagraph"/>
              <w:spacing w:before="1" w:line="237" w:lineRule="auto"/>
              <w:ind w:left="107" w:right="96"/>
              <w:jc w:val="both"/>
              <w:rPr>
                <w:i/>
              </w:rPr>
            </w:pPr>
            <w:r>
              <w:rPr>
                <w:b/>
                <w:i/>
              </w:rPr>
              <w:t>III</w:t>
            </w:r>
            <w:r>
              <w:rPr>
                <w:b/>
                <w:i/>
                <w:spacing w:val="-26"/>
              </w:rPr>
              <w:t xml:space="preserve"> </w:t>
            </w:r>
            <w:r>
              <w:rPr>
                <w:b/>
                <w:i/>
              </w:rPr>
              <w:t>Code,</w:t>
            </w:r>
            <w:r>
              <w:rPr>
                <w:b/>
                <w:i/>
                <w:spacing w:val="-24"/>
              </w:rPr>
              <w:t xml:space="preserve"> </w:t>
            </w:r>
            <w:r>
              <w:rPr>
                <w:b/>
                <w:i/>
              </w:rPr>
              <w:t>part</w:t>
            </w:r>
            <w:r>
              <w:rPr>
                <w:b/>
                <w:i/>
                <w:spacing w:val="-26"/>
              </w:rPr>
              <w:t xml:space="preserve"> </w:t>
            </w:r>
            <w:r>
              <w:rPr>
                <w:b/>
                <w:i/>
              </w:rPr>
              <w:t>2,</w:t>
            </w:r>
            <w:r>
              <w:rPr>
                <w:b/>
                <w:i/>
                <w:spacing w:val="-25"/>
              </w:rPr>
              <w:t xml:space="preserve"> </w:t>
            </w:r>
            <w:r>
              <w:rPr>
                <w:b/>
                <w:i/>
              </w:rPr>
              <w:t>paragraph</w:t>
            </w:r>
            <w:r>
              <w:rPr>
                <w:b/>
                <w:i/>
                <w:spacing w:val="-24"/>
              </w:rPr>
              <w:t xml:space="preserve"> </w:t>
            </w:r>
            <w:r>
              <w:rPr>
                <w:b/>
                <w:i/>
              </w:rPr>
              <w:t>22</w:t>
            </w:r>
            <w:r>
              <w:rPr>
                <w:b/>
                <w:i/>
                <w:spacing w:val="-22"/>
              </w:rPr>
              <w:t xml:space="preserve"> </w:t>
            </w:r>
            <w:r>
              <w:rPr>
                <w:i/>
              </w:rPr>
              <w:t>–</w:t>
            </w:r>
            <w:r>
              <w:rPr>
                <w:i/>
                <w:spacing w:val="-23"/>
              </w:rPr>
              <w:t xml:space="preserve"> </w:t>
            </w:r>
            <w:r>
              <w:rPr>
                <w:i/>
              </w:rPr>
              <w:t>Flag</w:t>
            </w:r>
            <w:r>
              <w:rPr>
                <w:i/>
                <w:spacing w:val="-24"/>
              </w:rPr>
              <w:t xml:space="preserve"> </w:t>
            </w:r>
            <w:r>
              <w:rPr>
                <w:i/>
              </w:rPr>
              <w:t>States</w:t>
            </w:r>
            <w:r>
              <w:rPr>
                <w:i/>
                <w:spacing w:val="-27"/>
              </w:rPr>
              <w:t xml:space="preserve"> </w:t>
            </w:r>
            <w:r>
              <w:rPr>
                <w:i/>
              </w:rPr>
              <w:t>should</w:t>
            </w:r>
            <w:r>
              <w:rPr>
                <w:i/>
                <w:spacing w:val="-28"/>
              </w:rPr>
              <w:t xml:space="preserve"> </w:t>
            </w:r>
            <w:r>
              <w:rPr>
                <w:i/>
              </w:rPr>
              <w:t>take</w:t>
            </w:r>
            <w:r>
              <w:rPr>
                <w:i/>
                <w:spacing w:val="-28"/>
              </w:rPr>
              <w:t xml:space="preserve"> </w:t>
            </w:r>
            <w:r>
              <w:rPr>
                <w:i/>
              </w:rPr>
              <w:t>all</w:t>
            </w:r>
            <w:r>
              <w:rPr>
                <w:i/>
                <w:spacing w:val="-29"/>
              </w:rPr>
              <w:t xml:space="preserve"> </w:t>
            </w:r>
            <w:r>
              <w:rPr>
                <w:i/>
              </w:rPr>
              <w:t>necessary</w:t>
            </w:r>
            <w:r>
              <w:rPr>
                <w:i/>
                <w:spacing w:val="-27"/>
              </w:rPr>
              <w:t xml:space="preserve"> </w:t>
            </w:r>
            <w:r>
              <w:rPr>
                <w:i/>
                <w:spacing w:val="-3"/>
              </w:rPr>
              <w:t>measures</w:t>
            </w:r>
            <w:r>
              <w:rPr>
                <w:i/>
                <w:spacing w:val="-27"/>
              </w:rPr>
              <w:t xml:space="preserve"> </w:t>
            </w:r>
            <w:r>
              <w:rPr>
                <w:i/>
              </w:rPr>
              <w:t>to</w:t>
            </w:r>
            <w:r>
              <w:rPr>
                <w:i/>
                <w:spacing w:val="-28"/>
              </w:rPr>
              <w:t xml:space="preserve"> </w:t>
            </w:r>
            <w:r>
              <w:rPr>
                <w:i/>
                <w:spacing w:val="-2"/>
              </w:rPr>
              <w:t>secure</w:t>
            </w:r>
            <w:r>
              <w:rPr>
                <w:i/>
                <w:spacing w:val="-28"/>
              </w:rPr>
              <w:t xml:space="preserve"> </w:t>
            </w:r>
            <w:r>
              <w:rPr>
                <w:i/>
              </w:rPr>
              <w:t xml:space="preserve">observance of international rules and standards </w:t>
            </w:r>
            <w:r>
              <w:rPr>
                <w:i/>
                <w:spacing w:val="3"/>
              </w:rPr>
              <w:t xml:space="preserve">by </w:t>
            </w:r>
            <w:r>
              <w:rPr>
                <w:i/>
              </w:rPr>
              <w:t>ships entitled to fly its flag and by entities and persons under their jurisdiction so as to ensure compliance with their international</w:t>
            </w:r>
            <w:r>
              <w:rPr>
                <w:i/>
                <w:spacing w:val="-29"/>
              </w:rPr>
              <w:t xml:space="preserve"> </w:t>
            </w:r>
            <w:r>
              <w:rPr>
                <w:i/>
              </w:rPr>
              <w:t>obligations.</w:t>
            </w:r>
          </w:p>
        </w:tc>
      </w:tr>
      <w:tr w:rsidR="0009623E" w14:paraId="05F04176" w14:textId="77777777">
        <w:trPr>
          <w:trHeight w:val="513"/>
        </w:trPr>
        <w:tc>
          <w:tcPr>
            <w:tcW w:w="4861" w:type="dxa"/>
          </w:tcPr>
          <w:p w14:paraId="7FA615CF" w14:textId="77777777" w:rsidR="0009623E" w:rsidRDefault="00F00F55">
            <w:pPr>
              <w:pStyle w:val="TableParagraph"/>
              <w:spacing w:before="2"/>
              <w:ind w:left="107"/>
            </w:pPr>
            <w:r>
              <w:rPr>
                <w:b/>
              </w:rPr>
              <w:t xml:space="preserve">Team leader: </w:t>
            </w:r>
            <w:r>
              <w:t>J. Johnson</w:t>
            </w:r>
          </w:p>
        </w:tc>
        <w:tc>
          <w:tcPr>
            <w:tcW w:w="5041" w:type="dxa"/>
          </w:tcPr>
          <w:p w14:paraId="219FAE59" w14:textId="77777777" w:rsidR="0009623E" w:rsidRDefault="00F00F55">
            <w:pPr>
              <w:pStyle w:val="TableParagraph"/>
              <w:spacing w:before="2"/>
              <w:ind w:left="107"/>
            </w:pPr>
            <w:r>
              <w:rPr>
                <w:b/>
              </w:rPr>
              <w:t xml:space="preserve">Date: </w:t>
            </w:r>
            <w:r>
              <w:t>23 June 2016</w:t>
            </w:r>
          </w:p>
        </w:tc>
      </w:tr>
      <w:tr w:rsidR="0009623E" w14:paraId="39E4172E" w14:textId="77777777">
        <w:trPr>
          <w:trHeight w:val="513"/>
        </w:trPr>
        <w:tc>
          <w:tcPr>
            <w:tcW w:w="4861" w:type="dxa"/>
          </w:tcPr>
          <w:p w14:paraId="6D0BF706"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7F1092FE" w14:textId="77777777" w:rsidR="0009623E" w:rsidRDefault="00F00F55">
            <w:pPr>
              <w:pStyle w:val="TableParagraph"/>
              <w:spacing w:before="2"/>
              <w:ind w:left="107"/>
            </w:pPr>
            <w:r>
              <w:rPr>
                <w:b/>
              </w:rPr>
              <w:t xml:space="preserve">Date Received: </w:t>
            </w:r>
            <w:r>
              <w:t>23 June 2016</w:t>
            </w:r>
          </w:p>
        </w:tc>
      </w:tr>
    </w:tbl>
    <w:p w14:paraId="7E5A11C1" w14:textId="77777777" w:rsidR="0009623E" w:rsidRDefault="0009623E">
      <w:pPr>
        <w:sectPr w:rsidR="0009623E">
          <w:headerReference w:type="default" r:id="rId81"/>
          <w:footerReference w:type="default" r:id="rId82"/>
          <w:pgSz w:w="11910" w:h="16840"/>
          <w:pgMar w:top="1380" w:right="860" w:bottom="1000" w:left="760" w:header="856" w:footer="803" w:gutter="0"/>
          <w:cols w:space="720"/>
        </w:sectPr>
      </w:pPr>
    </w:p>
    <w:p w14:paraId="60681558" w14:textId="77777777" w:rsidR="0009623E" w:rsidRDefault="0009623E">
      <w:pPr>
        <w:pStyle w:val="BodyText"/>
        <w:spacing w:before="11"/>
        <w:rPr>
          <w:b/>
          <w:sz w:val="13"/>
        </w:rPr>
      </w:pPr>
    </w:p>
    <w:p w14:paraId="1407B11B" w14:textId="77777777" w:rsidR="0009623E" w:rsidRDefault="00F00F55">
      <w:pPr>
        <w:spacing w:before="91"/>
        <w:ind w:left="2128" w:right="2031"/>
        <w:jc w:val="center"/>
        <w:rPr>
          <w:b/>
        </w:rPr>
      </w:pPr>
      <w:r>
        <w:rPr>
          <w:b/>
        </w:rPr>
        <w:t>IMO MEMBER STATE AUDIT SCHEME</w:t>
      </w:r>
    </w:p>
    <w:p w14:paraId="06220E03" w14:textId="77777777" w:rsidR="0009623E" w:rsidRDefault="0009623E">
      <w:pPr>
        <w:pStyle w:val="BodyText"/>
        <w:spacing w:before="8"/>
        <w:rPr>
          <w:b/>
        </w:rPr>
      </w:pPr>
    </w:p>
    <w:p w14:paraId="63803B37" w14:textId="77777777" w:rsidR="0009623E" w:rsidRDefault="00F00F55">
      <w:pPr>
        <w:ind w:left="2128" w:right="2022"/>
        <w:jc w:val="center"/>
        <w:rPr>
          <w:b/>
        </w:rPr>
      </w:pPr>
      <w:r>
        <w:rPr>
          <w:b/>
        </w:rPr>
        <w:t>Form A</w:t>
      </w:r>
    </w:p>
    <w:p w14:paraId="496C9AAD"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73250EC8" w14:textId="77777777">
        <w:trPr>
          <w:trHeight w:val="575"/>
        </w:trPr>
        <w:tc>
          <w:tcPr>
            <w:tcW w:w="9210" w:type="dxa"/>
            <w:gridSpan w:val="2"/>
          </w:tcPr>
          <w:p w14:paraId="6676B5B0" w14:textId="77777777" w:rsidR="0009623E" w:rsidRDefault="00F00F55">
            <w:pPr>
              <w:pStyle w:val="TableParagraph"/>
              <w:spacing w:before="160"/>
              <w:ind w:left="3145" w:right="3142"/>
              <w:jc w:val="center"/>
              <w:rPr>
                <w:b/>
              </w:rPr>
            </w:pPr>
            <w:r>
              <w:rPr>
                <w:b/>
              </w:rPr>
              <w:t>FINDINGS/OBSERVATIONS</w:t>
            </w:r>
          </w:p>
        </w:tc>
      </w:tr>
      <w:tr w:rsidR="0009623E" w14:paraId="0D3EC55A" w14:textId="77777777">
        <w:trPr>
          <w:trHeight w:val="1019"/>
        </w:trPr>
        <w:tc>
          <w:tcPr>
            <w:tcW w:w="4613" w:type="dxa"/>
          </w:tcPr>
          <w:p w14:paraId="6FB4F36F" w14:textId="77777777" w:rsidR="0009623E" w:rsidRDefault="00F00F55">
            <w:pPr>
              <w:pStyle w:val="TableParagraph"/>
              <w:spacing w:before="2"/>
              <w:ind w:left="69"/>
            </w:pPr>
            <w:r>
              <w:rPr>
                <w:b/>
              </w:rPr>
              <w:t xml:space="preserve">Member State: </w:t>
            </w:r>
            <w:r>
              <w:t>Round</w:t>
            </w:r>
          </w:p>
          <w:p w14:paraId="0BEBCF01" w14:textId="77777777" w:rsidR="0009623E" w:rsidRDefault="0009623E">
            <w:pPr>
              <w:pStyle w:val="TableParagraph"/>
              <w:spacing w:before="7"/>
              <w:rPr>
                <w:b/>
              </w:rPr>
            </w:pPr>
          </w:p>
          <w:p w14:paraId="70711F92" w14:textId="77777777" w:rsidR="0009623E" w:rsidRDefault="00F00F55">
            <w:pPr>
              <w:pStyle w:val="TableParagraph"/>
              <w:spacing w:before="1"/>
              <w:ind w:left="69"/>
            </w:pPr>
            <w:r>
              <w:rPr>
                <w:b/>
              </w:rPr>
              <w:t xml:space="preserve">Department: </w:t>
            </w:r>
            <w:r>
              <w:t>Survey Division</w:t>
            </w:r>
          </w:p>
        </w:tc>
        <w:tc>
          <w:tcPr>
            <w:tcW w:w="4597" w:type="dxa"/>
          </w:tcPr>
          <w:p w14:paraId="3ED50572" w14:textId="77777777" w:rsidR="0009623E" w:rsidRDefault="00F00F55">
            <w:pPr>
              <w:pStyle w:val="TableParagraph"/>
              <w:spacing w:before="2"/>
              <w:ind w:left="69"/>
            </w:pPr>
            <w:r>
              <w:rPr>
                <w:b/>
              </w:rPr>
              <w:t xml:space="preserve">Audit period: </w:t>
            </w:r>
            <w:r>
              <w:t>20-30 June 2016</w:t>
            </w:r>
          </w:p>
        </w:tc>
      </w:tr>
      <w:tr w:rsidR="0009623E" w14:paraId="007212A9" w14:textId="77777777">
        <w:trPr>
          <w:trHeight w:val="513"/>
        </w:trPr>
        <w:tc>
          <w:tcPr>
            <w:tcW w:w="4613" w:type="dxa"/>
          </w:tcPr>
          <w:p w14:paraId="3C25C67E" w14:textId="77777777" w:rsidR="0009623E" w:rsidRDefault="00F00F55">
            <w:pPr>
              <w:pStyle w:val="TableParagraph"/>
              <w:spacing w:before="2"/>
              <w:ind w:left="69"/>
              <w:rPr>
                <w:b/>
              </w:rPr>
            </w:pPr>
            <w:r>
              <w:rPr>
                <w:b/>
              </w:rPr>
              <w:t>Finding No.: FD-04</w:t>
            </w:r>
          </w:p>
        </w:tc>
        <w:tc>
          <w:tcPr>
            <w:tcW w:w="4597" w:type="dxa"/>
          </w:tcPr>
          <w:p w14:paraId="103C9D7A" w14:textId="77777777" w:rsidR="0009623E" w:rsidRDefault="00F00F55">
            <w:pPr>
              <w:pStyle w:val="TableParagraph"/>
              <w:spacing w:before="2"/>
              <w:ind w:left="69"/>
              <w:rPr>
                <w:b/>
              </w:rPr>
            </w:pPr>
            <w:r>
              <w:rPr>
                <w:b/>
              </w:rPr>
              <w:t>Observation No.:</w:t>
            </w:r>
          </w:p>
        </w:tc>
      </w:tr>
      <w:tr w:rsidR="0009623E" w14:paraId="23544353" w14:textId="77777777">
        <w:trPr>
          <w:trHeight w:val="3537"/>
        </w:trPr>
        <w:tc>
          <w:tcPr>
            <w:tcW w:w="9210" w:type="dxa"/>
            <w:gridSpan w:val="2"/>
          </w:tcPr>
          <w:p w14:paraId="33429FDB" w14:textId="77777777" w:rsidR="0009623E" w:rsidRDefault="00F00F55">
            <w:pPr>
              <w:pStyle w:val="TableParagraph"/>
              <w:spacing w:before="2"/>
              <w:ind w:left="69"/>
              <w:rPr>
                <w:b/>
              </w:rPr>
            </w:pPr>
            <w:r>
              <w:rPr>
                <w:b/>
              </w:rPr>
              <w:t>STATEMENT:</w:t>
            </w:r>
          </w:p>
          <w:p w14:paraId="1DFB72D2" w14:textId="77777777" w:rsidR="0009623E" w:rsidRDefault="0009623E">
            <w:pPr>
              <w:pStyle w:val="TableParagraph"/>
              <w:spacing w:before="2"/>
              <w:rPr>
                <w:b/>
              </w:rPr>
            </w:pPr>
          </w:p>
          <w:p w14:paraId="5270B499" w14:textId="77777777" w:rsidR="0009623E" w:rsidRDefault="00F00F55">
            <w:pPr>
              <w:pStyle w:val="TableParagraph"/>
              <w:spacing w:line="237" w:lineRule="auto"/>
              <w:ind w:left="69" w:right="209"/>
              <w:jc w:val="both"/>
            </w:pPr>
            <w:r>
              <w:t>The</w:t>
            </w:r>
            <w:r>
              <w:rPr>
                <w:spacing w:val="-9"/>
              </w:rPr>
              <w:t xml:space="preserve"> </w:t>
            </w:r>
            <w:r>
              <w:t>Administration</w:t>
            </w:r>
            <w:r>
              <w:rPr>
                <w:spacing w:val="-9"/>
              </w:rPr>
              <w:t xml:space="preserve"> </w:t>
            </w:r>
            <w:r>
              <w:t>has</w:t>
            </w:r>
            <w:r>
              <w:rPr>
                <w:spacing w:val="-9"/>
              </w:rPr>
              <w:t xml:space="preserve"> </w:t>
            </w:r>
            <w:r>
              <w:t>no</w:t>
            </w:r>
            <w:r>
              <w:rPr>
                <w:spacing w:val="-12"/>
              </w:rPr>
              <w:t xml:space="preserve"> </w:t>
            </w:r>
            <w:r>
              <w:t>records</w:t>
            </w:r>
            <w:r>
              <w:rPr>
                <w:spacing w:val="-10"/>
              </w:rPr>
              <w:t xml:space="preserve"> </w:t>
            </w:r>
            <w:r>
              <w:t>of</w:t>
            </w:r>
            <w:r>
              <w:rPr>
                <w:spacing w:val="-11"/>
              </w:rPr>
              <w:t xml:space="preserve"> </w:t>
            </w:r>
            <w:r>
              <w:t>compliance</w:t>
            </w:r>
            <w:r>
              <w:rPr>
                <w:spacing w:val="-4"/>
              </w:rPr>
              <w:t xml:space="preserve"> </w:t>
            </w:r>
            <w:r>
              <w:t>by</w:t>
            </w:r>
            <w:r>
              <w:rPr>
                <w:spacing w:val="-17"/>
              </w:rPr>
              <w:t xml:space="preserve"> </w:t>
            </w:r>
            <w:r>
              <w:t>all</w:t>
            </w:r>
            <w:r>
              <w:rPr>
                <w:spacing w:val="-12"/>
              </w:rPr>
              <w:t xml:space="preserve"> </w:t>
            </w:r>
            <w:r>
              <w:t>of</w:t>
            </w:r>
            <w:r>
              <w:rPr>
                <w:spacing w:val="-11"/>
              </w:rPr>
              <w:t xml:space="preserve"> </w:t>
            </w:r>
            <w:r>
              <w:t>its</w:t>
            </w:r>
            <w:r>
              <w:rPr>
                <w:spacing w:val="-11"/>
              </w:rPr>
              <w:t xml:space="preserve"> </w:t>
            </w:r>
            <w:r>
              <w:t>recognized</w:t>
            </w:r>
            <w:r>
              <w:rPr>
                <w:spacing w:val="-11"/>
              </w:rPr>
              <w:t xml:space="preserve"> </w:t>
            </w:r>
            <w:r>
              <w:t>organizations</w:t>
            </w:r>
            <w:r>
              <w:rPr>
                <w:spacing w:val="-11"/>
              </w:rPr>
              <w:t xml:space="preserve"> </w:t>
            </w:r>
            <w:r>
              <w:t>(ROs) with the provisions of resolutions A.739(18) and</w:t>
            </w:r>
            <w:r>
              <w:rPr>
                <w:spacing w:val="-14"/>
              </w:rPr>
              <w:t xml:space="preserve"> </w:t>
            </w:r>
            <w:r>
              <w:t>A.789(19).</w:t>
            </w:r>
          </w:p>
          <w:p w14:paraId="48CD2CA8" w14:textId="77777777" w:rsidR="0009623E" w:rsidRDefault="0009623E">
            <w:pPr>
              <w:pStyle w:val="TableParagraph"/>
              <w:spacing w:before="7"/>
              <w:rPr>
                <w:b/>
                <w:sz w:val="21"/>
              </w:rPr>
            </w:pPr>
          </w:p>
          <w:p w14:paraId="02370DBD" w14:textId="77777777" w:rsidR="0009623E" w:rsidRDefault="00F00F55">
            <w:pPr>
              <w:pStyle w:val="TableParagraph"/>
              <w:spacing w:line="237" w:lineRule="auto"/>
              <w:ind w:left="69" w:right="210"/>
              <w:jc w:val="both"/>
            </w:pPr>
            <w:r>
              <w:t>There</w:t>
            </w:r>
            <w:r>
              <w:rPr>
                <w:spacing w:val="-4"/>
              </w:rPr>
              <w:t xml:space="preserve"> </w:t>
            </w:r>
            <w:r>
              <w:t>was</w:t>
            </w:r>
            <w:r>
              <w:rPr>
                <w:spacing w:val="-3"/>
              </w:rPr>
              <w:t xml:space="preserve"> </w:t>
            </w:r>
            <w:r>
              <w:t>no</w:t>
            </w:r>
            <w:r>
              <w:rPr>
                <w:spacing w:val="-4"/>
              </w:rPr>
              <w:t xml:space="preserve"> </w:t>
            </w:r>
            <w:r>
              <w:t>evidence</w:t>
            </w:r>
            <w:r>
              <w:rPr>
                <w:spacing w:val="-3"/>
              </w:rPr>
              <w:t xml:space="preserve"> </w:t>
            </w:r>
            <w:r>
              <w:t>that</w:t>
            </w:r>
            <w:r>
              <w:rPr>
                <w:spacing w:val="-5"/>
              </w:rPr>
              <w:t xml:space="preserve"> </w:t>
            </w:r>
            <w:r>
              <w:t>two</w:t>
            </w:r>
            <w:r>
              <w:rPr>
                <w:spacing w:val="-3"/>
              </w:rPr>
              <w:t xml:space="preserve"> </w:t>
            </w:r>
            <w:r>
              <w:t>of</w:t>
            </w:r>
            <w:r>
              <w:rPr>
                <w:spacing w:val="-3"/>
              </w:rPr>
              <w:t xml:space="preserve"> </w:t>
            </w:r>
            <w:r>
              <w:t>its</w:t>
            </w:r>
            <w:r>
              <w:rPr>
                <w:spacing w:val="-3"/>
              </w:rPr>
              <w:t xml:space="preserve"> </w:t>
            </w:r>
            <w:r>
              <w:t>ROs,</w:t>
            </w:r>
            <w:r>
              <w:rPr>
                <w:spacing w:val="-4"/>
              </w:rPr>
              <w:t xml:space="preserve"> </w:t>
            </w:r>
            <w:r>
              <w:t>namely</w:t>
            </w:r>
            <w:r>
              <w:rPr>
                <w:spacing w:val="-11"/>
              </w:rPr>
              <w:t xml:space="preserve"> </w:t>
            </w:r>
            <w:r>
              <w:t>Zenith</w:t>
            </w:r>
            <w:r>
              <w:rPr>
                <w:spacing w:val="-3"/>
              </w:rPr>
              <w:t xml:space="preserve"> </w:t>
            </w:r>
            <w:r>
              <w:t>Classification</w:t>
            </w:r>
            <w:r>
              <w:rPr>
                <w:spacing w:val="-3"/>
              </w:rPr>
              <w:t xml:space="preserve"> </w:t>
            </w:r>
            <w:r>
              <w:t>Society</w:t>
            </w:r>
            <w:r>
              <w:rPr>
                <w:spacing w:val="-10"/>
              </w:rPr>
              <w:t xml:space="preserve"> </w:t>
            </w:r>
            <w:r>
              <w:t>and</w:t>
            </w:r>
            <w:r>
              <w:rPr>
                <w:spacing w:val="-6"/>
              </w:rPr>
              <w:t xml:space="preserve"> </w:t>
            </w:r>
            <w:r>
              <w:t>Galaxy Communications</w:t>
            </w:r>
            <w:r>
              <w:rPr>
                <w:spacing w:val="-10"/>
              </w:rPr>
              <w:t xml:space="preserve"> </w:t>
            </w:r>
            <w:r>
              <w:t>Inc.,</w:t>
            </w:r>
            <w:r>
              <w:rPr>
                <w:spacing w:val="-12"/>
              </w:rPr>
              <w:t xml:space="preserve"> </w:t>
            </w:r>
            <w:r>
              <w:t>comply</w:t>
            </w:r>
            <w:r>
              <w:rPr>
                <w:spacing w:val="-16"/>
              </w:rPr>
              <w:t xml:space="preserve"> </w:t>
            </w:r>
            <w:r>
              <w:t>with</w:t>
            </w:r>
            <w:r>
              <w:rPr>
                <w:spacing w:val="-11"/>
              </w:rPr>
              <w:t xml:space="preserve"> </w:t>
            </w:r>
            <w:r>
              <w:t>appendix</w:t>
            </w:r>
            <w:r>
              <w:rPr>
                <w:spacing w:val="-12"/>
              </w:rPr>
              <w:t xml:space="preserve"> </w:t>
            </w:r>
            <w:r>
              <w:t>1</w:t>
            </w:r>
            <w:r>
              <w:rPr>
                <w:spacing w:val="-13"/>
              </w:rPr>
              <w:t xml:space="preserve"> </w:t>
            </w:r>
            <w:r>
              <w:t>to</w:t>
            </w:r>
            <w:r>
              <w:rPr>
                <w:spacing w:val="-12"/>
              </w:rPr>
              <w:t xml:space="preserve"> </w:t>
            </w:r>
            <w:r>
              <w:t>annex</w:t>
            </w:r>
            <w:r>
              <w:rPr>
                <w:spacing w:val="-14"/>
              </w:rPr>
              <w:t xml:space="preserve"> </w:t>
            </w:r>
            <w:r>
              <w:t>1</w:t>
            </w:r>
            <w:r>
              <w:rPr>
                <w:spacing w:val="-13"/>
              </w:rPr>
              <w:t xml:space="preserve"> </w:t>
            </w:r>
            <w:r>
              <w:t>of</w:t>
            </w:r>
            <w:r>
              <w:rPr>
                <w:spacing w:val="-11"/>
              </w:rPr>
              <w:t xml:space="preserve"> </w:t>
            </w:r>
            <w:r>
              <w:t>resolution</w:t>
            </w:r>
            <w:r>
              <w:rPr>
                <w:spacing w:val="-12"/>
              </w:rPr>
              <w:t xml:space="preserve"> </w:t>
            </w:r>
            <w:r>
              <w:t>A.739(18)</w:t>
            </w:r>
            <w:r>
              <w:rPr>
                <w:spacing w:val="-14"/>
              </w:rPr>
              <w:t xml:space="preserve"> </w:t>
            </w:r>
            <w:r>
              <w:t>and</w:t>
            </w:r>
            <w:r>
              <w:rPr>
                <w:spacing w:val="-12"/>
              </w:rPr>
              <w:t xml:space="preserve"> </w:t>
            </w:r>
            <w:r>
              <w:t>that</w:t>
            </w:r>
            <w:r>
              <w:rPr>
                <w:spacing w:val="-13"/>
              </w:rPr>
              <w:t xml:space="preserve"> </w:t>
            </w:r>
            <w:r>
              <w:t>the authority</w:t>
            </w:r>
            <w:r>
              <w:rPr>
                <w:spacing w:val="-17"/>
              </w:rPr>
              <w:t xml:space="preserve"> </w:t>
            </w:r>
            <w:r>
              <w:t>granted</w:t>
            </w:r>
            <w:r>
              <w:rPr>
                <w:spacing w:val="-11"/>
              </w:rPr>
              <w:t xml:space="preserve"> </w:t>
            </w:r>
            <w:r>
              <w:t>had</w:t>
            </w:r>
            <w:r>
              <w:rPr>
                <w:spacing w:val="-11"/>
              </w:rPr>
              <w:t xml:space="preserve"> </w:t>
            </w:r>
            <w:r>
              <w:t>been</w:t>
            </w:r>
            <w:r>
              <w:rPr>
                <w:spacing w:val="-12"/>
              </w:rPr>
              <w:t xml:space="preserve"> </w:t>
            </w:r>
            <w:r>
              <w:t>done</w:t>
            </w:r>
            <w:r>
              <w:rPr>
                <w:spacing w:val="-11"/>
              </w:rPr>
              <w:t xml:space="preserve"> </w:t>
            </w:r>
            <w:r>
              <w:t>after</w:t>
            </w:r>
            <w:r>
              <w:rPr>
                <w:spacing w:val="-12"/>
              </w:rPr>
              <w:t xml:space="preserve"> </w:t>
            </w:r>
            <w:r>
              <w:t>assessing</w:t>
            </w:r>
            <w:r>
              <w:rPr>
                <w:spacing w:val="-10"/>
              </w:rPr>
              <w:t xml:space="preserve"> </w:t>
            </w:r>
            <w:r>
              <w:t>that</w:t>
            </w:r>
            <w:r>
              <w:rPr>
                <w:spacing w:val="-12"/>
              </w:rPr>
              <w:t xml:space="preserve"> </w:t>
            </w:r>
            <w:r>
              <w:t>the</w:t>
            </w:r>
            <w:r>
              <w:rPr>
                <w:spacing w:val="-13"/>
              </w:rPr>
              <w:t xml:space="preserve"> </w:t>
            </w:r>
            <w:r>
              <w:t>two</w:t>
            </w:r>
            <w:r>
              <w:rPr>
                <w:spacing w:val="-13"/>
              </w:rPr>
              <w:t xml:space="preserve"> </w:t>
            </w:r>
            <w:r>
              <w:t>ROs</w:t>
            </w:r>
            <w:r>
              <w:rPr>
                <w:spacing w:val="-12"/>
              </w:rPr>
              <w:t xml:space="preserve"> </w:t>
            </w:r>
            <w:r>
              <w:t>met</w:t>
            </w:r>
            <w:r>
              <w:rPr>
                <w:spacing w:val="-14"/>
              </w:rPr>
              <w:t xml:space="preserve"> </w:t>
            </w:r>
            <w:r>
              <w:t>the</w:t>
            </w:r>
            <w:r>
              <w:rPr>
                <w:spacing w:val="-13"/>
              </w:rPr>
              <w:t xml:space="preserve"> </w:t>
            </w:r>
            <w:r>
              <w:t>applicable</w:t>
            </w:r>
            <w:r>
              <w:rPr>
                <w:spacing w:val="-13"/>
              </w:rPr>
              <w:t xml:space="preserve"> </w:t>
            </w:r>
            <w:r>
              <w:t>Module contained in the annex to resolution</w:t>
            </w:r>
            <w:r>
              <w:rPr>
                <w:spacing w:val="-11"/>
              </w:rPr>
              <w:t xml:space="preserve"> </w:t>
            </w:r>
            <w:r>
              <w:t>A.789(19).</w:t>
            </w:r>
          </w:p>
          <w:p w14:paraId="1516C3EF" w14:textId="77777777" w:rsidR="0009623E" w:rsidRDefault="0009623E">
            <w:pPr>
              <w:pStyle w:val="TableParagraph"/>
              <w:spacing w:before="10"/>
              <w:rPr>
                <w:b/>
                <w:sz w:val="21"/>
              </w:rPr>
            </w:pPr>
          </w:p>
          <w:p w14:paraId="25676B1D" w14:textId="77777777" w:rsidR="0009623E" w:rsidRDefault="00F00F55">
            <w:pPr>
              <w:pStyle w:val="TableParagraph"/>
              <w:ind w:left="69"/>
              <w:rPr>
                <w:b/>
              </w:rPr>
            </w:pPr>
            <w:r>
              <w:rPr>
                <w:b/>
              </w:rPr>
              <w:t>EVIDENCE:</w:t>
            </w:r>
          </w:p>
          <w:p w14:paraId="0B85065D" w14:textId="77777777" w:rsidR="0009623E" w:rsidRDefault="0009623E">
            <w:pPr>
              <w:pStyle w:val="TableParagraph"/>
              <w:spacing w:before="8"/>
              <w:rPr>
                <w:b/>
              </w:rPr>
            </w:pPr>
          </w:p>
          <w:p w14:paraId="0951D490" w14:textId="77777777" w:rsidR="0009623E" w:rsidRDefault="00F00F55">
            <w:pPr>
              <w:pStyle w:val="TableParagraph"/>
              <w:ind w:left="69"/>
              <w:jc w:val="both"/>
              <w:rPr>
                <w:b/>
                <w:i/>
              </w:rPr>
            </w:pPr>
            <w:r>
              <w:rPr>
                <w:b/>
                <w:i/>
              </w:rPr>
              <w:t>[To include evidence, as appropriate.]</w:t>
            </w:r>
          </w:p>
        </w:tc>
      </w:tr>
      <w:tr w:rsidR="0009623E" w14:paraId="54396F4F" w14:textId="77777777">
        <w:trPr>
          <w:trHeight w:val="4293"/>
        </w:trPr>
        <w:tc>
          <w:tcPr>
            <w:tcW w:w="9210" w:type="dxa"/>
            <w:gridSpan w:val="2"/>
          </w:tcPr>
          <w:p w14:paraId="72A784AA" w14:textId="77777777" w:rsidR="0009623E" w:rsidRDefault="00F00F55">
            <w:pPr>
              <w:pStyle w:val="TableParagraph"/>
              <w:spacing w:before="2"/>
              <w:ind w:left="69"/>
              <w:jc w:val="both"/>
              <w:rPr>
                <w:b/>
              </w:rPr>
            </w:pPr>
            <w:r>
              <w:rPr>
                <w:b/>
              </w:rPr>
              <w:t>APPLICABLE PROVISION OF THE AUDIT STANDARD:</w:t>
            </w:r>
          </w:p>
          <w:p w14:paraId="1F9972D5" w14:textId="77777777" w:rsidR="0009623E" w:rsidRDefault="0009623E">
            <w:pPr>
              <w:pStyle w:val="TableParagraph"/>
              <w:spacing w:before="7"/>
              <w:rPr>
                <w:b/>
              </w:rPr>
            </w:pPr>
          </w:p>
          <w:p w14:paraId="5CD71FA2" w14:textId="77777777" w:rsidR="0009623E" w:rsidRDefault="00F00F55">
            <w:pPr>
              <w:pStyle w:val="TableParagraph"/>
              <w:spacing w:before="1" w:line="244" w:lineRule="auto"/>
              <w:ind w:left="69" w:right="67"/>
              <w:jc w:val="both"/>
              <w:rPr>
                <w:b/>
              </w:rPr>
            </w:pPr>
            <w:r>
              <w:rPr>
                <w:b/>
              </w:rPr>
              <w:t>SOLAS 74 regulations I/6 and XI-1/1, MARPOL Annex I, regulation 4 and resolutions A.739(18) and A.789(18); (supplementary guidance MSC/Circ.710 – MEPC/Circ.307).</w:t>
            </w:r>
          </w:p>
          <w:p w14:paraId="43E563EA" w14:textId="77777777" w:rsidR="0009623E" w:rsidRDefault="0009623E">
            <w:pPr>
              <w:pStyle w:val="TableParagraph"/>
              <w:spacing w:before="3"/>
              <w:rPr>
                <w:b/>
              </w:rPr>
            </w:pPr>
          </w:p>
          <w:p w14:paraId="5236EE95" w14:textId="77777777" w:rsidR="0009623E" w:rsidRDefault="00F00F55">
            <w:pPr>
              <w:pStyle w:val="TableParagraph"/>
              <w:spacing w:line="237" w:lineRule="auto"/>
              <w:ind w:left="69" w:right="60"/>
              <w:jc w:val="both"/>
              <w:rPr>
                <w:i/>
              </w:rPr>
            </w:pPr>
            <w:r>
              <w:rPr>
                <w:b/>
                <w:i/>
              </w:rPr>
              <w:t>SOLAS</w:t>
            </w:r>
            <w:r>
              <w:rPr>
                <w:b/>
                <w:i/>
                <w:spacing w:val="-14"/>
              </w:rPr>
              <w:t xml:space="preserve"> </w:t>
            </w:r>
            <w:r>
              <w:rPr>
                <w:b/>
                <w:i/>
              </w:rPr>
              <w:t>74,</w:t>
            </w:r>
            <w:r>
              <w:rPr>
                <w:b/>
                <w:i/>
                <w:spacing w:val="-15"/>
              </w:rPr>
              <w:t xml:space="preserve"> </w:t>
            </w:r>
            <w:r>
              <w:rPr>
                <w:b/>
                <w:i/>
              </w:rPr>
              <w:t>regulation</w:t>
            </w:r>
            <w:r>
              <w:rPr>
                <w:b/>
                <w:i/>
                <w:spacing w:val="-14"/>
              </w:rPr>
              <w:t xml:space="preserve"> </w:t>
            </w:r>
            <w:r>
              <w:rPr>
                <w:b/>
                <w:i/>
              </w:rPr>
              <w:t>XI-1/1</w:t>
            </w:r>
            <w:r>
              <w:rPr>
                <w:b/>
                <w:i/>
                <w:spacing w:val="-13"/>
              </w:rPr>
              <w:t xml:space="preserve"> </w:t>
            </w:r>
            <w:r>
              <w:rPr>
                <w:i/>
              </w:rPr>
              <w:t>–</w:t>
            </w:r>
            <w:r>
              <w:rPr>
                <w:i/>
                <w:spacing w:val="-14"/>
              </w:rPr>
              <w:t xml:space="preserve"> </w:t>
            </w:r>
            <w:r>
              <w:rPr>
                <w:i/>
              </w:rPr>
              <w:t>Organizations</w:t>
            </w:r>
            <w:r>
              <w:rPr>
                <w:i/>
                <w:spacing w:val="-14"/>
              </w:rPr>
              <w:t xml:space="preserve"> </w:t>
            </w:r>
            <w:r>
              <w:rPr>
                <w:i/>
              </w:rPr>
              <w:t>referred</w:t>
            </w:r>
            <w:r>
              <w:rPr>
                <w:i/>
                <w:spacing w:val="-14"/>
              </w:rPr>
              <w:t xml:space="preserve"> </w:t>
            </w:r>
            <w:r>
              <w:rPr>
                <w:i/>
              </w:rPr>
              <w:t>to</w:t>
            </w:r>
            <w:r>
              <w:rPr>
                <w:i/>
                <w:spacing w:val="-14"/>
              </w:rPr>
              <w:t xml:space="preserve"> </w:t>
            </w:r>
            <w:r>
              <w:rPr>
                <w:i/>
              </w:rPr>
              <w:t>in</w:t>
            </w:r>
            <w:r>
              <w:rPr>
                <w:i/>
                <w:spacing w:val="-14"/>
              </w:rPr>
              <w:t xml:space="preserve"> </w:t>
            </w:r>
            <w:r>
              <w:rPr>
                <w:i/>
              </w:rPr>
              <w:t>regulation</w:t>
            </w:r>
            <w:r>
              <w:rPr>
                <w:i/>
                <w:spacing w:val="-14"/>
              </w:rPr>
              <w:t xml:space="preserve"> </w:t>
            </w:r>
            <w:r>
              <w:rPr>
                <w:i/>
              </w:rPr>
              <w:t>I/6</w:t>
            </w:r>
            <w:r>
              <w:rPr>
                <w:i/>
                <w:spacing w:val="-14"/>
              </w:rPr>
              <w:t xml:space="preserve"> </w:t>
            </w:r>
            <w:r>
              <w:rPr>
                <w:i/>
              </w:rPr>
              <w:t>shall</w:t>
            </w:r>
            <w:r>
              <w:rPr>
                <w:i/>
                <w:spacing w:val="-11"/>
              </w:rPr>
              <w:t xml:space="preserve"> </w:t>
            </w:r>
            <w:r>
              <w:rPr>
                <w:i/>
              </w:rPr>
              <w:t>comply</w:t>
            </w:r>
            <w:r>
              <w:rPr>
                <w:i/>
                <w:spacing w:val="-14"/>
              </w:rPr>
              <w:t xml:space="preserve"> </w:t>
            </w:r>
            <w:r>
              <w:rPr>
                <w:i/>
              </w:rPr>
              <w:t>with</w:t>
            </w:r>
            <w:r>
              <w:rPr>
                <w:i/>
                <w:spacing w:val="-14"/>
              </w:rPr>
              <w:t xml:space="preserve"> </w:t>
            </w:r>
            <w:r>
              <w:rPr>
                <w:i/>
              </w:rPr>
              <w:t>the guidelines adopted by the Organization by resolution A.739(18), as may be amended by the Organization,</w:t>
            </w:r>
            <w:r>
              <w:rPr>
                <w:i/>
                <w:spacing w:val="-23"/>
              </w:rPr>
              <w:t xml:space="preserve"> </w:t>
            </w:r>
            <w:r>
              <w:rPr>
                <w:i/>
              </w:rPr>
              <w:t>and</w:t>
            </w:r>
            <w:r>
              <w:rPr>
                <w:i/>
                <w:spacing w:val="-21"/>
              </w:rPr>
              <w:t xml:space="preserve"> </w:t>
            </w:r>
            <w:r>
              <w:rPr>
                <w:i/>
              </w:rPr>
              <w:t>the</w:t>
            </w:r>
            <w:r>
              <w:rPr>
                <w:i/>
                <w:spacing w:val="-25"/>
              </w:rPr>
              <w:t xml:space="preserve"> </w:t>
            </w:r>
            <w:r>
              <w:rPr>
                <w:i/>
                <w:spacing w:val="-3"/>
              </w:rPr>
              <w:t>specifications</w:t>
            </w:r>
            <w:r>
              <w:rPr>
                <w:i/>
                <w:spacing w:val="-24"/>
              </w:rPr>
              <w:t xml:space="preserve"> </w:t>
            </w:r>
            <w:r>
              <w:rPr>
                <w:i/>
              </w:rPr>
              <w:t>adopted</w:t>
            </w:r>
            <w:r>
              <w:rPr>
                <w:i/>
                <w:spacing w:val="-26"/>
              </w:rPr>
              <w:t xml:space="preserve"> </w:t>
            </w:r>
            <w:r>
              <w:rPr>
                <w:i/>
              </w:rPr>
              <w:t>by</w:t>
            </w:r>
            <w:r>
              <w:rPr>
                <w:i/>
                <w:spacing w:val="-24"/>
              </w:rPr>
              <w:t xml:space="preserve"> </w:t>
            </w:r>
            <w:r>
              <w:rPr>
                <w:i/>
                <w:spacing w:val="-2"/>
              </w:rPr>
              <w:t>the</w:t>
            </w:r>
            <w:r>
              <w:rPr>
                <w:i/>
                <w:spacing w:val="-25"/>
              </w:rPr>
              <w:t xml:space="preserve"> </w:t>
            </w:r>
            <w:r>
              <w:rPr>
                <w:i/>
                <w:spacing w:val="-3"/>
              </w:rPr>
              <w:t>Organization</w:t>
            </w:r>
            <w:r>
              <w:rPr>
                <w:i/>
                <w:spacing w:val="-25"/>
              </w:rPr>
              <w:t xml:space="preserve"> </w:t>
            </w:r>
            <w:r>
              <w:rPr>
                <w:i/>
              </w:rPr>
              <w:t>by</w:t>
            </w:r>
            <w:r>
              <w:rPr>
                <w:i/>
                <w:spacing w:val="-25"/>
              </w:rPr>
              <w:t xml:space="preserve"> </w:t>
            </w:r>
            <w:r>
              <w:rPr>
                <w:i/>
                <w:spacing w:val="-3"/>
              </w:rPr>
              <w:t>resolution</w:t>
            </w:r>
            <w:r>
              <w:rPr>
                <w:i/>
                <w:spacing w:val="-25"/>
              </w:rPr>
              <w:t xml:space="preserve"> </w:t>
            </w:r>
            <w:r>
              <w:rPr>
                <w:i/>
                <w:spacing w:val="-3"/>
              </w:rPr>
              <w:t>A.789(19),</w:t>
            </w:r>
            <w:r>
              <w:rPr>
                <w:i/>
                <w:spacing w:val="-26"/>
              </w:rPr>
              <w:t xml:space="preserve"> </w:t>
            </w:r>
            <w:r>
              <w:rPr>
                <w:i/>
              </w:rPr>
              <w:t>as</w:t>
            </w:r>
            <w:r>
              <w:rPr>
                <w:i/>
                <w:spacing w:val="-24"/>
              </w:rPr>
              <w:t xml:space="preserve"> </w:t>
            </w:r>
            <w:r>
              <w:rPr>
                <w:i/>
                <w:spacing w:val="-3"/>
              </w:rPr>
              <w:t xml:space="preserve">may </w:t>
            </w:r>
            <w:r>
              <w:rPr>
                <w:i/>
              </w:rPr>
              <w:t>be</w:t>
            </w:r>
            <w:r>
              <w:rPr>
                <w:i/>
                <w:spacing w:val="-2"/>
              </w:rPr>
              <w:t xml:space="preserve"> </w:t>
            </w:r>
            <w:r>
              <w:rPr>
                <w:i/>
              </w:rPr>
              <w:t>amended…</w:t>
            </w:r>
          </w:p>
          <w:p w14:paraId="206BBD85" w14:textId="77777777" w:rsidR="0009623E" w:rsidRDefault="0009623E">
            <w:pPr>
              <w:pStyle w:val="TableParagraph"/>
              <w:spacing w:before="1"/>
              <w:rPr>
                <w:b/>
              </w:rPr>
            </w:pPr>
          </w:p>
          <w:p w14:paraId="605266AA" w14:textId="77777777" w:rsidR="0009623E" w:rsidRDefault="00F00F55">
            <w:pPr>
              <w:pStyle w:val="TableParagraph"/>
              <w:spacing w:line="237" w:lineRule="auto"/>
              <w:ind w:left="69" w:right="58"/>
              <w:jc w:val="both"/>
              <w:rPr>
                <w:i/>
              </w:rPr>
            </w:pPr>
            <w:r>
              <w:rPr>
                <w:b/>
                <w:i/>
              </w:rPr>
              <w:t xml:space="preserve">III Code, part 2, paragraph 18 </w:t>
            </w:r>
            <w:r>
              <w:rPr>
                <w:i/>
              </w:rPr>
              <w:t>– With regard only to ships entitled to fly its flag, a flag State</w:t>
            </w:r>
            <w:r>
              <w:rPr>
                <w:i/>
                <w:strike/>
              </w:rPr>
              <w:t>s</w:t>
            </w:r>
            <w:r>
              <w:rPr>
                <w:i/>
              </w:rPr>
              <w:t xml:space="preserve"> authorizing</w:t>
            </w:r>
            <w:r>
              <w:rPr>
                <w:i/>
                <w:spacing w:val="-17"/>
              </w:rPr>
              <w:t xml:space="preserve"> </w:t>
            </w:r>
            <w:r>
              <w:rPr>
                <w:i/>
              </w:rPr>
              <w:t>a</w:t>
            </w:r>
            <w:r>
              <w:rPr>
                <w:i/>
                <w:spacing w:val="-18"/>
              </w:rPr>
              <w:t xml:space="preserve"> </w:t>
            </w:r>
            <w:r>
              <w:rPr>
                <w:i/>
              </w:rPr>
              <w:t>recognized</w:t>
            </w:r>
            <w:r>
              <w:rPr>
                <w:i/>
                <w:spacing w:val="-18"/>
              </w:rPr>
              <w:t xml:space="preserve"> </w:t>
            </w:r>
            <w:r>
              <w:rPr>
                <w:i/>
              </w:rPr>
              <w:t>organization</w:t>
            </w:r>
            <w:r>
              <w:rPr>
                <w:i/>
                <w:spacing w:val="-17"/>
              </w:rPr>
              <w:t xml:space="preserve"> </w:t>
            </w:r>
            <w:r>
              <w:rPr>
                <w:i/>
              </w:rPr>
              <w:t>to</w:t>
            </w:r>
            <w:r>
              <w:rPr>
                <w:i/>
                <w:spacing w:val="-20"/>
              </w:rPr>
              <w:t xml:space="preserve"> </w:t>
            </w:r>
            <w:r>
              <w:rPr>
                <w:i/>
              </w:rPr>
              <w:t>act</w:t>
            </w:r>
            <w:r>
              <w:rPr>
                <w:i/>
                <w:spacing w:val="-20"/>
              </w:rPr>
              <w:t xml:space="preserve"> </w:t>
            </w:r>
            <w:r>
              <w:rPr>
                <w:i/>
              </w:rPr>
              <w:t>on</w:t>
            </w:r>
            <w:r>
              <w:rPr>
                <w:i/>
                <w:spacing w:val="-14"/>
              </w:rPr>
              <w:t xml:space="preserve"> </w:t>
            </w:r>
            <w:r>
              <w:rPr>
                <w:i/>
              </w:rPr>
              <w:t>its</w:t>
            </w:r>
            <w:r>
              <w:rPr>
                <w:i/>
                <w:spacing w:val="-18"/>
              </w:rPr>
              <w:t xml:space="preserve"> </w:t>
            </w:r>
            <w:r>
              <w:rPr>
                <w:i/>
              </w:rPr>
              <w:t>behalf</w:t>
            </w:r>
            <w:r>
              <w:rPr>
                <w:i/>
                <w:spacing w:val="-22"/>
              </w:rPr>
              <w:t xml:space="preserve"> </w:t>
            </w:r>
            <w:r>
              <w:rPr>
                <w:i/>
              </w:rPr>
              <w:t>in</w:t>
            </w:r>
            <w:r>
              <w:rPr>
                <w:i/>
                <w:spacing w:val="-19"/>
              </w:rPr>
              <w:t xml:space="preserve"> </w:t>
            </w:r>
            <w:r>
              <w:rPr>
                <w:i/>
              </w:rPr>
              <w:t>conducting</w:t>
            </w:r>
            <w:r>
              <w:rPr>
                <w:i/>
                <w:spacing w:val="-19"/>
              </w:rPr>
              <w:t xml:space="preserve"> </w:t>
            </w:r>
            <w:r>
              <w:rPr>
                <w:i/>
              </w:rPr>
              <w:t>the</w:t>
            </w:r>
            <w:r>
              <w:rPr>
                <w:i/>
                <w:spacing w:val="-20"/>
              </w:rPr>
              <w:t xml:space="preserve"> </w:t>
            </w:r>
            <w:r>
              <w:rPr>
                <w:i/>
              </w:rPr>
              <w:t>surveys,</w:t>
            </w:r>
            <w:r>
              <w:rPr>
                <w:i/>
                <w:spacing w:val="-20"/>
              </w:rPr>
              <w:t xml:space="preserve"> </w:t>
            </w:r>
            <w:r>
              <w:rPr>
                <w:i/>
              </w:rPr>
              <w:t>inspections and audits, issuing of certificates and documents, marking of ships and other statutory work required under the conventions of the Organization or under their national legislation, should regulate</w:t>
            </w:r>
            <w:r>
              <w:rPr>
                <w:i/>
                <w:spacing w:val="-22"/>
              </w:rPr>
              <w:t xml:space="preserve"> </w:t>
            </w:r>
            <w:r>
              <w:rPr>
                <w:i/>
              </w:rPr>
              <w:t>such</w:t>
            </w:r>
            <w:r>
              <w:rPr>
                <w:i/>
                <w:spacing w:val="-21"/>
              </w:rPr>
              <w:t xml:space="preserve"> </w:t>
            </w:r>
            <w:r>
              <w:rPr>
                <w:i/>
              </w:rPr>
              <w:t>authorization(s)</w:t>
            </w:r>
            <w:r>
              <w:rPr>
                <w:i/>
                <w:spacing w:val="-22"/>
              </w:rPr>
              <w:t xml:space="preserve"> </w:t>
            </w:r>
            <w:r>
              <w:rPr>
                <w:i/>
              </w:rPr>
              <w:t>in</w:t>
            </w:r>
            <w:r>
              <w:rPr>
                <w:i/>
                <w:spacing w:val="-22"/>
              </w:rPr>
              <w:t xml:space="preserve"> </w:t>
            </w:r>
            <w:r>
              <w:rPr>
                <w:i/>
              </w:rPr>
              <w:t>accordance</w:t>
            </w:r>
            <w:r>
              <w:rPr>
                <w:i/>
                <w:spacing w:val="-25"/>
              </w:rPr>
              <w:t xml:space="preserve"> </w:t>
            </w:r>
            <w:r>
              <w:rPr>
                <w:i/>
                <w:spacing w:val="-3"/>
              </w:rPr>
              <w:t>with</w:t>
            </w:r>
            <w:r>
              <w:rPr>
                <w:i/>
                <w:spacing w:val="-25"/>
              </w:rPr>
              <w:t xml:space="preserve"> </w:t>
            </w:r>
            <w:r>
              <w:rPr>
                <w:i/>
                <w:spacing w:val="-2"/>
              </w:rPr>
              <w:t>the</w:t>
            </w:r>
            <w:r>
              <w:rPr>
                <w:i/>
                <w:spacing w:val="-25"/>
              </w:rPr>
              <w:t xml:space="preserve"> </w:t>
            </w:r>
            <w:r>
              <w:rPr>
                <w:i/>
                <w:spacing w:val="-3"/>
              </w:rPr>
              <w:t>applicable</w:t>
            </w:r>
            <w:r>
              <w:rPr>
                <w:i/>
                <w:spacing w:val="-25"/>
              </w:rPr>
              <w:t xml:space="preserve"> </w:t>
            </w:r>
            <w:r>
              <w:rPr>
                <w:i/>
                <w:spacing w:val="-3"/>
              </w:rPr>
              <w:t>requirements</w:t>
            </w:r>
            <w:r>
              <w:rPr>
                <w:i/>
                <w:spacing w:val="-24"/>
              </w:rPr>
              <w:t xml:space="preserve"> </w:t>
            </w:r>
            <w:r>
              <w:rPr>
                <w:i/>
              </w:rPr>
              <w:t>of</w:t>
            </w:r>
            <w:r>
              <w:rPr>
                <w:i/>
                <w:spacing w:val="-26"/>
              </w:rPr>
              <w:t xml:space="preserve"> </w:t>
            </w:r>
            <w:r>
              <w:rPr>
                <w:i/>
                <w:spacing w:val="-2"/>
              </w:rPr>
              <w:t>the</w:t>
            </w:r>
            <w:r>
              <w:rPr>
                <w:i/>
                <w:spacing w:val="-25"/>
              </w:rPr>
              <w:t xml:space="preserve"> </w:t>
            </w:r>
            <w:r>
              <w:rPr>
                <w:i/>
                <w:spacing w:val="-3"/>
              </w:rPr>
              <w:t xml:space="preserve">international </w:t>
            </w:r>
            <w:r>
              <w:rPr>
                <w:i/>
              </w:rPr>
              <w:t>mandatory instruments to</w:t>
            </w:r>
            <w:r>
              <w:rPr>
                <w:i/>
                <w:spacing w:val="-4"/>
              </w:rPr>
              <w:t xml:space="preserve"> </w:t>
            </w:r>
            <w:r>
              <w:rPr>
                <w:i/>
              </w:rPr>
              <w:t>…</w:t>
            </w:r>
          </w:p>
        </w:tc>
      </w:tr>
      <w:tr w:rsidR="0009623E" w14:paraId="766CD4FE" w14:textId="77777777">
        <w:trPr>
          <w:trHeight w:val="431"/>
        </w:trPr>
        <w:tc>
          <w:tcPr>
            <w:tcW w:w="9210" w:type="dxa"/>
            <w:gridSpan w:val="2"/>
          </w:tcPr>
          <w:p w14:paraId="3A700497" w14:textId="77777777" w:rsidR="0009623E" w:rsidRDefault="00F00F55">
            <w:pPr>
              <w:pStyle w:val="TableParagraph"/>
              <w:tabs>
                <w:tab w:val="left" w:pos="5815"/>
              </w:tabs>
              <w:spacing w:before="88"/>
              <w:ind w:left="69"/>
            </w:pPr>
            <w:r>
              <w:rPr>
                <w:b/>
              </w:rPr>
              <w:t>Team leader:</w:t>
            </w:r>
            <w:r>
              <w:rPr>
                <w:b/>
                <w:spacing w:val="50"/>
              </w:rPr>
              <w:t xml:space="preserve"> </w:t>
            </w:r>
            <w:r>
              <w:t>J.</w:t>
            </w:r>
            <w:r>
              <w:rPr>
                <w:spacing w:val="-6"/>
              </w:rPr>
              <w:t xml:space="preserve"> </w:t>
            </w:r>
            <w:r>
              <w:t>Johnson</w:t>
            </w:r>
            <w:r>
              <w:tab/>
            </w:r>
            <w:r>
              <w:rPr>
                <w:b/>
              </w:rPr>
              <w:t xml:space="preserve">Date: </w:t>
            </w:r>
            <w:r>
              <w:t>24 June</w:t>
            </w:r>
            <w:r>
              <w:rPr>
                <w:spacing w:val="-5"/>
              </w:rPr>
              <w:t xml:space="preserve"> </w:t>
            </w:r>
            <w:r>
              <w:t>2016</w:t>
            </w:r>
          </w:p>
        </w:tc>
      </w:tr>
      <w:tr w:rsidR="0009623E" w14:paraId="0E0B8036" w14:textId="77777777">
        <w:trPr>
          <w:trHeight w:val="432"/>
        </w:trPr>
        <w:tc>
          <w:tcPr>
            <w:tcW w:w="9210" w:type="dxa"/>
            <w:gridSpan w:val="2"/>
          </w:tcPr>
          <w:p w14:paraId="483400B2" w14:textId="77777777" w:rsidR="0009623E" w:rsidRDefault="00F00F55">
            <w:pPr>
              <w:pStyle w:val="TableParagraph"/>
              <w:tabs>
                <w:tab w:val="left" w:pos="5815"/>
              </w:tabs>
              <w:spacing w:before="89"/>
              <w:ind w:left="69"/>
            </w:pPr>
            <w:r>
              <w:rPr>
                <w:b/>
              </w:rPr>
              <w:t xml:space="preserve">Member State:  </w:t>
            </w:r>
            <w:r>
              <w:rPr>
                <w:i/>
              </w:rPr>
              <w:t>(Name</w:t>
            </w:r>
            <w:r>
              <w:rPr>
                <w:i/>
                <w:spacing w:val="-20"/>
              </w:rPr>
              <w:t xml:space="preserve"> </w:t>
            </w:r>
            <w:r>
              <w:rPr>
                <w:i/>
              </w:rPr>
              <w:t>and</w:t>
            </w:r>
            <w:r>
              <w:rPr>
                <w:i/>
                <w:spacing w:val="-5"/>
              </w:rPr>
              <w:t xml:space="preserve"> </w:t>
            </w:r>
            <w:r>
              <w:rPr>
                <w:i/>
              </w:rPr>
              <w:t>signature)</w:t>
            </w:r>
            <w:r>
              <w:rPr>
                <w:i/>
              </w:rPr>
              <w:tab/>
            </w:r>
            <w:r>
              <w:rPr>
                <w:b/>
              </w:rPr>
              <w:t xml:space="preserve">Date received: </w:t>
            </w:r>
            <w:r>
              <w:t>25 June</w:t>
            </w:r>
            <w:r>
              <w:rPr>
                <w:spacing w:val="-14"/>
              </w:rPr>
              <w:t xml:space="preserve"> </w:t>
            </w:r>
            <w:r>
              <w:t>2016</w:t>
            </w:r>
          </w:p>
        </w:tc>
      </w:tr>
    </w:tbl>
    <w:p w14:paraId="6A425F65" w14:textId="77777777" w:rsidR="0009623E" w:rsidRDefault="0009623E">
      <w:pPr>
        <w:sectPr w:rsidR="0009623E">
          <w:headerReference w:type="default" r:id="rId83"/>
          <w:footerReference w:type="default" r:id="rId84"/>
          <w:pgSz w:w="11910" w:h="16840"/>
          <w:pgMar w:top="1380" w:right="860" w:bottom="1000" w:left="760" w:header="856" w:footer="803" w:gutter="0"/>
          <w:cols w:space="720"/>
        </w:sectPr>
      </w:pPr>
    </w:p>
    <w:p w14:paraId="0F52A659" w14:textId="77777777" w:rsidR="0009623E" w:rsidRDefault="0009623E">
      <w:pPr>
        <w:pStyle w:val="BodyText"/>
        <w:spacing w:before="11"/>
        <w:rPr>
          <w:b/>
          <w:sz w:val="13"/>
        </w:rPr>
      </w:pPr>
    </w:p>
    <w:p w14:paraId="70C45316" w14:textId="77777777" w:rsidR="0009623E" w:rsidRDefault="00F00F55">
      <w:pPr>
        <w:spacing w:before="91"/>
        <w:ind w:left="2128" w:right="2031"/>
        <w:jc w:val="center"/>
        <w:rPr>
          <w:b/>
        </w:rPr>
      </w:pPr>
      <w:r>
        <w:rPr>
          <w:b/>
        </w:rPr>
        <w:t>IMO MEMBER STATE AUDIT SCHEME</w:t>
      </w:r>
    </w:p>
    <w:p w14:paraId="36B45A05" w14:textId="77777777" w:rsidR="0009623E" w:rsidRDefault="0009623E">
      <w:pPr>
        <w:pStyle w:val="BodyText"/>
        <w:spacing w:before="8"/>
        <w:rPr>
          <w:b/>
        </w:rPr>
      </w:pPr>
    </w:p>
    <w:p w14:paraId="3FEE425D" w14:textId="77777777" w:rsidR="0009623E" w:rsidRDefault="00F00F55">
      <w:pPr>
        <w:ind w:left="2128" w:right="2022"/>
        <w:jc w:val="center"/>
        <w:rPr>
          <w:b/>
        </w:rPr>
      </w:pPr>
      <w:r>
        <w:rPr>
          <w:b/>
        </w:rPr>
        <w:t>Form A</w:t>
      </w:r>
    </w:p>
    <w:p w14:paraId="3274CDBE"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0568591A" w14:textId="77777777">
        <w:trPr>
          <w:trHeight w:val="770"/>
        </w:trPr>
        <w:tc>
          <w:tcPr>
            <w:tcW w:w="9902" w:type="dxa"/>
            <w:gridSpan w:val="2"/>
          </w:tcPr>
          <w:p w14:paraId="4605B156" w14:textId="77777777" w:rsidR="0009623E" w:rsidRDefault="0009623E">
            <w:pPr>
              <w:pStyle w:val="TableParagraph"/>
              <w:spacing w:before="6"/>
              <w:rPr>
                <w:b/>
              </w:rPr>
            </w:pPr>
          </w:p>
          <w:p w14:paraId="63711CBD" w14:textId="77777777" w:rsidR="0009623E" w:rsidRDefault="00F00F55">
            <w:pPr>
              <w:pStyle w:val="TableParagraph"/>
              <w:ind w:left="3042" w:right="3039"/>
              <w:jc w:val="center"/>
              <w:rPr>
                <w:b/>
              </w:rPr>
            </w:pPr>
            <w:r>
              <w:rPr>
                <w:b/>
              </w:rPr>
              <w:t>FINDINGS/OBSERVATIONS</w:t>
            </w:r>
          </w:p>
        </w:tc>
      </w:tr>
      <w:tr w:rsidR="0009623E" w14:paraId="6A25FAC2" w14:textId="77777777">
        <w:trPr>
          <w:trHeight w:val="1026"/>
        </w:trPr>
        <w:tc>
          <w:tcPr>
            <w:tcW w:w="4861" w:type="dxa"/>
          </w:tcPr>
          <w:p w14:paraId="0F2EF724" w14:textId="77777777" w:rsidR="0009623E" w:rsidRDefault="00F00F55">
            <w:pPr>
              <w:pStyle w:val="TableParagraph"/>
              <w:spacing w:before="2"/>
              <w:ind w:left="107"/>
            </w:pPr>
            <w:r>
              <w:rPr>
                <w:b/>
              </w:rPr>
              <w:t xml:space="preserve">Member State: </w:t>
            </w:r>
            <w:r>
              <w:t>Round</w:t>
            </w:r>
          </w:p>
          <w:p w14:paraId="17CBD880" w14:textId="77777777" w:rsidR="0009623E" w:rsidRDefault="0009623E">
            <w:pPr>
              <w:pStyle w:val="TableParagraph"/>
              <w:spacing w:before="7"/>
              <w:rPr>
                <w:b/>
              </w:rPr>
            </w:pPr>
          </w:p>
          <w:p w14:paraId="023D77BA" w14:textId="77777777" w:rsidR="0009623E" w:rsidRDefault="00F00F55">
            <w:pPr>
              <w:pStyle w:val="TableParagraph"/>
              <w:spacing w:before="1"/>
              <w:ind w:left="107"/>
            </w:pPr>
            <w:r>
              <w:rPr>
                <w:b/>
              </w:rPr>
              <w:t xml:space="preserve">Department: </w:t>
            </w:r>
            <w:r>
              <w:t>Investigation Division</w:t>
            </w:r>
          </w:p>
        </w:tc>
        <w:tc>
          <w:tcPr>
            <w:tcW w:w="5041" w:type="dxa"/>
          </w:tcPr>
          <w:p w14:paraId="0B26CA27" w14:textId="77777777" w:rsidR="0009623E" w:rsidRDefault="00F00F55">
            <w:pPr>
              <w:pStyle w:val="TableParagraph"/>
              <w:spacing w:before="2"/>
              <w:ind w:left="107"/>
            </w:pPr>
            <w:r>
              <w:rPr>
                <w:b/>
              </w:rPr>
              <w:t xml:space="preserve">Audit Period: </w:t>
            </w:r>
            <w:r>
              <w:t>20-30 June 2016</w:t>
            </w:r>
          </w:p>
        </w:tc>
      </w:tr>
      <w:tr w:rsidR="0009623E" w14:paraId="06DD6CAD" w14:textId="77777777">
        <w:trPr>
          <w:trHeight w:val="762"/>
        </w:trPr>
        <w:tc>
          <w:tcPr>
            <w:tcW w:w="4861" w:type="dxa"/>
          </w:tcPr>
          <w:p w14:paraId="4E11C4F9" w14:textId="77777777" w:rsidR="0009623E" w:rsidRDefault="0009623E">
            <w:pPr>
              <w:pStyle w:val="TableParagraph"/>
              <w:spacing w:before="6"/>
              <w:rPr>
                <w:b/>
              </w:rPr>
            </w:pPr>
          </w:p>
          <w:p w14:paraId="1ABE7394" w14:textId="77777777" w:rsidR="0009623E" w:rsidRDefault="00F00F55">
            <w:pPr>
              <w:pStyle w:val="TableParagraph"/>
              <w:ind w:left="107"/>
              <w:rPr>
                <w:b/>
              </w:rPr>
            </w:pPr>
            <w:r>
              <w:rPr>
                <w:b/>
              </w:rPr>
              <w:t>Finding No.: FD-05</w:t>
            </w:r>
          </w:p>
        </w:tc>
        <w:tc>
          <w:tcPr>
            <w:tcW w:w="5041" w:type="dxa"/>
          </w:tcPr>
          <w:p w14:paraId="1764B68E" w14:textId="77777777" w:rsidR="0009623E" w:rsidRDefault="0009623E">
            <w:pPr>
              <w:pStyle w:val="TableParagraph"/>
              <w:spacing w:before="6"/>
              <w:rPr>
                <w:b/>
              </w:rPr>
            </w:pPr>
          </w:p>
          <w:p w14:paraId="0DBC2B7F" w14:textId="77777777" w:rsidR="0009623E" w:rsidRDefault="00F00F55">
            <w:pPr>
              <w:pStyle w:val="TableParagraph"/>
              <w:ind w:left="107"/>
              <w:rPr>
                <w:b/>
              </w:rPr>
            </w:pPr>
            <w:r>
              <w:rPr>
                <w:b/>
              </w:rPr>
              <w:t>Observation No.:</w:t>
            </w:r>
          </w:p>
        </w:tc>
      </w:tr>
      <w:tr w:rsidR="0009623E" w14:paraId="501EA08F" w14:textId="77777777">
        <w:trPr>
          <w:trHeight w:val="3545"/>
        </w:trPr>
        <w:tc>
          <w:tcPr>
            <w:tcW w:w="9902" w:type="dxa"/>
            <w:gridSpan w:val="2"/>
          </w:tcPr>
          <w:p w14:paraId="779ECB89" w14:textId="77777777" w:rsidR="0009623E" w:rsidRDefault="00F00F55">
            <w:pPr>
              <w:pStyle w:val="TableParagraph"/>
              <w:spacing w:before="2"/>
              <w:ind w:left="107"/>
              <w:rPr>
                <w:b/>
              </w:rPr>
            </w:pPr>
            <w:r>
              <w:rPr>
                <w:b/>
              </w:rPr>
              <w:t>STATEMENT:</w:t>
            </w:r>
          </w:p>
          <w:p w14:paraId="21F34ACC" w14:textId="77777777" w:rsidR="0009623E" w:rsidRDefault="0009623E">
            <w:pPr>
              <w:pStyle w:val="TableParagraph"/>
              <w:spacing w:before="3"/>
              <w:rPr>
                <w:b/>
              </w:rPr>
            </w:pPr>
          </w:p>
          <w:p w14:paraId="0D8929B0" w14:textId="77777777" w:rsidR="0009623E" w:rsidRDefault="00F00F55">
            <w:pPr>
              <w:pStyle w:val="TableParagraph"/>
              <w:spacing w:line="237" w:lineRule="auto"/>
              <w:ind w:left="107" w:right="106"/>
              <w:jc w:val="both"/>
            </w:pPr>
            <w:r>
              <w:t>The</w:t>
            </w:r>
            <w:r>
              <w:rPr>
                <w:spacing w:val="-21"/>
              </w:rPr>
              <w:t xml:space="preserve"> </w:t>
            </w:r>
            <w:r>
              <w:t>Administration</w:t>
            </w:r>
            <w:r>
              <w:rPr>
                <w:spacing w:val="-20"/>
              </w:rPr>
              <w:t xml:space="preserve"> </w:t>
            </w:r>
            <w:r>
              <w:t>does</w:t>
            </w:r>
            <w:r>
              <w:rPr>
                <w:spacing w:val="-21"/>
              </w:rPr>
              <w:t xml:space="preserve"> </w:t>
            </w:r>
            <w:r>
              <w:t>not</w:t>
            </w:r>
            <w:r>
              <w:rPr>
                <w:spacing w:val="-22"/>
              </w:rPr>
              <w:t xml:space="preserve"> </w:t>
            </w:r>
            <w:r>
              <w:t>take</w:t>
            </w:r>
            <w:r>
              <w:rPr>
                <w:spacing w:val="-20"/>
              </w:rPr>
              <w:t xml:space="preserve"> </w:t>
            </w:r>
            <w:r>
              <w:t>all</w:t>
            </w:r>
            <w:r>
              <w:rPr>
                <w:spacing w:val="-23"/>
              </w:rPr>
              <w:t xml:space="preserve"> </w:t>
            </w:r>
            <w:r>
              <w:t>necessary</w:t>
            </w:r>
            <w:r>
              <w:rPr>
                <w:spacing w:val="-26"/>
              </w:rPr>
              <w:t xml:space="preserve"> </w:t>
            </w:r>
            <w:r>
              <w:t>measures</w:t>
            </w:r>
            <w:r>
              <w:rPr>
                <w:spacing w:val="-21"/>
              </w:rPr>
              <w:t xml:space="preserve"> </w:t>
            </w:r>
            <w:r>
              <w:t>to</w:t>
            </w:r>
            <w:r>
              <w:rPr>
                <w:spacing w:val="-20"/>
              </w:rPr>
              <w:t xml:space="preserve"> </w:t>
            </w:r>
            <w:r>
              <w:t>institute</w:t>
            </w:r>
            <w:r>
              <w:rPr>
                <w:spacing w:val="-25"/>
              </w:rPr>
              <w:t xml:space="preserve"> </w:t>
            </w:r>
            <w:r>
              <w:rPr>
                <w:spacing w:val="-3"/>
              </w:rPr>
              <w:t>proceedings</w:t>
            </w:r>
            <w:r>
              <w:rPr>
                <w:spacing w:val="-24"/>
              </w:rPr>
              <w:t xml:space="preserve"> </w:t>
            </w:r>
            <w:r>
              <w:t>after</w:t>
            </w:r>
            <w:r>
              <w:rPr>
                <w:spacing w:val="-26"/>
              </w:rPr>
              <w:t xml:space="preserve"> </w:t>
            </w:r>
            <w:r>
              <w:t>an</w:t>
            </w:r>
            <w:r>
              <w:rPr>
                <w:spacing w:val="-24"/>
              </w:rPr>
              <w:t xml:space="preserve"> </w:t>
            </w:r>
            <w:r>
              <w:rPr>
                <w:spacing w:val="-3"/>
              </w:rPr>
              <w:t xml:space="preserve">investigation </w:t>
            </w:r>
            <w:r>
              <w:t>has been conducted against ships entitled to fly its flag which have violated international rules and standards, irrespective of where the violation has</w:t>
            </w:r>
            <w:r>
              <w:rPr>
                <w:spacing w:val="-12"/>
              </w:rPr>
              <w:t xml:space="preserve"> </w:t>
            </w:r>
            <w:r>
              <w:t>occurred.</w:t>
            </w:r>
          </w:p>
          <w:p w14:paraId="6210F38B" w14:textId="77777777" w:rsidR="0009623E" w:rsidRDefault="0009623E">
            <w:pPr>
              <w:pStyle w:val="TableParagraph"/>
              <w:spacing w:before="5"/>
              <w:rPr>
                <w:b/>
                <w:sz w:val="21"/>
              </w:rPr>
            </w:pPr>
          </w:p>
          <w:p w14:paraId="3F5BF496" w14:textId="77777777" w:rsidR="0009623E" w:rsidRDefault="00F00F55">
            <w:pPr>
              <w:pStyle w:val="TableParagraph"/>
              <w:spacing w:before="1" w:line="237" w:lineRule="auto"/>
              <w:ind w:left="107" w:right="106"/>
              <w:jc w:val="both"/>
            </w:pPr>
            <w:r>
              <w:t>There is no provision within the national law for proceedings to be brought and for the imposition of penalties of adequate severity against a ship for violation of the provisions of those mandatory   IMO instruments to which the State is a</w:t>
            </w:r>
            <w:r>
              <w:rPr>
                <w:spacing w:val="-12"/>
              </w:rPr>
              <w:t xml:space="preserve"> </w:t>
            </w:r>
            <w:r>
              <w:t>Party.</w:t>
            </w:r>
          </w:p>
          <w:p w14:paraId="45C2F735" w14:textId="77777777" w:rsidR="0009623E" w:rsidRDefault="0009623E">
            <w:pPr>
              <w:pStyle w:val="TableParagraph"/>
              <w:spacing w:before="6"/>
              <w:rPr>
                <w:b/>
              </w:rPr>
            </w:pPr>
          </w:p>
          <w:p w14:paraId="6392887D" w14:textId="77777777" w:rsidR="0009623E" w:rsidRDefault="00F00F55">
            <w:pPr>
              <w:pStyle w:val="TableParagraph"/>
              <w:ind w:left="107"/>
              <w:rPr>
                <w:b/>
              </w:rPr>
            </w:pPr>
            <w:r>
              <w:rPr>
                <w:b/>
              </w:rPr>
              <w:t>EVIDENCE:</w:t>
            </w:r>
          </w:p>
          <w:p w14:paraId="078B1442" w14:textId="77777777" w:rsidR="0009623E" w:rsidRDefault="0009623E">
            <w:pPr>
              <w:pStyle w:val="TableParagraph"/>
              <w:spacing w:before="7"/>
              <w:rPr>
                <w:b/>
              </w:rPr>
            </w:pPr>
          </w:p>
          <w:p w14:paraId="7D94CA37" w14:textId="77777777" w:rsidR="0009623E" w:rsidRDefault="00F00F55">
            <w:pPr>
              <w:pStyle w:val="TableParagraph"/>
              <w:spacing w:before="1"/>
              <w:ind w:left="107"/>
              <w:jc w:val="both"/>
              <w:rPr>
                <w:b/>
                <w:i/>
              </w:rPr>
            </w:pPr>
            <w:r>
              <w:rPr>
                <w:b/>
                <w:i/>
              </w:rPr>
              <w:t>[To include evidence, as appropriate.]</w:t>
            </w:r>
          </w:p>
        </w:tc>
      </w:tr>
      <w:tr w:rsidR="0009623E" w14:paraId="0DAFF6A4" w14:textId="77777777">
        <w:trPr>
          <w:trHeight w:val="3525"/>
        </w:trPr>
        <w:tc>
          <w:tcPr>
            <w:tcW w:w="9902" w:type="dxa"/>
            <w:gridSpan w:val="2"/>
          </w:tcPr>
          <w:p w14:paraId="42025C1A" w14:textId="77777777" w:rsidR="0009623E" w:rsidRDefault="00F00F55">
            <w:pPr>
              <w:pStyle w:val="TableParagraph"/>
              <w:spacing w:before="2"/>
              <w:ind w:left="107"/>
              <w:jc w:val="both"/>
              <w:rPr>
                <w:b/>
              </w:rPr>
            </w:pPr>
            <w:r>
              <w:rPr>
                <w:b/>
              </w:rPr>
              <w:t>APPLICABLE PROVISIONS OF THE AUDIT STANDARD:</w:t>
            </w:r>
          </w:p>
          <w:p w14:paraId="6F94163A" w14:textId="77777777" w:rsidR="0009623E" w:rsidRDefault="0009623E">
            <w:pPr>
              <w:pStyle w:val="TableParagraph"/>
              <w:spacing w:before="3"/>
              <w:rPr>
                <w:b/>
              </w:rPr>
            </w:pPr>
          </w:p>
          <w:p w14:paraId="1F25A589" w14:textId="77777777" w:rsidR="0009623E" w:rsidRDefault="00F00F55">
            <w:pPr>
              <w:pStyle w:val="TableParagraph"/>
              <w:spacing w:line="237" w:lineRule="auto"/>
              <w:ind w:left="107" w:right="96"/>
              <w:jc w:val="both"/>
              <w:rPr>
                <w:i/>
              </w:rPr>
            </w:pPr>
            <w:r>
              <w:rPr>
                <w:b/>
                <w:i/>
              </w:rPr>
              <w:t>III</w:t>
            </w:r>
            <w:r>
              <w:rPr>
                <w:b/>
                <w:i/>
                <w:spacing w:val="-26"/>
              </w:rPr>
              <w:t xml:space="preserve"> </w:t>
            </w:r>
            <w:r>
              <w:rPr>
                <w:b/>
                <w:i/>
              </w:rPr>
              <w:t>Code,</w:t>
            </w:r>
            <w:r>
              <w:rPr>
                <w:b/>
                <w:i/>
                <w:spacing w:val="-24"/>
              </w:rPr>
              <w:t xml:space="preserve"> </w:t>
            </w:r>
            <w:r>
              <w:rPr>
                <w:b/>
                <w:i/>
              </w:rPr>
              <w:t>part</w:t>
            </w:r>
            <w:r>
              <w:rPr>
                <w:b/>
                <w:i/>
                <w:spacing w:val="-26"/>
              </w:rPr>
              <w:t xml:space="preserve"> </w:t>
            </w:r>
            <w:r>
              <w:rPr>
                <w:b/>
                <w:i/>
              </w:rPr>
              <w:t>2,</w:t>
            </w:r>
            <w:r>
              <w:rPr>
                <w:b/>
                <w:i/>
                <w:spacing w:val="-25"/>
              </w:rPr>
              <w:t xml:space="preserve"> </w:t>
            </w:r>
            <w:r>
              <w:rPr>
                <w:b/>
                <w:i/>
              </w:rPr>
              <w:t>paragraph</w:t>
            </w:r>
            <w:r>
              <w:rPr>
                <w:b/>
                <w:i/>
                <w:spacing w:val="-24"/>
              </w:rPr>
              <w:t xml:space="preserve"> </w:t>
            </w:r>
            <w:r>
              <w:rPr>
                <w:b/>
                <w:i/>
              </w:rPr>
              <w:t>22</w:t>
            </w:r>
            <w:r>
              <w:rPr>
                <w:b/>
                <w:i/>
                <w:spacing w:val="-22"/>
              </w:rPr>
              <w:t xml:space="preserve"> </w:t>
            </w:r>
            <w:r>
              <w:t>–</w:t>
            </w:r>
            <w:r>
              <w:rPr>
                <w:spacing w:val="-23"/>
              </w:rPr>
              <w:t xml:space="preserve"> </w:t>
            </w:r>
            <w:r>
              <w:rPr>
                <w:i/>
              </w:rPr>
              <w:t>Flag</w:t>
            </w:r>
            <w:r>
              <w:rPr>
                <w:i/>
                <w:spacing w:val="-24"/>
              </w:rPr>
              <w:t xml:space="preserve"> </w:t>
            </w:r>
            <w:r>
              <w:rPr>
                <w:i/>
              </w:rPr>
              <w:t>States</w:t>
            </w:r>
            <w:r>
              <w:rPr>
                <w:i/>
                <w:spacing w:val="-27"/>
              </w:rPr>
              <w:t xml:space="preserve"> </w:t>
            </w:r>
            <w:r>
              <w:rPr>
                <w:i/>
              </w:rPr>
              <w:t>should</w:t>
            </w:r>
            <w:r>
              <w:rPr>
                <w:i/>
                <w:spacing w:val="-28"/>
              </w:rPr>
              <w:t xml:space="preserve"> </w:t>
            </w:r>
            <w:r>
              <w:rPr>
                <w:i/>
              </w:rPr>
              <w:t>take</w:t>
            </w:r>
            <w:r>
              <w:rPr>
                <w:i/>
                <w:spacing w:val="-28"/>
              </w:rPr>
              <w:t xml:space="preserve"> </w:t>
            </w:r>
            <w:r>
              <w:rPr>
                <w:i/>
              </w:rPr>
              <w:t>all</w:t>
            </w:r>
            <w:r>
              <w:rPr>
                <w:i/>
                <w:spacing w:val="-29"/>
              </w:rPr>
              <w:t xml:space="preserve"> </w:t>
            </w:r>
            <w:r>
              <w:rPr>
                <w:i/>
              </w:rPr>
              <w:t>necessary</w:t>
            </w:r>
            <w:r>
              <w:rPr>
                <w:i/>
                <w:spacing w:val="-27"/>
              </w:rPr>
              <w:t xml:space="preserve"> </w:t>
            </w:r>
            <w:r>
              <w:rPr>
                <w:i/>
                <w:spacing w:val="-3"/>
              </w:rPr>
              <w:t>measures</w:t>
            </w:r>
            <w:r>
              <w:rPr>
                <w:i/>
                <w:spacing w:val="-27"/>
              </w:rPr>
              <w:t xml:space="preserve"> </w:t>
            </w:r>
            <w:r>
              <w:rPr>
                <w:i/>
              </w:rPr>
              <w:t>to</w:t>
            </w:r>
            <w:r>
              <w:rPr>
                <w:i/>
                <w:spacing w:val="-28"/>
              </w:rPr>
              <w:t xml:space="preserve"> </w:t>
            </w:r>
            <w:r>
              <w:rPr>
                <w:i/>
                <w:spacing w:val="-2"/>
              </w:rPr>
              <w:t>secure</w:t>
            </w:r>
            <w:r>
              <w:rPr>
                <w:i/>
                <w:spacing w:val="-28"/>
              </w:rPr>
              <w:t xml:space="preserve"> </w:t>
            </w:r>
            <w:r>
              <w:rPr>
                <w:i/>
              </w:rPr>
              <w:t>observance of</w:t>
            </w:r>
            <w:r>
              <w:rPr>
                <w:i/>
                <w:spacing w:val="-14"/>
              </w:rPr>
              <w:t xml:space="preserve"> </w:t>
            </w:r>
            <w:r>
              <w:rPr>
                <w:i/>
              </w:rPr>
              <w:t>international</w:t>
            </w:r>
            <w:r>
              <w:rPr>
                <w:i/>
                <w:spacing w:val="-14"/>
              </w:rPr>
              <w:t xml:space="preserve"> </w:t>
            </w:r>
            <w:r>
              <w:rPr>
                <w:i/>
              </w:rPr>
              <w:t>rules</w:t>
            </w:r>
            <w:r>
              <w:rPr>
                <w:i/>
                <w:spacing w:val="-10"/>
              </w:rPr>
              <w:t xml:space="preserve"> </w:t>
            </w:r>
            <w:r>
              <w:rPr>
                <w:i/>
              </w:rPr>
              <w:t>and</w:t>
            </w:r>
            <w:r>
              <w:rPr>
                <w:i/>
                <w:spacing w:val="-12"/>
              </w:rPr>
              <w:t xml:space="preserve"> </w:t>
            </w:r>
            <w:r>
              <w:rPr>
                <w:i/>
              </w:rPr>
              <w:t>standards</w:t>
            </w:r>
            <w:r>
              <w:rPr>
                <w:i/>
                <w:spacing w:val="-15"/>
              </w:rPr>
              <w:t xml:space="preserve"> </w:t>
            </w:r>
            <w:r>
              <w:rPr>
                <w:i/>
              </w:rPr>
              <w:t>by</w:t>
            </w:r>
            <w:r>
              <w:rPr>
                <w:i/>
                <w:spacing w:val="-14"/>
              </w:rPr>
              <w:t xml:space="preserve"> </w:t>
            </w:r>
            <w:r>
              <w:rPr>
                <w:i/>
              </w:rPr>
              <w:t>ships</w:t>
            </w:r>
            <w:r>
              <w:rPr>
                <w:i/>
                <w:spacing w:val="-15"/>
              </w:rPr>
              <w:t xml:space="preserve"> </w:t>
            </w:r>
            <w:r>
              <w:rPr>
                <w:i/>
              </w:rPr>
              <w:t>entitled</w:t>
            </w:r>
            <w:r>
              <w:rPr>
                <w:i/>
                <w:spacing w:val="-14"/>
              </w:rPr>
              <w:t xml:space="preserve"> </w:t>
            </w:r>
            <w:r>
              <w:rPr>
                <w:i/>
              </w:rPr>
              <w:t>to</w:t>
            </w:r>
            <w:r>
              <w:rPr>
                <w:i/>
                <w:spacing w:val="-16"/>
              </w:rPr>
              <w:t xml:space="preserve"> </w:t>
            </w:r>
            <w:r>
              <w:rPr>
                <w:i/>
              </w:rPr>
              <w:t>fly</w:t>
            </w:r>
            <w:r>
              <w:rPr>
                <w:i/>
                <w:spacing w:val="-15"/>
              </w:rPr>
              <w:t xml:space="preserve"> </w:t>
            </w:r>
            <w:r>
              <w:rPr>
                <w:i/>
              </w:rPr>
              <w:t>their</w:t>
            </w:r>
            <w:r>
              <w:rPr>
                <w:i/>
                <w:spacing w:val="-16"/>
              </w:rPr>
              <w:t xml:space="preserve"> </w:t>
            </w:r>
            <w:r>
              <w:rPr>
                <w:i/>
              </w:rPr>
              <w:t>flag</w:t>
            </w:r>
            <w:r>
              <w:rPr>
                <w:i/>
                <w:spacing w:val="-15"/>
              </w:rPr>
              <w:t xml:space="preserve"> </w:t>
            </w:r>
            <w:r>
              <w:rPr>
                <w:i/>
              </w:rPr>
              <w:t>and</w:t>
            </w:r>
            <w:r>
              <w:rPr>
                <w:i/>
                <w:spacing w:val="-15"/>
              </w:rPr>
              <w:t xml:space="preserve"> </w:t>
            </w:r>
            <w:r>
              <w:rPr>
                <w:i/>
              </w:rPr>
              <w:t>by</w:t>
            </w:r>
            <w:r>
              <w:rPr>
                <w:i/>
                <w:spacing w:val="-15"/>
              </w:rPr>
              <w:t xml:space="preserve"> </w:t>
            </w:r>
            <w:r>
              <w:rPr>
                <w:i/>
              </w:rPr>
              <w:t>entities</w:t>
            </w:r>
            <w:r>
              <w:rPr>
                <w:i/>
                <w:spacing w:val="-14"/>
              </w:rPr>
              <w:t xml:space="preserve"> </w:t>
            </w:r>
            <w:r>
              <w:rPr>
                <w:i/>
              </w:rPr>
              <w:t>and</w:t>
            </w:r>
            <w:r>
              <w:rPr>
                <w:i/>
                <w:spacing w:val="-15"/>
              </w:rPr>
              <w:t xml:space="preserve"> </w:t>
            </w:r>
            <w:r>
              <w:rPr>
                <w:i/>
              </w:rPr>
              <w:t>persons</w:t>
            </w:r>
            <w:r>
              <w:rPr>
                <w:i/>
                <w:spacing w:val="-15"/>
              </w:rPr>
              <w:t xml:space="preserve"> </w:t>
            </w:r>
            <w:r>
              <w:rPr>
                <w:i/>
              </w:rPr>
              <w:t>under their</w:t>
            </w:r>
            <w:r>
              <w:rPr>
                <w:i/>
                <w:spacing w:val="-23"/>
              </w:rPr>
              <w:t xml:space="preserve"> </w:t>
            </w:r>
            <w:r>
              <w:rPr>
                <w:i/>
              </w:rPr>
              <w:t>jurisdiction</w:t>
            </w:r>
            <w:r>
              <w:rPr>
                <w:i/>
                <w:spacing w:val="-21"/>
              </w:rPr>
              <w:t xml:space="preserve"> </w:t>
            </w:r>
            <w:r>
              <w:rPr>
                <w:i/>
              </w:rPr>
              <w:t>so</w:t>
            </w:r>
            <w:r>
              <w:rPr>
                <w:i/>
                <w:spacing w:val="-21"/>
              </w:rPr>
              <w:t xml:space="preserve"> </w:t>
            </w:r>
            <w:r>
              <w:rPr>
                <w:i/>
              </w:rPr>
              <w:t>as</w:t>
            </w:r>
            <w:r>
              <w:rPr>
                <w:i/>
                <w:spacing w:val="-21"/>
              </w:rPr>
              <w:t xml:space="preserve"> </w:t>
            </w:r>
            <w:r>
              <w:rPr>
                <w:i/>
              </w:rPr>
              <w:t>to</w:t>
            </w:r>
            <w:r>
              <w:rPr>
                <w:i/>
                <w:spacing w:val="-21"/>
              </w:rPr>
              <w:t xml:space="preserve"> </w:t>
            </w:r>
            <w:r>
              <w:rPr>
                <w:i/>
              </w:rPr>
              <w:t>ensure</w:t>
            </w:r>
            <w:r>
              <w:rPr>
                <w:i/>
                <w:spacing w:val="-21"/>
              </w:rPr>
              <w:t xml:space="preserve"> </w:t>
            </w:r>
            <w:r>
              <w:rPr>
                <w:i/>
              </w:rPr>
              <w:t>compliance</w:t>
            </w:r>
            <w:r>
              <w:rPr>
                <w:i/>
                <w:spacing w:val="-21"/>
              </w:rPr>
              <w:t xml:space="preserve"> </w:t>
            </w:r>
            <w:r>
              <w:rPr>
                <w:i/>
              </w:rPr>
              <w:t>with</w:t>
            </w:r>
            <w:r>
              <w:rPr>
                <w:i/>
                <w:spacing w:val="-20"/>
              </w:rPr>
              <w:t xml:space="preserve"> </w:t>
            </w:r>
            <w:r>
              <w:rPr>
                <w:i/>
              </w:rPr>
              <w:t>their</w:t>
            </w:r>
            <w:r>
              <w:rPr>
                <w:i/>
                <w:spacing w:val="-27"/>
              </w:rPr>
              <w:t xml:space="preserve"> </w:t>
            </w:r>
            <w:r>
              <w:rPr>
                <w:i/>
                <w:spacing w:val="-3"/>
              </w:rPr>
              <w:t>international</w:t>
            </w:r>
            <w:r>
              <w:rPr>
                <w:i/>
                <w:spacing w:val="-26"/>
              </w:rPr>
              <w:t xml:space="preserve"> </w:t>
            </w:r>
            <w:r>
              <w:rPr>
                <w:i/>
                <w:spacing w:val="-3"/>
              </w:rPr>
              <w:t>obligations.</w:t>
            </w:r>
            <w:r>
              <w:rPr>
                <w:i/>
                <w:spacing w:val="12"/>
              </w:rPr>
              <w:t xml:space="preserve"> </w:t>
            </w:r>
            <w:r>
              <w:rPr>
                <w:i/>
              </w:rPr>
              <w:t>Such</w:t>
            </w:r>
            <w:r>
              <w:rPr>
                <w:i/>
                <w:spacing w:val="-26"/>
              </w:rPr>
              <w:t xml:space="preserve"> </w:t>
            </w:r>
            <w:r>
              <w:rPr>
                <w:i/>
                <w:spacing w:val="-3"/>
              </w:rPr>
              <w:t>measures</w:t>
            </w:r>
            <w:r>
              <w:rPr>
                <w:i/>
                <w:spacing w:val="-24"/>
              </w:rPr>
              <w:t xml:space="preserve"> </w:t>
            </w:r>
            <w:r>
              <w:rPr>
                <w:i/>
              </w:rPr>
              <w:t xml:space="preserve">should, </w:t>
            </w:r>
            <w:r>
              <w:t>inter alia</w:t>
            </w:r>
            <w:r>
              <w:rPr>
                <w:i/>
              </w:rPr>
              <w:t>,</w:t>
            </w:r>
            <w:r>
              <w:rPr>
                <w:i/>
                <w:spacing w:val="-5"/>
              </w:rPr>
              <w:t xml:space="preserve"> </w:t>
            </w:r>
            <w:r>
              <w:rPr>
                <w:i/>
              </w:rPr>
              <w:t>include:</w:t>
            </w:r>
          </w:p>
          <w:p w14:paraId="024C32FE" w14:textId="77777777" w:rsidR="0009623E" w:rsidRDefault="0009623E">
            <w:pPr>
              <w:pStyle w:val="TableParagraph"/>
              <w:spacing w:before="4"/>
              <w:rPr>
                <w:b/>
                <w:sz w:val="21"/>
              </w:rPr>
            </w:pPr>
          </w:p>
          <w:p w14:paraId="404CF2EB" w14:textId="77777777" w:rsidR="0009623E" w:rsidRDefault="00F00F55">
            <w:pPr>
              <w:pStyle w:val="TableParagraph"/>
              <w:numPr>
                <w:ilvl w:val="0"/>
                <w:numId w:val="3"/>
              </w:numPr>
              <w:tabs>
                <w:tab w:val="left" w:pos="961"/>
              </w:tabs>
              <w:spacing w:before="1" w:line="237" w:lineRule="auto"/>
              <w:ind w:right="109" w:hanging="500"/>
              <w:jc w:val="both"/>
              <w:rPr>
                <w:i/>
              </w:rPr>
            </w:pPr>
            <w:r>
              <w:rPr>
                <w:i/>
              </w:rPr>
              <w:t>providing, in national laws and regulations, for penalties of</w:t>
            </w:r>
            <w:r>
              <w:rPr>
                <w:i/>
                <w:spacing w:val="-45"/>
              </w:rPr>
              <w:t xml:space="preserve"> </w:t>
            </w:r>
            <w:r>
              <w:rPr>
                <w:i/>
              </w:rPr>
              <w:t>adequate severity to discourage violation of international rules and standards by ships entitled to fly their</w:t>
            </w:r>
            <w:r>
              <w:rPr>
                <w:i/>
                <w:spacing w:val="-33"/>
              </w:rPr>
              <w:t xml:space="preserve"> </w:t>
            </w:r>
            <w:r>
              <w:rPr>
                <w:i/>
              </w:rPr>
              <w:t>flag;</w:t>
            </w:r>
          </w:p>
          <w:p w14:paraId="63100780" w14:textId="77777777" w:rsidR="0009623E" w:rsidRDefault="0009623E">
            <w:pPr>
              <w:pStyle w:val="TableParagraph"/>
              <w:rPr>
                <w:b/>
                <w:sz w:val="21"/>
              </w:rPr>
            </w:pPr>
          </w:p>
          <w:p w14:paraId="78FC9A14" w14:textId="77777777" w:rsidR="0009623E" w:rsidRDefault="00F00F55">
            <w:pPr>
              <w:pStyle w:val="TableParagraph"/>
              <w:numPr>
                <w:ilvl w:val="0"/>
                <w:numId w:val="3"/>
              </w:numPr>
              <w:tabs>
                <w:tab w:val="left" w:pos="961"/>
              </w:tabs>
              <w:spacing w:line="235" w:lineRule="auto"/>
              <w:ind w:right="100" w:hanging="500"/>
              <w:jc w:val="both"/>
              <w:rPr>
                <w:i/>
              </w:rPr>
            </w:pPr>
            <w:r>
              <w:rPr>
                <w:i/>
              </w:rPr>
              <w:t>instituting</w:t>
            </w:r>
            <w:r>
              <w:rPr>
                <w:i/>
                <w:spacing w:val="-18"/>
              </w:rPr>
              <w:t xml:space="preserve"> </w:t>
            </w:r>
            <w:r>
              <w:rPr>
                <w:i/>
              </w:rPr>
              <w:t>proceedings</w:t>
            </w:r>
            <w:r>
              <w:rPr>
                <w:i/>
                <w:spacing w:val="-16"/>
              </w:rPr>
              <w:t xml:space="preserve"> </w:t>
            </w:r>
            <w:r>
              <w:rPr>
                <w:i/>
              </w:rPr>
              <w:t>–</w:t>
            </w:r>
            <w:r>
              <w:rPr>
                <w:i/>
                <w:spacing w:val="-21"/>
              </w:rPr>
              <w:t xml:space="preserve"> </w:t>
            </w:r>
            <w:r>
              <w:rPr>
                <w:i/>
              </w:rPr>
              <w:t>after</w:t>
            </w:r>
            <w:r>
              <w:rPr>
                <w:i/>
                <w:spacing w:val="-22"/>
              </w:rPr>
              <w:t xml:space="preserve"> </w:t>
            </w:r>
            <w:r>
              <w:rPr>
                <w:i/>
              </w:rPr>
              <w:t>an</w:t>
            </w:r>
            <w:r>
              <w:rPr>
                <w:i/>
                <w:spacing w:val="-20"/>
              </w:rPr>
              <w:t xml:space="preserve"> </w:t>
            </w:r>
            <w:r>
              <w:rPr>
                <w:i/>
              </w:rPr>
              <w:t>investigation</w:t>
            </w:r>
            <w:r>
              <w:rPr>
                <w:i/>
                <w:spacing w:val="-21"/>
              </w:rPr>
              <w:t xml:space="preserve"> </w:t>
            </w:r>
            <w:r>
              <w:rPr>
                <w:i/>
              </w:rPr>
              <w:t>has</w:t>
            </w:r>
            <w:r>
              <w:rPr>
                <w:i/>
                <w:spacing w:val="-20"/>
              </w:rPr>
              <w:t xml:space="preserve"> </w:t>
            </w:r>
            <w:r>
              <w:rPr>
                <w:i/>
              </w:rPr>
              <w:t>been</w:t>
            </w:r>
            <w:r>
              <w:rPr>
                <w:i/>
                <w:spacing w:val="-21"/>
              </w:rPr>
              <w:t xml:space="preserve"> </w:t>
            </w:r>
            <w:r>
              <w:rPr>
                <w:i/>
              </w:rPr>
              <w:t>conducted</w:t>
            </w:r>
            <w:r>
              <w:rPr>
                <w:i/>
                <w:spacing w:val="-14"/>
              </w:rPr>
              <w:t xml:space="preserve"> </w:t>
            </w:r>
            <w:r>
              <w:rPr>
                <w:rFonts w:ascii="Symbol" w:hAnsi="Symbol"/>
                <w:i/>
                <w:sz w:val="23"/>
              </w:rPr>
              <w:t></w:t>
            </w:r>
            <w:r>
              <w:rPr>
                <w:rFonts w:ascii="Times New Roman" w:hAnsi="Times New Roman"/>
                <w:i/>
                <w:spacing w:val="-17"/>
                <w:sz w:val="23"/>
              </w:rPr>
              <w:t xml:space="preserve"> </w:t>
            </w:r>
            <w:r>
              <w:rPr>
                <w:i/>
              </w:rPr>
              <w:t>against</w:t>
            </w:r>
            <w:r>
              <w:rPr>
                <w:i/>
                <w:spacing w:val="-22"/>
              </w:rPr>
              <w:t xml:space="preserve"> </w:t>
            </w:r>
            <w:r>
              <w:rPr>
                <w:i/>
              </w:rPr>
              <w:t>ships</w:t>
            </w:r>
            <w:r>
              <w:rPr>
                <w:i/>
                <w:spacing w:val="-20"/>
              </w:rPr>
              <w:t xml:space="preserve"> </w:t>
            </w:r>
            <w:r>
              <w:rPr>
                <w:i/>
              </w:rPr>
              <w:t>entitled</w:t>
            </w:r>
            <w:r>
              <w:rPr>
                <w:i/>
                <w:spacing w:val="-20"/>
              </w:rPr>
              <w:t xml:space="preserve"> </w:t>
            </w:r>
            <w:r>
              <w:rPr>
                <w:i/>
              </w:rPr>
              <w:t>to fly its flag, which have violated international rules and standards, irrespective of where the violation has</w:t>
            </w:r>
            <w:r>
              <w:rPr>
                <w:i/>
                <w:spacing w:val="-2"/>
              </w:rPr>
              <w:t xml:space="preserve"> </w:t>
            </w:r>
            <w:r>
              <w:rPr>
                <w:i/>
              </w:rPr>
              <w:t>occurred;</w:t>
            </w:r>
          </w:p>
        </w:tc>
      </w:tr>
      <w:tr w:rsidR="0009623E" w14:paraId="18BC50F0" w14:textId="77777777">
        <w:trPr>
          <w:trHeight w:val="513"/>
        </w:trPr>
        <w:tc>
          <w:tcPr>
            <w:tcW w:w="4861" w:type="dxa"/>
          </w:tcPr>
          <w:p w14:paraId="3295B158" w14:textId="77777777" w:rsidR="0009623E" w:rsidRDefault="00F00F55">
            <w:pPr>
              <w:pStyle w:val="TableParagraph"/>
              <w:spacing w:before="2"/>
              <w:ind w:left="107"/>
            </w:pPr>
            <w:r>
              <w:rPr>
                <w:b/>
              </w:rPr>
              <w:t xml:space="preserve">Team Leader: </w:t>
            </w:r>
            <w:r>
              <w:t>J. Johnson</w:t>
            </w:r>
          </w:p>
        </w:tc>
        <w:tc>
          <w:tcPr>
            <w:tcW w:w="5041" w:type="dxa"/>
          </w:tcPr>
          <w:p w14:paraId="33C1468D" w14:textId="77777777" w:rsidR="0009623E" w:rsidRDefault="00F00F55">
            <w:pPr>
              <w:pStyle w:val="TableParagraph"/>
              <w:spacing w:before="2"/>
              <w:ind w:left="107"/>
            </w:pPr>
            <w:r>
              <w:rPr>
                <w:b/>
              </w:rPr>
              <w:t xml:space="preserve">Date: </w:t>
            </w:r>
            <w:r>
              <w:t>25 June 2016</w:t>
            </w:r>
          </w:p>
        </w:tc>
      </w:tr>
      <w:tr w:rsidR="0009623E" w14:paraId="3622E79F" w14:textId="77777777">
        <w:trPr>
          <w:trHeight w:val="513"/>
        </w:trPr>
        <w:tc>
          <w:tcPr>
            <w:tcW w:w="4861" w:type="dxa"/>
          </w:tcPr>
          <w:p w14:paraId="0B79C621"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59B2A9A4" w14:textId="77777777" w:rsidR="0009623E" w:rsidRDefault="00F00F55">
            <w:pPr>
              <w:pStyle w:val="TableParagraph"/>
              <w:spacing w:before="2"/>
              <w:ind w:left="107"/>
            </w:pPr>
            <w:r>
              <w:rPr>
                <w:b/>
              </w:rPr>
              <w:t xml:space="preserve">Date Received: </w:t>
            </w:r>
            <w:r>
              <w:t>25 June 2016</w:t>
            </w:r>
          </w:p>
        </w:tc>
      </w:tr>
    </w:tbl>
    <w:p w14:paraId="741C9FF1" w14:textId="77777777" w:rsidR="0009623E" w:rsidRDefault="0009623E">
      <w:pPr>
        <w:sectPr w:rsidR="0009623E">
          <w:headerReference w:type="default" r:id="rId85"/>
          <w:footerReference w:type="default" r:id="rId86"/>
          <w:pgSz w:w="11910" w:h="16840"/>
          <w:pgMar w:top="1380" w:right="860" w:bottom="1000" w:left="760" w:header="856" w:footer="803" w:gutter="0"/>
          <w:cols w:space="720"/>
        </w:sectPr>
      </w:pPr>
    </w:p>
    <w:p w14:paraId="0930D0F2" w14:textId="77777777" w:rsidR="0009623E" w:rsidRDefault="0009623E">
      <w:pPr>
        <w:pStyle w:val="BodyText"/>
        <w:spacing w:before="11"/>
        <w:rPr>
          <w:b/>
          <w:sz w:val="13"/>
        </w:rPr>
      </w:pPr>
    </w:p>
    <w:p w14:paraId="30CC9913" w14:textId="77777777" w:rsidR="0009623E" w:rsidRDefault="00F00F55">
      <w:pPr>
        <w:spacing w:before="91"/>
        <w:ind w:left="2128" w:right="2031"/>
        <w:jc w:val="center"/>
        <w:rPr>
          <w:b/>
        </w:rPr>
      </w:pPr>
      <w:r>
        <w:rPr>
          <w:b/>
        </w:rPr>
        <w:t>IMO MEMBER STATE AUDIT SCHEME</w:t>
      </w:r>
    </w:p>
    <w:p w14:paraId="34193A7B" w14:textId="77777777" w:rsidR="0009623E" w:rsidRDefault="0009623E">
      <w:pPr>
        <w:pStyle w:val="BodyText"/>
        <w:spacing w:before="8"/>
        <w:rPr>
          <w:b/>
        </w:rPr>
      </w:pPr>
    </w:p>
    <w:p w14:paraId="46E54C96" w14:textId="77777777" w:rsidR="0009623E" w:rsidRDefault="00F00F55">
      <w:pPr>
        <w:ind w:left="2128" w:right="2022"/>
        <w:jc w:val="center"/>
        <w:rPr>
          <w:b/>
        </w:rPr>
      </w:pPr>
      <w:r>
        <w:rPr>
          <w:b/>
        </w:rPr>
        <w:t>Form A</w:t>
      </w:r>
    </w:p>
    <w:p w14:paraId="65B7F067" w14:textId="77777777" w:rsidR="0009623E" w:rsidRDefault="0009623E">
      <w:pPr>
        <w:pStyle w:val="BodyText"/>
        <w:spacing w:before="5"/>
        <w:rPr>
          <w:b/>
        </w:rPr>
      </w:pPr>
    </w:p>
    <w:tbl>
      <w:tblPr>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4"/>
        <w:gridCol w:w="771"/>
        <w:gridCol w:w="892"/>
        <w:gridCol w:w="543"/>
        <w:gridCol w:w="221"/>
        <w:gridCol w:w="4674"/>
      </w:tblGrid>
      <w:tr w:rsidR="0009623E" w14:paraId="1BE2A577" w14:textId="77777777">
        <w:trPr>
          <w:trHeight w:val="770"/>
        </w:trPr>
        <w:tc>
          <w:tcPr>
            <w:tcW w:w="9645" w:type="dxa"/>
            <w:gridSpan w:val="6"/>
          </w:tcPr>
          <w:p w14:paraId="5C8E9E6C" w14:textId="77777777" w:rsidR="0009623E" w:rsidRDefault="0009623E">
            <w:pPr>
              <w:pStyle w:val="TableParagraph"/>
              <w:spacing w:before="6"/>
              <w:rPr>
                <w:b/>
              </w:rPr>
            </w:pPr>
          </w:p>
          <w:p w14:paraId="66606A80" w14:textId="77777777" w:rsidR="0009623E" w:rsidRDefault="00F00F55">
            <w:pPr>
              <w:pStyle w:val="TableParagraph"/>
              <w:ind w:left="3361" w:right="3360"/>
              <w:jc w:val="center"/>
              <w:rPr>
                <w:b/>
              </w:rPr>
            </w:pPr>
            <w:r>
              <w:rPr>
                <w:b/>
              </w:rPr>
              <w:t>FINDINGS/OBSERVATIONS</w:t>
            </w:r>
          </w:p>
        </w:tc>
      </w:tr>
      <w:tr w:rsidR="0009623E" w14:paraId="5F191B28" w14:textId="77777777">
        <w:trPr>
          <w:trHeight w:val="1331"/>
        </w:trPr>
        <w:tc>
          <w:tcPr>
            <w:tcW w:w="2544" w:type="dxa"/>
            <w:tcBorders>
              <w:right w:val="nil"/>
            </w:tcBorders>
          </w:tcPr>
          <w:p w14:paraId="60F28E76" w14:textId="77777777" w:rsidR="0009623E" w:rsidRDefault="00F00F55">
            <w:pPr>
              <w:pStyle w:val="TableParagraph"/>
              <w:spacing w:before="2"/>
              <w:ind w:left="69"/>
            </w:pPr>
            <w:r>
              <w:rPr>
                <w:b/>
              </w:rPr>
              <w:t xml:space="preserve">Member State: </w:t>
            </w:r>
            <w:r>
              <w:t>Round</w:t>
            </w:r>
          </w:p>
          <w:p w14:paraId="5450229A" w14:textId="77777777" w:rsidR="0009623E" w:rsidRDefault="0009623E">
            <w:pPr>
              <w:pStyle w:val="TableParagraph"/>
              <w:spacing w:before="2"/>
              <w:rPr>
                <w:b/>
              </w:rPr>
            </w:pPr>
          </w:p>
          <w:p w14:paraId="214C50B4" w14:textId="77777777" w:rsidR="0009623E" w:rsidRDefault="00F00F55">
            <w:pPr>
              <w:pStyle w:val="TableParagraph"/>
              <w:tabs>
                <w:tab w:val="left" w:pos="1773"/>
              </w:tabs>
              <w:spacing w:line="237" w:lineRule="auto"/>
              <w:ind w:left="69" w:right="190"/>
            </w:pPr>
            <w:r>
              <w:rPr>
                <w:b/>
              </w:rPr>
              <w:t>Department:</w:t>
            </w:r>
            <w:r>
              <w:rPr>
                <w:b/>
              </w:rPr>
              <w:tab/>
            </w:r>
            <w:r>
              <w:rPr>
                <w:spacing w:val="-3"/>
              </w:rPr>
              <w:t xml:space="preserve">Coast </w:t>
            </w:r>
            <w:r>
              <w:t>Rescue</w:t>
            </w:r>
            <w:r>
              <w:rPr>
                <w:spacing w:val="-3"/>
              </w:rPr>
              <w:t xml:space="preserve"> </w:t>
            </w:r>
            <w:r>
              <w:t>Division</w:t>
            </w:r>
          </w:p>
        </w:tc>
        <w:tc>
          <w:tcPr>
            <w:tcW w:w="771" w:type="dxa"/>
            <w:tcBorders>
              <w:left w:val="nil"/>
              <w:right w:val="nil"/>
            </w:tcBorders>
          </w:tcPr>
          <w:p w14:paraId="07C0CC4E" w14:textId="77777777" w:rsidR="0009623E" w:rsidRDefault="0009623E">
            <w:pPr>
              <w:pStyle w:val="TableParagraph"/>
              <w:rPr>
                <w:b/>
                <w:sz w:val="24"/>
              </w:rPr>
            </w:pPr>
          </w:p>
          <w:p w14:paraId="0A6A87AF" w14:textId="77777777" w:rsidR="0009623E" w:rsidRDefault="0009623E">
            <w:pPr>
              <w:pStyle w:val="TableParagraph"/>
              <w:spacing w:before="2"/>
              <w:rPr>
                <w:b/>
                <w:sz w:val="20"/>
              </w:rPr>
            </w:pPr>
          </w:p>
          <w:p w14:paraId="33E3F2A8" w14:textId="77777777" w:rsidR="0009623E" w:rsidRDefault="00F00F55">
            <w:pPr>
              <w:pStyle w:val="TableParagraph"/>
              <w:ind w:left="6"/>
            </w:pPr>
            <w:r>
              <w:t>Guard,</w:t>
            </w:r>
          </w:p>
        </w:tc>
        <w:tc>
          <w:tcPr>
            <w:tcW w:w="892" w:type="dxa"/>
            <w:tcBorders>
              <w:left w:val="nil"/>
              <w:right w:val="nil"/>
            </w:tcBorders>
          </w:tcPr>
          <w:p w14:paraId="4AE0E5B5" w14:textId="77777777" w:rsidR="0009623E" w:rsidRDefault="0009623E">
            <w:pPr>
              <w:pStyle w:val="TableParagraph"/>
              <w:rPr>
                <w:b/>
                <w:sz w:val="24"/>
              </w:rPr>
            </w:pPr>
          </w:p>
          <w:p w14:paraId="30D91FF4" w14:textId="77777777" w:rsidR="0009623E" w:rsidRDefault="0009623E">
            <w:pPr>
              <w:pStyle w:val="TableParagraph"/>
              <w:spacing w:before="2"/>
              <w:rPr>
                <w:b/>
                <w:sz w:val="20"/>
              </w:rPr>
            </w:pPr>
          </w:p>
          <w:p w14:paraId="14ABAD42" w14:textId="77777777" w:rsidR="0009623E" w:rsidRDefault="00F00F55">
            <w:pPr>
              <w:pStyle w:val="TableParagraph"/>
              <w:ind w:left="103"/>
            </w:pPr>
            <w:r>
              <w:t>Search</w:t>
            </w:r>
          </w:p>
        </w:tc>
        <w:tc>
          <w:tcPr>
            <w:tcW w:w="543" w:type="dxa"/>
            <w:tcBorders>
              <w:left w:val="nil"/>
            </w:tcBorders>
          </w:tcPr>
          <w:p w14:paraId="192279BF" w14:textId="77777777" w:rsidR="0009623E" w:rsidRDefault="0009623E">
            <w:pPr>
              <w:pStyle w:val="TableParagraph"/>
              <w:rPr>
                <w:b/>
                <w:sz w:val="24"/>
              </w:rPr>
            </w:pPr>
          </w:p>
          <w:p w14:paraId="5AA553C6" w14:textId="77777777" w:rsidR="0009623E" w:rsidRDefault="0009623E">
            <w:pPr>
              <w:pStyle w:val="TableParagraph"/>
              <w:spacing w:before="2"/>
              <w:rPr>
                <w:b/>
                <w:sz w:val="20"/>
              </w:rPr>
            </w:pPr>
          </w:p>
          <w:p w14:paraId="138BC666" w14:textId="77777777" w:rsidR="0009623E" w:rsidRDefault="00F00F55">
            <w:pPr>
              <w:pStyle w:val="TableParagraph"/>
              <w:ind w:left="102"/>
            </w:pPr>
            <w:r>
              <w:t>and</w:t>
            </w:r>
          </w:p>
        </w:tc>
        <w:tc>
          <w:tcPr>
            <w:tcW w:w="4895" w:type="dxa"/>
            <w:gridSpan w:val="2"/>
          </w:tcPr>
          <w:p w14:paraId="7446E702" w14:textId="77777777" w:rsidR="0009623E" w:rsidRDefault="00F00F55">
            <w:pPr>
              <w:pStyle w:val="TableParagraph"/>
              <w:spacing w:before="2"/>
              <w:ind w:left="67"/>
            </w:pPr>
            <w:r>
              <w:rPr>
                <w:b/>
              </w:rPr>
              <w:t xml:space="preserve">Audit period: </w:t>
            </w:r>
            <w:r>
              <w:t>20-30 June 2016</w:t>
            </w:r>
          </w:p>
        </w:tc>
      </w:tr>
      <w:tr w:rsidR="0009623E" w14:paraId="22555F47" w14:textId="77777777">
        <w:trPr>
          <w:trHeight w:val="505"/>
        </w:trPr>
        <w:tc>
          <w:tcPr>
            <w:tcW w:w="4750" w:type="dxa"/>
            <w:gridSpan w:val="4"/>
          </w:tcPr>
          <w:p w14:paraId="6133A8DE" w14:textId="77777777" w:rsidR="0009623E" w:rsidRDefault="00F00F55">
            <w:pPr>
              <w:pStyle w:val="TableParagraph"/>
              <w:spacing w:before="2"/>
              <w:ind w:left="69"/>
              <w:rPr>
                <w:b/>
              </w:rPr>
            </w:pPr>
            <w:r>
              <w:rPr>
                <w:b/>
              </w:rPr>
              <w:t>Finding No.: FD-06</w:t>
            </w:r>
          </w:p>
        </w:tc>
        <w:tc>
          <w:tcPr>
            <w:tcW w:w="4895" w:type="dxa"/>
            <w:gridSpan w:val="2"/>
          </w:tcPr>
          <w:p w14:paraId="15E2369A" w14:textId="77777777" w:rsidR="0009623E" w:rsidRDefault="00F00F55">
            <w:pPr>
              <w:pStyle w:val="TableParagraph"/>
              <w:spacing w:before="2"/>
              <w:ind w:left="67"/>
              <w:rPr>
                <w:b/>
              </w:rPr>
            </w:pPr>
            <w:r>
              <w:rPr>
                <w:b/>
              </w:rPr>
              <w:t>Observation No.:</w:t>
            </w:r>
          </w:p>
        </w:tc>
      </w:tr>
      <w:tr w:rsidR="0009623E" w14:paraId="5E9FC580" w14:textId="77777777">
        <w:trPr>
          <w:trHeight w:val="3024"/>
        </w:trPr>
        <w:tc>
          <w:tcPr>
            <w:tcW w:w="9645" w:type="dxa"/>
            <w:gridSpan w:val="6"/>
          </w:tcPr>
          <w:p w14:paraId="4034FC83" w14:textId="77777777" w:rsidR="0009623E" w:rsidRDefault="00F00F55">
            <w:pPr>
              <w:pStyle w:val="TableParagraph"/>
              <w:spacing w:before="2"/>
              <w:ind w:left="69"/>
              <w:rPr>
                <w:b/>
              </w:rPr>
            </w:pPr>
            <w:r>
              <w:rPr>
                <w:b/>
              </w:rPr>
              <w:t>STATEMENT</w:t>
            </w:r>
          </w:p>
          <w:p w14:paraId="4BC7FFA3" w14:textId="77777777" w:rsidR="0009623E" w:rsidRDefault="0009623E">
            <w:pPr>
              <w:pStyle w:val="TableParagraph"/>
              <w:spacing w:before="7"/>
              <w:rPr>
                <w:b/>
                <w:sz w:val="21"/>
              </w:rPr>
            </w:pPr>
          </w:p>
          <w:p w14:paraId="52A6E615" w14:textId="77777777" w:rsidR="0009623E" w:rsidRDefault="00F00F55">
            <w:pPr>
              <w:pStyle w:val="TableParagraph"/>
              <w:spacing w:line="237" w:lineRule="auto"/>
              <w:ind w:left="69"/>
            </w:pPr>
            <w:r>
              <w:t>The Administration has not arranged for the use of life-saving signals during search and rescue operations.</w:t>
            </w:r>
          </w:p>
          <w:p w14:paraId="67D5939C" w14:textId="77777777" w:rsidR="0009623E" w:rsidRDefault="0009623E">
            <w:pPr>
              <w:pStyle w:val="TableParagraph"/>
              <w:spacing w:before="7"/>
              <w:rPr>
                <w:b/>
                <w:sz w:val="21"/>
              </w:rPr>
            </w:pPr>
          </w:p>
          <w:p w14:paraId="078CBBAA" w14:textId="77777777" w:rsidR="0009623E" w:rsidRDefault="00F00F55">
            <w:pPr>
              <w:pStyle w:val="TableParagraph"/>
              <w:spacing w:line="237" w:lineRule="auto"/>
              <w:ind w:left="69"/>
            </w:pPr>
            <w:r>
              <w:t>This</w:t>
            </w:r>
            <w:r>
              <w:rPr>
                <w:spacing w:val="-16"/>
              </w:rPr>
              <w:t xml:space="preserve"> </w:t>
            </w:r>
            <w:r>
              <w:t>was</w:t>
            </w:r>
            <w:r>
              <w:rPr>
                <w:spacing w:val="-14"/>
              </w:rPr>
              <w:t xml:space="preserve"> </w:t>
            </w:r>
            <w:r>
              <w:t>evidenced</w:t>
            </w:r>
            <w:r>
              <w:rPr>
                <w:spacing w:val="-15"/>
              </w:rPr>
              <w:t xml:space="preserve"> </w:t>
            </w:r>
            <w:r>
              <w:t>by</w:t>
            </w:r>
            <w:r>
              <w:rPr>
                <w:spacing w:val="-21"/>
              </w:rPr>
              <w:t xml:space="preserve"> </w:t>
            </w:r>
            <w:r>
              <w:t>the</w:t>
            </w:r>
            <w:r>
              <w:rPr>
                <w:spacing w:val="-15"/>
              </w:rPr>
              <w:t xml:space="preserve"> </w:t>
            </w:r>
            <w:r>
              <w:t>lack</w:t>
            </w:r>
            <w:r>
              <w:rPr>
                <w:spacing w:val="-14"/>
              </w:rPr>
              <w:t xml:space="preserve"> </w:t>
            </w:r>
            <w:r>
              <w:t>of</w:t>
            </w:r>
            <w:r>
              <w:rPr>
                <w:spacing w:val="-14"/>
              </w:rPr>
              <w:t xml:space="preserve"> </w:t>
            </w:r>
            <w:r>
              <w:t>records</w:t>
            </w:r>
            <w:r>
              <w:rPr>
                <w:spacing w:val="-14"/>
              </w:rPr>
              <w:t xml:space="preserve"> </w:t>
            </w:r>
            <w:r>
              <w:t>confirming</w:t>
            </w:r>
            <w:r>
              <w:rPr>
                <w:spacing w:val="-16"/>
              </w:rPr>
              <w:t xml:space="preserve"> </w:t>
            </w:r>
            <w:r>
              <w:t>that</w:t>
            </w:r>
            <w:r>
              <w:rPr>
                <w:spacing w:val="-17"/>
              </w:rPr>
              <w:t xml:space="preserve"> </w:t>
            </w:r>
            <w:r>
              <w:t>life-saving</w:t>
            </w:r>
            <w:r>
              <w:rPr>
                <w:spacing w:val="-16"/>
              </w:rPr>
              <w:t xml:space="preserve"> </w:t>
            </w:r>
            <w:r>
              <w:t>signals</w:t>
            </w:r>
            <w:r>
              <w:rPr>
                <w:spacing w:val="-17"/>
              </w:rPr>
              <w:t xml:space="preserve"> </w:t>
            </w:r>
            <w:r>
              <w:t>are</w:t>
            </w:r>
            <w:r>
              <w:rPr>
                <w:spacing w:val="-17"/>
              </w:rPr>
              <w:t xml:space="preserve"> </w:t>
            </w:r>
            <w:r>
              <w:t>used</w:t>
            </w:r>
            <w:r>
              <w:rPr>
                <w:spacing w:val="-17"/>
              </w:rPr>
              <w:t xml:space="preserve"> </w:t>
            </w:r>
            <w:r>
              <w:t>during</w:t>
            </w:r>
            <w:r>
              <w:rPr>
                <w:spacing w:val="-16"/>
              </w:rPr>
              <w:t xml:space="preserve"> </w:t>
            </w:r>
            <w:r>
              <w:t>search and</w:t>
            </w:r>
            <w:r>
              <w:rPr>
                <w:spacing w:val="-3"/>
              </w:rPr>
              <w:t xml:space="preserve"> </w:t>
            </w:r>
            <w:r>
              <w:t>rescue</w:t>
            </w:r>
            <w:r>
              <w:rPr>
                <w:spacing w:val="-3"/>
              </w:rPr>
              <w:t xml:space="preserve"> </w:t>
            </w:r>
            <w:r>
              <w:t>operations</w:t>
            </w:r>
            <w:r>
              <w:rPr>
                <w:spacing w:val="-2"/>
              </w:rPr>
              <w:t xml:space="preserve"> </w:t>
            </w:r>
            <w:r>
              <w:t>and</w:t>
            </w:r>
            <w:r>
              <w:rPr>
                <w:spacing w:val="-3"/>
              </w:rPr>
              <w:t xml:space="preserve"> </w:t>
            </w:r>
            <w:r>
              <w:t>confirmed</w:t>
            </w:r>
            <w:r>
              <w:rPr>
                <w:spacing w:val="-3"/>
              </w:rPr>
              <w:t xml:space="preserve"> </w:t>
            </w:r>
            <w:r>
              <w:t>by</w:t>
            </w:r>
            <w:r>
              <w:rPr>
                <w:spacing w:val="-8"/>
              </w:rPr>
              <w:t xml:space="preserve"> </w:t>
            </w:r>
            <w:r>
              <w:t>the</w:t>
            </w:r>
            <w:r>
              <w:rPr>
                <w:spacing w:val="-3"/>
              </w:rPr>
              <w:t xml:space="preserve"> </w:t>
            </w:r>
            <w:r>
              <w:t>auditee</w:t>
            </w:r>
            <w:r>
              <w:rPr>
                <w:spacing w:val="-2"/>
              </w:rPr>
              <w:t xml:space="preserve"> </w:t>
            </w:r>
            <w:r>
              <w:t>that</w:t>
            </w:r>
            <w:r>
              <w:rPr>
                <w:spacing w:val="-4"/>
              </w:rPr>
              <w:t xml:space="preserve"> </w:t>
            </w:r>
            <w:r>
              <w:t>they</w:t>
            </w:r>
            <w:r>
              <w:rPr>
                <w:spacing w:val="-8"/>
              </w:rPr>
              <w:t xml:space="preserve"> </w:t>
            </w:r>
            <w:r>
              <w:t>have</w:t>
            </w:r>
            <w:r>
              <w:rPr>
                <w:spacing w:val="-3"/>
              </w:rPr>
              <w:t xml:space="preserve"> </w:t>
            </w:r>
            <w:r>
              <w:t>not</w:t>
            </w:r>
            <w:r>
              <w:rPr>
                <w:spacing w:val="-4"/>
              </w:rPr>
              <w:t xml:space="preserve"> </w:t>
            </w:r>
            <w:r>
              <w:t>been</w:t>
            </w:r>
            <w:r>
              <w:rPr>
                <w:spacing w:val="-2"/>
              </w:rPr>
              <w:t xml:space="preserve"> </w:t>
            </w:r>
            <w:r>
              <w:t>used.</w:t>
            </w:r>
          </w:p>
          <w:p w14:paraId="3D082321" w14:textId="77777777" w:rsidR="0009623E" w:rsidRDefault="0009623E">
            <w:pPr>
              <w:pStyle w:val="TableParagraph"/>
              <w:rPr>
                <w:b/>
              </w:rPr>
            </w:pPr>
          </w:p>
          <w:p w14:paraId="7C386F91" w14:textId="77777777" w:rsidR="0009623E" w:rsidRDefault="00F00F55">
            <w:pPr>
              <w:pStyle w:val="TableParagraph"/>
              <w:ind w:left="69"/>
              <w:rPr>
                <w:b/>
              </w:rPr>
            </w:pPr>
            <w:r>
              <w:rPr>
                <w:b/>
              </w:rPr>
              <w:t>EVIDENCE:</w:t>
            </w:r>
          </w:p>
          <w:p w14:paraId="1C1D11ED" w14:textId="77777777" w:rsidR="0009623E" w:rsidRDefault="0009623E">
            <w:pPr>
              <w:pStyle w:val="TableParagraph"/>
              <w:spacing w:before="7"/>
              <w:rPr>
                <w:b/>
              </w:rPr>
            </w:pPr>
          </w:p>
          <w:p w14:paraId="22457B81" w14:textId="77777777" w:rsidR="0009623E" w:rsidRDefault="00F00F55">
            <w:pPr>
              <w:pStyle w:val="TableParagraph"/>
              <w:ind w:left="69"/>
              <w:rPr>
                <w:b/>
                <w:i/>
              </w:rPr>
            </w:pPr>
            <w:r>
              <w:rPr>
                <w:b/>
                <w:i/>
              </w:rPr>
              <w:t>[To include evidence, as appropriate.]</w:t>
            </w:r>
          </w:p>
        </w:tc>
      </w:tr>
      <w:tr w:rsidR="0009623E" w14:paraId="0F2DE6D4" w14:textId="77777777">
        <w:trPr>
          <w:trHeight w:val="2267"/>
        </w:trPr>
        <w:tc>
          <w:tcPr>
            <w:tcW w:w="9645" w:type="dxa"/>
            <w:gridSpan w:val="6"/>
          </w:tcPr>
          <w:p w14:paraId="32689DD6" w14:textId="77777777" w:rsidR="0009623E" w:rsidRDefault="00F00F55">
            <w:pPr>
              <w:pStyle w:val="TableParagraph"/>
              <w:spacing w:before="2"/>
              <w:ind w:left="69"/>
              <w:jc w:val="both"/>
              <w:rPr>
                <w:b/>
              </w:rPr>
            </w:pPr>
            <w:r>
              <w:rPr>
                <w:b/>
              </w:rPr>
              <w:t>APPLICABLE PROVISION OF THE AUDIT STANDARD:</w:t>
            </w:r>
          </w:p>
          <w:p w14:paraId="727BE884" w14:textId="77777777" w:rsidR="0009623E" w:rsidRDefault="0009623E">
            <w:pPr>
              <w:pStyle w:val="TableParagraph"/>
              <w:spacing w:before="2"/>
              <w:rPr>
                <w:b/>
              </w:rPr>
            </w:pPr>
          </w:p>
          <w:p w14:paraId="1693FEA0" w14:textId="77777777" w:rsidR="0009623E" w:rsidRDefault="00F00F55">
            <w:pPr>
              <w:pStyle w:val="TableParagraph"/>
              <w:spacing w:line="237" w:lineRule="auto"/>
              <w:ind w:left="69" w:right="65"/>
              <w:jc w:val="both"/>
              <w:rPr>
                <w:i/>
              </w:rPr>
            </w:pPr>
            <w:r>
              <w:rPr>
                <w:b/>
                <w:i/>
              </w:rPr>
              <w:t>SOLAS</w:t>
            </w:r>
            <w:r>
              <w:rPr>
                <w:b/>
                <w:i/>
                <w:spacing w:val="-17"/>
              </w:rPr>
              <w:t xml:space="preserve"> </w:t>
            </w:r>
            <w:r>
              <w:rPr>
                <w:b/>
                <w:i/>
              </w:rPr>
              <w:t>74</w:t>
            </w:r>
            <w:r>
              <w:rPr>
                <w:b/>
                <w:i/>
                <w:spacing w:val="-17"/>
              </w:rPr>
              <w:t xml:space="preserve"> </w:t>
            </w:r>
            <w:r>
              <w:rPr>
                <w:b/>
                <w:i/>
              </w:rPr>
              <w:t>regulation</w:t>
            </w:r>
            <w:r>
              <w:rPr>
                <w:b/>
                <w:i/>
                <w:spacing w:val="-16"/>
              </w:rPr>
              <w:t xml:space="preserve"> </w:t>
            </w:r>
            <w:r>
              <w:rPr>
                <w:b/>
                <w:i/>
              </w:rPr>
              <w:t>V/8</w:t>
            </w:r>
            <w:r>
              <w:rPr>
                <w:b/>
                <w:i/>
                <w:spacing w:val="-12"/>
              </w:rPr>
              <w:t xml:space="preserve"> </w:t>
            </w:r>
            <w:r>
              <w:rPr>
                <w:i/>
              </w:rPr>
              <w:t>–</w:t>
            </w:r>
            <w:r>
              <w:rPr>
                <w:i/>
                <w:spacing w:val="-16"/>
              </w:rPr>
              <w:t xml:space="preserve"> </w:t>
            </w:r>
            <w:r>
              <w:rPr>
                <w:i/>
              </w:rPr>
              <w:t>Contracting</w:t>
            </w:r>
            <w:r>
              <w:rPr>
                <w:i/>
                <w:spacing w:val="-16"/>
              </w:rPr>
              <w:t xml:space="preserve"> </w:t>
            </w:r>
            <w:r>
              <w:rPr>
                <w:i/>
              </w:rPr>
              <w:t>Governments</w:t>
            </w:r>
            <w:r>
              <w:rPr>
                <w:i/>
                <w:spacing w:val="-16"/>
              </w:rPr>
              <w:t xml:space="preserve"> </w:t>
            </w:r>
            <w:r>
              <w:rPr>
                <w:i/>
              </w:rPr>
              <w:t>undertake</w:t>
            </w:r>
            <w:r>
              <w:rPr>
                <w:i/>
                <w:spacing w:val="-17"/>
              </w:rPr>
              <w:t xml:space="preserve"> </w:t>
            </w:r>
            <w:r>
              <w:rPr>
                <w:i/>
              </w:rPr>
              <w:t>to</w:t>
            </w:r>
            <w:r>
              <w:rPr>
                <w:i/>
                <w:spacing w:val="-17"/>
              </w:rPr>
              <w:t xml:space="preserve"> </w:t>
            </w:r>
            <w:r>
              <w:rPr>
                <w:i/>
              </w:rPr>
              <w:t>arrange</w:t>
            </w:r>
            <w:r>
              <w:rPr>
                <w:i/>
                <w:spacing w:val="-17"/>
              </w:rPr>
              <w:t xml:space="preserve"> </w:t>
            </w:r>
            <w:r>
              <w:rPr>
                <w:i/>
              </w:rPr>
              <w:t>that</w:t>
            </w:r>
            <w:r>
              <w:rPr>
                <w:i/>
                <w:spacing w:val="-17"/>
              </w:rPr>
              <w:t xml:space="preserve"> </w:t>
            </w:r>
            <w:r>
              <w:rPr>
                <w:i/>
              </w:rPr>
              <w:t>life-saving</w:t>
            </w:r>
            <w:r>
              <w:rPr>
                <w:i/>
                <w:spacing w:val="-18"/>
              </w:rPr>
              <w:t xml:space="preserve"> </w:t>
            </w:r>
            <w:r>
              <w:rPr>
                <w:i/>
              </w:rPr>
              <w:t>signals are used by search and rescue facilities engaged in search and rescue operations when communicating with ships or persons in</w:t>
            </w:r>
            <w:r>
              <w:rPr>
                <w:i/>
                <w:spacing w:val="-9"/>
              </w:rPr>
              <w:t xml:space="preserve"> </w:t>
            </w:r>
            <w:r>
              <w:rPr>
                <w:i/>
              </w:rPr>
              <w:t>distress.</w:t>
            </w:r>
          </w:p>
          <w:p w14:paraId="469BFE8A" w14:textId="77777777" w:rsidR="0009623E" w:rsidRDefault="0009623E">
            <w:pPr>
              <w:pStyle w:val="TableParagraph"/>
              <w:spacing w:before="2"/>
              <w:rPr>
                <w:b/>
              </w:rPr>
            </w:pPr>
          </w:p>
          <w:p w14:paraId="6980D9BC" w14:textId="77777777" w:rsidR="0009623E" w:rsidRDefault="00F00F55">
            <w:pPr>
              <w:pStyle w:val="TableParagraph"/>
              <w:spacing w:line="237" w:lineRule="auto"/>
              <w:ind w:left="69" w:right="71"/>
              <w:jc w:val="both"/>
              <w:rPr>
                <w:i/>
              </w:rPr>
            </w:pPr>
            <w:r>
              <w:rPr>
                <w:b/>
                <w:i/>
              </w:rPr>
              <w:t>III</w:t>
            </w:r>
            <w:r>
              <w:rPr>
                <w:b/>
                <w:i/>
                <w:spacing w:val="-19"/>
              </w:rPr>
              <w:t xml:space="preserve"> </w:t>
            </w:r>
            <w:r>
              <w:rPr>
                <w:b/>
                <w:i/>
              </w:rPr>
              <w:t>Code,</w:t>
            </w:r>
            <w:r>
              <w:rPr>
                <w:b/>
                <w:i/>
                <w:spacing w:val="-18"/>
              </w:rPr>
              <w:t xml:space="preserve"> </w:t>
            </w:r>
            <w:r>
              <w:rPr>
                <w:b/>
                <w:i/>
              </w:rPr>
              <w:t>part</w:t>
            </w:r>
            <w:r>
              <w:rPr>
                <w:b/>
                <w:i/>
                <w:spacing w:val="-18"/>
              </w:rPr>
              <w:t xml:space="preserve"> </w:t>
            </w:r>
            <w:r>
              <w:rPr>
                <w:b/>
                <w:i/>
              </w:rPr>
              <w:t>3,</w:t>
            </w:r>
            <w:r>
              <w:rPr>
                <w:b/>
                <w:i/>
                <w:spacing w:val="-22"/>
              </w:rPr>
              <w:t xml:space="preserve"> </w:t>
            </w:r>
            <w:r>
              <w:rPr>
                <w:b/>
                <w:i/>
              </w:rPr>
              <w:t>paragraph</w:t>
            </w:r>
            <w:r>
              <w:rPr>
                <w:b/>
                <w:i/>
                <w:spacing w:val="-19"/>
              </w:rPr>
              <w:t xml:space="preserve"> </w:t>
            </w:r>
            <w:r>
              <w:rPr>
                <w:b/>
                <w:i/>
              </w:rPr>
              <w:t>49</w:t>
            </w:r>
            <w:r>
              <w:rPr>
                <w:b/>
                <w:i/>
                <w:spacing w:val="-17"/>
              </w:rPr>
              <w:t xml:space="preserve"> </w:t>
            </w:r>
            <w:r>
              <w:rPr>
                <w:i/>
              </w:rPr>
              <w:t>–</w:t>
            </w:r>
            <w:r>
              <w:rPr>
                <w:i/>
                <w:spacing w:val="-19"/>
              </w:rPr>
              <w:t xml:space="preserve"> </w:t>
            </w:r>
            <w:r>
              <w:rPr>
                <w:i/>
              </w:rPr>
              <w:t>A</w:t>
            </w:r>
            <w:r>
              <w:rPr>
                <w:i/>
                <w:spacing w:val="-20"/>
              </w:rPr>
              <w:t xml:space="preserve"> </w:t>
            </w:r>
            <w:r>
              <w:rPr>
                <w:b/>
                <w:i/>
              </w:rPr>
              <w:t>c</w:t>
            </w:r>
            <w:r>
              <w:rPr>
                <w:i/>
              </w:rPr>
              <w:t>oastal</w:t>
            </w:r>
            <w:r>
              <w:rPr>
                <w:i/>
                <w:spacing w:val="-20"/>
              </w:rPr>
              <w:t xml:space="preserve"> </w:t>
            </w:r>
            <w:r>
              <w:rPr>
                <w:i/>
              </w:rPr>
              <w:t>State</w:t>
            </w:r>
            <w:r>
              <w:rPr>
                <w:i/>
                <w:spacing w:val="-18"/>
              </w:rPr>
              <w:t xml:space="preserve"> </w:t>
            </w:r>
            <w:r>
              <w:rPr>
                <w:i/>
              </w:rPr>
              <w:t>should</w:t>
            </w:r>
            <w:r>
              <w:rPr>
                <w:i/>
                <w:spacing w:val="-20"/>
              </w:rPr>
              <w:t xml:space="preserve"> </w:t>
            </w:r>
            <w:r>
              <w:rPr>
                <w:i/>
              </w:rPr>
              <w:t>take</w:t>
            </w:r>
            <w:r>
              <w:rPr>
                <w:i/>
                <w:spacing w:val="-20"/>
              </w:rPr>
              <w:t xml:space="preserve"> </w:t>
            </w:r>
            <w:r>
              <w:rPr>
                <w:i/>
              </w:rPr>
              <w:t>all</w:t>
            </w:r>
            <w:r>
              <w:rPr>
                <w:i/>
                <w:spacing w:val="-21"/>
              </w:rPr>
              <w:t xml:space="preserve"> </w:t>
            </w:r>
            <w:r>
              <w:rPr>
                <w:i/>
              </w:rPr>
              <w:t>necessary</w:t>
            </w:r>
            <w:r>
              <w:rPr>
                <w:i/>
                <w:spacing w:val="-20"/>
              </w:rPr>
              <w:t xml:space="preserve"> </w:t>
            </w:r>
            <w:r>
              <w:rPr>
                <w:i/>
              </w:rPr>
              <w:t>measures</w:t>
            </w:r>
            <w:r>
              <w:rPr>
                <w:i/>
                <w:spacing w:val="-19"/>
              </w:rPr>
              <w:t xml:space="preserve"> </w:t>
            </w:r>
            <w:r>
              <w:rPr>
                <w:i/>
              </w:rPr>
              <w:t>to</w:t>
            </w:r>
            <w:r>
              <w:rPr>
                <w:i/>
                <w:spacing w:val="-20"/>
              </w:rPr>
              <w:t xml:space="preserve"> </w:t>
            </w:r>
            <w:r>
              <w:rPr>
                <w:i/>
              </w:rPr>
              <w:t>ensure</w:t>
            </w:r>
            <w:r>
              <w:rPr>
                <w:i/>
                <w:spacing w:val="-19"/>
              </w:rPr>
              <w:t xml:space="preserve"> </w:t>
            </w:r>
            <w:r>
              <w:rPr>
                <w:i/>
              </w:rPr>
              <w:t>their observance</w:t>
            </w:r>
            <w:r>
              <w:rPr>
                <w:i/>
                <w:spacing w:val="-5"/>
              </w:rPr>
              <w:t xml:space="preserve"> </w:t>
            </w:r>
            <w:r>
              <w:rPr>
                <w:i/>
              </w:rPr>
              <w:t>of</w:t>
            </w:r>
            <w:r>
              <w:rPr>
                <w:i/>
                <w:spacing w:val="-5"/>
              </w:rPr>
              <w:t xml:space="preserve"> </w:t>
            </w:r>
            <w:r>
              <w:rPr>
                <w:i/>
              </w:rPr>
              <w:t>international</w:t>
            </w:r>
            <w:r>
              <w:rPr>
                <w:i/>
                <w:spacing w:val="-5"/>
              </w:rPr>
              <w:t xml:space="preserve"> </w:t>
            </w:r>
            <w:r>
              <w:rPr>
                <w:i/>
              </w:rPr>
              <w:t>rules</w:t>
            </w:r>
            <w:r>
              <w:rPr>
                <w:i/>
                <w:spacing w:val="-3"/>
              </w:rPr>
              <w:t xml:space="preserve"> </w:t>
            </w:r>
            <w:r>
              <w:rPr>
                <w:i/>
              </w:rPr>
              <w:t>when</w:t>
            </w:r>
            <w:r>
              <w:rPr>
                <w:i/>
                <w:spacing w:val="-4"/>
              </w:rPr>
              <w:t xml:space="preserve"> </w:t>
            </w:r>
            <w:r>
              <w:rPr>
                <w:i/>
              </w:rPr>
              <w:t>exercising</w:t>
            </w:r>
            <w:r>
              <w:rPr>
                <w:i/>
                <w:spacing w:val="-3"/>
              </w:rPr>
              <w:t xml:space="preserve"> </w:t>
            </w:r>
            <w:r>
              <w:rPr>
                <w:i/>
              </w:rPr>
              <w:t>their</w:t>
            </w:r>
            <w:r>
              <w:rPr>
                <w:i/>
                <w:spacing w:val="-6"/>
              </w:rPr>
              <w:t xml:space="preserve"> </w:t>
            </w:r>
            <w:r>
              <w:rPr>
                <w:i/>
              </w:rPr>
              <w:t>rights</w:t>
            </w:r>
            <w:r>
              <w:rPr>
                <w:i/>
                <w:spacing w:val="-5"/>
              </w:rPr>
              <w:t xml:space="preserve"> </w:t>
            </w:r>
            <w:r>
              <w:rPr>
                <w:i/>
              </w:rPr>
              <w:t>and</w:t>
            </w:r>
            <w:r>
              <w:rPr>
                <w:i/>
                <w:spacing w:val="-4"/>
              </w:rPr>
              <w:t xml:space="preserve"> </w:t>
            </w:r>
            <w:r>
              <w:rPr>
                <w:i/>
              </w:rPr>
              <w:t>fulfilling</w:t>
            </w:r>
            <w:r>
              <w:rPr>
                <w:i/>
                <w:spacing w:val="-4"/>
              </w:rPr>
              <w:t xml:space="preserve"> </w:t>
            </w:r>
            <w:r>
              <w:rPr>
                <w:i/>
              </w:rPr>
              <w:t>their</w:t>
            </w:r>
            <w:r>
              <w:rPr>
                <w:i/>
                <w:spacing w:val="-6"/>
              </w:rPr>
              <w:t xml:space="preserve"> </w:t>
            </w:r>
            <w:r>
              <w:rPr>
                <w:i/>
              </w:rPr>
              <w:t>obligations.</w:t>
            </w:r>
          </w:p>
        </w:tc>
      </w:tr>
      <w:tr w:rsidR="0009623E" w14:paraId="334D7BEE" w14:textId="77777777">
        <w:trPr>
          <w:trHeight w:val="505"/>
        </w:trPr>
        <w:tc>
          <w:tcPr>
            <w:tcW w:w="2544" w:type="dxa"/>
            <w:tcBorders>
              <w:right w:val="nil"/>
            </w:tcBorders>
          </w:tcPr>
          <w:p w14:paraId="6EFD0B36" w14:textId="77777777" w:rsidR="0009623E" w:rsidRDefault="0009623E">
            <w:pPr>
              <w:pStyle w:val="TableParagraph"/>
              <w:spacing w:before="10"/>
              <w:rPr>
                <w:b/>
                <w:sz w:val="21"/>
              </w:rPr>
            </w:pPr>
          </w:p>
          <w:p w14:paraId="7CA3F94B" w14:textId="77777777" w:rsidR="0009623E" w:rsidRDefault="00F00F55">
            <w:pPr>
              <w:pStyle w:val="TableParagraph"/>
              <w:spacing w:line="234" w:lineRule="exact"/>
              <w:ind w:left="69" w:right="-15"/>
            </w:pPr>
            <w:r>
              <w:rPr>
                <w:b/>
              </w:rPr>
              <w:t xml:space="preserve">Team leader: </w:t>
            </w:r>
            <w:r>
              <w:t>J.</w:t>
            </w:r>
            <w:r>
              <w:rPr>
                <w:spacing w:val="-20"/>
              </w:rPr>
              <w:t xml:space="preserve"> </w:t>
            </w:r>
            <w:r>
              <w:t>Johnson</w:t>
            </w:r>
          </w:p>
        </w:tc>
        <w:tc>
          <w:tcPr>
            <w:tcW w:w="2427" w:type="dxa"/>
            <w:gridSpan w:val="4"/>
            <w:tcBorders>
              <w:left w:val="nil"/>
              <w:right w:val="nil"/>
            </w:tcBorders>
          </w:tcPr>
          <w:p w14:paraId="399FBAFE" w14:textId="77777777" w:rsidR="0009623E" w:rsidRDefault="0009623E">
            <w:pPr>
              <w:pStyle w:val="TableParagraph"/>
              <w:spacing w:before="10"/>
              <w:rPr>
                <w:b/>
                <w:sz w:val="21"/>
              </w:rPr>
            </w:pPr>
          </w:p>
          <w:p w14:paraId="3FD568C8" w14:textId="77777777" w:rsidR="0009623E" w:rsidRDefault="00F00F55">
            <w:pPr>
              <w:pStyle w:val="TableParagraph"/>
              <w:spacing w:line="234" w:lineRule="exact"/>
              <w:ind w:right="86"/>
              <w:jc w:val="right"/>
              <w:rPr>
                <w:b/>
              </w:rPr>
            </w:pPr>
            <w:r>
              <w:rPr>
                <w:b/>
                <w:w w:val="95"/>
              </w:rPr>
              <w:t>Date:</w:t>
            </w:r>
          </w:p>
        </w:tc>
        <w:tc>
          <w:tcPr>
            <w:tcW w:w="4674" w:type="dxa"/>
            <w:tcBorders>
              <w:left w:val="nil"/>
            </w:tcBorders>
          </w:tcPr>
          <w:p w14:paraId="79219792" w14:textId="77777777" w:rsidR="0009623E" w:rsidRDefault="0009623E">
            <w:pPr>
              <w:pStyle w:val="TableParagraph"/>
              <w:spacing w:before="10"/>
              <w:rPr>
                <w:b/>
                <w:sz w:val="21"/>
              </w:rPr>
            </w:pPr>
          </w:p>
          <w:p w14:paraId="18C0B0DB" w14:textId="77777777" w:rsidR="0009623E" w:rsidRDefault="00F00F55">
            <w:pPr>
              <w:pStyle w:val="TableParagraph"/>
              <w:spacing w:line="234" w:lineRule="exact"/>
              <w:ind w:left="93"/>
            </w:pPr>
            <w:r>
              <w:t>27 June 2016</w:t>
            </w:r>
          </w:p>
        </w:tc>
      </w:tr>
      <w:tr w:rsidR="0009623E" w14:paraId="6BF75F6E" w14:textId="77777777">
        <w:trPr>
          <w:trHeight w:val="506"/>
        </w:trPr>
        <w:tc>
          <w:tcPr>
            <w:tcW w:w="9645" w:type="dxa"/>
            <w:gridSpan w:val="6"/>
          </w:tcPr>
          <w:p w14:paraId="3E98200B" w14:textId="77777777" w:rsidR="0009623E" w:rsidRDefault="0009623E">
            <w:pPr>
              <w:pStyle w:val="TableParagraph"/>
              <w:spacing w:before="10"/>
              <w:rPr>
                <w:b/>
                <w:sz w:val="21"/>
              </w:rPr>
            </w:pPr>
          </w:p>
          <w:p w14:paraId="6D1223E1" w14:textId="77777777" w:rsidR="0009623E" w:rsidRDefault="00F00F55">
            <w:pPr>
              <w:pStyle w:val="TableParagraph"/>
              <w:tabs>
                <w:tab w:val="left" w:pos="4330"/>
              </w:tabs>
              <w:spacing w:line="234" w:lineRule="exact"/>
              <w:ind w:left="69"/>
            </w:pPr>
            <w:r>
              <w:rPr>
                <w:b/>
              </w:rPr>
              <w:t xml:space="preserve">Member State: </w:t>
            </w:r>
            <w:r>
              <w:t>(</w:t>
            </w:r>
            <w:r>
              <w:rPr>
                <w:i/>
              </w:rPr>
              <w:t>Name</w:t>
            </w:r>
            <w:r>
              <w:rPr>
                <w:i/>
                <w:spacing w:val="-17"/>
              </w:rPr>
              <w:t xml:space="preserve"> </w:t>
            </w:r>
            <w:r>
              <w:rPr>
                <w:i/>
              </w:rPr>
              <w:t>and</w:t>
            </w:r>
            <w:r>
              <w:rPr>
                <w:i/>
                <w:spacing w:val="-6"/>
              </w:rPr>
              <w:t xml:space="preserve"> </w:t>
            </w:r>
            <w:r>
              <w:rPr>
                <w:i/>
              </w:rPr>
              <w:t>signature)</w:t>
            </w:r>
            <w:r>
              <w:rPr>
                <w:i/>
              </w:rPr>
              <w:tab/>
            </w:r>
            <w:r>
              <w:rPr>
                <w:b/>
              </w:rPr>
              <w:t xml:space="preserve">Date received: </w:t>
            </w:r>
            <w:r>
              <w:t>27 June</w:t>
            </w:r>
            <w:r>
              <w:rPr>
                <w:spacing w:val="-2"/>
              </w:rPr>
              <w:t xml:space="preserve"> </w:t>
            </w:r>
            <w:r>
              <w:t>2016</w:t>
            </w:r>
          </w:p>
        </w:tc>
      </w:tr>
    </w:tbl>
    <w:p w14:paraId="0C14DFFF" w14:textId="77777777" w:rsidR="0009623E" w:rsidRDefault="0009623E">
      <w:pPr>
        <w:spacing w:line="234" w:lineRule="exact"/>
        <w:sectPr w:rsidR="0009623E">
          <w:headerReference w:type="default" r:id="rId87"/>
          <w:footerReference w:type="default" r:id="rId88"/>
          <w:pgSz w:w="11910" w:h="16840"/>
          <w:pgMar w:top="1380" w:right="860" w:bottom="1000" w:left="760" w:header="856" w:footer="803" w:gutter="0"/>
          <w:cols w:space="720"/>
        </w:sectPr>
      </w:pPr>
    </w:p>
    <w:p w14:paraId="17E1F5CF" w14:textId="77777777" w:rsidR="0009623E" w:rsidRDefault="0009623E">
      <w:pPr>
        <w:pStyle w:val="BodyText"/>
        <w:spacing w:before="11"/>
        <w:rPr>
          <w:b/>
          <w:sz w:val="13"/>
        </w:rPr>
      </w:pPr>
    </w:p>
    <w:p w14:paraId="529FB434" w14:textId="77777777" w:rsidR="0009623E" w:rsidRDefault="00F00F55">
      <w:pPr>
        <w:spacing w:before="91"/>
        <w:ind w:left="2128" w:right="2031"/>
        <w:jc w:val="center"/>
        <w:rPr>
          <w:b/>
        </w:rPr>
      </w:pPr>
      <w:r>
        <w:rPr>
          <w:b/>
        </w:rPr>
        <w:t>IMO MEMBER STATE AUDIT SCHEME</w:t>
      </w:r>
    </w:p>
    <w:p w14:paraId="53D11CF6" w14:textId="77777777" w:rsidR="0009623E" w:rsidRDefault="0009623E">
      <w:pPr>
        <w:pStyle w:val="BodyText"/>
        <w:spacing w:before="8"/>
        <w:rPr>
          <w:b/>
        </w:rPr>
      </w:pPr>
    </w:p>
    <w:p w14:paraId="1850DCB1" w14:textId="77777777" w:rsidR="0009623E" w:rsidRDefault="00F00F55">
      <w:pPr>
        <w:ind w:left="2128" w:right="2022"/>
        <w:jc w:val="center"/>
        <w:rPr>
          <w:b/>
        </w:rPr>
      </w:pPr>
      <w:r>
        <w:rPr>
          <w:b/>
        </w:rPr>
        <w:t>Form A</w:t>
      </w:r>
    </w:p>
    <w:p w14:paraId="712F252D"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2302D226" w14:textId="77777777">
        <w:trPr>
          <w:trHeight w:val="575"/>
        </w:trPr>
        <w:tc>
          <w:tcPr>
            <w:tcW w:w="9210" w:type="dxa"/>
            <w:gridSpan w:val="2"/>
          </w:tcPr>
          <w:p w14:paraId="38B21600" w14:textId="77777777" w:rsidR="0009623E" w:rsidRDefault="00F00F55">
            <w:pPr>
              <w:pStyle w:val="TableParagraph"/>
              <w:spacing w:before="160"/>
              <w:ind w:left="3145" w:right="3142"/>
              <w:jc w:val="center"/>
              <w:rPr>
                <w:b/>
              </w:rPr>
            </w:pPr>
            <w:r>
              <w:rPr>
                <w:b/>
              </w:rPr>
              <w:t>FINDINGS/OBSERVATIONS</w:t>
            </w:r>
          </w:p>
        </w:tc>
      </w:tr>
      <w:tr w:rsidR="0009623E" w14:paraId="2A45CE29" w14:textId="77777777">
        <w:trPr>
          <w:trHeight w:val="1026"/>
        </w:trPr>
        <w:tc>
          <w:tcPr>
            <w:tcW w:w="4613" w:type="dxa"/>
          </w:tcPr>
          <w:p w14:paraId="3E44AE9B" w14:textId="77777777" w:rsidR="0009623E" w:rsidRDefault="00F00F55">
            <w:pPr>
              <w:pStyle w:val="TableParagraph"/>
              <w:spacing w:before="2"/>
              <w:ind w:left="69"/>
            </w:pPr>
            <w:r>
              <w:rPr>
                <w:b/>
              </w:rPr>
              <w:t>Member State:</w:t>
            </w:r>
            <w:r>
              <w:rPr>
                <w:b/>
                <w:spacing w:val="58"/>
              </w:rPr>
              <w:t xml:space="preserve"> </w:t>
            </w:r>
            <w:r>
              <w:t>Round</w:t>
            </w:r>
          </w:p>
          <w:p w14:paraId="6BEB4FFD" w14:textId="77777777" w:rsidR="0009623E" w:rsidRDefault="0009623E">
            <w:pPr>
              <w:pStyle w:val="TableParagraph"/>
              <w:spacing w:before="7"/>
              <w:rPr>
                <w:b/>
              </w:rPr>
            </w:pPr>
          </w:p>
          <w:p w14:paraId="3D689B64" w14:textId="77777777" w:rsidR="0009623E" w:rsidRDefault="00F00F55">
            <w:pPr>
              <w:pStyle w:val="TableParagraph"/>
              <w:spacing w:before="1"/>
              <w:ind w:left="69"/>
            </w:pPr>
            <w:r>
              <w:rPr>
                <w:b/>
              </w:rPr>
              <w:t xml:space="preserve">Department: </w:t>
            </w:r>
            <w:r>
              <w:t>Navigation and Radio Division</w:t>
            </w:r>
          </w:p>
        </w:tc>
        <w:tc>
          <w:tcPr>
            <w:tcW w:w="4597" w:type="dxa"/>
          </w:tcPr>
          <w:p w14:paraId="711E162E" w14:textId="77777777" w:rsidR="0009623E" w:rsidRDefault="00F00F55">
            <w:pPr>
              <w:pStyle w:val="TableParagraph"/>
              <w:spacing w:before="2"/>
              <w:ind w:left="69"/>
            </w:pPr>
            <w:r>
              <w:rPr>
                <w:b/>
              </w:rPr>
              <w:t xml:space="preserve">Audit period: </w:t>
            </w:r>
            <w:r>
              <w:t>20-30 June 2016</w:t>
            </w:r>
          </w:p>
        </w:tc>
      </w:tr>
      <w:tr w:rsidR="0009623E" w14:paraId="2E5A294B" w14:textId="77777777">
        <w:trPr>
          <w:trHeight w:val="770"/>
        </w:trPr>
        <w:tc>
          <w:tcPr>
            <w:tcW w:w="4613" w:type="dxa"/>
          </w:tcPr>
          <w:p w14:paraId="5302C0A7" w14:textId="77777777" w:rsidR="0009623E" w:rsidRDefault="0009623E">
            <w:pPr>
              <w:pStyle w:val="TableParagraph"/>
              <w:spacing w:before="6"/>
              <w:rPr>
                <w:b/>
              </w:rPr>
            </w:pPr>
          </w:p>
          <w:p w14:paraId="2BA5A4A1" w14:textId="77777777" w:rsidR="0009623E" w:rsidRDefault="00F00F55">
            <w:pPr>
              <w:pStyle w:val="TableParagraph"/>
              <w:ind w:left="69"/>
              <w:rPr>
                <w:b/>
              </w:rPr>
            </w:pPr>
            <w:r>
              <w:rPr>
                <w:b/>
              </w:rPr>
              <w:t>Finding No.: FD-07</w:t>
            </w:r>
          </w:p>
        </w:tc>
        <w:tc>
          <w:tcPr>
            <w:tcW w:w="4597" w:type="dxa"/>
          </w:tcPr>
          <w:p w14:paraId="0CA985CA" w14:textId="77777777" w:rsidR="0009623E" w:rsidRDefault="0009623E">
            <w:pPr>
              <w:pStyle w:val="TableParagraph"/>
              <w:spacing w:before="6"/>
              <w:rPr>
                <w:b/>
              </w:rPr>
            </w:pPr>
          </w:p>
          <w:p w14:paraId="5E7E4CEE" w14:textId="77777777" w:rsidR="0009623E" w:rsidRDefault="00F00F55">
            <w:pPr>
              <w:pStyle w:val="TableParagraph"/>
              <w:ind w:left="69"/>
              <w:rPr>
                <w:b/>
              </w:rPr>
            </w:pPr>
            <w:r>
              <w:rPr>
                <w:b/>
              </w:rPr>
              <w:t>Observation No.:</w:t>
            </w:r>
          </w:p>
        </w:tc>
      </w:tr>
      <w:tr w:rsidR="0009623E" w14:paraId="1C9714CB" w14:textId="77777777">
        <w:trPr>
          <w:trHeight w:val="2546"/>
        </w:trPr>
        <w:tc>
          <w:tcPr>
            <w:tcW w:w="9210" w:type="dxa"/>
            <w:gridSpan w:val="2"/>
          </w:tcPr>
          <w:p w14:paraId="53EEEC20" w14:textId="77777777" w:rsidR="0009623E" w:rsidRDefault="00F00F55">
            <w:pPr>
              <w:pStyle w:val="TableParagraph"/>
              <w:spacing w:before="2"/>
              <w:ind w:left="69"/>
              <w:rPr>
                <w:b/>
              </w:rPr>
            </w:pPr>
            <w:r>
              <w:rPr>
                <w:b/>
              </w:rPr>
              <w:t>STATEMENT:</w:t>
            </w:r>
          </w:p>
          <w:p w14:paraId="0FE56537" w14:textId="77777777" w:rsidR="0009623E" w:rsidRDefault="0009623E">
            <w:pPr>
              <w:pStyle w:val="TableParagraph"/>
              <w:spacing w:before="3"/>
              <w:rPr>
                <w:b/>
              </w:rPr>
            </w:pPr>
          </w:p>
          <w:p w14:paraId="6E689D6F" w14:textId="77777777" w:rsidR="0009623E" w:rsidRDefault="00F00F55">
            <w:pPr>
              <w:pStyle w:val="TableParagraph"/>
              <w:spacing w:line="237" w:lineRule="auto"/>
              <w:ind w:left="69" w:right="213"/>
              <w:jc w:val="both"/>
            </w:pPr>
            <w:r>
              <w:t>During the audit, no objective evidence was found of independent evaluation of the effectiveness</w:t>
            </w:r>
            <w:r>
              <w:rPr>
                <w:spacing w:val="-22"/>
              </w:rPr>
              <w:t xml:space="preserve"> </w:t>
            </w:r>
            <w:r>
              <w:t>of</w:t>
            </w:r>
            <w:r>
              <w:rPr>
                <w:spacing w:val="-20"/>
              </w:rPr>
              <w:t xml:space="preserve"> </w:t>
            </w:r>
            <w:r>
              <w:t>the</w:t>
            </w:r>
            <w:r>
              <w:rPr>
                <w:spacing w:val="-21"/>
              </w:rPr>
              <w:t xml:space="preserve"> </w:t>
            </w:r>
            <w:r>
              <w:t>information</w:t>
            </w:r>
            <w:r>
              <w:rPr>
                <w:spacing w:val="-21"/>
              </w:rPr>
              <w:t xml:space="preserve"> </w:t>
            </w:r>
            <w:r>
              <w:t>on</w:t>
            </w:r>
            <w:r>
              <w:rPr>
                <w:spacing w:val="-21"/>
              </w:rPr>
              <w:t xml:space="preserve"> </w:t>
            </w:r>
            <w:r>
              <w:t>safety</w:t>
            </w:r>
            <w:r>
              <w:rPr>
                <w:spacing w:val="-28"/>
              </w:rPr>
              <w:t xml:space="preserve"> </w:t>
            </w:r>
            <w:r>
              <w:t>of</w:t>
            </w:r>
            <w:r>
              <w:rPr>
                <w:spacing w:val="-20"/>
              </w:rPr>
              <w:t xml:space="preserve"> </w:t>
            </w:r>
            <w:r>
              <w:t>navigation</w:t>
            </w:r>
            <w:r>
              <w:rPr>
                <w:spacing w:val="-21"/>
              </w:rPr>
              <w:t xml:space="preserve"> </w:t>
            </w:r>
            <w:r>
              <w:t>provided</w:t>
            </w:r>
            <w:r>
              <w:rPr>
                <w:spacing w:val="-21"/>
              </w:rPr>
              <w:t xml:space="preserve"> </w:t>
            </w:r>
            <w:r>
              <w:t>by</w:t>
            </w:r>
            <w:r>
              <w:rPr>
                <w:spacing w:val="-27"/>
              </w:rPr>
              <w:t xml:space="preserve"> </w:t>
            </w:r>
            <w:r>
              <w:t>the</w:t>
            </w:r>
            <w:r>
              <w:rPr>
                <w:spacing w:val="-21"/>
              </w:rPr>
              <w:t xml:space="preserve"> </w:t>
            </w:r>
            <w:r>
              <w:t>State</w:t>
            </w:r>
            <w:r>
              <w:rPr>
                <w:spacing w:val="-22"/>
              </w:rPr>
              <w:t xml:space="preserve"> </w:t>
            </w:r>
            <w:r>
              <w:t>to</w:t>
            </w:r>
            <w:r>
              <w:rPr>
                <w:spacing w:val="-21"/>
              </w:rPr>
              <w:t xml:space="preserve"> </w:t>
            </w:r>
            <w:r>
              <w:t>maritime</w:t>
            </w:r>
            <w:r>
              <w:rPr>
                <w:spacing w:val="-25"/>
              </w:rPr>
              <w:t xml:space="preserve"> </w:t>
            </w:r>
            <w:r>
              <w:t>users in the form of navigational</w:t>
            </w:r>
            <w:r>
              <w:rPr>
                <w:spacing w:val="-7"/>
              </w:rPr>
              <w:t xml:space="preserve"> </w:t>
            </w:r>
            <w:r>
              <w:t>warnings.</w:t>
            </w:r>
          </w:p>
          <w:p w14:paraId="3E6C9CD7" w14:textId="77777777" w:rsidR="0009623E" w:rsidRDefault="0009623E">
            <w:pPr>
              <w:pStyle w:val="TableParagraph"/>
              <w:spacing w:before="6"/>
              <w:rPr>
                <w:b/>
              </w:rPr>
            </w:pPr>
          </w:p>
          <w:p w14:paraId="67C9C523" w14:textId="77777777" w:rsidR="0009623E" w:rsidRDefault="00F00F55">
            <w:pPr>
              <w:pStyle w:val="TableParagraph"/>
              <w:ind w:left="69"/>
              <w:rPr>
                <w:b/>
              </w:rPr>
            </w:pPr>
            <w:r>
              <w:rPr>
                <w:b/>
              </w:rPr>
              <w:t>EVIDENCE:</w:t>
            </w:r>
          </w:p>
          <w:p w14:paraId="429CB22C" w14:textId="77777777" w:rsidR="0009623E" w:rsidRDefault="0009623E">
            <w:pPr>
              <w:pStyle w:val="TableParagraph"/>
              <w:spacing w:before="8"/>
              <w:rPr>
                <w:b/>
              </w:rPr>
            </w:pPr>
          </w:p>
          <w:p w14:paraId="106C0F63" w14:textId="77777777" w:rsidR="0009623E" w:rsidRDefault="00F00F55">
            <w:pPr>
              <w:pStyle w:val="TableParagraph"/>
              <w:ind w:left="69"/>
              <w:jc w:val="both"/>
              <w:rPr>
                <w:b/>
                <w:i/>
              </w:rPr>
            </w:pPr>
            <w:r>
              <w:rPr>
                <w:b/>
                <w:i/>
              </w:rPr>
              <w:t>[To include evidence, as appropriate.]</w:t>
            </w:r>
          </w:p>
        </w:tc>
      </w:tr>
      <w:tr w:rsidR="0009623E" w14:paraId="0001089F" w14:textId="77777777">
        <w:trPr>
          <w:trHeight w:val="1518"/>
        </w:trPr>
        <w:tc>
          <w:tcPr>
            <w:tcW w:w="9210" w:type="dxa"/>
            <w:gridSpan w:val="2"/>
          </w:tcPr>
          <w:p w14:paraId="6B0582B0" w14:textId="77777777" w:rsidR="0009623E" w:rsidRDefault="00F00F55">
            <w:pPr>
              <w:pStyle w:val="TableParagraph"/>
              <w:spacing w:before="2"/>
              <w:ind w:left="69"/>
              <w:jc w:val="both"/>
              <w:rPr>
                <w:b/>
              </w:rPr>
            </w:pPr>
            <w:r>
              <w:rPr>
                <w:b/>
              </w:rPr>
              <w:t>APPLICABLE PROVISION OF THE AUDIT STANDARD:</w:t>
            </w:r>
          </w:p>
          <w:p w14:paraId="4D739D10" w14:textId="77777777" w:rsidR="0009623E" w:rsidRDefault="0009623E">
            <w:pPr>
              <w:pStyle w:val="TableParagraph"/>
              <w:spacing w:before="9"/>
              <w:rPr>
                <w:b/>
              </w:rPr>
            </w:pPr>
          </w:p>
          <w:p w14:paraId="675D43DB" w14:textId="77777777" w:rsidR="0009623E" w:rsidRDefault="00F00F55">
            <w:pPr>
              <w:pStyle w:val="TableParagraph"/>
              <w:spacing w:before="1" w:line="237" w:lineRule="auto"/>
              <w:ind w:left="69" w:right="60"/>
              <w:jc w:val="both"/>
              <w:rPr>
                <w:i/>
              </w:rPr>
            </w:pPr>
            <w:r>
              <w:rPr>
                <w:b/>
                <w:i/>
              </w:rPr>
              <w:t>III</w:t>
            </w:r>
            <w:r>
              <w:rPr>
                <w:b/>
                <w:i/>
                <w:spacing w:val="-19"/>
              </w:rPr>
              <w:t xml:space="preserve"> </w:t>
            </w:r>
            <w:r>
              <w:rPr>
                <w:b/>
                <w:i/>
              </w:rPr>
              <w:t>Code,</w:t>
            </w:r>
            <w:r>
              <w:rPr>
                <w:b/>
                <w:i/>
                <w:spacing w:val="-18"/>
              </w:rPr>
              <w:t xml:space="preserve"> </w:t>
            </w:r>
            <w:r>
              <w:rPr>
                <w:b/>
                <w:i/>
              </w:rPr>
              <w:t>part</w:t>
            </w:r>
            <w:r>
              <w:rPr>
                <w:b/>
                <w:i/>
                <w:spacing w:val="-19"/>
              </w:rPr>
              <w:t xml:space="preserve"> </w:t>
            </w:r>
            <w:r>
              <w:rPr>
                <w:b/>
                <w:i/>
              </w:rPr>
              <w:t>3,</w:t>
            </w:r>
            <w:r>
              <w:rPr>
                <w:b/>
                <w:i/>
                <w:spacing w:val="-19"/>
              </w:rPr>
              <w:t xml:space="preserve"> </w:t>
            </w:r>
            <w:r>
              <w:rPr>
                <w:b/>
                <w:i/>
              </w:rPr>
              <w:t>paragraph</w:t>
            </w:r>
            <w:r>
              <w:rPr>
                <w:b/>
                <w:i/>
                <w:spacing w:val="-18"/>
              </w:rPr>
              <w:t xml:space="preserve"> </w:t>
            </w:r>
            <w:r>
              <w:rPr>
                <w:b/>
                <w:i/>
              </w:rPr>
              <w:t>51</w:t>
            </w:r>
            <w:r>
              <w:rPr>
                <w:b/>
                <w:i/>
                <w:spacing w:val="-15"/>
              </w:rPr>
              <w:t xml:space="preserve"> </w:t>
            </w:r>
            <w:r>
              <w:t>–</w:t>
            </w:r>
            <w:r>
              <w:rPr>
                <w:spacing w:val="-19"/>
              </w:rPr>
              <w:t xml:space="preserve"> </w:t>
            </w:r>
            <w:r>
              <w:rPr>
                <w:i/>
              </w:rPr>
              <w:t>A</w:t>
            </w:r>
            <w:r>
              <w:rPr>
                <w:i/>
                <w:spacing w:val="-20"/>
              </w:rPr>
              <w:t xml:space="preserve"> </w:t>
            </w:r>
            <w:r>
              <w:rPr>
                <w:i/>
              </w:rPr>
              <w:t>coastal</w:t>
            </w:r>
            <w:r>
              <w:rPr>
                <w:i/>
                <w:spacing w:val="-21"/>
              </w:rPr>
              <w:t xml:space="preserve"> </w:t>
            </w:r>
            <w:r>
              <w:rPr>
                <w:i/>
              </w:rPr>
              <w:t>State</w:t>
            </w:r>
            <w:r>
              <w:rPr>
                <w:i/>
                <w:spacing w:val="-20"/>
              </w:rPr>
              <w:t xml:space="preserve"> </w:t>
            </w:r>
            <w:r>
              <w:rPr>
                <w:i/>
              </w:rPr>
              <w:t>should</w:t>
            </w:r>
            <w:r>
              <w:rPr>
                <w:i/>
                <w:spacing w:val="-20"/>
              </w:rPr>
              <w:t xml:space="preserve"> </w:t>
            </w:r>
            <w:r>
              <w:rPr>
                <w:i/>
              </w:rPr>
              <w:t>periodically</w:t>
            </w:r>
            <w:r>
              <w:rPr>
                <w:i/>
                <w:spacing w:val="-20"/>
              </w:rPr>
              <w:t xml:space="preserve"> </w:t>
            </w:r>
            <w:r>
              <w:rPr>
                <w:i/>
              </w:rPr>
              <w:t>evaluate</w:t>
            </w:r>
            <w:r>
              <w:rPr>
                <w:i/>
                <w:spacing w:val="-15"/>
              </w:rPr>
              <w:t xml:space="preserve"> </w:t>
            </w:r>
            <w:r>
              <w:rPr>
                <w:i/>
              </w:rPr>
              <w:t>its</w:t>
            </w:r>
            <w:r>
              <w:rPr>
                <w:i/>
                <w:spacing w:val="-19"/>
              </w:rPr>
              <w:t xml:space="preserve"> </w:t>
            </w:r>
            <w:r>
              <w:rPr>
                <w:i/>
              </w:rPr>
              <w:t>performance</w:t>
            </w:r>
            <w:r>
              <w:rPr>
                <w:i/>
                <w:spacing w:val="-20"/>
              </w:rPr>
              <w:t xml:space="preserve"> </w:t>
            </w:r>
            <w:r>
              <w:rPr>
                <w:i/>
              </w:rPr>
              <w:t>in respect of exercising its rights and meeting its obligations under the applicable international instruments.</w:t>
            </w:r>
          </w:p>
        </w:tc>
      </w:tr>
      <w:tr w:rsidR="0009623E" w14:paraId="1E5311E3" w14:textId="77777777">
        <w:trPr>
          <w:trHeight w:val="432"/>
        </w:trPr>
        <w:tc>
          <w:tcPr>
            <w:tcW w:w="9210" w:type="dxa"/>
            <w:gridSpan w:val="2"/>
          </w:tcPr>
          <w:p w14:paraId="42B469FE" w14:textId="77777777" w:rsidR="0009623E" w:rsidRDefault="00F00F55">
            <w:pPr>
              <w:pStyle w:val="TableParagraph"/>
              <w:tabs>
                <w:tab w:val="left" w:pos="5815"/>
              </w:tabs>
              <w:spacing w:before="88"/>
              <w:ind w:left="69"/>
            </w:pPr>
            <w:r>
              <w:rPr>
                <w:b/>
              </w:rPr>
              <w:t>Team leader:</w:t>
            </w:r>
            <w:r>
              <w:rPr>
                <w:b/>
                <w:spacing w:val="-8"/>
              </w:rPr>
              <w:t xml:space="preserve"> </w:t>
            </w:r>
            <w:r>
              <w:t>J.</w:t>
            </w:r>
            <w:r>
              <w:rPr>
                <w:spacing w:val="-6"/>
              </w:rPr>
              <w:t xml:space="preserve"> </w:t>
            </w:r>
            <w:r>
              <w:t>Johnson</w:t>
            </w:r>
            <w:r>
              <w:tab/>
            </w:r>
            <w:r>
              <w:rPr>
                <w:b/>
              </w:rPr>
              <w:t xml:space="preserve">Date: </w:t>
            </w:r>
            <w:r>
              <w:t>23 June</w:t>
            </w:r>
            <w:r>
              <w:rPr>
                <w:spacing w:val="-6"/>
              </w:rPr>
              <w:t xml:space="preserve"> </w:t>
            </w:r>
            <w:r>
              <w:t>2016</w:t>
            </w:r>
          </w:p>
        </w:tc>
      </w:tr>
      <w:tr w:rsidR="0009623E" w14:paraId="4117E9AC" w14:textId="77777777">
        <w:trPr>
          <w:trHeight w:val="431"/>
        </w:trPr>
        <w:tc>
          <w:tcPr>
            <w:tcW w:w="9210" w:type="dxa"/>
            <w:gridSpan w:val="2"/>
          </w:tcPr>
          <w:p w14:paraId="73E20648" w14:textId="77777777" w:rsidR="0009623E" w:rsidRDefault="00F00F55">
            <w:pPr>
              <w:pStyle w:val="TableParagraph"/>
              <w:tabs>
                <w:tab w:val="left" w:pos="5815"/>
              </w:tabs>
              <w:spacing w:before="88"/>
              <w:ind w:left="69"/>
            </w:pPr>
            <w:r>
              <w:rPr>
                <w:b/>
              </w:rPr>
              <w:t xml:space="preserve">Member State:  </w:t>
            </w:r>
            <w:r>
              <w:rPr>
                <w:i/>
              </w:rPr>
              <w:t>(Name</w:t>
            </w:r>
            <w:r>
              <w:rPr>
                <w:i/>
                <w:spacing w:val="-20"/>
              </w:rPr>
              <w:t xml:space="preserve"> </w:t>
            </w:r>
            <w:r>
              <w:rPr>
                <w:i/>
              </w:rPr>
              <w:t>and</w:t>
            </w:r>
            <w:r>
              <w:rPr>
                <w:i/>
                <w:spacing w:val="-5"/>
              </w:rPr>
              <w:t xml:space="preserve"> </w:t>
            </w:r>
            <w:r>
              <w:rPr>
                <w:i/>
              </w:rPr>
              <w:t>signature)</w:t>
            </w:r>
            <w:r>
              <w:rPr>
                <w:i/>
              </w:rPr>
              <w:tab/>
            </w:r>
            <w:r>
              <w:rPr>
                <w:b/>
              </w:rPr>
              <w:t xml:space="preserve">Date received: </w:t>
            </w:r>
            <w:r>
              <w:t>24 June</w:t>
            </w:r>
            <w:r>
              <w:rPr>
                <w:spacing w:val="-15"/>
              </w:rPr>
              <w:t xml:space="preserve"> </w:t>
            </w:r>
            <w:r>
              <w:t>2016</w:t>
            </w:r>
          </w:p>
        </w:tc>
      </w:tr>
    </w:tbl>
    <w:p w14:paraId="4D6C4C84" w14:textId="77777777" w:rsidR="0009623E" w:rsidRDefault="0009623E">
      <w:pPr>
        <w:sectPr w:rsidR="0009623E">
          <w:headerReference w:type="default" r:id="rId89"/>
          <w:footerReference w:type="default" r:id="rId90"/>
          <w:pgSz w:w="11910" w:h="16840"/>
          <w:pgMar w:top="1380" w:right="860" w:bottom="1000" w:left="760" w:header="856" w:footer="803" w:gutter="0"/>
          <w:cols w:space="720"/>
        </w:sectPr>
      </w:pPr>
    </w:p>
    <w:p w14:paraId="4EC04669" w14:textId="77777777" w:rsidR="0009623E" w:rsidRDefault="0009623E">
      <w:pPr>
        <w:pStyle w:val="BodyText"/>
        <w:spacing w:before="11"/>
        <w:rPr>
          <w:b/>
          <w:sz w:val="13"/>
        </w:rPr>
      </w:pPr>
    </w:p>
    <w:p w14:paraId="4159F78C" w14:textId="77777777" w:rsidR="0009623E" w:rsidRDefault="00F00F55">
      <w:pPr>
        <w:spacing w:before="91"/>
        <w:ind w:left="2128" w:right="2031"/>
        <w:jc w:val="center"/>
        <w:rPr>
          <w:b/>
        </w:rPr>
      </w:pPr>
      <w:r>
        <w:rPr>
          <w:b/>
        </w:rPr>
        <w:t>IMO MEMBER STATE AUDIT SCHEME</w:t>
      </w:r>
    </w:p>
    <w:p w14:paraId="337A81B0" w14:textId="77777777" w:rsidR="0009623E" w:rsidRDefault="0009623E">
      <w:pPr>
        <w:pStyle w:val="BodyText"/>
        <w:spacing w:before="8"/>
        <w:rPr>
          <w:b/>
        </w:rPr>
      </w:pPr>
    </w:p>
    <w:p w14:paraId="7DCE0FE1" w14:textId="77777777" w:rsidR="0009623E" w:rsidRDefault="00F00F55">
      <w:pPr>
        <w:ind w:left="2128" w:right="2022"/>
        <w:jc w:val="center"/>
        <w:rPr>
          <w:b/>
        </w:rPr>
      </w:pPr>
      <w:r>
        <w:rPr>
          <w:b/>
        </w:rPr>
        <w:t>Form A</w:t>
      </w:r>
    </w:p>
    <w:p w14:paraId="65442DDC"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379D1293" w14:textId="77777777">
        <w:trPr>
          <w:trHeight w:val="575"/>
        </w:trPr>
        <w:tc>
          <w:tcPr>
            <w:tcW w:w="9210" w:type="dxa"/>
            <w:gridSpan w:val="2"/>
          </w:tcPr>
          <w:p w14:paraId="03A04C55" w14:textId="77777777" w:rsidR="0009623E" w:rsidRDefault="00F00F55">
            <w:pPr>
              <w:pStyle w:val="TableParagraph"/>
              <w:spacing w:before="160"/>
              <w:ind w:left="3145" w:right="3142"/>
              <w:jc w:val="center"/>
              <w:rPr>
                <w:b/>
              </w:rPr>
            </w:pPr>
            <w:r>
              <w:rPr>
                <w:b/>
              </w:rPr>
              <w:t>FINDINGS/OBSERVATIONS</w:t>
            </w:r>
          </w:p>
        </w:tc>
      </w:tr>
      <w:tr w:rsidR="0009623E" w14:paraId="28D4EA7D" w14:textId="77777777">
        <w:trPr>
          <w:trHeight w:val="1026"/>
        </w:trPr>
        <w:tc>
          <w:tcPr>
            <w:tcW w:w="4613" w:type="dxa"/>
          </w:tcPr>
          <w:p w14:paraId="1FDE6600" w14:textId="77777777" w:rsidR="0009623E" w:rsidRDefault="00F00F55">
            <w:pPr>
              <w:pStyle w:val="TableParagraph"/>
              <w:spacing w:before="2"/>
              <w:ind w:left="69"/>
            </w:pPr>
            <w:r>
              <w:rPr>
                <w:b/>
              </w:rPr>
              <w:t xml:space="preserve">Member State: </w:t>
            </w:r>
            <w:r>
              <w:t>Round</w:t>
            </w:r>
          </w:p>
          <w:p w14:paraId="31FBC440" w14:textId="77777777" w:rsidR="0009623E" w:rsidRDefault="0009623E">
            <w:pPr>
              <w:pStyle w:val="TableParagraph"/>
              <w:spacing w:before="7"/>
              <w:rPr>
                <w:b/>
              </w:rPr>
            </w:pPr>
          </w:p>
          <w:p w14:paraId="22A49236" w14:textId="77777777" w:rsidR="0009623E" w:rsidRDefault="00F00F55">
            <w:pPr>
              <w:pStyle w:val="TableParagraph"/>
              <w:spacing w:before="1"/>
              <w:ind w:left="69"/>
            </w:pPr>
            <w:r>
              <w:rPr>
                <w:b/>
              </w:rPr>
              <w:t xml:space="preserve">Department: </w:t>
            </w:r>
            <w:r>
              <w:t>Environment Division</w:t>
            </w:r>
          </w:p>
        </w:tc>
        <w:tc>
          <w:tcPr>
            <w:tcW w:w="4597" w:type="dxa"/>
          </w:tcPr>
          <w:p w14:paraId="1E89D59F" w14:textId="77777777" w:rsidR="0009623E" w:rsidRDefault="00F00F55">
            <w:pPr>
              <w:pStyle w:val="TableParagraph"/>
              <w:spacing w:before="2"/>
              <w:ind w:left="69"/>
            </w:pPr>
            <w:r>
              <w:rPr>
                <w:b/>
              </w:rPr>
              <w:t xml:space="preserve">Audit period: </w:t>
            </w:r>
            <w:r>
              <w:t>20–30 June 2016</w:t>
            </w:r>
          </w:p>
        </w:tc>
      </w:tr>
      <w:tr w:rsidR="0009623E" w14:paraId="577B5869" w14:textId="77777777">
        <w:trPr>
          <w:trHeight w:val="770"/>
        </w:trPr>
        <w:tc>
          <w:tcPr>
            <w:tcW w:w="4613" w:type="dxa"/>
          </w:tcPr>
          <w:p w14:paraId="0B3479F5" w14:textId="77777777" w:rsidR="0009623E" w:rsidRDefault="0009623E">
            <w:pPr>
              <w:pStyle w:val="TableParagraph"/>
              <w:spacing w:before="6"/>
              <w:rPr>
                <w:b/>
              </w:rPr>
            </w:pPr>
          </w:p>
          <w:p w14:paraId="7737567C" w14:textId="77777777" w:rsidR="0009623E" w:rsidRDefault="00F00F55">
            <w:pPr>
              <w:pStyle w:val="TableParagraph"/>
              <w:ind w:left="69"/>
              <w:rPr>
                <w:b/>
              </w:rPr>
            </w:pPr>
            <w:r>
              <w:rPr>
                <w:b/>
              </w:rPr>
              <w:t>Finding No.: FD-08</w:t>
            </w:r>
          </w:p>
        </w:tc>
        <w:tc>
          <w:tcPr>
            <w:tcW w:w="4597" w:type="dxa"/>
          </w:tcPr>
          <w:p w14:paraId="20FDD2E0" w14:textId="77777777" w:rsidR="0009623E" w:rsidRDefault="0009623E">
            <w:pPr>
              <w:pStyle w:val="TableParagraph"/>
              <w:spacing w:before="6"/>
              <w:rPr>
                <w:b/>
              </w:rPr>
            </w:pPr>
          </w:p>
          <w:p w14:paraId="448FB0B8" w14:textId="77777777" w:rsidR="0009623E" w:rsidRDefault="00F00F55">
            <w:pPr>
              <w:pStyle w:val="TableParagraph"/>
              <w:ind w:left="69"/>
              <w:rPr>
                <w:b/>
              </w:rPr>
            </w:pPr>
            <w:r>
              <w:rPr>
                <w:b/>
              </w:rPr>
              <w:t>Observation No.:</w:t>
            </w:r>
          </w:p>
        </w:tc>
      </w:tr>
      <w:tr w:rsidR="0009623E" w14:paraId="3DAF9A44" w14:textId="77777777">
        <w:trPr>
          <w:trHeight w:val="2796"/>
        </w:trPr>
        <w:tc>
          <w:tcPr>
            <w:tcW w:w="9210" w:type="dxa"/>
            <w:gridSpan w:val="2"/>
          </w:tcPr>
          <w:p w14:paraId="31FB9E9E" w14:textId="77777777" w:rsidR="0009623E" w:rsidRDefault="00F00F55">
            <w:pPr>
              <w:pStyle w:val="TableParagraph"/>
              <w:spacing w:before="2"/>
              <w:ind w:left="69"/>
              <w:rPr>
                <w:b/>
              </w:rPr>
            </w:pPr>
            <w:r>
              <w:rPr>
                <w:b/>
              </w:rPr>
              <w:t>STATEMENT:</w:t>
            </w:r>
          </w:p>
          <w:p w14:paraId="1D00F183" w14:textId="77777777" w:rsidR="0009623E" w:rsidRDefault="0009623E">
            <w:pPr>
              <w:pStyle w:val="TableParagraph"/>
              <w:spacing w:before="1"/>
              <w:rPr>
                <w:b/>
              </w:rPr>
            </w:pPr>
          </w:p>
          <w:p w14:paraId="483DE776" w14:textId="77777777" w:rsidR="0009623E" w:rsidRDefault="00F00F55">
            <w:pPr>
              <w:pStyle w:val="TableParagraph"/>
              <w:ind w:left="69"/>
            </w:pPr>
            <w:r>
              <w:t>The Administration does not maintain a list of local suppliers of fuel oil to ships.</w:t>
            </w:r>
          </w:p>
          <w:p w14:paraId="09E56E8A" w14:textId="77777777" w:rsidR="0009623E" w:rsidRDefault="0009623E">
            <w:pPr>
              <w:pStyle w:val="TableParagraph"/>
              <w:spacing w:before="7"/>
              <w:rPr>
                <w:b/>
                <w:sz w:val="21"/>
              </w:rPr>
            </w:pPr>
          </w:p>
          <w:p w14:paraId="41CE6159" w14:textId="77777777" w:rsidR="0009623E" w:rsidRDefault="00F00F55">
            <w:pPr>
              <w:pStyle w:val="TableParagraph"/>
              <w:spacing w:line="237" w:lineRule="auto"/>
              <w:ind w:left="69"/>
            </w:pPr>
            <w:r>
              <w:t>No list of local suppliers of fuel oil could be produced nor was it known how many suppliers of fuel oil existed within the State.</w:t>
            </w:r>
          </w:p>
          <w:p w14:paraId="25797C89" w14:textId="77777777" w:rsidR="0009623E" w:rsidRDefault="0009623E">
            <w:pPr>
              <w:pStyle w:val="TableParagraph"/>
              <w:spacing w:before="7"/>
              <w:rPr>
                <w:b/>
              </w:rPr>
            </w:pPr>
          </w:p>
          <w:p w14:paraId="40AB4825" w14:textId="77777777" w:rsidR="0009623E" w:rsidRDefault="00F00F55">
            <w:pPr>
              <w:pStyle w:val="TableParagraph"/>
              <w:ind w:left="69"/>
              <w:rPr>
                <w:b/>
              </w:rPr>
            </w:pPr>
            <w:r>
              <w:rPr>
                <w:b/>
              </w:rPr>
              <w:t>EVIDENCE:</w:t>
            </w:r>
          </w:p>
          <w:p w14:paraId="05FB8C03" w14:textId="77777777" w:rsidR="0009623E" w:rsidRDefault="0009623E">
            <w:pPr>
              <w:pStyle w:val="TableParagraph"/>
              <w:spacing w:before="8"/>
              <w:rPr>
                <w:b/>
              </w:rPr>
            </w:pPr>
          </w:p>
          <w:p w14:paraId="1E36F707" w14:textId="77777777" w:rsidR="0009623E" w:rsidRDefault="00F00F55">
            <w:pPr>
              <w:pStyle w:val="TableParagraph"/>
              <w:ind w:left="69"/>
              <w:rPr>
                <w:b/>
                <w:i/>
              </w:rPr>
            </w:pPr>
            <w:r>
              <w:rPr>
                <w:b/>
                <w:i/>
              </w:rPr>
              <w:t>[To include evidence, as appropriate.]</w:t>
            </w:r>
          </w:p>
        </w:tc>
      </w:tr>
      <w:tr w:rsidR="0009623E" w14:paraId="33FE7A73" w14:textId="77777777">
        <w:trPr>
          <w:trHeight w:val="3280"/>
        </w:trPr>
        <w:tc>
          <w:tcPr>
            <w:tcW w:w="9210" w:type="dxa"/>
            <w:gridSpan w:val="2"/>
          </w:tcPr>
          <w:p w14:paraId="14BDEA90" w14:textId="77777777" w:rsidR="0009623E" w:rsidRDefault="00F00F55">
            <w:pPr>
              <w:pStyle w:val="TableParagraph"/>
              <w:spacing w:before="2"/>
              <w:ind w:left="69"/>
              <w:rPr>
                <w:b/>
              </w:rPr>
            </w:pPr>
            <w:r>
              <w:rPr>
                <w:b/>
              </w:rPr>
              <w:t>APPLICABLE PROVISION OF THE AUDIT STANDARD:</w:t>
            </w:r>
          </w:p>
          <w:p w14:paraId="54DC5135" w14:textId="77777777" w:rsidR="0009623E" w:rsidRDefault="0009623E">
            <w:pPr>
              <w:pStyle w:val="TableParagraph"/>
              <w:spacing w:before="9"/>
              <w:rPr>
                <w:b/>
              </w:rPr>
            </w:pPr>
          </w:p>
          <w:p w14:paraId="23242F41" w14:textId="77777777" w:rsidR="0009623E" w:rsidRDefault="00F00F55">
            <w:pPr>
              <w:pStyle w:val="TableParagraph"/>
              <w:spacing w:before="1" w:line="237" w:lineRule="auto"/>
              <w:ind w:left="69"/>
              <w:rPr>
                <w:i/>
              </w:rPr>
            </w:pPr>
            <w:r>
              <w:rPr>
                <w:b/>
                <w:i/>
              </w:rPr>
              <w:t>MARPOL</w:t>
            </w:r>
            <w:r>
              <w:rPr>
                <w:b/>
                <w:i/>
                <w:spacing w:val="-22"/>
              </w:rPr>
              <w:t xml:space="preserve"> </w:t>
            </w:r>
            <w:r>
              <w:rPr>
                <w:b/>
                <w:i/>
              </w:rPr>
              <w:t>Annex</w:t>
            </w:r>
            <w:r>
              <w:rPr>
                <w:b/>
                <w:i/>
                <w:spacing w:val="-22"/>
              </w:rPr>
              <w:t xml:space="preserve"> </w:t>
            </w:r>
            <w:r>
              <w:rPr>
                <w:b/>
                <w:i/>
              </w:rPr>
              <w:t>VI,</w:t>
            </w:r>
            <w:r>
              <w:rPr>
                <w:b/>
                <w:i/>
                <w:spacing w:val="-23"/>
              </w:rPr>
              <w:t xml:space="preserve"> </w:t>
            </w:r>
            <w:r>
              <w:rPr>
                <w:b/>
                <w:i/>
              </w:rPr>
              <w:t>regulation</w:t>
            </w:r>
            <w:r>
              <w:rPr>
                <w:b/>
                <w:i/>
                <w:spacing w:val="-21"/>
              </w:rPr>
              <w:t xml:space="preserve"> </w:t>
            </w:r>
            <w:r>
              <w:rPr>
                <w:b/>
                <w:i/>
              </w:rPr>
              <w:t>18.9.1</w:t>
            </w:r>
            <w:r>
              <w:rPr>
                <w:b/>
                <w:i/>
                <w:spacing w:val="-17"/>
              </w:rPr>
              <w:t xml:space="preserve"> </w:t>
            </w:r>
            <w:r>
              <w:t>–</w:t>
            </w:r>
            <w:r>
              <w:rPr>
                <w:spacing w:val="-21"/>
              </w:rPr>
              <w:t xml:space="preserve"> </w:t>
            </w:r>
            <w:r>
              <w:rPr>
                <w:i/>
              </w:rPr>
              <w:t>Parties</w:t>
            </w:r>
            <w:r>
              <w:rPr>
                <w:i/>
                <w:spacing w:val="-25"/>
              </w:rPr>
              <w:t xml:space="preserve"> </w:t>
            </w:r>
            <w:r>
              <w:rPr>
                <w:i/>
              </w:rPr>
              <w:t>to</w:t>
            </w:r>
            <w:r>
              <w:rPr>
                <w:i/>
                <w:spacing w:val="-26"/>
              </w:rPr>
              <w:t xml:space="preserve"> </w:t>
            </w:r>
            <w:r>
              <w:rPr>
                <w:i/>
                <w:spacing w:val="-2"/>
              </w:rPr>
              <w:t>the</w:t>
            </w:r>
            <w:r>
              <w:rPr>
                <w:i/>
                <w:spacing w:val="-26"/>
              </w:rPr>
              <w:t xml:space="preserve"> </w:t>
            </w:r>
            <w:r>
              <w:rPr>
                <w:i/>
                <w:spacing w:val="-3"/>
              </w:rPr>
              <w:t>Protocol</w:t>
            </w:r>
            <w:r>
              <w:rPr>
                <w:i/>
                <w:spacing w:val="-27"/>
              </w:rPr>
              <w:t xml:space="preserve"> </w:t>
            </w:r>
            <w:r>
              <w:rPr>
                <w:i/>
              </w:rPr>
              <w:t>of</w:t>
            </w:r>
            <w:r>
              <w:rPr>
                <w:i/>
                <w:spacing w:val="-26"/>
              </w:rPr>
              <w:t xml:space="preserve"> </w:t>
            </w:r>
            <w:r>
              <w:rPr>
                <w:i/>
              </w:rPr>
              <w:t>1977</w:t>
            </w:r>
            <w:r>
              <w:rPr>
                <w:i/>
                <w:spacing w:val="-25"/>
              </w:rPr>
              <w:t xml:space="preserve"> </w:t>
            </w:r>
            <w:r>
              <w:rPr>
                <w:i/>
                <w:spacing w:val="-3"/>
              </w:rPr>
              <w:t>undertake</w:t>
            </w:r>
            <w:r>
              <w:rPr>
                <w:i/>
                <w:spacing w:val="-26"/>
              </w:rPr>
              <w:t xml:space="preserve"> </w:t>
            </w:r>
            <w:r>
              <w:rPr>
                <w:i/>
              </w:rPr>
              <w:t>to</w:t>
            </w:r>
            <w:r>
              <w:rPr>
                <w:i/>
                <w:spacing w:val="-26"/>
              </w:rPr>
              <w:t xml:space="preserve"> </w:t>
            </w:r>
            <w:r>
              <w:rPr>
                <w:i/>
                <w:spacing w:val="-2"/>
              </w:rPr>
              <w:t>ensure</w:t>
            </w:r>
            <w:r>
              <w:rPr>
                <w:i/>
                <w:spacing w:val="-26"/>
              </w:rPr>
              <w:t xml:space="preserve"> </w:t>
            </w:r>
            <w:r>
              <w:rPr>
                <w:i/>
              </w:rPr>
              <w:t>that appropriate authorities designated by</w:t>
            </w:r>
            <w:r>
              <w:rPr>
                <w:i/>
                <w:spacing w:val="-5"/>
              </w:rPr>
              <w:t xml:space="preserve"> </w:t>
            </w:r>
            <w:r>
              <w:rPr>
                <w:i/>
              </w:rPr>
              <w:t>them:</w:t>
            </w:r>
          </w:p>
          <w:p w14:paraId="3E3591A7" w14:textId="77777777" w:rsidR="0009623E" w:rsidRDefault="0009623E">
            <w:pPr>
              <w:pStyle w:val="TableParagraph"/>
              <w:spacing w:before="4"/>
              <w:rPr>
                <w:b/>
                <w:sz w:val="21"/>
              </w:rPr>
            </w:pPr>
          </w:p>
          <w:p w14:paraId="2821809F" w14:textId="77777777" w:rsidR="0009623E" w:rsidRDefault="00F00F55">
            <w:pPr>
              <w:pStyle w:val="TableParagraph"/>
              <w:ind w:left="549"/>
              <w:rPr>
                <w:i/>
              </w:rPr>
            </w:pPr>
            <w:r>
              <w:rPr>
                <w:i/>
              </w:rPr>
              <w:t>(a) maintain a register of local suppliers of fuel oil</w:t>
            </w:r>
          </w:p>
          <w:p w14:paraId="28501C25" w14:textId="77777777" w:rsidR="0009623E" w:rsidRDefault="0009623E">
            <w:pPr>
              <w:pStyle w:val="TableParagraph"/>
              <w:spacing w:before="3"/>
              <w:rPr>
                <w:b/>
              </w:rPr>
            </w:pPr>
          </w:p>
          <w:p w14:paraId="24547CC1" w14:textId="77777777" w:rsidR="0009623E" w:rsidRDefault="00F00F55">
            <w:pPr>
              <w:pStyle w:val="TableParagraph"/>
              <w:spacing w:line="237" w:lineRule="auto"/>
              <w:ind w:left="69"/>
              <w:rPr>
                <w:i/>
              </w:rPr>
            </w:pPr>
            <w:r>
              <w:rPr>
                <w:b/>
                <w:i/>
              </w:rPr>
              <w:t>III</w:t>
            </w:r>
            <w:r>
              <w:rPr>
                <w:b/>
                <w:i/>
                <w:spacing w:val="-22"/>
              </w:rPr>
              <w:t xml:space="preserve"> </w:t>
            </w:r>
            <w:r>
              <w:rPr>
                <w:b/>
                <w:i/>
              </w:rPr>
              <w:t>Code,</w:t>
            </w:r>
            <w:r>
              <w:rPr>
                <w:b/>
                <w:i/>
                <w:spacing w:val="-20"/>
              </w:rPr>
              <w:t xml:space="preserve"> </w:t>
            </w:r>
            <w:r>
              <w:rPr>
                <w:b/>
                <w:i/>
              </w:rPr>
              <w:t>part</w:t>
            </w:r>
            <w:r>
              <w:rPr>
                <w:b/>
                <w:i/>
                <w:spacing w:val="-21"/>
              </w:rPr>
              <w:t xml:space="preserve"> </w:t>
            </w:r>
            <w:r>
              <w:rPr>
                <w:b/>
                <w:i/>
              </w:rPr>
              <w:t>1,</w:t>
            </w:r>
            <w:r>
              <w:rPr>
                <w:b/>
                <w:i/>
                <w:spacing w:val="-21"/>
              </w:rPr>
              <w:t xml:space="preserve"> </w:t>
            </w:r>
            <w:r>
              <w:rPr>
                <w:b/>
                <w:i/>
              </w:rPr>
              <w:t>paragraph</w:t>
            </w:r>
            <w:r>
              <w:rPr>
                <w:b/>
                <w:i/>
                <w:spacing w:val="-20"/>
              </w:rPr>
              <w:t xml:space="preserve"> </w:t>
            </w:r>
            <w:r>
              <w:rPr>
                <w:b/>
                <w:i/>
              </w:rPr>
              <w:t>10</w:t>
            </w:r>
            <w:r>
              <w:rPr>
                <w:b/>
                <w:i/>
                <w:spacing w:val="-17"/>
              </w:rPr>
              <w:t xml:space="preserve"> </w:t>
            </w:r>
            <w:r>
              <w:rPr>
                <w:i/>
              </w:rPr>
              <w:t>–</w:t>
            </w:r>
            <w:r>
              <w:rPr>
                <w:i/>
                <w:spacing w:val="-19"/>
              </w:rPr>
              <w:t xml:space="preserve"> </w:t>
            </w:r>
            <w:r>
              <w:rPr>
                <w:i/>
              </w:rPr>
              <w:t>Records,</w:t>
            </w:r>
            <w:r>
              <w:rPr>
                <w:i/>
                <w:spacing w:val="-21"/>
              </w:rPr>
              <w:t xml:space="preserve"> </w:t>
            </w:r>
            <w:r>
              <w:rPr>
                <w:i/>
              </w:rPr>
              <w:t>as</w:t>
            </w:r>
            <w:r>
              <w:rPr>
                <w:i/>
                <w:spacing w:val="-20"/>
              </w:rPr>
              <w:t xml:space="preserve"> </w:t>
            </w:r>
            <w:r>
              <w:rPr>
                <w:i/>
                <w:spacing w:val="-3"/>
              </w:rPr>
              <w:t>appropriate,</w:t>
            </w:r>
            <w:r>
              <w:rPr>
                <w:i/>
                <w:spacing w:val="-24"/>
              </w:rPr>
              <w:t xml:space="preserve"> </w:t>
            </w:r>
            <w:r>
              <w:rPr>
                <w:i/>
              </w:rPr>
              <w:t>should</w:t>
            </w:r>
            <w:r>
              <w:rPr>
                <w:i/>
                <w:spacing w:val="-24"/>
              </w:rPr>
              <w:t xml:space="preserve"> </w:t>
            </w:r>
            <w:r>
              <w:rPr>
                <w:i/>
              </w:rPr>
              <w:t>be</w:t>
            </w:r>
            <w:r>
              <w:rPr>
                <w:i/>
                <w:spacing w:val="-24"/>
              </w:rPr>
              <w:t xml:space="preserve"> </w:t>
            </w:r>
            <w:r>
              <w:rPr>
                <w:i/>
                <w:spacing w:val="-3"/>
              </w:rPr>
              <w:t>established</w:t>
            </w:r>
            <w:r>
              <w:rPr>
                <w:i/>
                <w:spacing w:val="-24"/>
              </w:rPr>
              <w:t xml:space="preserve"> </w:t>
            </w:r>
            <w:r>
              <w:rPr>
                <w:i/>
              </w:rPr>
              <w:t>and</w:t>
            </w:r>
            <w:r>
              <w:rPr>
                <w:i/>
                <w:spacing w:val="-24"/>
              </w:rPr>
              <w:t xml:space="preserve"> </w:t>
            </w:r>
            <w:r>
              <w:rPr>
                <w:i/>
                <w:spacing w:val="-3"/>
              </w:rPr>
              <w:t xml:space="preserve">maintained </w:t>
            </w:r>
            <w:r>
              <w:rPr>
                <w:i/>
              </w:rPr>
              <w:t>to</w:t>
            </w:r>
            <w:r>
              <w:rPr>
                <w:i/>
                <w:spacing w:val="-7"/>
              </w:rPr>
              <w:t xml:space="preserve"> </w:t>
            </w:r>
            <w:r>
              <w:rPr>
                <w:i/>
              </w:rPr>
              <w:t>provide</w:t>
            </w:r>
            <w:r>
              <w:rPr>
                <w:i/>
                <w:spacing w:val="-6"/>
              </w:rPr>
              <w:t xml:space="preserve"> </w:t>
            </w:r>
            <w:r>
              <w:rPr>
                <w:i/>
              </w:rPr>
              <w:t>evidence</w:t>
            </w:r>
            <w:r>
              <w:rPr>
                <w:i/>
                <w:spacing w:val="-7"/>
              </w:rPr>
              <w:t xml:space="preserve"> </w:t>
            </w:r>
            <w:r>
              <w:rPr>
                <w:i/>
              </w:rPr>
              <w:t>of</w:t>
            </w:r>
            <w:r>
              <w:rPr>
                <w:i/>
                <w:spacing w:val="-7"/>
              </w:rPr>
              <w:t xml:space="preserve"> </w:t>
            </w:r>
            <w:r>
              <w:rPr>
                <w:i/>
              </w:rPr>
              <w:t>conformity</w:t>
            </w:r>
            <w:r>
              <w:rPr>
                <w:i/>
                <w:spacing w:val="-7"/>
              </w:rPr>
              <w:t xml:space="preserve"> </w:t>
            </w:r>
            <w:r>
              <w:rPr>
                <w:i/>
              </w:rPr>
              <w:t>to</w:t>
            </w:r>
            <w:r>
              <w:rPr>
                <w:i/>
                <w:spacing w:val="-7"/>
              </w:rPr>
              <w:t xml:space="preserve"> </w:t>
            </w:r>
            <w:r>
              <w:rPr>
                <w:i/>
              </w:rPr>
              <w:t>requirements</w:t>
            </w:r>
            <w:r>
              <w:rPr>
                <w:i/>
                <w:spacing w:val="-7"/>
              </w:rPr>
              <w:t xml:space="preserve"> </w:t>
            </w:r>
            <w:r>
              <w:rPr>
                <w:i/>
              </w:rPr>
              <w:t>and</w:t>
            </w:r>
            <w:r>
              <w:rPr>
                <w:i/>
                <w:spacing w:val="-6"/>
              </w:rPr>
              <w:t xml:space="preserve"> </w:t>
            </w:r>
            <w:r>
              <w:rPr>
                <w:i/>
              </w:rPr>
              <w:t>of</w:t>
            </w:r>
            <w:r>
              <w:rPr>
                <w:i/>
                <w:spacing w:val="-8"/>
              </w:rPr>
              <w:t xml:space="preserve"> </w:t>
            </w:r>
            <w:r>
              <w:rPr>
                <w:i/>
              </w:rPr>
              <w:t>the</w:t>
            </w:r>
            <w:r>
              <w:rPr>
                <w:i/>
                <w:spacing w:val="-7"/>
              </w:rPr>
              <w:t xml:space="preserve"> </w:t>
            </w:r>
            <w:r>
              <w:rPr>
                <w:i/>
              </w:rPr>
              <w:t>effective</w:t>
            </w:r>
            <w:r>
              <w:rPr>
                <w:i/>
                <w:spacing w:val="-6"/>
              </w:rPr>
              <w:t xml:space="preserve"> </w:t>
            </w:r>
            <w:r>
              <w:rPr>
                <w:i/>
              </w:rPr>
              <w:t>operation</w:t>
            </w:r>
            <w:r>
              <w:rPr>
                <w:i/>
                <w:spacing w:val="-6"/>
              </w:rPr>
              <w:t xml:space="preserve"> </w:t>
            </w:r>
            <w:r>
              <w:rPr>
                <w:i/>
              </w:rPr>
              <w:t>of</w:t>
            </w:r>
            <w:r>
              <w:rPr>
                <w:i/>
                <w:spacing w:val="-11"/>
              </w:rPr>
              <w:t xml:space="preserve"> </w:t>
            </w:r>
            <w:r>
              <w:rPr>
                <w:i/>
              </w:rPr>
              <w:t>the</w:t>
            </w:r>
            <w:r>
              <w:rPr>
                <w:i/>
                <w:spacing w:val="-8"/>
              </w:rPr>
              <w:t xml:space="preserve"> </w:t>
            </w:r>
            <w:r>
              <w:rPr>
                <w:i/>
              </w:rPr>
              <w:t>State…</w:t>
            </w:r>
          </w:p>
          <w:p w14:paraId="5842AC43" w14:textId="77777777" w:rsidR="0009623E" w:rsidRDefault="0009623E">
            <w:pPr>
              <w:pStyle w:val="TableParagraph"/>
              <w:spacing w:before="2"/>
              <w:rPr>
                <w:b/>
              </w:rPr>
            </w:pPr>
          </w:p>
          <w:p w14:paraId="10D7705E" w14:textId="77777777" w:rsidR="0009623E" w:rsidRDefault="00F00F55">
            <w:pPr>
              <w:pStyle w:val="TableParagraph"/>
              <w:spacing w:line="237" w:lineRule="auto"/>
              <w:ind w:left="69" w:right="50"/>
              <w:rPr>
                <w:i/>
              </w:rPr>
            </w:pPr>
            <w:r>
              <w:rPr>
                <w:b/>
                <w:i/>
              </w:rPr>
              <w:t xml:space="preserve">III Code, part 4, paragraph 56.3 </w:t>
            </w:r>
            <w:r>
              <w:rPr>
                <w:i/>
              </w:rPr>
              <w:t>– Those rights, obligations and responsibilities may include, inter alia: … .3 keeping a register of fuel oil suppliers.</w:t>
            </w:r>
          </w:p>
        </w:tc>
      </w:tr>
      <w:tr w:rsidR="0009623E" w14:paraId="23D3B84C" w14:textId="77777777">
        <w:trPr>
          <w:trHeight w:val="431"/>
        </w:trPr>
        <w:tc>
          <w:tcPr>
            <w:tcW w:w="9210" w:type="dxa"/>
            <w:gridSpan w:val="2"/>
          </w:tcPr>
          <w:p w14:paraId="44AC5F60" w14:textId="77777777" w:rsidR="0009623E" w:rsidRDefault="00F00F55">
            <w:pPr>
              <w:pStyle w:val="TableParagraph"/>
              <w:tabs>
                <w:tab w:val="left" w:pos="5815"/>
              </w:tabs>
              <w:spacing w:before="88"/>
              <w:ind w:left="69"/>
            </w:pPr>
            <w:r>
              <w:rPr>
                <w:b/>
              </w:rPr>
              <w:t>Team leader:</w:t>
            </w:r>
            <w:r>
              <w:rPr>
                <w:b/>
                <w:spacing w:val="-8"/>
              </w:rPr>
              <w:t xml:space="preserve"> </w:t>
            </w:r>
            <w:r>
              <w:t>J.</w:t>
            </w:r>
            <w:r>
              <w:rPr>
                <w:spacing w:val="-6"/>
              </w:rPr>
              <w:t xml:space="preserve"> </w:t>
            </w:r>
            <w:r>
              <w:t>Johnson</w:t>
            </w:r>
            <w:r>
              <w:tab/>
            </w:r>
            <w:r>
              <w:rPr>
                <w:b/>
              </w:rPr>
              <w:t xml:space="preserve">Date: </w:t>
            </w:r>
            <w:r>
              <w:t>28 June</w:t>
            </w:r>
            <w:r>
              <w:rPr>
                <w:spacing w:val="-3"/>
              </w:rPr>
              <w:t xml:space="preserve"> </w:t>
            </w:r>
            <w:r>
              <w:t>2016</w:t>
            </w:r>
          </w:p>
        </w:tc>
      </w:tr>
      <w:tr w:rsidR="0009623E" w14:paraId="42EE3B62" w14:textId="77777777">
        <w:trPr>
          <w:trHeight w:val="431"/>
        </w:trPr>
        <w:tc>
          <w:tcPr>
            <w:tcW w:w="9210" w:type="dxa"/>
            <w:gridSpan w:val="2"/>
          </w:tcPr>
          <w:p w14:paraId="0C520DF6" w14:textId="77777777" w:rsidR="0009623E" w:rsidRDefault="00F00F55">
            <w:pPr>
              <w:pStyle w:val="TableParagraph"/>
              <w:tabs>
                <w:tab w:val="left" w:pos="5815"/>
              </w:tabs>
              <w:spacing w:before="88"/>
              <w:ind w:left="69"/>
            </w:pPr>
            <w:r>
              <w:rPr>
                <w:b/>
              </w:rPr>
              <w:t xml:space="preserve">Member State: </w:t>
            </w:r>
            <w:r>
              <w:rPr>
                <w:i/>
              </w:rPr>
              <w:t>(Name</w:t>
            </w:r>
            <w:r>
              <w:rPr>
                <w:i/>
                <w:spacing w:val="-17"/>
              </w:rPr>
              <w:t xml:space="preserve"> </w:t>
            </w:r>
            <w:r>
              <w:rPr>
                <w:i/>
              </w:rPr>
              <w:t>and</w:t>
            </w:r>
            <w:r>
              <w:rPr>
                <w:i/>
                <w:spacing w:val="-6"/>
              </w:rPr>
              <w:t xml:space="preserve"> </w:t>
            </w:r>
            <w:r>
              <w:rPr>
                <w:i/>
              </w:rPr>
              <w:t>signature)</w:t>
            </w:r>
            <w:r>
              <w:rPr>
                <w:i/>
              </w:rPr>
              <w:tab/>
            </w:r>
            <w:r>
              <w:rPr>
                <w:b/>
              </w:rPr>
              <w:t xml:space="preserve">Date received: </w:t>
            </w:r>
            <w:r>
              <w:t>30 June</w:t>
            </w:r>
            <w:r>
              <w:rPr>
                <w:spacing w:val="-9"/>
              </w:rPr>
              <w:t xml:space="preserve"> </w:t>
            </w:r>
            <w:r>
              <w:t>2016</w:t>
            </w:r>
          </w:p>
        </w:tc>
      </w:tr>
    </w:tbl>
    <w:p w14:paraId="4868EE1A" w14:textId="77777777" w:rsidR="0009623E" w:rsidRDefault="0009623E">
      <w:pPr>
        <w:sectPr w:rsidR="0009623E">
          <w:headerReference w:type="default" r:id="rId91"/>
          <w:footerReference w:type="default" r:id="rId92"/>
          <w:pgSz w:w="11910" w:h="16840"/>
          <w:pgMar w:top="1380" w:right="860" w:bottom="1000" w:left="760" w:header="856" w:footer="803" w:gutter="0"/>
          <w:cols w:space="720"/>
        </w:sectPr>
      </w:pPr>
    </w:p>
    <w:p w14:paraId="7C832A91" w14:textId="77777777" w:rsidR="0009623E" w:rsidRDefault="0009623E">
      <w:pPr>
        <w:pStyle w:val="BodyText"/>
        <w:spacing w:before="11"/>
        <w:rPr>
          <w:b/>
          <w:sz w:val="13"/>
        </w:rPr>
      </w:pPr>
    </w:p>
    <w:p w14:paraId="4F04F5AF" w14:textId="77777777" w:rsidR="0009623E" w:rsidRDefault="00F00F55">
      <w:pPr>
        <w:spacing w:before="91"/>
        <w:ind w:left="2128" w:right="2031"/>
        <w:jc w:val="center"/>
        <w:rPr>
          <w:b/>
        </w:rPr>
      </w:pPr>
      <w:r>
        <w:rPr>
          <w:b/>
        </w:rPr>
        <w:t>IMO MEMBER STATE AUDIT SCHEME</w:t>
      </w:r>
    </w:p>
    <w:p w14:paraId="0C5221E7" w14:textId="77777777" w:rsidR="0009623E" w:rsidRDefault="0009623E">
      <w:pPr>
        <w:pStyle w:val="BodyText"/>
        <w:spacing w:before="1"/>
        <w:rPr>
          <w:b/>
        </w:rPr>
      </w:pPr>
    </w:p>
    <w:p w14:paraId="45EB60E7" w14:textId="77777777" w:rsidR="0009623E" w:rsidRDefault="00F00F55">
      <w:pPr>
        <w:ind w:left="2128" w:right="2022"/>
        <w:jc w:val="center"/>
        <w:rPr>
          <w:b/>
        </w:rPr>
      </w:pPr>
      <w:r>
        <w:rPr>
          <w:b/>
        </w:rPr>
        <w:t>Form A</w:t>
      </w:r>
    </w:p>
    <w:p w14:paraId="71F14A6B"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3E49BE4C" w14:textId="77777777">
        <w:trPr>
          <w:trHeight w:val="769"/>
        </w:trPr>
        <w:tc>
          <w:tcPr>
            <w:tcW w:w="9902" w:type="dxa"/>
            <w:gridSpan w:val="2"/>
          </w:tcPr>
          <w:p w14:paraId="50C0D62B" w14:textId="77777777" w:rsidR="0009623E" w:rsidRDefault="0009623E">
            <w:pPr>
              <w:pStyle w:val="TableParagraph"/>
              <w:spacing w:before="6"/>
              <w:rPr>
                <w:b/>
              </w:rPr>
            </w:pPr>
          </w:p>
          <w:p w14:paraId="10E50DA9" w14:textId="77777777" w:rsidR="0009623E" w:rsidRDefault="00F00F55">
            <w:pPr>
              <w:pStyle w:val="TableParagraph"/>
              <w:ind w:left="3047" w:right="3039"/>
              <w:jc w:val="center"/>
              <w:rPr>
                <w:b/>
              </w:rPr>
            </w:pPr>
            <w:r>
              <w:rPr>
                <w:b/>
              </w:rPr>
              <w:t>FINDINGS/OBSERVATIONS NOTICE</w:t>
            </w:r>
          </w:p>
        </w:tc>
      </w:tr>
      <w:tr w:rsidR="0009623E" w14:paraId="48B8DD91" w14:textId="77777777">
        <w:trPr>
          <w:trHeight w:val="770"/>
        </w:trPr>
        <w:tc>
          <w:tcPr>
            <w:tcW w:w="4861" w:type="dxa"/>
          </w:tcPr>
          <w:p w14:paraId="2E164267" w14:textId="77777777" w:rsidR="0009623E" w:rsidRDefault="00F00F55">
            <w:pPr>
              <w:pStyle w:val="TableParagraph"/>
              <w:spacing w:before="2"/>
              <w:ind w:left="107"/>
            </w:pPr>
            <w:r>
              <w:rPr>
                <w:b/>
              </w:rPr>
              <w:t xml:space="preserve">Member State: </w:t>
            </w:r>
            <w:r>
              <w:t>Round</w:t>
            </w:r>
          </w:p>
          <w:p w14:paraId="26FE2643" w14:textId="77777777" w:rsidR="0009623E" w:rsidRDefault="0009623E">
            <w:pPr>
              <w:pStyle w:val="TableParagraph"/>
              <w:spacing w:before="7"/>
              <w:rPr>
                <w:b/>
              </w:rPr>
            </w:pPr>
          </w:p>
          <w:p w14:paraId="7F0E9EB2" w14:textId="77777777" w:rsidR="0009623E" w:rsidRDefault="00F00F55">
            <w:pPr>
              <w:pStyle w:val="TableParagraph"/>
              <w:spacing w:before="1" w:line="234" w:lineRule="exact"/>
              <w:ind w:left="107"/>
            </w:pPr>
            <w:r>
              <w:rPr>
                <w:b/>
              </w:rPr>
              <w:t xml:space="preserve">Department: </w:t>
            </w:r>
            <w:r>
              <w:t>Maritime Administration</w:t>
            </w:r>
          </w:p>
        </w:tc>
        <w:tc>
          <w:tcPr>
            <w:tcW w:w="5041" w:type="dxa"/>
          </w:tcPr>
          <w:p w14:paraId="6EEB0201" w14:textId="77777777" w:rsidR="0009623E" w:rsidRDefault="00F00F55">
            <w:pPr>
              <w:pStyle w:val="TableParagraph"/>
              <w:spacing w:before="2"/>
              <w:ind w:left="107"/>
            </w:pPr>
            <w:r>
              <w:rPr>
                <w:b/>
              </w:rPr>
              <w:t xml:space="preserve">Audit Period: </w:t>
            </w:r>
            <w:r>
              <w:t>20-30 June 2016</w:t>
            </w:r>
          </w:p>
        </w:tc>
      </w:tr>
      <w:tr w:rsidR="0009623E" w14:paraId="7C2F8E48" w14:textId="77777777">
        <w:trPr>
          <w:trHeight w:val="770"/>
        </w:trPr>
        <w:tc>
          <w:tcPr>
            <w:tcW w:w="4861" w:type="dxa"/>
          </w:tcPr>
          <w:p w14:paraId="7718F198" w14:textId="77777777" w:rsidR="0009623E" w:rsidRDefault="0009623E">
            <w:pPr>
              <w:pStyle w:val="TableParagraph"/>
              <w:spacing w:before="6"/>
              <w:rPr>
                <w:b/>
              </w:rPr>
            </w:pPr>
          </w:p>
          <w:p w14:paraId="12F93FF8" w14:textId="77777777" w:rsidR="0009623E" w:rsidRDefault="00F00F55">
            <w:pPr>
              <w:pStyle w:val="TableParagraph"/>
              <w:ind w:left="107"/>
              <w:rPr>
                <w:b/>
              </w:rPr>
            </w:pPr>
            <w:r>
              <w:rPr>
                <w:b/>
              </w:rPr>
              <w:t>Finding No.:</w:t>
            </w:r>
          </w:p>
        </w:tc>
        <w:tc>
          <w:tcPr>
            <w:tcW w:w="5041" w:type="dxa"/>
          </w:tcPr>
          <w:p w14:paraId="7F17C85C" w14:textId="77777777" w:rsidR="0009623E" w:rsidRDefault="0009623E">
            <w:pPr>
              <w:pStyle w:val="TableParagraph"/>
              <w:spacing w:before="6"/>
              <w:rPr>
                <w:b/>
              </w:rPr>
            </w:pPr>
          </w:p>
          <w:p w14:paraId="4E6E6543" w14:textId="77777777" w:rsidR="0009623E" w:rsidRDefault="00F00F55">
            <w:pPr>
              <w:pStyle w:val="TableParagraph"/>
              <w:ind w:left="107"/>
              <w:rPr>
                <w:b/>
              </w:rPr>
            </w:pPr>
            <w:r>
              <w:rPr>
                <w:b/>
              </w:rPr>
              <w:t>Observation No.: OB-01</w:t>
            </w:r>
          </w:p>
        </w:tc>
      </w:tr>
      <w:tr w:rsidR="0009623E" w14:paraId="4E8F19FC" w14:textId="77777777">
        <w:trPr>
          <w:trHeight w:val="3045"/>
        </w:trPr>
        <w:tc>
          <w:tcPr>
            <w:tcW w:w="9902" w:type="dxa"/>
            <w:gridSpan w:val="2"/>
          </w:tcPr>
          <w:p w14:paraId="47726348" w14:textId="77777777" w:rsidR="0009623E" w:rsidRDefault="0009623E">
            <w:pPr>
              <w:pStyle w:val="TableParagraph"/>
              <w:spacing w:before="6"/>
              <w:rPr>
                <w:b/>
              </w:rPr>
            </w:pPr>
          </w:p>
          <w:p w14:paraId="0A579634" w14:textId="77777777" w:rsidR="0009623E" w:rsidRDefault="00F00F55">
            <w:pPr>
              <w:pStyle w:val="TableParagraph"/>
              <w:ind w:left="107"/>
              <w:rPr>
                <w:b/>
              </w:rPr>
            </w:pPr>
            <w:r>
              <w:rPr>
                <w:b/>
              </w:rPr>
              <w:t>STATEMENT:</w:t>
            </w:r>
          </w:p>
          <w:p w14:paraId="5D2A0295" w14:textId="77777777" w:rsidR="0009623E" w:rsidRDefault="0009623E">
            <w:pPr>
              <w:pStyle w:val="TableParagraph"/>
              <w:spacing w:before="3"/>
              <w:rPr>
                <w:b/>
              </w:rPr>
            </w:pPr>
          </w:p>
          <w:p w14:paraId="2FB20916" w14:textId="77777777" w:rsidR="0009623E" w:rsidRDefault="00F00F55">
            <w:pPr>
              <w:pStyle w:val="TableParagraph"/>
              <w:spacing w:line="237" w:lineRule="auto"/>
              <w:ind w:left="107" w:right="112"/>
              <w:jc w:val="both"/>
            </w:pPr>
            <w:r>
              <w:t>It</w:t>
            </w:r>
            <w:r>
              <w:rPr>
                <w:spacing w:val="-15"/>
              </w:rPr>
              <w:t xml:space="preserve"> </w:t>
            </w:r>
            <w:r>
              <w:t>was</w:t>
            </w:r>
            <w:r>
              <w:rPr>
                <w:spacing w:val="-16"/>
              </w:rPr>
              <w:t xml:space="preserve"> </w:t>
            </w:r>
            <w:r>
              <w:t>established</w:t>
            </w:r>
            <w:r>
              <w:rPr>
                <w:spacing w:val="-16"/>
              </w:rPr>
              <w:t xml:space="preserve"> </w:t>
            </w:r>
            <w:r>
              <w:t>that</w:t>
            </w:r>
            <w:r>
              <w:rPr>
                <w:spacing w:val="-18"/>
              </w:rPr>
              <w:t xml:space="preserve"> </w:t>
            </w:r>
            <w:r>
              <w:t>the</w:t>
            </w:r>
            <w:r>
              <w:rPr>
                <w:spacing w:val="-16"/>
              </w:rPr>
              <w:t xml:space="preserve"> </w:t>
            </w:r>
            <w:r>
              <w:t>State</w:t>
            </w:r>
            <w:r>
              <w:rPr>
                <w:spacing w:val="-16"/>
              </w:rPr>
              <w:t xml:space="preserve"> </w:t>
            </w:r>
            <w:r>
              <w:t>has</w:t>
            </w:r>
            <w:r>
              <w:rPr>
                <w:spacing w:val="-16"/>
              </w:rPr>
              <w:t xml:space="preserve"> </w:t>
            </w:r>
            <w:r>
              <w:t>no</w:t>
            </w:r>
            <w:r>
              <w:rPr>
                <w:spacing w:val="-16"/>
              </w:rPr>
              <w:t xml:space="preserve"> </w:t>
            </w:r>
            <w:r>
              <w:t>strategy</w:t>
            </w:r>
            <w:r>
              <w:rPr>
                <w:spacing w:val="-22"/>
              </w:rPr>
              <w:t xml:space="preserve"> </w:t>
            </w:r>
            <w:r>
              <w:t>for</w:t>
            </w:r>
            <w:r>
              <w:rPr>
                <w:spacing w:val="-18"/>
              </w:rPr>
              <w:t xml:space="preserve"> </w:t>
            </w:r>
            <w:r>
              <w:t>meeting</w:t>
            </w:r>
            <w:r>
              <w:rPr>
                <w:spacing w:val="-15"/>
              </w:rPr>
              <w:t xml:space="preserve"> </w:t>
            </w:r>
            <w:r>
              <w:t>its</w:t>
            </w:r>
            <w:r>
              <w:rPr>
                <w:spacing w:val="-16"/>
              </w:rPr>
              <w:t xml:space="preserve"> </w:t>
            </w:r>
            <w:r>
              <w:t>overall</w:t>
            </w:r>
            <w:r>
              <w:rPr>
                <w:spacing w:val="-17"/>
              </w:rPr>
              <w:t xml:space="preserve"> </w:t>
            </w:r>
            <w:r>
              <w:t>obligations</w:t>
            </w:r>
            <w:r>
              <w:rPr>
                <w:spacing w:val="-16"/>
              </w:rPr>
              <w:t xml:space="preserve"> </w:t>
            </w:r>
            <w:r>
              <w:t>and</w:t>
            </w:r>
            <w:r>
              <w:rPr>
                <w:spacing w:val="-16"/>
              </w:rPr>
              <w:t xml:space="preserve"> </w:t>
            </w:r>
            <w:r>
              <w:t>responsibilities contained in the mandatory IMO instruments to which it is a</w:t>
            </w:r>
            <w:r>
              <w:rPr>
                <w:spacing w:val="-30"/>
              </w:rPr>
              <w:t xml:space="preserve"> </w:t>
            </w:r>
            <w:r>
              <w:t>Party.</w:t>
            </w:r>
          </w:p>
          <w:p w14:paraId="5C136D9A" w14:textId="77777777" w:rsidR="0009623E" w:rsidRDefault="0009623E">
            <w:pPr>
              <w:pStyle w:val="TableParagraph"/>
              <w:spacing w:before="7"/>
              <w:rPr>
                <w:b/>
              </w:rPr>
            </w:pPr>
          </w:p>
          <w:p w14:paraId="70609A43" w14:textId="77777777" w:rsidR="0009623E" w:rsidRDefault="00F00F55">
            <w:pPr>
              <w:pStyle w:val="TableParagraph"/>
              <w:ind w:left="107"/>
              <w:rPr>
                <w:b/>
              </w:rPr>
            </w:pPr>
            <w:r>
              <w:rPr>
                <w:b/>
              </w:rPr>
              <w:t>EVIDENCE:</w:t>
            </w:r>
          </w:p>
          <w:p w14:paraId="450AFD11" w14:textId="77777777" w:rsidR="0009623E" w:rsidRDefault="0009623E">
            <w:pPr>
              <w:pStyle w:val="TableParagraph"/>
              <w:spacing w:before="2"/>
              <w:rPr>
                <w:b/>
              </w:rPr>
            </w:pPr>
          </w:p>
          <w:p w14:paraId="519B5169" w14:textId="77777777" w:rsidR="0009623E" w:rsidRDefault="00F00F55">
            <w:pPr>
              <w:pStyle w:val="TableParagraph"/>
              <w:spacing w:before="1" w:line="237" w:lineRule="auto"/>
              <w:ind w:left="107" w:right="107"/>
              <w:jc w:val="both"/>
            </w:pPr>
            <w:r>
              <w:t>A</w:t>
            </w:r>
            <w:r>
              <w:rPr>
                <w:spacing w:val="-12"/>
              </w:rPr>
              <w:t xml:space="preserve"> </w:t>
            </w:r>
            <w:r>
              <w:t>lack</w:t>
            </w:r>
            <w:r>
              <w:rPr>
                <w:spacing w:val="-10"/>
              </w:rPr>
              <w:t xml:space="preserve"> </w:t>
            </w:r>
            <w:r>
              <w:t>of</w:t>
            </w:r>
            <w:r>
              <w:rPr>
                <w:spacing w:val="-11"/>
              </w:rPr>
              <w:t xml:space="preserve"> </w:t>
            </w:r>
            <w:r>
              <w:t>documentation</w:t>
            </w:r>
            <w:r>
              <w:rPr>
                <w:spacing w:val="-10"/>
              </w:rPr>
              <w:t xml:space="preserve"> </w:t>
            </w:r>
            <w:r>
              <w:t>setting</w:t>
            </w:r>
            <w:r>
              <w:rPr>
                <w:spacing w:val="-7"/>
              </w:rPr>
              <w:t xml:space="preserve"> </w:t>
            </w:r>
            <w:r>
              <w:t>out</w:t>
            </w:r>
            <w:r>
              <w:rPr>
                <w:spacing w:val="-13"/>
              </w:rPr>
              <w:t xml:space="preserve"> </w:t>
            </w:r>
            <w:r>
              <w:t>the</w:t>
            </w:r>
            <w:r>
              <w:rPr>
                <w:spacing w:val="-11"/>
              </w:rPr>
              <w:t xml:space="preserve"> </w:t>
            </w:r>
            <w:r>
              <w:t>strategy;</w:t>
            </w:r>
            <w:r>
              <w:rPr>
                <w:spacing w:val="-12"/>
              </w:rPr>
              <w:t xml:space="preserve"> </w:t>
            </w:r>
            <w:r>
              <w:t>absence</w:t>
            </w:r>
            <w:r>
              <w:rPr>
                <w:spacing w:val="-12"/>
              </w:rPr>
              <w:t xml:space="preserve"> </w:t>
            </w:r>
            <w:r>
              <w:t>of</w:t>
            </w:r>
            <w:r>
              <w:rPr>
                <w:spacing w:val="-10"/>
              </w:rPr>
              <w:t xml:space="preserve"> </w:t>
            </w:r>
            <w:r>
              <w:t>continuous</w:t>
            </w:r>
            <w:r>
              <w:rPr>
                <w:spacing w:val="-11"/>
              </w:rPr>
              <w:t xml:space="preserve"> </w:t>
            </w:r>
            <w:r>
              <w:t>review</w:t>
            </w:r>
            <w:r>
              <w:rPr>
                <w:spacing w:val="-12"/>
              </w:rPr>
              <w:t xml:space="preserve"> </w:t>
            </w:r>
            <w:r>
              <w:t>and</w:t>
            </w:r>
            <w:r>
              <w:rPr>
                <w:spacing w:val="-13"/>
              </w:rPr>
              <w:t xml:space="preserve"> </w:t>
            </w:r>
            <w:r>
              <w:t>verification</w:t>
            </w:r>
            <w:r>
              <w:rPr>
                <w:spacing w:val="-13"/>
              </w:rPr>
              <w:t xml:space="preserve"> </w:t>
            </w:r>
            <w:r>
              <w:t>of</w:t>
            </w:r>
            <w:r>
              <w:rPr>
                <w:spacing w:val="-12"/>
              </w:rPr>
              <w:t xml:space="preserve"> </w:t>
            </w:r>
            <w:r>
              <w:t>the effectiveness of the State in respect of its international obligations; and the overall organizational performance and capability had not been</w:t>
            </w:r>
            <w:r>
              <w:rPr>
                <w:spacing w:val="-16"/>
              </w:rPr>
              <w:t xml:space="preserve"> </w:t>
            </w:r>
            <w:r>
              <w:t>accessed.</w:t>
            </w:r>
          </w:p>
        </w:tc>
      </w:tr>
      <w:tr w:rsidR="0009623E" w14:paraId="4C279028" w14:textId="77777777">
        <w:trPr>
          <w:trHeight w:val="2774"/>
        </w:trPr>
        <w:tc>
          <w:tcPr>
            <w:tcW w:w="9902" w:type="dxa"/>
            <w:gridSpan w:val="2"/>
          </w:tcPr>
          <w:p w14:paraId="62E4C784" w14:textId="77777777" w:rsidR="0009623E" w:rsidRDefault="00F00F55">
            <w:pPr>
              <w:pStyle w:val="TableParagraph"/>
              <w:spacing w:before="2"/>
              <w:ind w:left="107"/>
              <w:rPr>
                <w:b/>
              </w:rPr>
            </w:pPr>
            <w:r>
              <w:rPr>
                <w:b/>
              </w:rPr>
              <w:t>APPLICABLE PROVISIONS OF THE AUDIT STANDARD:</w:t>
            </w:r>
          </w:p>
          <w:p w14:paraId="7DC6ED2A" w14:textId="77777777" w:rsidR="0009623E" w:rsidRDefault="0009623E">
            <w:pPr>
              <w:pStyle w:val="TableParagraph"/>
              <w:spacing w:before="7"/>
              <w:rPr>
                <w:b/>
              </w:rPr>
            </w:pPr>
          </w:p>
          <w:p w14:paraId="538558C5" w14:textId="77777777" w:rsidR="0009623E" w:rsidRDefault="00F00F55">
            <w:pPr>
              <w:pStyle w:val="TableParagraph"/>
              <w:spacing w:before="1"/>
              <w:ind w:left="107"/>
              <w:rPr>
                <w:i/>
              </w:rPr>
            </w:pPr>
            <w:r>
              <w:rPr>
                <w:b/>
                <w:i/>
              </w:rPr>
              <w:t>III</w:t>
            </w:r>
            <w:r>
              <w:rPr>
                <w:b/>
                <w:i/>
                <w:spacing w:val="-21"/>
              </w:rPr>
              <w:t xml:space="preserve"> </w:t>
            </w:r>
            <w:r>
              <w:rPr>
                <w:b/>
                <w:i/>
              </w:rPr>
              <w:t>Code,</w:t>
            </w:r>
            <w:r>
              <w:rPr>
                <w:b/>
                <w:i/>
                <w:spacing w:val="-19"/>
              </w:rPr>
              <w:t xml:space="preserve"> </w:t>
            </w:r>
            <w:r>
              <w:rPr>
                <w:b/>
                <w:i/>
              </w:rPr>
              <w:t>part</w:t>
            </w:r>
            <w:r>
              <w:rPr>
                <w:b/>
                <w:i/>
                <w:spacing w:val="-21"/>
              </w:rPr>
              <w:t xml:space="preserve"> </w:t>
            </w:r>
            <w:r>
              <w:rPr>
                <w:b/>
                <w:i/>
              </w:rPr>
              <w:t>1,</w:t>
            </w:r>
            <w:r>
              <w:rPr>
                <w:b/>
                <w:i/>
                <w:spacing w:val="-20"/>
              </w:rPr>
              <w:t xml:space="preserve"> </w:t>
            </w:r>
            <w:r>
              <w:rPr>
                <w:b/>
                <w:i/>
              </w:rPr>
              <w:t>paragraph</w:t>
            </w:r>
            <w:r>
              <w:rPr>
                <w:b/>
                <w:i/>
                <w:spacing w:val="-19"/>
              </w:rPr>
              <w:t xml:space="preserve"> </w:t>
            </w:r>
            <w:r>
              <w:rPr>
                <w:b/>
                <w:i/>
              </w:rPr>
              <w:t>3</w:t>
            </w:r>
            <w:r>
              <w:rPr>
                <w:b/>
                <w:i/>
                <w:spacing w:val="-17"/>
              </w:rPr>
              <w:t xml:space="preserve"> </w:t>
            </w:r>
            <w:r>
              <w:t>–</w:t>
            </w:r>
            <w:r>
              <w:rPr>
                <w:spacing w:val="-18"/>
              </w:rPr>
              <w:t xml:space="preserve"> </w:t>
            </w:r>
            <w:r>
              <w:rPr>
                <w:i/>
              </w:rPr>
              <w:t>In</w:t>
            </w:r>
            <w:r>
              <w:rPr>
                <w:i/>
                <w:spacing w:val="-19"/>
              </w:rPr>
              <w:t xml:space="preserve"> </w:t>
            </w:r>
            <w:r>
              <w:rPr>
                <w:i/>
              </w:rPr>
              <w:t>order</w:t>
            </w:r>
            <w:r>
              <w:rPr>
                <w:i/>
                <w:spacing w:val="-21"/>
              </w:rPr>
              <w:t xml:space="preserve"> </w:t>
            </w:r>
            <w:r>
              <w:rPr>
                <w:i/>
              </w:rPr>
              <w:t>to</w:t>
            </w:r>
            <w:r>
              <w:rPr>
                <w:i/>
                <w:spacing w:val="-18"/>
              </w:rPr>
              <w:t xml:space="preserve"> </w:t>
            </w:r>
            <w:r>
              <w:rPr>
                <w:i/>
              </w:rPr>
              <w:t>meet</w:t>
            </w:r>
            <w:r>
              <w:rPr>
                <w:i/>
                <w:spacing w:val="-21"/>
              </w:rPr>
              <w:t xml:space="preserve"> </w:t>
            </w:r>
            <w:r>
              <w:rPr>
                <w:i/>
              </w:rPr>
              <w:t>the</w:t>
            </w:r>
            <w:r>
              <w:rPr>
                <w:i/>
                <w:spacing w:val="-19"/>
              </w:rPr>
              <w:t xml:space="preserve"> </w:t>
            </w:r>
            <w:r>
              <w:rPr>
                <w:i/>
              </w:rPr>
              <w:t>objective</w:t>
            </w:r>
            <w:r>
              <w:rPr>
                <w:i/>
                <w:spacing w:val="-19"/>
              </w:rPr>
              <w:t xml:space="preserve"> </w:t>
            </w:r>
            <w:r>
              <w:rPr>
                <w:i/>
              </w:rPr>
              <w:t>of</w:t>
            </w:r>
            <w:r>
              <w:rPr>
                <w:i/>
                <w:spacing w:val="-20"/>
              </w:rPr>
              <w:t xml:space="preserve"> </w:t>
            </w:r>
            <w:r>
              <w:rPr>
                <w:i/>
              </w:rPr>
              <w:t>this</w:t>
            </w:r>
            <w:r>
              <w:rPr>
                <w:i/>
                <w:spacing w:val="-20"/>
              </w:rPr>
              <w:t xml:space="preserve"> </w:t>
            </w:r>
            <w:r>
              <w:rPr>
                <w:i/>
              </w:rPr>
              <w:t>Code,</w:t>
            </w:r>
            <w:r>
              <w:rPr>
                <w:i/>
                <w:spacing w:val="-21"/>
              </w:rPr>
              <w:t xml:space="preserve"> </w:t>
            </w:r>
            <w:r>
              <w:rPr>
                <w:i/>
              </w:rPr>
              <w:t>a</w:t>
            </w:r>
            <w:r>
              <w:rPr>
                <w:i/>
                <w:spacing w:val="-19"/>
              </w:rPr>
              <w:t xml:space="preserve"> </w:t>
            </w:r>
            <w:r>
              <w:rPr>
                <w:i/>
              </w:rPr>
              <w:t>State</w:t>
            </w:r>
            <w:r>
              <w:rPr>
                <w:i/>
                <w:spacing w:val="-18"/>
              </w:rPr>
              <w:t xml:space="preserve"> </w:t>
            </w:r>
            <w:r>
              <w:rPr>
                <w:i/>
              </w:rPr>
              <w:t>is</w:t>
            </w:r>
            <w:r>
              <w:rPr>
                <w:i/>
                <w:spacing w:val="-20"/>
              </w:rPr>
              <w:t xml:space="preserve"> </w:t>
            </w:r>
            <w:r>
              <w:rPr>
                <w:i/>
              </w:rPr>
              <w:t>recommended</w:t>
            </w:r>
            <w:r>
              <w:rPr>
                <w:i/>
                <w:spacing w:val="-19"/>
              </w:rPr>
              <w:t xml:space="preserve"> </w:t>
            </w:r>
            <w:r>
              <w:rPr>
                <w:i/>
              </w:rPr>
              <w:t>to:</w:t>
            </w:r>
          </w:p>
          <w:p w14:paraId="3DAB68CA" w14:textId="77777777" w:rsidR="0009623E" w:rsidRDefault="0009623E">
            <w:pPr>
              <w:pStyle w:val="TableParagraph"/>
              <w:spacing w:before="6"/>
              <w:rPr>
                <w:b/>
                <w:sz w:val="21"/>
              </w:rPr>
            </w:pPr>
          </w:p>
          <w:p w14:paraId="73DFE472" w14:textId="77777777" w:rsidR="0009623E" w:rsidRDefault="00F00F55">
            <w:pPr>
              <w:pStyle w:val="TableParagraph"/>
              <w:numPr>
                <w:ilvl w:val="0"/>
                <w:numId w:val="2"/>
              </w:numPr>
              <w:tabs>
                <w:tab w:val="left" w:pos="1248"/>
                <w:tab w:val="left" w:pos="1249"/>
              </w:tabs>
              <w:spacing w:line="237" w:lineRule="auto"/>
              <w:ind w:right="111"/>
              <w:rPr>
                <w:i/>
              </w:rPr>
            </w:pPr>
            <w:r>
              <w:rPr>
                <w:i/>
              </w:rPr>
              <w:t>develop</w:t>
            </w:r>
            <w:r>
              <w:rPr>
                <w:i/>
                <w:spacing w:val="-10"/>
              </w:rPr>
              <w:t xml:space="preserve"> </w:t>
            </w:r>
            <w:r>
              <w:rPr>
                <w:i/>
              </w:rPr>
              <w:t>an</w:t>
            </w:r>
            <w:r>
              <w:rPr>
                <w:i/>
                <w:spacing w:val="-10"/>
              </w:rPr>
              <w:t xml:space="preserve"> </w:t>
            </w:r>
            <w:r>
              <w:rPr>
                <w:i/>
              </w:rPr>
              <w:t>overall</w:t>
            </w:r>
            <w:r>
              <w:rPr>
                <w:i/>
                <w:spacing w:val="-11"/>
              </w:rPr>
              <w:t xml:space="preserve"> </w:t>
            </w:r>
            <w:r>
              <w:rPr>
                <w:i/>
              </w:rPr>
              <w:t>strategy</w:t>
            </w:r>
            <w:r>
              <w:rPr>
                <w:i/>
                <w:spacing w:val="-9"/>
              </w:rPr>
              <w:t xml:space="preserve"> </w:t>
            </w:r>
            <w:r>
              <w:rPr>
                <w:i/>
              </w:rPr>
              <w:t>to</w:t>
            </w:r>
            <w:r>
              <w:rPr>
                <w:i/>
                <w:spacing w:val="-10"/>
              </w:rPr>
              <w:t xml:space="preserve"> </w:t>
            </w:r>
            <w:r>
              <w:rPr>
                <w:i/>
              </w:rPr>
              <w:t>ensure</w:t>
            </w:r>
            <w:r>
              <w:rPr>
                <w:i/>
                <w:spacing w:val="-12"/>
              </w:rPr>
              <w:t xml:space="preserve"> </w:t>
            </w:r>
            <w:r>
              <w:rPr>
                <w:i/>
              </w:rPr>
              <w:t>that</w:t>
            </w:r>
            <w:r>
              <w:rPr>
                <w:i/>
                <w:spacing w:val="-13"/>
              </w:rPr>
              <w:t xml:space="preserve"> </w:t>
            </w:r>
            <w:r>
              <w:rPr>
                <w:i/>
              </w:rPr>
              <w:t>its</w:t>
            </w:r>
            <w:r>
              <w:rPr>
                <w:i/>
                <w:spacing w:val="-11"/>
              </w:rPr>
              <w:t xml:space="preserve"> </w:t>
            </w:r>
            <w:r>
              <w:rPr>
                <w:i/>
              </w:rPr>
              <w:t>international</w:t>
            </w:r>
            <w:r>
              <w:rPr>
                <w:i/>
                <w:spacing w:val="-13"/>
              </w:rPr>
              <w:t xml:space="preserve"> </w:t>
            </w:r>
            <w:r>
              <w:rPr>
                <w:i/>
              </w:rPr>
              <w:t>obligations</w:t>
            </w:r>
            <w:r>
              <w:rPr>
                <w:i/>
                <w:spacing w:val="-12"/>
              </w:rPr>
              <w:t xml:space="preserve"> </w:t>
            </w:r>
            <w:r>
              <w:rPr>
                <w:i/>
              </w:rPr>
              <w:t>and</w:t>
            </w:r>
            <w:r>
              <w:rPr>
                <w:i/>
                <w:spacing w:val="-12"/>
              </w:rPr>
              <w:t xml:space="preserve"> </w:t>
            </w:r>
            <w:r>
              <w:rPr>
                <w:i/>
              </w:rPr>
              <w:t>responsibilities as a flag, port and coastal State are</w:t>
            </w:r>
            <w:r>
              <w:rPr>
                <w:i/>
                <w:spacing w:val="-14"/>
              </w:rPr>
              <w:t xml:space="preserve"> </w:t>
            </w:r>
            <w:r>
              <w:rPr>
                <w:i/>
              </w:rPr>
              <w:t>met;</w:t>
            </w:r>
          </w:p>
          <w:p w14:paraId="6F4BEC29" w14:textId="77777777" w:rsidR="0009623E" w:rsidRDefault="00F00F55">
            <w:pPr>
              <w:pStyle w:val="TableParagraph"/>
              <w:numPr>
                <w:ilvl w:val="0"/>
                <w:numId w:val="2"/>
              </w:numPr>
              <w:tabs>
                <w:tab w:val="left" w:pos="1248"/>
                <w:tab w:val="left" w:pos="1249"/>
              </w:tabs>
              <w:spacing w:line="237" w:lineRule="auto"/>
              <w:ind w:right="103"/>
              <w:rPr>
                <w:i/>
              </w:rPr>
            </w:pPr>
            <w:r>
              <w:rPr>
                <w:i/>
              </w:rPr>
              <w:t>establish a methodology to monitor and assess that the strategy ensures effective implementation</w:t>
            </w:r>
            <w:r>
              <w:rPr>
                <w:i/>
                <w:spacing w:val="-7"/>
              </w:rPr>
              <w:t xml:space="preserve"> </w:t>
            </w:r>
            <w:r>
              <w:rPr>
                <w:i/>
              </w:rPr>
              <w:t>and</w:t>
            </w:r>
            <w:r>
              <w:rPr>
                <w:i/>
                <w:spacing w:val="-7"/>
              </w:rPr>
              <w:t xml:space="preserve"> </w:t>
            </w:r>
            <w:r>
              <w:rPr>
                <w:i/>
              </w:rPr>
              <w:t>enforcement</w:t>
            </w:r>
            <w:r>
              <w:rPr>
                <w:i/>
                <w:spacing w:val="-8"/>
              </w:rPr>
              <w:t xml:space="preserve"> </w:t>
            </w:r>
            <w:r>
              <w:rPr>
                <w:i/>
              </w:rPr>
              <w:t>of</w:t>
            </w:r>
            <w:r>
              <w:rPr>
                <w:i/>
                <w:spacing w:val="-8"/>
              </w:rPr>
              <w:t xml:space="preserve"> </w:t>
            </w:r>
            <w:r>
              <w:rPr>
                <w:i/>
              </w:rPr>
              <w:t>relevant</w:t>
            </w:r>
            <w:r>
              <w:rPr>
                <w:i/>
                <w:spacing w:val="-8"/>
              </w:rPr>
              <w:t xml:space="preserve"> </w:t>
            </w:r>
            <w:r>
              <w:rPr>
                <w:i/>
              </w:rPr>
              <w:t>international</w:t>
            </w:r>
            <w:r>
              <w:rPr>
                <w:i/>
                <w:spacing w:val="-8"/>
              </w:rPr>
              <w:t xml:space="preserve"> </w:t>
            </w:r>
            <w:r>
              <w:rPr>
                <w:i/>
              </w:rPr>
              <w:t>mandatory</w:t>
            </w:r>
            <w:r>
              <w:rPr>
                <w:i/>
                <w:spacing w:val="-7"/>
              </w:rPr>
              <w:t xml:space="preserve"> </w:t>
            </w:r>
            <w:r>
              <w:rPr>
                <w:i/>
              </w:rPr>
              <w:t>instruments;</w:t>
            </w:r>
            <w:r>
              <w:rPr>
                <w:i/>
                <w:spacing w:val="-8"/>
              </w:rPr>
              <w:t xml:space="preserve"> </w:t>
            </w:r>
            <w:r>
              <w:rPr>
                <w:i/>
              </w:rPr>
              <w:t>and</w:t>
            </w:r>
          </w:p>
          <w:p w14:paraId="4EAFDFBF" w14:textId="77777777" w:rsidR="0009623E" w:rsidRDefault="00F00F55">
            <w:pPr>
              <w:pStyle w:val="TableParagraph"/>
              <w:numPr>
                <w:ilvl w:val="0"/>
                <w:numId w:val="2"/>
              </w:numPr>
              <w:tabs>
                <w:tab w:val="left" w:pos="1248"/>
                <w:tab w:val="left" w:pos="1249"/>
              </w:tabs>
              <w:spacing w:line="237" w:lineRule="auto"/>
              <w:ind w:right="93"/>
              <w:rPr>
                <w:i/>
              </w:rPr>
            </w:pPr>
            <w:r>
              <w:rPr>
                <w:i/>
              </w:rPr>
              <w:t>continuously</w:t>
            </w:r>
            <w:r>
              <w:rPr>
                <w:i/>
                <w:spacing w:val="-22"/>
              </w:rPr>
              <w:t xml:space="preserve"> </w:t>
            </w:r>
            <w:r>
              <w:rPr>
                <w:i/>
              </w:rPr>
              <w:t>review</w:t>
            </w:r>
            <w:r>
              <w:rPr>
                <w:i/>
                <w:spacing w:val="-25"/>
              </w:rPr>
              <w:t xml:space="preserve"> </w:t>
            </w:r>
            <w:r>
              <w:rPr>
                <w:i/>
                <w:spacing w:val="-2"/>
              </w:rPr>
              <w:t>the</w:t>
            </w:r>
            <w:r>
              <w:rPr>
                <w:i/>
                <w:spacing w:val="-25"/>
              </w:rPr>
              <w:t xml:space="preserve"> </w:t>
            </w:r>
            <w:r>
              <w:rPr>
                <w:i/>
                <w:spacing w:val="-3"/>
              </w:rPr>
              <w:t>strategy</w:t>
            </w:r>
            <w:r>
              <w:rPr>
                <w:i/>
                <w:spacing w:val="-25"/>
              </w:rPr>
              <w:t xml:space="preserve"> </w:t>
            </w:r>
            <w:r>
              <w:rPr>
                <w:i/>
              </w:rPr>
              <w:t>to</w:t>
            </w:r>
            <w:r>
              <w:rPr>
                <w:i/>
                <w:spacing w:val="-25"/>
              </w:rPr>
              <w:t xml:space="preserve"> </w:t>
            </w:r>
            <w:r>
              <w:rPr>
                <w:i/>
              </w:rPr>
              <w:t>achieve,</w:t>
            </w:r>
            <w:r>
              <w:rPr>
                <w:i/>
                <w:spacing w:val="-27"/>
              </w:rPr>
              <w:t xml:space="preserve"> </w:t>
            </w:r>
            <w:r>
              <w:rPr>
                <w:i/>
                <w:spacing w:val="-3"/>
              </w:rPr>
              <w:t>maintain</w:t>
            </w:r>
            <w:r>
              <w:rPr>
                <w:i/>
                <w:spacing w:val="-25"/>
              </w:rPr>
              <w:t xml:space="preserve"> </w:t>
            </w:r>
            <w:r>
              <w:rPr>
                <w:i/>
              </w:rPr>
              <w:t>and</w:t>
            </w:r>
            <w:r>
              <w:rPr>
                <w:i/>
                <w:spacing w:val="-26"/>
              </w:rPr>
              <w:t xml:space="preserve"> </w:t>
            </w:r>
            <w:r>
              <w:rPr>
                <w:i/>
                <w:spacing w:val="-3"/>
              </w:rPr>
              <w:t>improve</w:t>
            </w:r>
            <w:r>
              <w:rPr>
                <w:i/>
                <w:spacing w:val="-25"/>
              </w:rPr>
              <w:t xml:space="preserve"> </w:t>
            </w:r>
            <w:r>
              <w:rPr>
                <w:i/>
                <w:spacing w:val="-2"/>
              </w:rPr>
              <w:t>the</w:t>
            </w:r>
            <w:r>
              <w:rPr>
                <w:i/>
                <w:spacing w:val="-25"/>
              </w:rPr>
              <w:t xml:space="preserve"> </w:t>
            </w:r>
            <w:r>
              <w:rPr>
                <w:i/>
                <w:spacing w:val="-3"/>
              </w:rPr>
              <w:t>overall</w:t>
            </w:r>
            <w:r>
              <w:rPr>
                <w:i/>
                <w:spacing w:val="-22"/>
              </w:rPr>
              <w:t xml:space="preserve"> </w:t>
            </w:r>
            <w:r>
              <w:rPr>
                <w:i/>
                <w:spacing w:val="-3"/>
              </w:rPr>
              <w:t xml:space="preserve">organizational </w:t>
            </w:r>
            <w:r>
              <w:rPr>
                <w:i/>
              </w:rPr>
              <w:t>performance and capability as a flag, port and coastal</w:t>
            </w:r>
            <w:r>
              <w:rPr>
                <w:i/>
                <w:spacing w:val="-21"/>
              </w:rPr>
              <w:t xml:space="preserve"> </w:t>
            </w:r>
            <w:r>
              <w:rPr>
                <w:i/>
              </w:rPr>
              <w:t>State.</w:t>
            </w:r>
          </w:p>
        </w:tc>
      </w:tr>
      <w:tr w:rsidR="0009623E" w14:paraId="35194EAB" w14:textId="77777777">
        <w:trPr>
          <w:trHeight w:val="505"/>
        </w:trPr>
        <w:tc>
          <w:tcPr>
            <w:tcW w:w="4861" w:type="dxa"/>
          </w:tcPr>
          <w:p w14:paraId="24D22C58" w14:textId="77777777" w:rsidR="0009623E" w:rsidRDefault="00F00F55">
            <w:pPr>
              <w:pStyle w:val="TableParagraph"/>
              <w:spacing w:before="2"/>
              <w:ind w:left="107"/>
            </w:pPr>
            <w:r>
              <w:rPr>
                <w:b/>
              </w:rPr>
              <w:t xml:space="preserve">Team Leader: </w:t>
            </w:r>
            <w:r>
              <w:t>J. Johnson</w:t>
            </w:r>
          </w:p>
        </w:tc>
        <w:tc>
          <w:tcPr>
            <w:tcW w:w="5041" w:type="dxa"/>
          </w:tcPr>
          <w:p w14:paraId="2DFBEF55" w14:textId="77777777" w:rsidR="0009623E" w:rsidRDefault="00F00F55">
            <w:pPr>
              <w:pStyle w:val="TableParagraph"/>
              <w:spacing w:before="2"/>
              <w:ind w:left="107"/>
            </w:pPr>
            <w:r>
              <w:rPr>
                <w:b/>
              </w:rPr>
              <w:t xml:space="preserve">Date: </w:t>
            </w:r>
            <w:r>
              <w:t>22 June 2016</w:t>
            </w:r>
          </w:p>
        </w:tc>
      </w:tr>
      <w:tr w:rsidR="0009623E" w14:paraId="2A619B20" w14:textId="77777777">
        <w:trPr>
          <w:trHeight w:val="770"/>
        </w:trPr>
        <w:tc>
          <w:tcPr>
            <w:tcW w:w="4861" w:type="dxa"/>
          </w:tcPr>
          <w:p w14:paraId="26EBD834" w14:textId="77777777" w:rsidR="0009623E" w:rsidRDefault="0009623E">
            <w:pPr>
              <w:pStyle w:val="TableParagraph"/>
              <w:spacing w:before="6"/>
              <w:rPr>
                <w:b/>
              </w:rPr>
            </w:pPr>
          </w:p>
          <w:p w14:paraId="40D213D0" w14:textId="77777777" w:rsidR="0009623E" w:rsidRDefault="00F00F55">
            <w:pPr>
              <w:pStyle w:val="TableParagraph"/>
              <w:ind w:left="107"/>
              <w:rPr>
                <w:i/>
              </w:rPr>
            </w:pPr>
            <w:r>
              <w:rPr>
                <w:b/>
              </w:rPr>
              <w:t xml:space="preserve">Member State: </w:t>
            </w:r>
            <w:r>
              <w:rPr>
                <w:i/>
              </w:rPr>
              <w:t>(Name and signature)</w:t>
            </w:r>
          </w:p>
        </w:tc>
        <w:tc>
          <w:tcPr>
            <w:tcW w:w="5041" w:type="dxa"/>
          </w:tcPr>
          <w:p w14:paraId="564EF2FF" w14:textId="77777777" w:rsidR="0009623E" w:rsidRDefault="0009623E">
            <w:pPr>
              <w:pStyle w:val="TableParagraph"/>
              <w:spacing w:before="6"/>
              <w:rPr>
                <w:b/>
              </w:rPr>
            </w:pPr>
          </w:p>
          <w:p w14:paraId="2DCCF1B6" w14:textId="77777777" w:rsidR="0009623E" w:rsidRDefault="00F00F55">
            <w:pPr>
              <w:pStyle w:val="TableParagraph"/>
              <w:ind w:left="107"/>
            </w:pPr>
            <w:r>
              <w:rPr>
                <w:b/>
              </w:rPr>
              <w:t xml:space="preserve">Date Received: </w:t>
            </w:r>
            <w:r>
              <w:t>22 June 2016</w:t>
            </w:r>
          </w:p>
        </w:tc>
      </w:tr>
    </w:tbl>
    <w:p w14:paraId="7D88E374" w14:textId="77777777" w:rsidR="0009623E" w:rsidRDefault="0009623E">
      <w:pPr>
        <w:sectPr w:rsidR="0009623E">
          <w:headerReference w:type="default" r:id="rId93"/>
          <w:footerReference w:type="default" r:id="rId94"/>
          <w:pgSz w:w="11910" w:h="16840"/>
          <w:pgMar w:top="1380" w:right="860" w:bottom="1000" w:left="760" w:header="856" w:footer="803" w:gutter="0"/>
          <w:cols w:space="720"/>
        </w:sectPr>
      </w:pPr>
    </w:p>
    <w:p w14:paraId="078AC843" w14:textId="77777777" w:rsidR="0009623E" w:rsidRDefault="0009623E">
      <w:pPr>
        <w:pStyle w:val="BodyText"/>
        <w:spacing w:before="11"/>
        <w:rPr>
          <w:b/>
          <w:sz w:val="13"/>
        </w:rPr>
      </w:pPr>
    </w:p>
    <w:p w14:paraId="72317433" w14:textId="77777777" w:rsidR="0009623E" w:rsidRDefault="00F00F55">
      <w:pPr>
        <w:spacing w:before="91"/>
        <w:ind w:left="2128" w:right="2031"/>
        <w:jc w:val="center"/>
        <w:rPr>
          <w:b/>
        </w:rPr>
      </w:pPr>
      <w:r>
        <w:rPr>
          <w:b/>
        </w:rPr>
        <w:t>IMO MEMBER STATE AUDIT SCHEME</w:t>
      </w:r>
    </w:p>
    <w:p w14:paraId="6E43BBC4" w14:textId="77777777" w:rsidR="0009623E" w:rsidRDefault="0009623E">
      <w:pPr>
        <w:pStyle w:val="BodyText"/>
        <w:spacing w:before="8"/>
        <w:rPr>
          <w:b/>
        </w:rPr>
      </w:pPr>
    </w:p>
    <w:p w14:paraId="37873621" w14:textId="77777777" w:rsidR="0009623E" w:rsidRDefault="00F00F55">
      <w:pPr>
        <w:ind w:left="2128" w:right="2022"/>
        <w:jc w:val="center"/>
        <w:rPr>
          <w:b/>
        </w:rPr>
      </w:pPr>
      <w:r>
        <w:rPr>
          <w:b/>
        </w:rPr>
        <w:t>Form A</w:t>
      </w:r>
    </w:p>
    <w:p w14:paraId="5934676E"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4712E641" w14:textId="77777777">
        <w:trPr>
          <w:trHeight w:val="770"/>
        </w:trPr>
        <w:tc>
          <w:tcPr>
            <w:tcW w:w="9902" w:type="dxa"/>
            <w:gridSpan w:val="2"/>
          </w:tcPr>
          <w:p w14:paraId="4A70BFD3" w14:textId="77777777" w:rsidR="0009623E" w:rsidRDefault="0009623E">
            <w:pPr>
              <w:pStyle w:val="TableParagraph"/>
              <w:spacing w:before="6"/>
              <w:rPr>
                <w:b/>
              </w:rPr>
            </w:pPr>
          </w:p>
          <w:p w14:paraId="627BEBD3" w14:textId="77777777" w:rsidR="0009623E" w:rsidRDefault="00F00F55">
            <w:pPr>
              <w:pStyle w:val="TableParagraph"/>
              <w:ind w:left="3042" w:right="3039"/>
              <w:jc w:val="center"/>
              <w:rPr>
                <w:b/>
              </w:rPr>
            </w:pPr>
            <w:r>
              <w:rPr>
                <w:b/>
              </w:rPr>
              <w:t>FINDINGS/OBSERVATIONS</w:t>
            </w:r>
          </w:p>
        </w:tc>
      </w:tr>
      <w:tr w:rsidR="0009623E" w14:paraId="2C637939" w14:textId="77777777">
        <w:trPr>
          <w:trHeight w:val="1026"/>
        </w:trPr>
        <w:tc>
          <w:tcPr>
            <w:tcW w:w="4861" w:type="dxa"/>
          </w:tcPr>
          <w:p w14:paraId="3B1814F8" w14:textId="77777777" w:rsidR="0009623E" w:rsidRDefault="00F00F55">
            <w:pPr>
              <w:pStyle w:val="TableParagraph"/>
              <w:spacing w:before="2"/>
              <w:ind w:left="107"/>
            </w:pPr>
            <w:r>
              <w:rPr>
                <w:b/>
              </w:rPr>
              <w:t>Member State:</w:t>
            </w:r>
            <w:r>
              <w:rPr>
                <w:b/>
                <w:spacing w:val="58"/>
              </w:rPr>
              <w:t xml:space="preserve"> </w:t>
            </w:r>
            <w:r>
              <w:t>Round</w:t>
            </w:r>
          </w:p>
          <w:p w14:paraId="25E94144" w14:textId="77777777" w:rsidR="0009623E" w:rsidRDefault="0009623E">
            <w:pPr>
              <w:pStyle w:val="TableParagraph"/>
              <w:spacing w:before="7"/>
              <w:rPr>
                <w:b/>
              </w:rPr>
            </w:pPr>
          </w:p>
          <w:p w14:paraId="00799903" w14:textId="77777777" w:rsidR="0009623E" w:rsidRDefault="00F00F55">
            <w:pPr>
              <w:pStyle w:val="TableParagraph"/>
              <w:spacing w:before="1"/>
              <w:ind w:left="107"/>
            </w:pPr>
            <w:r>
              <w:rPr>
                <w:b/>
              </w:rPr>
              <w:t xml:space="preserve">Department: </w:t>
            </w:r>
            <w:r>
              <w:t>Administrative Division</w:t>
            </w:r>
          </w:p>
        </w:tc>
        <w:tc>
          <w:tcPr>
            <w:tcW w:w="5041" w:type="dxa"/>
          </w:tcPr>
          <w:p w14:paraId="53EFAA42" w14:textId="77777777" w:rsidR="0009623E" w:rsidRDefault="00F00F55">
            <w:pPr>
              <w:pStyle w:val="TableParagraph"/>
              <w:spacing w:before="2"/>
              <w:ind w:left="107"/>
            </w:pPr>
            <w:r>
              <w:rPr>
                <w:b/>
              </w:rPr>
              <w:t xml:space="preserve">Audit Period: </w:t>
            </w:r>
            <w:r>
              <w:t>20-30 June 2016</w:t>
            </w:r>
          </w:p>
        </w:tc>
      </w:tr>
      <w:tr w:rsidR="0009623E" w14:paraId="67EB50F6" w14:textId="77777777">
        <w:trPr>
          <w:trHeight w:val="770"/>
        </w:trPr>
        <w:tc>
          <w:tcPr>
            <w:tcW w:w="4861" w:type="dxa"/>
          </w:tcPr>
          <w:p w14:paraId="7F2E5D70" w14:textId="77777777" w:rsidR="0009623E" w:rsidRDefault="0009623E">
            <w:pPr>
              <w:pStyle w:val="TableParagraph"/>
              <w:spacing w:before="6"/>
              <w:rPr>
                <w:b/>
              </w:rPr>
            </w:pPr>
          </w:p>
          <w:p w14:paraId="30C39ACF" w14:textId="77777777" w:rsidR="0009623E" w:rsidRDefault="00F00F55">
            <w:pPr>
              <w:pStyle w:val="TableParagraph"/>
              <w:ind w:left="107"/>
              <w:rPr>
                <w:b/>
              </w:rPr>
            </w:pPr>
            <w:r>
              <w:rPr>
                <w:b/>
              </w:rPr>
              <w:t>Finding No.:</w:t>
            </w:r>
          </w:p>
        </w:tc>
        <w:tc>
          <w:tcPr>
            <w:tcW w:w="5041" w:type="dxa"/>
          </w:tcPr>
          <w:p w14:paraId="5B16BA42" w14:textId="77777777" w:rsidR="0009623E" w:rsidRDefault="0009623E">
            <w:pPr>
              <w:pStyle w:val="TableParagraph"/>
              <w:spacing w:before="6"/>
              <w:rPr>
                <w:b/>
              </w:rPr>
            </w:pPr>
          </w:p>
          <w:p w14:paraId="11F4659F" w14:textId="77777777" w:rsidR="0009623E" w:rsidRDefault="00F00F55">
            <w:pPr>
              <w:pStyle w:val="TableParagraph"/>
              <w:ind w:left="107"/>
              <w:rPr>
                <w:b/>
              </w:rPr>
            </w:pPr>
            <w:r>
              <w:rPr>
                <w:b/>
              </w:rPr>
              <w:t>Observation No.: OB-02</w:t>
            </w:r>
          </w:p>
        </w:tc>
      </w:tr>
      <w:tr w:rsidR="0009623E" w14:paraId="7C175716" w14:textId="77777777">
        <w:trPr>
          <w:trHeight w:val="3288"/>
        </w:trPr>
        <w:tc>
          <w:tcPr>
            <w:tcW w:w="9902" w:type="dxa"/>
            <w:gridSpan w:val="2"/>
          </w:tcPr>
          <w:p w14:paraId="498DE327" w14:textId="77777777" w:rsidR="0009623E" w:rsidRDefault="00F00F55">
            <w:pPr>
              <w:pStyle w:val="TableParagraph"/>
              <w:spacing w:before="2"/>
              <w:ind w:left="107"/>
              <w:rPr>
                <w:b/>
              </w:rPr>
            </w:pPr>
            <w:r>
              <w:rPr>
                <w:b/>
              </w:rPr>
              <w:t>STATEMENT:</w:t>
            </w:r>
          </w:p>
          <w:p w14:paraId="63503DAF" w14:textId="77777777" w:rsidR="0009623E" w:rsidRDefault="0009623E">
            <w:pPr>
              <w:pStyle w:val="TableParagraph"/>
              <w:spacing w:before="7"/>
              <w:rPr>
                <w:b/>
                <w:sz w:val="21"/>
              </w:rPr>
            </w:pPr>
          </w:p>
          <w:p w14:paraId="185B5FB5" w14:textId="77777777" w:rsidR="0009623E" w:rsidRDefault="00F00F55">
            <w:pPr>
              <w:pStyle w:val="TableParagraph"/>
              <w:spacing w:line="237" w:lineRule="auto"/>
              <w:ind w:left="107" w:right="101"/>
              <w:jc w:val="both"/>
            </w:pPr>
            <w:r>
              <w:t>It</w:t>
            </w:r>
            <w:r>
              <w:rPr>
                <w:spacing w:val="-12"/>
              </w:rPr>
              <w:t xml:space="preserve"> </w:t>
            </w:r>
            <w:r>
              <w:t>was</w:t>
            </w:r>
            <w:r>
              <w:rPr>
                <w:spacing w:val="-10"/>
              </w:rPr>
              <w:t xml:space="preserve"> </w:t>
            </w:r>
            <w:r>
              <w:t>established</w:t>
            </w:r>
            <w:r>
              <w:rPr>
                <w:spacing w:val="-11"/>
              </w:rPr>
              <w:t xml:space="preserve"> </w:t>
            </w:r>
            <w:r>
              <w:t>during</w:t>
            </w:r>
            <w:r>
              <w:rPr>
                <w:spacing w:val="-9"/>
              </w:rPr>
              <w:t xml:space="preserve"> </w:t>
            </w:r>
            <w:r>
              <w:t>the</w:t>
            </w:r>
            <w:r>
              <w:rPr>
                <w:spacing w:val="-11"/>
              </w:rPr>
              <w:t xml:space="preserve"> </w:t>
            </w:r>
            <w:r>
              <w:t>audit</w:t>
            </w:r>
            <w:r>
              <w:rPr>
                <w:spacing w:val="-14"/>
              </w:rPr>
              <w:t xml:space="preserve"> </w:t>
            </w:r>
            <w:r>
              <w:t>that</w:t>
            </w:r>
            <w:r>
              <w:rPr>
                <w:spacing w:val="-14"/>
              </w:rPr>
              <w:t xml:space="preserve"> </w:t>
            </w:r>
            <w:r>
              <w:t>individuals</w:t>
            </w:r>
            <w:r>
              <w:rPr>
                <w:spacing w:val="-12"/>
              </w:rPr>
              <w:t xml:space="preserve"> </w:t>
            </w:r>
            <w:r>
              <w:t>holding</w:t>
            </w:r>
            <w:r>
              <w:rPr>
                <w:spacing w:val="-13"/>
              </w:rPr>
              <w:t xml:space="preserve"> </w:t>
            </w:r>
            <w:r>
              <w:t>STCW</w:t>
            </w:r>
            <w:r>
              <w:rPr>
                <w:spacing w:val="-2"/>
              </w:rPr>
              <w:t xml:space="preserve"> </w:t>
            </w:r>
            <w:r>
              <w:t>certificates</w:t>
            </w:r>
            <w:r>
              <w:rPr>
                <w:spacing w:val="-13"/>
              </w:rPr>
              <w:t xml:space="preserve"> </w:t>
            </w:r>
            <w:r>
              <w:t>as</w:t>
            </w:r>
            <w:r>
              <w:rPr>
                <w:spacing w:val="-12"/>
              </w:rPr>
              <w:t xml:space="preserve"> </w:t>
            </w:r>
            <w:r>
              <w:t>Officers</w:t>
            </w:r>
            <w:r>
              <w:rPr>
                <w:spacing w:val="-13"/>
              </w:rPr>
              <w:t xml:space="preserve"> </w:t>
            </w:r>
            <w:r>
              <w:t>in</w:t>
            </w:r>
            <w:r>
              <w:rPr>
                <w:spacing w:val="-13"/>
              </w:rPr>
              <w:t xml:space="preserve"> </w:t>
            </w:r>
            <w:r>
              <w:t>Charge</w:t>
            </w:r>
            <w:r>
              <w:rPr>
                <w:spacing w:val="-12"/>
              </w:rPr>
              <w:t xml:space="preserve"> </w:t>
            </w:r>
            <w:r>
              <w:t>of Engine</w:t>
            </w:r>
            <w:r>
              <w:rPr>
                <w:spacing w:val="-12"/>
              </w:rPr>
              <w:t xml:space="preserve"> </w:t>
            </w:r>
            <w:r>
              <w:t>or</w:t>
            </w:r>
            <w:r>
              <w:rPr>
                <w:spacing w:val="-14"/>
              </w:rPr>
              <w:t xml:space="preserve"> </w:t>
            </w:r>
            <w:r>
              <w:t>Deck</w:t>
            </w:r>
            <w:r>
              <w:rPr>
                <w:spacing w:val="-13"/>
              </w:rPr>
              <w:t xml:space="preserve"> </w:t>
            </w:r>
            <w:r>
              <w:t>Watch,</w:t>
            </w:r>
            <w:r>
              <w:rPr>
                <w:spacing w:val="-14"/>
              </w:rPr>
              <w:t xml:space="preserve"> </w:t>
            </w:r>
            <w:r>
              <w:t>with</w:t>
            </w:r>
            <w:r>
              <w:rPr>
                <w:spacing w:val="-13"/>
              </w:rPr>
              <w:t xml:space="preserve"> </w:t>
            </w:r>
            <w:r>
              <w:t>less</w:t>
            </w:r>
            <w:r>
              <w:rPr>
                <w:spacing w:val="-13"/>
              </w:rPr>
              <w:t xml:space="preserve"> </w:t>
            </w:r>
            <w:r>
              <w:t>than</w:t>
            </w:r>
            <w:r>
              <w:rPr>
                <w:spacing w:val="-14"/>
              </w:rPr>
              <w:t xml:space="preserve"> </w:t>
            </w:r>
            <w:r>
              <w:t>three</w:t>
            </w:r>
            <w:r>
              <w:rPr>
                <w:spacing w:val="-13"/>
              </w:rPr>
              <w:t xml:space="preserve"> </w:t>
            </w:r>
            <w:r>
              <w:t>years</w:t>
            </w:r>
            <w:r>
              <w:rPr>
                <w:spacing w:val="-13"/>
              </w:rPr>
              <w:t xml:space="preserve"> </w:t>
            </w:r>
            <w:r>
              <w:t>of</w:t>
            </w:r>
            <w:r>
              <w:rPr>
                <w:spacing w:val="-12"/>
              </w:rPr>
              <w:t xml:space="preserve"> </w:t>
            </w:r>
            <w:r>
              <w:t>sea</w:t>
            </w:r>
            <w:r>
              <w:rPr>
                <w:spacing w:val="-13"/>
              </w:rPr>
              <w:t xml:space="preserve"> </w:t>
            </w:r>
            <w:r>
              <w:t>service,</w:t>
            </w:r>
            <w:r>
              <w:rPr>
                <w:spacing w:val="-14"/>
              </w:rPr>
              <w:t xml:space="preserve"> </w:t>
            </w:r>
            <w:r>
              <w:t>were</w:t>
            </w:r>
            <w:r>
              <w:rPr>
                <w:spacing w:val="-14"/>
              </w:rPr>
              <w:t xml:space="preserve"> </w:t>
            </w:r>
            <w:r>
              <w:t>classified</w:t>
            </w:r>
            <w:r>
              <w:rPr>
                <w:spacing w:val="-14"/>
              </w:rPr>
              <w:t xml:space="preserve"> </w:t>
            </w:r>
            <w:r>
              <w:t>as</w:t>
            </w:r>
            <w:r>
              <w:rPr>
                <w:spacing w:val="-15"/>
              </w:rPr>
              <w:t xml:space="preserve"> </w:t>
            </w:r>
            <w:r>
              <w:t>surveyors</w:t>
            </w:r>
            <w:r>
              <w:rPr>
                <w:spacing w:val="-15"/>
              </w:rPr>
              <w:t xml:space="preserve"> </w:t>
            </w:r>
            <w:r>
              <w:t>without any</w:t>
            </w:r>
            <w:r>
              <w:rPr>
                <w:spacing w:val="-13"/>
              </w:rPr>
              <w:t xml:space="preserve"> </w:t>
            </w:r>
            <w:r>
              <w:t>documented</w:t>
            </w:r>
            <w:r>
              <w:rPr>
                <w:spacing w:val="-8"/>
              </w:rPr>
              <w:t xml:space="preserve"> </w:t>
            </w:r>
            <w:r>
              <w:t>evidence</w:t>
            </w:r>
            <w:r>
              <w:rPr>
                <w:spacing w:val="-8"/>
              </w:rPr>
              <w:t xml:space="preserve"> </w:t>
            </w:r>
            <w:r>
              <w:t>that</w:t>
            </w:r>
            <w:r>
              <w:rPr>
                <w:spacing w:val="-8"/>
              </w:rPr>
              <w:t xml:space="preserve"> </w:t>
            </w:r>
            <w:r>
              <w:t>they</w:t>
            </w:r>
            <w:r>
              <w:rPr>
                <w:spacing w:val="-16"/>
              </w:rPr>
              <w:t xml:space="preserve"> </w:t>
            </w:r>
            <w:r>
              <w:t>have</w:t>
            </w:r>
            <w:r>
              <w:rPr>
                <w:spacing w:val="-9"/>
              </w:rPr>
              <w:t xml:space="preserve"> </w:t>
            </w:r>
            <w:r>
              <w:t>undergone</w:t>
            </w:r>
            <w:r>
              <w:rPr>
                <w:spacing w:val="-10"/>
              </w:rPr>
              <w:t xml:space="preserve"> </w:t>
            </w:r>
            <w:r>
              <w:t>appropriate</w:t>
            </w:r>
            <w:r>
              <w:rPr>
                <w:spacing w:val="-10"/>
              </w:rPr>
              <w:t xml:space="preserve"> </w:t>
            </w:r>
            <w:r>
              <w:t>training.</w:t>
            </w:r>
            <w:r>
              <w:rPr>
                <w:spacing w:val="40"/>
              </w:rPr>
              <w:t xml:space="preserve"> </w:t>
            </w:r>
            <w:r>
              <w:t>Additionally,</w:t>
            </w:r>
            <w:r>
              <w:rPr>
                <w:spacing w:val="-11"/>
              </w:rPr>
              <w:t xml:space="preserve"> </w:t>
            </w:r>
            <w:r>
              <w:t>it</w:t>
            </w:r>
            <w:r>
              <w:rPr>
                <w:spacing w:val="-11"/>
              </w:rPr>
              <w:t xml:space="preserve"> </w:t>
            </w:r>
            <w:r>
              <w:t>was</w:t>
            </w:r>
            <w:r>
              <w:rPr>
                <w:spacing w:val="-9"/>
              </w:rPr>
              <w:t xml:space="preserve"> </w:t>
            </w:r>
            <w:r>
              <w:t>further established</w:t>
            </w:r>
            <w:r>
              <w:rPr>
                <w:spacing w:val="-3"/>
              </w:rPr>
              <w:t xml:space="preserve"> </w:t>
            </w:r>
            <w:r>
              <w:t>that</w:t>
            </w:r>
            <w:r>
              <w:rPr>
                <w:spacing w:val="-4"/>
              </w:rPr>
              <w:t xml:space="preserve"> </w:t>
            </w:r>
            <w:r>
              <w:t>there</w:t>
            </w:r>
            <w:r>
              <w:rPr>
                <w:spacing w:val="-2"/>
              </w:rPr>
              <w:t xml:space="preserve"> </w:t>
            </w:r>
            <w:r>
              <w:t>was</w:t>
            </w:r>
            <w:r>
              <w:rPr>
                <w:spacing w:val="-3"/>
              </w:rPr>
              <w:t xml:space="preserve"> </w:t>
            </w:r>
            <w:r>
              <w:t>no</w:t>
            </w:r>
            <w:r>
              <w:rPr>
                <w:spacing w:val="-2"/>
              </w:rPr>
              <w:t xml:space="preserve"> </w:t>
            </w:r>
            <w:r>
              <w:t>formalized</w:t>
            </w:r>
            <w:r>
              <w:rPr>
                <w:spacing w:val="-2"/>
              </w:rPr>
              <w:t xml:space="preserve"> </w:t>
            </w:r>
            <w:r>
              <w:t>detailed</w:t>
            </w:r>
            <w:r>
              <w:rPr>
                <w:spacing w:val="-5"/>
              </w:rPr>
              <w:t xml:space="preserve"> </w:t>
            </w:r>
            <w:r>
              <w:t>training</w:t>
            </w:r>
            <w:r>
              <w:rPr>
                <w:spacing w:val="-5"/>
              </w:rPr>
              <w:t xml:space="preserve"> </w:t>
            </w:r>
            <w:r>
              <w:t>programme</w:t>
            </w:r>
            <w:r>
              <w:rPr>
                <w:spacing w:val="-5"/>
              </w:rPr>
              <w:t xml:space="preserve"> </w:t>
            </w:r>
            <w:r>
              <w:t>for</w:t>
            </w:r>
            <w:r>
              <w:rPr>
                <w:spacing w:val="-6"/>
              </w:rPr>
              <w:t xml:space="preserve"> </w:t>
            </w:r>
            <w:r>
              <w:t>surveyors,</w:t>
            </w:r>
            <w:r>
              <w:rPr>
                <w:spacing w:val="-6"/>
              </w:rPr>
              <w:t xml:space="preserve"> </w:t>
            </w:r>
            <w:r>
              <w:t>who,</w:t>
            </w:r>
            <w:r>
              <w:rPr>
                <w:spacing w:val="-6"/>
              </w:rPr>
              <w:t xml:space="preserve"> </w:t>
            </w:r>
            <w:r>
              <w:t>upon</w:t>
            </w:r>
            <w:r>
              <w:rPr>
                <w:spacing w:val="-5"/>
              </w:rPr>
              <w:t xml:space="preserve"> </w:t>
            </w:r>
            <w:r>
              <w:t>their recruitment,</w:t>
            </w:r>
            <w:r>
              <w:rPr>
                <w:spacing w:val="-23"/>
              </w:rPr>
              <w:t xml:space="preserve"> </w:t>
            </w:r>
            <w:r>
              <w:t>did</w:t>
            </w:r>
            <w:r>
              <w:rPr>
                <w:spacing w:val="-22"/>
              </w:rPr>
              <w:t xml:space="preserve"> </w:t>
            </w:r>
            <w:r>
              <w:t>not</w:t>
            </w:r>
            <w:r>
              <w:rPr>
                <w:spacing w:val="-23"/>
              </w:rPr>
              <w:t xml:space="preserve"> </w:t>
            </w:r>
            <w:r>
              <w:t>meet</w:t>
            </w:r>
            <w:r>
              <w:rPr>
                <w:spacing w:val="-23"/>
              </w:rPr>
              <w:t xml:space="preserve"> </w:t>
            </w:r>
            <w:r>
              <w:t>the</w:t>
            </w:r>
            <w:r>
              <w:rPr>
                <w:spacing w:val="-21"/>
              </w:rPr>
              <w:t xml:space="preserve"> </w:t>
            </w:r>
            <w:r>
              <w:t>same</w:t>
            </w:r>
            <w:r>
              <w:rPr>
                <w:spacing w:val="-21"/>
              </w:rPr>
              <w:t xml:space="preserve"> </w:t>
            </w:r>
            <w:r>
              <w:t>standards</w:t>
            </w:r>
            <w:r>
              <w:rPr>
                <w:spacing w:val="-21"/>
              </w:rPr>
              <w:t xml:space="preserve"> </w:t>
            </w:r>
            <w:r>
              <w:t>of</w:t>
            </w:r>
            <w:r>
              <w:rPr>
                <w:spacing w:val="-20"/>
              </w:rPr>
              <w:t xml:space="preserve"> </w:t>
            </w:r>
            <w:r>
              <w:t>knowledge</w:t>
            </w:r>
            <w:r>
              <w:rPr>
                <w:spacing w:val="-22"/>
              </w:rPr>
              <w:t xml:space="preserve"> </w:t>
            </w:r>
            <w:r>
              <w:t>and</w:t>
            </w:r>
            <w:r>
              <w:rPr>
                <w:spacing w:val="-21"/>
              </w:rPr>
              <w:t xml:space="preserve"> </w:t>
            </w:r>
            <w:r>
              <w:t>ability</w:t>
            </w:r>
            <w:r>
              <w:rPr>
                <w:spacing w:val="-27"/>
              </w:rPr>
              <w:t xml:space="preserve"> </w:t>
            </w:r>
            <w:r>
              <w:t>as</w:t>
            </w:r>
            <w:r>
              <w:rPr>
                <w:spacing w:val="-21"/>
              </w:rPr>
              <w:t xml:space="preserve"> </w:t>
            </w:r>
            <w:r>
              <w:t>required</w:t>
            </w:r>
            <w:r>
              <w:rPr>
                <w:spacing w:val="-25"/>
              </w:rPr>
              <w:t xml:space="preserve"> </w:t>
            </w:r>
            <w:r>
              <w:t>by</w:t>
            </w:r>
            <w:r>
              <w:rPr>
                <w:spacing w:val="-32"/>
              </w:rPr>
              <w:t xml:space="preserve"> </w:t>
            </w:r>
            <w:r>
              <w:rPr>
                <w:spacing w:val="-3"/>
              </w:rPr>
              <w:t>paragraphs</w:t>
            </w:r>
            <w:r>
              <w:rPr>
                <w:spacing w:val="-24"/>
              </w:rPr>
              <w:t xml:space="preserve"> </w:t>
            </w:r>
            <w:r>
              <w:t>29.1,</w:t>
            </w:r>
          </w:p>
          <w:p w14:paraId="04736345" w14:textId="77777777" w:rsidR="0009623E" w:rsidRDefault="00F00F55">
            <w:pPr>
              <w:pStyle w:val="TableParagraph"/>
              <w:spacing w:line="247" w:lineRule="exact"/>
              <w:ind w:left="107"/>
              <w:jc w:val="both"/>
            </w:pPr>
            <w:r>
              <w:t>29.2 and 32 of the III Code.</w:t>
            </w:r>
          </w:p>
          <w:p w14:paraId="59B4109A" w14:textId="77777777" w:rsidR="0009623E" w:rsidRDefault="0009623E">
            <w:pPr>
              <w:pStyle w:val="TableParagraph"/>
              <w:spacing w:before="8"/>
              <w:rPr>
                <w:b/>
              </w:rPr>
            </w:pPr>
          </w:p>
          <w:p w14:paraId="6BEDC92C" w14:textId="77777777" w:rsidR="0009623E" w:rsidRDefault="00F00F55">
            <w:pPr>
              <w:pStyle w:val="TableParagraph"/>
              <w:ind w:left="107"/>
              <w:rPr>
                <w:b/>
              </w:rPr>
            </w:pPr>
            <w:r>
              <w:rPr>
                <w:b/>
              </w:rPr>
              <w:t>EVIDENCE:</w:t>
            </w:r>
          </w:p>
          <w:p w14:paraId="1C4B8609" w14:textId="77777777" w:rsidR="0009623E" w:rsidRDefault="0009623E">
            <w:pPr>
              <w:pStyle w:val="TableParagraph"/>
              <w:spacing w:before="7"/>
              <w:rPr>
                <w:b/>
              </w:rPr>
            </w:pPr>
          </w:p>
          <w:p w14:paraId="1861D439" w14:textId="77777777" w:rsidR="0009623E" w:rsidRDefault="00F00F55">
            <w:pPr>
              <w:pStyle w:val="TableParagraph"/>
              <w:spacing w:before="1"/>
              <w:ind w:left="107"/>
              <w:jc w:val="both"/>
              <w:rPr>
                <w:b/>
                <w:i/>
              </w:rPr>
            </w:pPr>
            <w:r>
              <w:rPr>
                <w:b/>
                <w:i/>
              </w:rPr>
              <w:t>[To include evidence, as appropriate.]</w:t>
            </w:r>
          </w:p>
        </w:tc>
      </w:tr>
      <w:tr w:rsidR="0009623E" w14:paraId="3087F14D" w14:textId="77777777">
        <w:trPr>
          <w:trHeight w:val="2524"/>
        </w:trPr>
        <w:tc>
          <w:tcPr>
            <w:tcW w:w="9902" w:type="dxa"/>
            <w:gridSpan w:val="2"/>
          </w:tcPr>
          <w:p w14:paraId="2674D2AB" w14:textId="77777777" w:rsidR="0009623E" w:rsidRDefault="00F00F55">
            <w:pPr>
              <w:pStyle w:val="TableParagraph"/>
              <w:spacing w:before="2"/>
              <w:ind w:left="107"/>
              <w:jc w:val="both"/>
              <w:rPr>
                <w:b/>
              </w:rPr>
            </w:pPr>
            <w:r>
              <w:rPr>
                <w:b/>
              </w:rPr>
              <w:t>APPLICABLE PROVISIONS OF THE AUDIT STANDARD:</w:t>
            </w:r>
          </w:p>
          <w:p w14:paraId="6AC29E58" w14:textId="77777777" w:rsidR="0009623E" w:rsidRDefault="0009623E">
            <w:pPr>
              <w:pStyle w:val="TableParagraph"/>
              <w:spacing w:before="9"/>
              <w:rPr>
                <w:b/>
              </w:rPr>
            </w:pPr>
          </w:p>
          <w:p w14:paraId="474186F6" w14:textId="77777777" w:rsidR="0009623E" w:rsidRDefault="00F00F55">
            <w:pPr>
              <w:pStyle w:val="TableParagraph"/>
              <w:spacing w:before="1" w:line="237" w:lineRule="auto"/>
              <w:ind w:left="107" w:right="107"/>
              <w:jc w:val="both"/>
              <w:rPr>
                <w:i/>
              </w:rPr>
            </w:pPr>
            <w:r>
              <w:rPr>
                <w:b/>
                <w:i/>
              </w:rPr>
              <w:t>III</w:t>
            </w:r>
            <w:r>
              <w:rPr>
                <w:b/>
                <w:i/>
                <w:spacing w:val="-20"/>
              </w:rPr>
              <w:t xml:space="preserve"> </w:t>
            </w:r>
            <w:r>
              <w:rPr>
                <w:b/>
                <w:i/>
              </w:rPr>
              <w:t>Code,</w:t>
            </w:r>
            <w:r>
              <w:rPr>
                <w:b/>
                <w:i/>
                <w:spacing w:val="-18"/>
              </w:rPr>
              <w:t xml:space="preserve"> </w:t>
            </w:r>
            <w:r>
              <w:rPr>
                <w:b/>
                <w:i/>
              </w:rPr>
              <w:t>part</w:t>
            </w:r>
            <w:r>
              <w:rPr>
                <w:b/>
                <w:i/>
                <w:spacing w:val="-20"/>
              </w:rPr>
              <w:t xml:space="preserve"> </w:t>
            </w:r>
            <w:r>
              <w:rPr>
                <w:b/>
                <w:i/>
              </w:rPr>
              <w:t>2,</w:t>
            </w:r>
            <w:r>
              <w:rPr>
                <w:b/>
                <w:i/>
                <w:spacing w:val="-19"/>
              </w:rPr>
              <w:t xml:space="preserve"> </w:t>
            </w:r>
            <w:r>
              <w:rPr>
                <w:b/>
                <w:i/>
              </w:rPr>
              <w:t>paragraph</w:t>
            </w:r>
            <w:r>
              <w:rPr>
                <w:b/>
                <w:i/>
                <w:spacing w:val="-19"/>
              </w:rPr>
              <w:t xml:space="preserve"> </w:t>
            </w:r>
            <w:r>
              <w:rPr>
                <w:b/>
                <w:i/>
              </w:rPr>
              <w:t>29.3</w:t>
            </w:r>
            <w:r>
              <w:rPr>
                <w:b/>
                <w:i/>
                <w:spacing w:val="-15"/>
              </w:rPr>
              <w:t xml:space="preserve"> </w:t>
            </w:r>
            <w:r>
              <w:rPr>
                <w:b/>
              </w:rPr>
              <w:t>–</w:t>
            </w:r>
            <w:r>
              <w:rPr>
                <w:b/>
                <w:spacing w:val="-20"/>
              </w:rPr>
              <w:t xml:space="preserve"> </w:t>
            </w:r>
            <w:r>
              <w:rPr>
                <w:i/>
              </w:rPr>
              <w:t>Personnel</w:t>
            </w:r>
            <w:r>
              <w:rPr>
                <w:i/>
                <w:spacing w:val="-19"/>
              </w:rPr>
              <w:t xml:space="preserve"> </w:t>
            </w:r>
            <w:r>
              <w:rPr>
                <w:i/>
              </w:rPr>
              <w:t>responsible</w:t>
            </w:r>
            <w:r>
              <w:rPr>
                <w:i/>
                <w:spacing w:val="-19"/>
              </w:rPr>
              <w:t xml:space="preserve"> </w:t>
            </w:r>
            <w:r>
              <w:rPr>
                <w:i/>
              </w:rPr>
              <w:t>for,</w:t>
            </w:r>
            <w:r>
              <w:rPr>
                <w:i/>
                <w:spacing w:val="-19"/>
              </w:rPr>
              <w:t xml:space="preserve"> </w:t>
            </w:r>
            <w:r>
              <w:rPr>
                <w:i/>
              </w:rPr>
              <w:t>or</w:t>
            </w:r>
            <w:r>
              <w:rPr>
                <w:i/>
                <w:spacing w:val="-20"/>
              </w:rPr>
              <w:t xml:space="preserve"> </w:t>
            </w:r>
            <w:r>
              <w:rPr>
                <w:i/>
              </w:rPr>
              <w:t>performing,</w:t>
            </w:r>
            <w:r>
              <w:rPr>
                <w:i/>
                <w:spacing w:val="-19"/>
              </w:rPr>
              <w:t xml:space="preserve"> </w:t>
            </w:r>
            <w:r>
              <w:rPr>
                <w:i/>
              </w:rPr>
              <w:t>surveys,</w:t>
            </w:r>
            <w:r>
              <w:rPr>
                <w:i/>
                <w:spacing w:val="-19"/>
              </w:rPr>
              <w:t xml:space="preserve"> </w:t>
            </w:r>
            <w:r>
              <w:rPr>
                <w:i/>
              </w:rPr>
              <w:t>inspections</w:t>
            </w:r>
            <w:r>
              <w:rPr>
                <w:i/>
                <w:spacing w:val="-21"/>
              </w:rPr>
              <w:t xml:space="preserve"> </w:t>
            </w:r>
            <w:r>
              <w:rPr>
                <w:i/>
              </w:rPr>
              <w:t>and audits</w:t>
            </w:r>
            <w:r>
              <w:rPr>
                <w:i/>
                <w:spacing w:val="-23"/>
              </w:rPr>
              <w:t xml:space="preserve"> </w:t>
            </w:r>
            <w:r>
              <w:rPr>
                <w:i/>
              </w:rPr>
              <w:t>on</w:t>
            </w:r>
            <w:r>
              <w:rPr>
                <w:i/>
                <w:spacing w:val="-22"/>
              </w:rPr>
              <w:t xml:space="preserve"> </w:t>
            </w:r>
            <w:r>
              <w:rPr>
                <w:i/>
              </w:rPr>
              <w:t>ships</w:t>
            </w:r>
            <w:r>
              <w:rPr>
                <w:i/>
                <w:spacing w:val="-22"/>
              </w:rPr>
              <w:t xml:space="preserve"> </w:t>
            </w:r>
            <w:r>
              <w:rPr>
                <w:i/>
              </w:rPr>
              <w:t>and</w:t>
            </w:r>
            <w:r>
              <w:rPr>
                <w:i/>
                <w:spacing w:val="-23"/>
              </w:rPr>
              <w:t xml:space="preserve"> </w:t>
            </w:r>
            <w:r>
              <w:rPr>
                <w:i/>
              </w:rPr>
              <w:t>companies</w:t>
            </w:r>
            <w:r>
              <w:rPr>
                <w:i/>
                <w:spacing w:val="-21"/>
              </w:rPr>
              <w:t xml:space="preserve"> </w:t>
            </w:r>
            <w:r>
              <w:rPr>
                <w:i/>
              </w:rPr>
              <w:t>covered</w:t>
            </w:r>
            <w:r>
              <w:rPr>
                <w:i/>
                <w:spacing w:val="-23"/>
              </w:rPr>
              <w:t xml:space="preserve"> </w:t>
            </w:r>
            <w:r>
              <w:rPr>
                <w:i/>
              </w:rPr>
              <w:t>by</w:t>
            </w:r>
            <w:r>
              <w:rPr>
                <w:i/>
                <w:spacing w:val="-22"/>
              </w:rPr>
              <w:t xml:space="preserve"> </w:t>
            </w:r>
            <w:r>
              <w:rPr>
                <w:i/>
              </w:rPr>
              <w:t>the</w:t>
            </w:r>
            <w:r>
              <w:rPr>
                <w:i/>
                <w:spacing w:val="-23"/>
              </w:rPr>
              <w:t xml:space="preserve"> </w:t>
            </w:r>
            <w:r>
              <w:rPr>
                <w:i/>
              </w:rPr>
              <w:t>relevant</w:t>
            </w:r>
            <w:r>
              <w:rPr>
                <w:i/>
                <w:spacing w:val="-24"/>
              </w:rPr>
              <w:t xml:space="preserve"> </w:t>
            </w:r>
            <w:r>
              <w:rPr>
                <w:i/>
              </w:rPr>
              <w:t>international</w:t>
            </w:r>
            <w:r>
              <w:rPr>
                <w:i/>
                <w:spacing w:val="-23"/>
              </w:rPr>
              <w:t xml:space="preserve"> </w:t>
            </w:r>
            <w:r>
              <w:rPr>
                <w:i/>
              </w:rPr>
              <w:t>mandatory</w:t>
            </w:r>
            <w:r>
              <w:rPr>
                <w:i/>
                <w:spacing w:val="-26"/>
              </w:rPr>
              <w:t xml:space="preserve"> </w:t>
            </w:r>
            <w:r>
              <w:rPr>
                <w:i/>
                <w:spacing w:val="-3"/>
              </w:rPr>
              <w:t>instruments</w:t>
            </w:r>
            <w:r>
              <w:rPr>
                <w:i/>
                <w:spacing w:val="-26"/>
              </w:rPr>
              <w:t xml:space="preserve"> </w:t>
            </w:r>
            <w:r>
              <w:rPr>
                <w:i/>
              </w:rPr>
              <w:t>shall</w:t>
            </w:r>
            <w:r>
              <w:rPr>
                <w:i/>
                <w:spacing w:val="-27"/>
              </w:rPr>
              <w:t xml:space="preserve"> </w:t>
            </w:r>
            <w:r>
              <w:rPr>
                <w:i/>
              </w:rPr>
              <w:t>have as a minimum the</w:t>
            </w:r>
            <w:r>
              <w:rPr>
                <w:i/>
                <w:spacing w:val="-8"/>
              </w:rPr>
              <w:t xml:space="preserve"> </w:t>
            </w:r>
            <w:r>
              <w:rPr>
                <w:i/>
              </w:rPr>
              <w:t>following:</w:t>
            </w:r>
          </w:p>
          <w:p w14:paraId="37E361E9" w14:textId="77777777" w:rsidR="0009623E" w:rsidRDefault="0009623E">
            <w:pPr>
              <w:pStyle w:val="TableParagraph"/>
              <w:spacing w:before="5"/>
              <w:rPr>
                <w:b/>
                <w:sz w:val="21"/>
              </w:rPr>
            </w:pPr>
          </w:p>
          <w:p w14:paraId="292FF99E" w14:textId="77777777" w:rsidR="0009623E" w:rsidRDefault="00F00F55">
            <w:pPr>
              <w:pStyle w:val="TableParagraph"/>
              <w:spacing w:before="1" w:line="237" w:lineRule="auto"/>
              <w:ind w:left="681" w:right="111" w:hanging="575"/>
              <w:jc w:val="both"/>
              <w:rPr>
                <w:i/>
              </w:rPr>
            </w:pPr>
            <w:r>
              <w:rPr>
                <w:i/>
              </w:rPr>
              <w:t>.3 accreditation as a surveyor through a formalized training programme that leads to the same standard of surveyor's experience and competency as that required in paragraphs 29.1, 29.2 and 32.</w:t>
            </w:r>
          </w:p>
        </w:tc>
      </w:tr>
      <w:tr w:rsidR="0009623E" w14:paraId="66A61330" w14:textId="77777777">
        <w:trPr>
          <w:trHeight w:val="513"/>
        </w:trPr>
        <w:tc>
          <w:tcPr>
            <w:tcW w:w="4861" w:type="dxa"/>
          </w:tcPr>
          <w:p w14:paraId="6A40D4B6" w14:textId="77777777" w:rsidR="0009623E" w:rsidRDefault="00F00F55">
            <w:pPr>
              <w:pStyle w:val="TableParagraph"/>
              <w:spacing w:before="2"/>
              <w:ind w:left="107"/>
            </w:pPr>
            <w:r>
              <w:rPr>
                <w:b/>
              </w:rPr>
              <w:t xml:space="preserve">Team Leader: </w:t>
            </w:r>
            <w:r>
              <w:t>J. Johnson</w:t>
            </w:r>
          </w:p>
        </w:tc>
        <w:tc>
          <w:tcPr>
            <w:tcW w:w="5041" w:type="dxa"/>
          </w:tcPr>
          <w:p w14:paraId="542D3DBB" w14:textId="77777777" w:rsidR="0009623E" w:rsidRDefault="00F00F55">
            <w:pPr>
              <w:pStyle w:val="TableParagraph"/>
              <w:spacing w:before="2"/>
              <w:ind w:left="107"/>
            </w:pPr>
            <w:r>
              <w:rPr>
                <w:b/>
              </w:rPr>
              <w:t xml:space="preserve">Date: </w:t>
            </w:r>
            <w:r>
              <w:t>24 June 2016</w:t>
            </w:r>
          </w:p>
        </w:tc>
      </w:tr>
      <w:tr w:rsidR="0009623E" w14:paraId="5BE7A3A7" w14:textId="77777777">
        <w:trPr>
          <w:trHeight w:val="513"/>
        </w:trPr>
        <w:tc>
          <w:tcPr>
            <w:tcW w:w="4861" w:type="dxa"/>
          </w:tcPr>
          <w:p w14:paraId="0C3AF3A1"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4CA11D23" w14:textId="77777777" w:rsidR="0009623E" w:rsidRDefault="00F00F55">
            <w:pPr>
              <w:pStyle w:val="TableParagraph"/>
              <w:spacing w:before="2"/>
              <w:ind w:left="107"/>
            </w:pPr>
            <w:r>
              <w:rPr>
                <w:b/>
              </w:rPr>
              <w:t xml:space="preserve">Date Received: </w:t>
            </w:r>
            <w:r>
              <w:t>24 June 2016</w:t>
            </w:r>
          </w:p>
        </w:tc>
      </w:tr>
    </w:tbl>
    <w:p w14:paraId="607E12A3" w14:textId="77777777" w:rsidR="0009623E" w:rsidRDefault="0009623E">
      <w:pPr>
        <w:sectPr w:rsidR="0009623E">
          <w:headerReference w:type="default" r:id="rId95"/>
          <w:footerReference w:type="default" r:id="rId96"/>
          <w:pgSz w:w="11910" w:h="16840"/>
          <w:pgMar w:top="1380" w:right="860" w:bottom="1000" w:left="760" w:header="856" w:footer="803" w:gutter="0"/>
          <w:cols w:space="720"/>
        </w:sectPr>
      </w:pPr>
    </w:p>
    <w:p w14:paraId="5F9DD04E" w14:textId="77777777" w:rsidR="0009623E" w:rsidRDefault="0009623E">
      <w:pPr>
        <w:pStyle w:val="BodyText"/>
        <w:spacing w:before="11"/>
        <w:rPr>
          <w:b/>
          <w:sz w:val="13"/>
        </w:rPr>
      </w:pPr>
    </w:p>
    <w:p w14:paraId="444D190D" w14:textId="77777777" w:rsidR="0009623E" w:rsidRDefault="00F00F55">
      <w:pPr>
        <w:spacing w:before="91"/>
        <w:ind w:left="2128" w:right="2030"/>
        <w:jc w:val="center"/>
        <w:rPr>
          <w:b/>
        </w:rPr>
      </w:pPr>
      <w:r>
        <w:rPr>
          <w:b/>
        </w:rPr>
        <w:t>APPENDIX 2</w:t>
      </w:r>
    </w:p>
    <w:p w14:paraId="5CC6E3F5" w14:textId="77777777" w:rsidR="0009623E" w:rsidRDefault="0009623E">
      <w:pPr>
        <w:pStyle w:val="BodyText"/>
        <w:spacing w:before="1"/>
        <w:rPr>
          <w:b/>
        </w:rPr>
      </w:pPr>
    </w:p>
    <w:p w14:paraId="55241ED8" w14:textId="77777777" w:rsidR="0009623E" w:rsidRDefault="00F00F55">
      <w:pPr>
        <w:spacing w:line="244" w:lineRule="auto"/>
        <w:ind w:left="2128" w:right="2034"/>
        <w:jc w:val="center"/>
        <w:rPr>
          <w:b/>
        </w:rPr>
      </w:pPr>
      <w:r>
        <w:rPr>
          <w:b/>
        </w:rPr>
        <w:t>ASSESSMENT OF AREAS RELATED TO THE III CODE (VERIFICATION INDEX)</w:t>
      </w:r>
    </w:p>
    <w:p w14:paraId="65C03370" w14:textId="77777777" w:rsidR="0009623E" w:rsidRDefault="0009623E">
      <w:pPr>
        <w:pStyle w:val="BodyText"/>
        <w:spacing w:before="1"/>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24EC1441" w14:textId="77777777">
        <w:trPr>
          <w:trHeight w:val="490"/>
        </w:trPr>
        <w:tc>
          <w:tcPr>
            <w:tcW w:w="1421" w:type="dxa"/>
            <w:vMerge w:val="restart"/>
            <w:tcBorders>
              <w:right w:val="single" w:sz="4" w:space="0" w:color="000000"/>
            </w:tcBorders>
            <w:shd w:val="clear" w:color="auto" w:fill="DBE4F0"/>
          </w:tcPr>
          <w:p w14:paraId="198229E7"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318E5112"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BC8E453" w14:textId="77777777" w:rsidR="0009623E" w:rsidRDefault="00F00F55">
            <w:pPr>
              <w:pStyle w:val="TableParagraph"/>
              <w:spacing w:before="124"/>
              <w:ind w:left="108"/>
              <w:rPr>
                <w:b/>
              </w:rPr>
            </w:pPr>
            <w:r>
              <w:rPr>
                <w:b/>
              </w:rPr>
              <w:t>COMPLIANCE ACHIEVED</w:t>
            </w:r>
          </w:p>
        </w:tc>
      </w:tr>
      <w:tr w:rsidR="0009623E" w14:paraId="763C9F3E" w14:textId="77777777">
        <w:trPr>
          <w:trHeight w:val="543"/>
        </w:trPr>
        <w:tc>
          <w:tcPr>
            <w:tcW w:w="1421" w:type="dxa"/>
            <w:vMerge/>
            <w:tcBorders>
              <w:top w:val="nil"/>
              <w:right w:val="single" w:sz="4" w:space="0" w:color="000000"/>
            </w:tcBorders>
            <w:shd w:val="clear" w:color="auto" w:fill="DBE4F0"/>
          </w:tcPr>
          <w:p w14:paraId="0FD1BBC3"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7C1CD984"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79D18733" w14:textId="77777777" w:rsidR="0009623E" w:rsidRDefault="00F00F55">
            <w:pPr>
              <w:pStyle w:val="TableParagraph"/>
              <w:spacing w:before="134"/>
              <w:ind w:left="108"/>
              <w:rPr>
                <w:b/>
              </w:rPr>
            </w:pPr>
            <w:r>
              <w:rPr>
                <w:b/>
              </w:rPr>
              <w:t>COMMENT</w:t>
            </w:r>
          </w:p>
        </w:tc>
      </w:tr>
      <w:tr w:rsidR="0009623E" w14:paraId="783C75B2" w14:textId="77777777">
        <w:trPr>
          <w:trHeight w:val="509"/>
        </w:trPr>
        <w:tc>
          <w:tcPr>
            <w:tcW w:w="9928" w:type="dxa"/>
            <w:gridSpan w:val="3"/>
            <w:shd w:val="clear" w:color="auto" w:fill="EDEBE0"/>
          </w:tcPr>
          <w:p w14:paraId="0EB60723" w14:textId="77777777" w:rsidR="0009623E" w:rsidRDefault="00F00F55">
            <w:pPr>
              <w:pStyle w:val="TableParagraph"/>
              <w:spacing w:before="134"/>
              <w:ind w:left="97"/>
              <w:rPr>
                <w:b/>
              </w:rPr>
            </w:pPr>
            <w:r>
              <w:rPr>
                <w:b/>
              </w:rPr>
              <w:t>COMMON AREAS</w:t>
            </w:r>
          </w:p>
        </w:tc>
      </w:tr>
      <w:tr w:rsidR="0009623E" w14:paraId="2ECDA86E" w14:textId="77777777">
        <w:trPr>
          <w:trHeight w:val="498"/>
        </w:trPr>
        <w:tc>
          <w:tcPr>
            <w:tcW w:w="9928" w:type="dxa"/>
            <w:gridSpan w:val="3"/>
            <w:tcBorders>
              <w:bottom w:val="single" w:sz="4" w:space="0" w:color="000000"/>
            </w:tcBorders>
          </w:tcPr>
          <w:p w14:paraId="427C1F68" w14:textId="77777777" w:rsidR="0009623E" w:rsidRDefault="00F00F55">
            <w:pPr>
              <w:pStyle w:val="TableParagraph"/>
              <w:spacing w:before="124"/>
              <w:ind w:left="97"/>
              <w:rPr>
                <w:b/>
              </w:rPr>
            </w:pPr>
            <w:r>
              <w:rPr>
                <w:b/>
              </w:rPr>
              <w:t>STRATEGY</w:t>
            </w:r>
          </w:p>
        </w:tc>
      </w:tr>
      <w:tr w:rsidR="0009623E" w14:paraId="11B58AEE" w14:textId="77777777">
        <w:trPr>
          <w:trHeight w:val="748"/>
        </w:trPr>
        <w:tc>
          <w:tcPr>
            <w:tcW w:w="1421" w:type="dxa"/>
            <w:tcBorders>
              <w:top w:val="single" w:sz="4" w:space="0" w:color="000000"/>
              <w:bottom w:val="single" w:sz="4" w:space="0" w:color="000000"/>
              <w:right w:val="single" w:sz="4" w:space="0" w:color="000000"/>
            </w:tcBorders>
          </w:tcPr>
          <w:p w14:paraId="22C36106" w14:textId="77777777" w:rsidR="0009623E" w:rsidRDefault="00F00F55">
            <w:pPr>
              <w:pStyle w:val="TableParagraph"/>
              <w:spacing w:line="248" w:lineRule="exact"/>
              <w:ind w:left="97"/>
            </w:pPr>
            <w:r>
              <w:t>3.1</w:t>
            </w:r>
          </w:p>
        </w:tc>
        <w:tc>
          <w:tcPr>
            <w:tcW w:w="5528" w:type="dxa"/>
            <w:tcBorders>
              <w:top w:val="single" w:sz="4" w:space="0" w:color="000000"/>
              <w:left w:val="single" w:sz="4" w:space="0" w:color="000000"/>
              <w:bottom w:val="single" w:sz="4" w:space="0" w:color="000000"/>
              <w:right w:val="single" w:sz="4" w:space="0" w:color="000000"/>
            </w:tcBorders>
          </w:tcPr>
          <w:p w14:paraId="3C6DED96" w14:textId="77777777" w:rsidR="0009623E" w:rsidRDefault="00F00F55">
            <w:pPr>
              <w:pStyle w:val="TableParagraph"/>
              <w:spacing w:line="237" w:lineRule="auto"/>
              <w:ind w:left="107"/>
            </w:pPr>
            <w:r>
              <w:t>An overall strategy exists to ensure that international obligations and responsibilities as a flag, port</w:t>
            </w:r>
            <w:r>
              <w:rPr>
                <w:spacing w:val="51"/>
              </w:rPr>
              <w:t xml:space="preserve"> </w:t>
            </w:r>
            <w:r>
              <w:t>and</w:t>
            </w:r>
          </w:p>
          <w:p w14:paraId="60405521" w14:textId="77777777" w:rsidR="0009623E" w:rsidRDefault="00F00F55">
            <w:pPr>
              <w:pStyle w:val="TableParagraph"/>
              <w:spacing w:line="231" w:lineRule="exact"/>
              <w:ind w:left="107"/>
            </w:pPr>
            <w:r>
              <w:t>coastal State are met</w:t>
            </w:r>
          </w:p>
        </w:tc>
        <w:tc>
          <w:tcPr>
            <w:tcW w:w="2979" w:type="dxa"/>
            <w:tcBorders>
              <w:top w:val="single" w:sz="4" w:space="0" w:color="000000"/>
              <w:left w:val="single" w:sz="4" w:space="0" w:color="000000"/>
              <w:bottom w:val="single" w:sz="4" w:space="0" w:color="000000"/>
            </w:tcBorders>
          </w:tcPr>
          <w:p w14:paraId="1F0EB153" w14:textId="77777777" w:rsidR="0009623E" w:rsidRDefault="0009623E">
            <w:pPr>
              <w:pStyle w:val="TableParagraph"/>
              <w:rPr>
                <w:rFonts w:ascii="Times New Roman"/>
                <w:sz w:val="20"/>
              </w:rPr>
            </w:pPr>
          </w:p>
        </w:tc>
      </w:tr>
      <w:tr w:rsidR="0009623E" w14:paraId="28ED53A9" w14:textId="77777777">
        <w:trPr>
          <w:trHeight w:val="997"/>
        </w:trPr>
        <w:tc>
          <w:tcPr>
            <w:tcW w:w="1421" w:type="dxa"/>
            <w:tcBorders>
              <w:top w:val="single" w:sz="4" w:space="0" w:color="000000"/>
              <w:bottom w:val="single" w:sz="4" w:space="0" w:color="000000"/>
              <w:right w:val="single" w:sz="4" w:space="0" w:color="000000"/>
            </w:tcBorders>
          </w:tcPr>
          <w:p w14:paraId="7C9F94C3" w14:textId="77777777" w:rsidR="0009623E" w:rsidRDefault="00F00F55">
            <w:pPr>
              <w:pStyle w:val="TableParagraph"/>
              <w:spacing w:line="248" w:lineRule="exact"/>
              <w:ind w:left="97"/>
            </w:pPr>
            <w:r>
              <w:t>3.2</w:t>
            </w:r>
          </w:p>
        </w:tc>
        <w:tc>
          <w:tcPr>
            <w:tcW w:w="5528" w:type="dxa"/>
            <w:tcBorders>
              <w:top w:val="single" w:sz="4" w:space="0" w:color="000000"/>
              <w:left w:val="single" w:sz="4" w:space="0" w:color="000000"/>
              <w:bottom w:val="single" w:sz="4" w:space="0" w:color="000000"/>
              <w:right w:val="single" w:sz="4" w:space="0" w:color="000000"/>
            </w:tcBorders>
          </w:tcPr>
          <w:p w14:paraId="111B07E9" w14:textId="77777777" w:rsidR="0009623E" w:rsidRDefault="00F00F55">
            <w:pPr>
              <w:pStyle w:val="TableParagraph"/>
              <w:spacing w:before="1" w:line="250" w:lineRule="exact"/>
              <w:ind w:left="107" w:right="89"/>
              <w:jc w:val="both"/>
            </w:pPr>
            <w:r>
              <w:t>Methodology</w:t>
            </w:r>
            <w:r>
              <w:rPr>
                <w:spacing w:val="-28"/>
              </w:rPr>
              <w:t xml:space="preserve"> </w:t>
            </w:r>
            <w:r>
              <w:t>established</w:t>
            </w:r>
            <w:r>
              <w:rPr>
                <w:spacing w:val="-20"/>
              </w:rPr>
              <w:t xml:space="preserve"> </w:t>
            </w:r>
            <w:r>
              <w:t>to</w:t>
            </w:r>
            <w:r>
              <w:rPr>
                <w:spacing w:val="-21"/>
              </w:rPr>
              <w:t xml:space="preserve"> </w:t>
            </w:r>
            <w:r>
              <w:t>monitor</w:t>
            </w:r>
            <w:r>
              <w:rPr>
                <w:spacing w:val="-23"/>
              </w:rPr>
              <w:t xml:space="preserve"> </w:t>
            </w:r>
            <w:r>
              <w:t>and</w:t>
            </w:r>
            <w:r>
              <w:rPr>
                <w:spacing w:val="-21"/>
              </w:rPr>
              <w:t xml:space="preserve"> </w:t>
            </w:r>
            <w:r>
              <w:t>assess</w:t>
            </w:r>
            <w:r>
              <w:rPr>
                <w:spacing w:val="-21"/>
              </w:rPr>
              <w:t xml:space="preserve"> </w:t>
            </w:r>
            <w:r>
              <w:t>that</w:t>
            </w:r>
            <w:r>
              <w:rPr>
                <w:spacing w:val="-22"/>
              </w:rPr>
              <w:t xml:space="preserve"> </w:t>
            </w:r>
            <w:r>
              <w:t>the strategy ensures effective implementation and enforcement of relevant international mandatory instruments;</w:t>
            </w:r>
            <w:r>
              <w:rPr>
                <w:spacing w:val="-3"/>
              </w:rPr>
              <w:t xml:space="preserve"> </w:t>
            </w:r>
            <w:r>
              <w:t>and</w:t>
            </w:r>
          </w:p>
        </w:tc>
        <w:tc>
          <w:tcPr>
            <w:tcW w:w="2979" w:type="dxa"/>
            <w:tcBorders>
              <w:top w:val="single" w:sz="4" w:space="0" w:color="000000"/>
              <w:left w:val="single" w:sz="4" w:space="0" w:color="000000"/>
              <w:bottom w:val="single" w:sz="4" w:space="0" w:color="000000"/>
            </w:tcBorders>
          </w:tcPr>
          <w:p w14:paraId="550B2DEA" w14:textId="77777777" w:rsidR="0009623E" w:rsidRDefault="0009623E">
            <w:pPr>
              <w:pStyle w:val="TableParagraph"/>
              <w:rPr>
                <w:rFonts w:ascii="Times New Roman"/>
                <w:sz w:val="20"/>
              </w:rPr>
            </w:pPr>
          </w:p>
        </w:tc>
      </w:tr>
      <w:tr w:rsidR="0009623E" w14:paraId="619E4628" w14:textId="77777777">
        <w:trPr>
          <w:trHeight w:val="995"/>
        </w:trPr>
        <w:tc>
          <w:tcPr>
            <w:tcW w:w="1421" w:type="dxa"/>
            <w:tcBorders>
              <w:top w:val="single" w:sz="4" w:space="0" w:color="000000"/>
              <w:bottom w:val="single" w:sz="4" w:space="0" w:color="000000"/>
              <w:right w:val="single" w:sz="4" w:space="0" w:color="000000"/>
            </w:tcBorders>
          </w:tcPr>
          <w:p w14:paraId="33AF3238" w14:textId="77777777" w:rsidR="0009623E" w:rsidRDefault="00F00F55">
            <w:pPr>
              <w:pStyle w:val="TableParagraph"/>
              <w:spacing w:line="245" w:lineRule="exact"/>
              <w:ind w:left="97"/>
            </w:pPr>
            <w:r>
              <w:t>3.3</w:t>
            </w:r>
          </w:p>
        </w:tc>
        <w:tc>
          <w:tcPr>
            <w:tcW w:w="5528" w:type="dxa"/>
            <w:tcBorders>
              <w:top w:val="single" w:sz="4" w:space="0" w:color="000000"/>
              <w:left w:val="single" w:sz="4" w:space="0" w:color="000000"/>
              <w:bottom w:val="single" w:sz="4" w:space="0" w:color="000000"/>
              <w:right w:val="single" w:sz="4" w:space="0" w:color="000000"/>
            </w:tcBorders>
          </w:tcPr>
          <w:p w14:paraId="63264E2E" w14:textId="77777777" w:rsidR="0009623E" w:rsidRDefault="00F00F55">
            <w:pPr>
              <w:pStyle w:val="TableParagraph"/>
              <w:spacing w:line="237" w:lineRule="auto"/>
              <w:ind w:left="107" w:right="97"/>
              <w:jc w:val="both"/>
            </w:pPr>
            <w:r>
              <w:t>Continuous review of the strategy undertaken to achieve,</w:t>
            </w:r>
            <w:r>
              <w:rPr>
                <w:spacing w:val="-23"/>
              </w:rPr>
              <w:t xml:space="preserve"> </w:t>
            </w:r>
            <w:r>
              <w:t>maintain</w:t>
            </w:r>
            <w:r>
              <w:rPr>
                <w:spacing w:val="-21"/>
              </w:rPr>
              <w:t xml:space="preserve"> </w:t>
            </w:r>
            <w:r>
              <w:t>and</w:t>
            </w:r>
            <w:r>
              <w:rPr>
                <w:spacing w:val="-21"/>
              </w:rPr>
              <w:t xml:space="preserve"> </w:t>
            </w:r>
            <w:r>
              <w:t>improve</w:t>
            </w:r>
            <w:r>
              <w:rPr>
                <w:spacing w:val="-20"/>
              </w:rPr>
              <w:t xml:space="preserve"> </w:t>
            </w:r>
            <w:r>
              <w:t>the</w:t>
            </w:r>
            <w:r>
              <w:rPr>
                <w:spacing w:val="-25"/>
              </w:rPr>
              <w:t xml:space="preserve"> </w:t>
            </w:r>
            <w:r>
              <w:rPr>
                <w:spacing w:val="-3"/>
              </w:rPr>
              <w:t>overall</w:t>
            </w:r>
            <w:r>
              <w:rPr>
                <w:spacing w:val="-26"/>
              </w:rPr>
              <w:t xml:space="preserve"> </w:t>
            </w:r>
            <w:r>
              <w:rPr>
                <w:spacing w:val="-3"/>
              </w:rPr>
              <w:t xml:space="preserve">organizational </w:t>
            </w:r>
            <w:r>
              <w:t>performance and capability as a flag, port and</w:t>
            </w:r>
            <w:r>
              <w:rPr>
                <w:spacing w:val="58"/>
              </w:rPr>
              <w:t xml:space="preserve"> </w:t>
            </w:r>
            <w:r>
              <w:t>coastal</w:t>
            </w:r>
          </w:p>
          <w:p w14:paraId="4F92319F" w14:textId="77777777" w:rsidR="0009623E" w:rsidRDefault="00F00F55">
            <w:pPr>
              <w:pStyle w:val="TableParagraph"/>
              <w:spacing w:line="230" w:lineRule="exact"/>
              <w:ind w:left="107"/>
            </w:pPr>
            <w:r>
              <w:t>State</w:t>
            </w:r>
          </w:p>
        </w:tc>
        <w:tc>
          <w:tcPr>
            <w:tcW w:w="2979" w:type="dxa"/>
            <w:tcBorders>
              <w:top w:val="single" w:sz="4" w:space="0" w:color="000000"/>
              <w:left w:val="single" w:sz="4" w:space="0" w:color="000000"/>
              <w:bottom w:val="single" w:sz="4" w:space="0" w:color="000000"/>
            </w:tcBorders>
          </w:tcPr>
          <w:p w14:paraId="368684B8" w14:textId="77777777" w:rsidR="0009623E" w:rsidRDefault="0009623E">
            <w:pPr>
              <w:pStyle w:val="TableParagraph"/>
              <w:rPr>
                <w:rFonts w:ascii="Times New Roman"/>
                <w:sz w:val="20"/>
              </w:rPr>
            </w:pPr>
          </w:p>
        </w:tc>
      </w:tr>
      <w:tr w:rsidR="0009623E" w14:paraId="78C23BFA" w14:textId="77777777">
        <w:trPr>
          <w:trHeight w:val="496"/>
        </w:trPr>
        <w:tc>
          <w:tcPr>
            <w:tcW w:w="9928" w:type="dxa"/>
            <w:gridSpan w:val="3"/>
            <w:tcBorders>
              <w:top w:val="single" w:sz="4" w:space="0" w:color="000000"/>
              <w:bottom w:val="single" w:sz="4" w:space="0" w:color="000000"/>
            </w:tcBorders>
          </w:tcPr>
          <w:p w14:paraId="0FF65908" w14:textId="77777777" w:rsidR="0009623E" w:rsidRDefault="00F00F55">
            <w:pPr>
              <w:pStyle w:val="TableParagraph"/>
              <w:spacing w:before="122"/>
              <w:ind w:left="97"/>
              <w:rPr>
                <w:b/>
              </w:rPr>
            </w:pPr>
            <w:r>
              <w:rPr>
                <w:b/>
              </w:rPr>
              <w:t>GENERAL</w:t>
            </w:r>
          </w:p>
        </w:tc>
      </w:tr>
      <w:tr w:rsidR="0009623E" w14:paraId="3B9EC671" w14:textId="77777777">
        <w:trPr>
          <w:trHeight w:val="748"/>
        </w:trPr>
        <w:tc>
          <w:tcPr>
            <w:tcW w:w="1421" w:type="dxa"/>
            <w:tcBorders>
              <w:top w:val="single" w:sz="4" w:space="0" w:color="000000"/>
              <w:bottom w:val="single" w:sz="4" w:space="0" w:color="000000"/>
              <w:right w:val="single" w:sz="4" w:space="0" w:color="000000"/>
            </w:tcBorders>
          </w:tcPr>
          <w:p w14:paraId="4E83EF3D" w14:textId="77777777" w:rsidR="0009623E" w:rsidRDefault="00F00F55">
            <w:pPr>
              <w:pStyle w:val="TableParagraph"/>
              <w:spacing w:line="248" w:lineRule="exact"/>
              <w:ind w:left="97"/>
            </w:pPr>
            <w:r>
              <w:t>4.8</w:t>
            </w:r>
          </w:p>
        </w:tc>
        <w:tc>
          <w:tcPr>
            <w:tcW w:w="5528" w:type="dxa"/>
            <w:tcBorders>
              <w:top w:val="single" w:sz="4" w:space="0" w:color="000000"/>
              <w:left w:val="single" w:sz="4" w:space="0" w:color="000000"/>
              <w:bottom w:val="single" w:sz="4" w:space="0" w:color="000000"/>
              <w:right w:val="single" w:sz="4" w:space="0" w:color="000000"/>
            </w:tcBorders>
          </w:tcPr>
          <w:p w14:paraId="367DD618" w14:textId="77777777" w:rsidR="0009623E" w:rsidRDefault="00F00F55">
            <w:pPr>
              <w:pStyle w:val="TableParagraph"/>
              <w:spacing w:before="1" w:line="250" w:lineRule="exact"/>
              <w:ind w:left="107" w:right="95"/>
              <w:jc w:val="both"/>
            </w:pPr>
            <w:r>
              <w:t>Means in place to ensure compliance with relevant international</w:t>
            </w:r>
            <w:r>
              <w:rPr>
                <w:spacing w:val="-22"/>
              </w:rPr>
              <w:t xml:space="preserve"> </w:t>
            </w:r>
            <w:r>
              <w:t>rules</w:t>
            </w:r>
            <w:r>
              <w:rPr>
                <w:spacing w:val="-19"/>
              </w:rPr>
              <w:t xml:space="preserve"> </w:t>
            </w:r>
            <w:r>
              <w:t>and</w:t>
            </w:r>
            <w:r>
              <w:rPr>
                <w:spacing w:val="-21"/>
              </w:rPr>
              <w:t xml:space="preserve"> </w:t>
            </w:r>
            <w:r>
              <w:t>regulations</w:t>
            </w:r>
            <w:r>
              <w:rPr>
                <w:spacing w:val="-20"/>
              </w:rPr>
              <w:t xml:space="preserve"> </w:t>
            </w:r>
            <w:r>
              <w:t>in</w:t>
            </w:r>
            <w:r>
              <w:rPr>
                <w:spacing w:val="-22"/>
              </w:rPr>
              <w:t xml:space="preserve"> </w:t>
            </w:r>
            <w:r>
              <w:t>respect</w:t>
            </w:r>
            <w:r>
              <w:rPr>
                <w:spacing w:val="-24"/>
              </w:rPr>
              <w:t xml:space="preserve"> </w:t>
            </w:r>
            <w:r>
              <w:t>of</w:t>
            </w:r>
            <w:r>
              <w:rPr>
                <w:spacing w:val="-24"/>
              </w:rPr>
              <w:t xml:space="preserve"> </w:t>
            </w:r>
            <w:r>
              <w:rPr>
                <w:spacing w:val="-3"/>
              </w:rPr>
              <w:t xml:space="preserve">maritime </w:t>
            </w:r>
            <w:r>
              <w:t>safety and protection of the marine</w:t>
            </w:r>
            <w:r>
              <w:rPr>
                <w:spacing w:val="-23"/>
              </w:rPr>
              <w:t xml:space="preserve"> </w:t>
            </w:r>
            <w:r>
              <w:t>environment</w:t>
            </w:r>
          </w:p>
        </w:tc>
        <w:tc>
          <w:tcPr>
            <w:tcW w:w="2979" w:type="dxa"/>
            <w:tcBorders>
              <w:top w:val="single" w:sz="4" w:space="0" w:color="000000"/>
              <w:left w:val="single" w:sz="4" w:space="0" w:color="000000"/>
              <w:bottom w:val="single" w:sz="4" w:space="0" w:color="000000"/>
            </w:tcBorders>
          </w:tcPr>
          <w:p w14:paraId="148B35E1" w14:textId="77777777" w:rsidR="0009623E" w:rsidRDefault="0009623E">
            <w:pPr>
              <w:pStyle w:val="TableParagraph"/>
              <w:rPr>
                <w:rFonts w:ascii="Times New Roman"/>
                <w:sz w:val="20"/>
              </w:rPr>
            </w:pPr>
          </w:p>
        </w:tc>
      </w:tr>
      <w:tr w:rsidR="0009623E" w14:paraId="15EB4141" w14:textId="77777777">
        <w:trPr>
          <w:trHeight w:val="496"/>
        </w:trPr>
        <w:tc>
          <w:tcPr>
            <w:tcW w:w="1421" w:type="dxa"/>
            <w:tcBorders>
              <w:top w:val="single" w:sz="4" w:space="0" w:color="000000"/>
              <w:bottom w:val="single" w:sz="4" w:space="0" w:color="000000"/>
              <w:right w:val="single" w:sz="4" w:space="0" w:color="000000"/>
            </w:tcBorders>
          </w:tcPr>
          <w:p w14:paraId="552F9E63" w14:textId="77777777" w:rsidR="0009623E" w:rsidRDefault="00F00F55">
            <w:pPr>
              <w:pStyle w:val="TableParagraph"/>
              <w:spacing w:line="245" w:lineRule="exact"/>
              <w:ind w:left="97"/>
            </w:pPr>
            <w:r>
              <w:rPr>
                <w:w w:val="99"/>
              </w:rPr>
              <w:t>4</w:t>
            </w:r>
          </w:p>
        </w:tc>
        <w:tc>
          <w:tcPr>
            <w:tcW w:w="5528" w:type="dxa"/>
            <w:tcBorders>
              <w:top w:val="single" w:sz="4" w:space="0" w:color="000000"/>
              <w:left w:val="single" w:sz="4" w:space="0" w:color="000000"/>
              <w:bottom w:val="single" w:sz="4" w:space="0" w:color="000000"/>
              <w:right w:val="single" w:sz="4" w:space="0" w:color="000000"/>
            </w:tcBorders>
          </w:tcPr>
          <w:p w14:paraId="1EDC24CB" w14:textId="77777777" w:rsidR="0009623E" w:rsidRDefault="00F00F55">
            <w:pPr>
              <w:pStyle w:val="TableParagraph"/>
              <w:spacing w:line="244" w:lineRule="exact"/>
              <w:ind w:left="107"/>
            </w:pPr>
            <w:r>
              <w:t>National legislation exist to give effect to the provisions</w:t>
            </w:r>
          </w:p>
          <w:p w14:paraId="7E7C37A4" w14:textId="77777777" w:rsidR="0009623E" w:rsidRDefault="00F00F55">
            <w:pPr>
              <w:pStyle w:val="TableParagraph"/>
              <w:spacing w:line="233" w:lineRule="exact"/>
              <w:ind w:left="107"/>
            </w:pPr>
            <w:r>
              <w:t>of relevant IMO instruments</w:t>
            </w:r>
          </w:p>
        </w:tc>
        <w:tc>
          <w:tcPr>
            <w:tcW w:w="2979" w:type="dxa"/>
            <w:tcBorders>
              <w:top w:val="single" w:sz="4" w:space="0" w:color="000000"/>
              <w:left w:val="single" w:sz="4" w:space="0" w:color="000000"/>
              <w:bottom w:val="single" w:sz="4" w:space="0" w:color="000000"/>
            </w:tcBorders>
          </w:tcPr>
          <w:p w14:paraId="7E6F7BBF" w14:textId="77777777" w:rsidR="0009623E" w:rsidRDefault="0009623E">
            <w:pPr>
              <w:pStyle w:val="TableParagraph"/>
              <w:rPr>
                <w:rFonts w:ascii="Times New Roman"/>
                <w:sz w:val="20"/>
              </w:rPr>
            </w:pPr>
          </w:p>
        </w:tc>
      </w:tr>
      <w:tr w:rsidR="0009623E" w14:paraId="2D50FBC4" w14:textId="77777777">
        <w:trPr>
          <w:trHeight w:val="496"/>
        </w:trPr>
        <w:tc>
          <w:tcPr>
            <w:tcW w:w="9928" w:type="dxa"/>
            <w:gridSpan w:val="3"/>
            <w:tcBorders>
              <w:top w:val="single" w:sz="4" w:space="0" w:color="000000"/>
              <w:bottom w:val="single" w:sz="4" w:space="0" w:color="000000"/>
            </w:tcBorders>
          </w:tcPr>
          <w:p w14:paraId="7D331F9E" w14:textId="77777777" w:rsidR="0009623E" w:rsidRDefault="00F00F55">
            <w:pPr>
              <w:pStyle w:val="TableParagraph"/>
              <w:spacing w:before="122"/>
              <w:ind w:left="97"/>
              <w:rPr>
                <w:b/>
              </w:rPr>
            </w:pPr>
            <w:r>
              <w:rPr>
                <w:b/>
              </w:rPr>
              <w:t>INITIAL ACTIONS (NATIONAL LEGISLATION)</w:t>
            </w:r>
          </w:p>
        </w:tc>
      </w:tr>
      <w:tr w:rsidR="0009623E" w14:paraId="5C140C67" w14:textId="77777777">
        <w:trPr>
          <w:trHeight w:val="997"/>
        </w:trPr>
        <w:tc>
          <w:tcPr>
            <w:tcW w:w="1421" w:type="dxa"/>
            <w:tcBorders>
              <w:top w:val="single" w:sz="4" w:space="0" w:color="000000"/>
              <w:bottom w:val="single" w:sz="4" w:space="0" w:color="000000"/>
              <w:right w:val="single" w:sz="4" w:space="0" w:color="000000"/>
            </w:tcBorders>
          </w:tcPr>
          <w:p w14:paraId="16D7625A" w14:textId="77777777" w:rsidR="0009623E" w:rsidRDefault="00F00F55">
            <w:pPr>
              <w:pStyle w:val="TableParagraph"/>
              <w:spacing w:line="248" w:lineRule="exact"/>
              <w:ind w:left="97"/>
            </w:pPr>
            <w:r>
              <w:rPr>
                <w:w w:val="99"/>
              </w:rPr>
              <w:t>8</w:t>
            </w:r>
          </w:p>
        </w:tc>
        <w:tc>
          <w:tcPr>
            <w:tcW w:w="5528" w:type="dxa"/>
            <w:tcBorders>
              <w:top w:val="single" w:sz="4" w:space="0" w:color="000000"/>
              <w:left w:val="single" w:sz="4" w:space="0" w:color="000000"/>
              <w:bottom w:val="single" w:sz="4" w:space="0" w:color="000000"/>
              <w:right w:val="single" w:sz="4" w:space="0" w:color="000000"/>
            </w:tcBorders>
          </w:tcPr>
          <w:p w14:paraId="5FE4C97F" w14:textId="77777777" w:rsidR="0009623E" w:rsidRDefault="00F00F55">
            <w:pPr>
              <w:pStyle w:val="TableParagraph"/>
              <w:spacing w:before="1" w:line="250" w:lineRule="exact"/>
              <w:ind w:left="107" w:right="97"/>
              <w:jc w:val="both"/>
            </w:pPr>
            <w:r>
              <w:t>Capability</w:t>
            </w:r>
            <w:r>
              <w:rPr>
                <w:spacing w:val="-28"/>
              </w:rPr>
              <w:t xml:space="preserve"> </w:t>
            </w:r>
            <w:r>
              <w:t>to</w:t>
            </w:r>
            <w:r>
              <w:rPr>
                <w:spacing w:val="-22"/>
              </w:rPr>
              <w:t xml:space="preserve"> </w:t>
            </w:r>
            <w:r>
              <w:t>implement</w:t>
            </w:r>
            <w:r>
              <w:rPr>
                <w:spacing w:val="-27"/>
              </w:rPr>
              <w:t xml:space="preserve"> </w:t>
            </w:r>
            <w:r>
              <w:t>and</w:t>
            </w:r>
            <w:r>
              <w:rPr>
                <w:spacing w:val="-26"/>
              </w:rPr>
              <w:t xml:space="preserve"> </w:t>
            </w:r>
            <w:r>
              <w:t>enforce</w:t>
            </w:r>
            <w:r>
              <w:rPr>
                <w:spacing w:val="-26"/>
              </w:rPr>
              <w:t xml:space="preserve"> </w:t>
            </w:r>
            <w:r>
              <w:rPr>
                <w:spacing w:val="-2"/>
              </w:rPr>
              <w:t>the</w:t>
            </w:r>
            <w:r>
              <w:rPr>
                <w:spacing w:val="-26"/>
              </w:rPr>
              <w:t xml:space="preserve"> </w:t>
            </w:r>
            <w:r>
              <w:rPr>
                <w:spacing w:val="-3"/>
              </w:rPr>
              <w:t>provisions</w:t>
            </w:r>
            <w:r>
              <w:rPr>
                <w:spacing w:val="-26"/>
              </w:rPr>
              <w:t xml:space="preserve"> </w:t>
            </w:r>
            <w:r>
              <w:t>of</w:t>
            </w:r>
            <w:r>
              <w:rPr>
                <w:spacing w:val="-25"/>
              </w:rPr>
              <w:t xml:space="preserve"> </w:t>
            </w:r>
            <w:r>
              <w:rPr>
                <w:spacing w:val="-2"/>
              </w:rPr>
              <w:t xml:space="preserve">the </w:t>
            </w:r>
            <w:r>
              <w:t>applicable</w:t>
            </w:r>
            <w:r>
              <w:rPr>
                <w:spacing w:val="-21"/>
              </w:rPr>
              <w:t xml:space="preserve"> </w:t>
            </w:r>
            <w:r>
              <w:t>IMO</w:t>
            </w:r>
            <w:r>
              <w:rPr>
                <w:spacing w:val="-21"/>
              </w:rPr>
              <w:t xml:space="preserve"> </w:t>
            </w:r>
            <w:r>
              <w:t>instruments</w:t>
            </w:r>
            <w:r>
              <w:rPr>
                <w:spacing w:val="-22"/>
              </w:rPr>
              <w:t xml:space="preserve"> </w:t>
            </w:r>
            <w:r>
              <w:rPr>
                <w:spacing w:val="-3"/>
              </w:rPr>
              <w:t>through</w:t>
            </w:r>
            <w:r>
              <w:rPr>
                <w:spacing w:val="-24"/>
              </w:rPr>
              <w:t xml:space="preserve"> </w:t>
            </w:r>
            <w:r>
              <w:rPr>
                <w:spacing w:val="-3"/>
              </w:rPr>
              <w:t>appropriate</w:t>
            </w:r>
            <w:r>
              <w:rPr>
                <w:spacing w:val="-24"/>
              </w:rPr>
              <w:t xml:space="preserve"> </w:t>
            </w:r>
            <w:r>
              <w:rPr>
                <w:spacing w:val="-3"/>
              </w:rPr>
              <w:t xml:space="preserve">national </w:t>
            </w:r>
            <w:r>
              <w:t>legislation</w:t>
            </w:r>
            <w:r>
              <w:rPr>
                <w:spacing w:val="-21"/>
              </w:rPr>
              <w:t xml:space="preserve"> </w:t>
            </w:r>
            <w:r>
              <w:t>and</w:t>
            </w:r>
            <w:r>
              <w:rPr>
                <w:spacing w:val="-20"/>
              </w:rPr>
              <w:t xml:space="preserve"> </w:t>
            </w:r>
            <w:r>
              <w:t>to</w:t>
            </w:r>
            <w:r>
              <w:rPr>
                <w:spacing w:val="-20"/>
              </w:rPr>
              <w:t xml:space="preserve"> </w:t>
            </w:r>
            <w:r>
              <w:t>provide</w:t>
            </w:r>
            <w:r>
              <w:rPr>
                <w:spacing w:val="-19"/>
              </w:rPr>
              <w:t xml:space="preserve"> </w:t>
            </w:r>
            <w:r>
              <w:t>the</w:t>
            </w:r>
            <w:r>
              <w:rPr>
                <w:spacing w:val="-22"/>
              </w:rPr>
              <w:t xml:space="preserve"> </w:t>
            </w:r>
            <w:r>
              <w:t>necessary</w:t>
            </w:r>
            <w:r>
              <w:rPr>
                <w:spacing w:val="-28"/>
              </w:rPr>
              <w:t xml:space="preserve"> </w:t>
            </w:r>
            <w:r>
              <w:t>implementation and enforcement</w:t>
            </w:r>
            <w:r>
              <w:rPr>
                <w:spacing w:val="-5"/>
              </w:rPr>
              <w:t xml:space="preserve"> </w:t>
            </w:r>
            <w:r>
              <w:t>infrastructure</w:t>
            </w:r>
          </w:p>
        </w:tc>
        <w:tc>
          <w:tcPr>
            <w:tcW w:w="2979" w:type="dxa"/>
            <w:tcBorders>
              <w:top w:val="single" w:sz="4" w:space="0" w:color="000000"/>
              <w:left w:val="single" w:sz="4" w:space="0" w:color="000000"/>
              <w:bottom w:val="single" w:sz="4" w:space="0" w:color="000000"/>
            </w:tcBorders>
          </w:tcPr>
          <w:p w14:paraId="6712ECD1" w14:textId="77777777" w:rsidR="0009623E" w:rsidRDefault="0009623E">
            <w:pPr>
              <w:pStyle w:val="TableParagraph"/>
              <w:rPr>
                <w:rFonts w:ascii="Times New Roman"/>
                <w:sz w:val="20"/>
              </w:rPr>
            </w:pPr>
          </w:p>
        </w:tc>
      </w:tr>
      <w:tr w:rsidR="0009623E" w14:paraId="508B42B5" w14:textId="77777777">
        <w:trPr>
          <w:trHeight w:val="745"/>
        </w:trPr>
        <w:tc>
          <w:tcPr>
            <w:tcW w:w="1421" w:type="dxa"/>
            <w:tcBorders>
              <w:top w:val="single" w:sz="4" w:space="0" w:color="000000"/>
              <w:bottom w:val="single" w:sz="4" w:space="0" w:color="000000"/>
              <w:right w:val="single" w:sz="4" w:space="0" w:color="000000"/>
            </w:tcBorders>
          </w:tcPr>
          <w:p w14:paraId="082CBCA3" w14:textId="77777777" w:rsidR="0009623E" w:rsidRDefault="00F00F55">
            <w:pPr>
              <w:pStyle w:val="TableParagraph"/>
              <w:spacing w:line="245" w:lineRule="exact"/>
              <w:ind w:left="97"/>
            </w:pPr>
            <w:r>
              <w:t>8.1</w:t>
            </w:r>
          </w:p>
        </w:tc>
        <w:tc>
          <w:tcPr>
            <w:tcW w:w="5528" w:type="dxa"/>
            <w:tcBorders>
              <w:top w:val="single" w:sz="4" w:space="0" w:color="000000"/>
              <w:left w:val="single" w:sz="4" w:space="0" w:color="000000"/>
              <w:bottom w:val="single" w:sz="4" w:space="0" w:color="000000"/>
              <w:right w:val="single" w:sz="4" w:space="0" w:color="000000"/>
            </w:tcBorders>
          </w:tcPr>
          <w:p w14:paraId="374D7E4D" w14:textId="77777777" w:rsidR="0009623E" w:rsidRDefault="00F00F55">
            <w:pPr>
              <w:pStyle w:val="TableParagraph"/>
              <w:spacing w:line="243" w:lineRule="exact"/>
              <w:ind w:left="107"/>
            </w:pPr>
            <w:r>
              <w:t>Capability to promulgate laws which permit effective</w:t>
            </w:r>
          </w:p>
          <w:p w14:paraId="32F31595" w14:textId="77777777" w:rsidR="0009623E" w:rsidRDefault="00F00F55">
            <w:pPr>
              <w:pStyle w:val="TableParagraph"/>
              <w:spacing w:before="4" w:line="250" w:lineRule="exact"/>
              <w:ind w:left="107"/>
            </w:pPr>
            <w:r>
              <w:t>jurisdiction and control in administrative, technical and social matters over ships flying its flag</w:t>
            </w:r>
          </w:p>
        </w:tc>
        <w:tc>
          <w:tcPr>
            <w:tcW w:w="2979" w:type="dxa"/>
            <w:tcBorders>
              <w:top w:val="single" w:sz="4" w:space="0" w:color="000000"/>
              <w:left w:val="single" w:sz="4" w:space="0" w:color="000000"/>
              <w:bottom w:val="single" w:sz="4" w:space="0" w:color="000000"/>
            </w:tcBorders>
          </w:tcPr>
          <w:p w14:paraId="328FC527" w14:textId="77777777" w:rsidR="0009623E" w:rsidRDefault="0009623E">
            <w:pPr>
              <w:pStyle w:val="TableParagraph"/>
              <w:rPr>
                <w:rFonts w:ascii="Times New Roman"/>
                <w:sz w:val="20"/>
              </w:rPr>
            </w:pPr>
          </w:p>
        </w:tc>
      </w:tr>
      <w:tr w:rsidR="0009623E" w14:paraId="1F416A4F" w14:textId="77777777">
        <w:trPr>
          <w:trHeight w:val="746"/>
        </w:trPr>
        <w:tc>
          <w:tcPr>
            <w:tcW w:w="1421" w:type="dxa"/>
            <w:tcBorders>
              <w:top w:val="single" w:sz="4" w:space="0" w:color="000000"/>
              <w:bottom w:val="single" w:sz="4" w:space="0" w:color="000000"/>
              <w:right w:val="single" w:sz="4" w:space="0" w:color="000000"/>
            </w:tcBorders>
          </w:tcPr>
          <w:p w14:paraId="098AF5EB" w14:textId="77777777" w:rsidR="0009623E" w:rsidRDefault="00F00F55">
            <w:pPr>
              <w:pStyle w:val="TableParagraph"/>
              <w:spacing w:line="246" w:lineRule="exact"/>
              <w:ind w:left="97"/>
            </w:pPr>
            <w:r>
              <w:t>8.2</w:t>
            </w:r>
          </w:p>
        </w:tc>
        <w:tc>
          <w:tcPr>
            <w:tcW w:w="5528" w:type="dxa"/>
            <w:tcBorders>
              <w:top w:val="single" w:sz="4" w:space="0" w:color="000000"/>
              <w:left w:val="single" w:sz="4" w:space="0" w:color="000000"/>
              <w:bottom w:val="single" w:sz="4" w:space="0" w:color="000000"/>
              <w:right w:val="single" w:sz="4" w:space="0" w:color="000000"/>
            </w:tcBorders>
          </w:tcPr>
          <w:p w14:paraId="3308FBE2" w14:textId="77777777" w:rsidR="0009623E" w:rsidRDefault="00F00F55">
            <w:pPr>
              <w:pStyle w:val="TableParagraph"/>
              <w:tabs>
                <w:tab w:val="left" w:pos="774"/>
                <w:tab w:val="left" w:pos="1371"/>
                <w:tab w:val="left" w:pos="2732"/>
                <w:tab w:val="left" w:pos="3828"/>
                <w:tab w:val="left" w:pos="4362"/>
              </w:tabs>
              <w:spacing w:line="237" w:lineRule="auto"/>
              <w:ind w:left="107" w:right="104"/>
            </w:pPr>
            <w:r>
              <w:t>A legal basis in place for the enforcement of national laws</w:t>
            </w:r>
            <w:r>
              <w:tab/>
              <w:t>and</w:t>
            </w:r>
            <w:r>
              <w:tab/>
              <w:t>regulations,</w:t>
            </w:r>
            <w:r>
              <w:tab/>
              <w:t>including</w:t>
            </w:r>
            <w:r>
              <w:tab/>
              <w:t>the</w:t>
            </w:r>
            <w:r>
              <w:tab/>
            </w:r>
            <w:r>
              <w:rPr>
                <w:w w:val="95"/>
              </w:rPr>
              <w:t>associated</w:t>
            </w:r>
          </w:p>
          <w:p w14:paraId="7AB3D9D3" w14:textId="77777777" w:rsidR="0009623E" w:rsidRDefault="00F00F55">
            <w:pPr>
              <w:pStyle w:val="TableParagraph"/>
              <w:spacing w:line="230" w:lineRule="exact"/>
              <w:ind w:left="107"/>
            </w:pPr>
            <w:r>
              <w:t>investigative and penal processes</w:t>
            </w:r>
          </w:p>
        </w:tc>
        <w:tc>
          <w:tcPr>
            <w:tcW w:w="2979" w:type="dxa"/>
            <w:tcBorders>
              <w:top w:val="single" w:sz="4" w:space="0" w:color="000000"/>
              <w:left w:val="single" w:sz="4" w:space="0" w:color="000000"/>
              <w:bottom w:val="single" w:sz="4" w:space="0" w:color="000000"/>
            </w:tcBorders>
          </w:tcPr>
          <w:p w14:paraId="60B873DA" w14:textId="77777777" w:rsidR="0009623E" w:rsidRDefault="0009623E">
            <w:pPr>
              <w:pStyle w:val="TableParagraph"/>
              <w:rPr>
                <w:rFonts w:ascii="Times New Roman"/>
                <w:sz w:val="20"/>
              </w:rPr>
            </w:pPr>
          </w:p>
        </w:tc>
      </w:tr>
      <w:tr w:rsidR="0009623E" w14:paraId="79258B89" w14:textId="77777777">
        <w:trPr>
          <w:trHeight w:val="998"/>
        </w:trPr>
        <w:tc>
          <w:tcPr>
            <w:tcW w:w="1421" w:type="dxa"/>
            <w:tcBorders>
              <w:top w:val="single" w:sz="4" w:space="0" w:color="000000"/>
              <w:bottom w:val="single" w:sz="4" w:space="0" w:color="000000"/>
              <w:right w:val="single" w:sz="4" w:space="0" w:color="000000"/>
            </w:tcBorders>
          </w:tcPr>
          <w:p w14:paraId="2B9812B2" w14:textId="77777777" w:rsidR="0009623E" w:rsidRDefault="00F00F55">
            <w:pPr>
              <w:pStyle w:val="TableParagraph"/>
              <w:spacing w:line="248" w:lineRule="exact"/>
              <w:ind w:left="97"/>
            </w:pPr>
            <w:r>
              <w:t>8.3</w:t>
            </w:r>
          </w:p>
        </w:tc>
        <w:tc>
          <w:tcPr>
            <w:tcW w:w="5528" w:type="dxa"/>
            <w:tcBorders>
              <w:top w:val="single" w:sz="4" w:space="0" w:color="000000"/>
              <w:left w:val="single" w:sz="4" w:space="0" w:color="000000"/>
              <w:bottom w:val="single" w:sz="4" w:space="0" w:color="000000"/>
              <w:right w:val="single" w:sz="4" w:space="0" w:color="000000"/>
            </w:tcBorders>
          </w:tcPr>
          <w:p w14:paraId="041200C6" w14:textId="77777777" w:rsidR="0009623E" w:rsidRDefault="00F00F55">
            <w:pPr>
              <w:pStyle w:val="TableParagraph"/>
              <w:spacing w:line="237" w:lineRule="auto"/>
              <w:ind w:left="107" w:right="101"/>
              <w:jc w:val="both"/>
            </w:pPr>
            <w:r>
              <w:t>Sufficient</w:t>
            </w:r>
            <w:r>
              <w:rPr>
                <w:spacing w:val="-8"/>
              </w:rPr>
              <w:t xml:space="preserve"> </w:t>
            </w:r>
            <w:r>
              <w:t>personnel</w:t>
            </w:r>
            <w:r>
              <w:rPr>
                <w:spacing w:val="-8"/>
              </w:rPr>
              <w:t xml:space="preserve"> </w:t>
            </w:r>
            <w:r>
              <w:t>with</w:t>
            </w:r>
            <w:r>
              <w:rPr>
                <w:spacing w:val="-7"/>
              </w:rPr>
              <w:t xml:space="preserve"> </w:t>
            </w:r>
            <w:r>
              <w:t>maritime</w:t>
            </w:r>
            <w:r>
              <w:rPr>
                <w:spacing w:val="-7"/>
              </w:rPr>
              <w:t xml:space="preserve"> </w:t>
            </w:r>
            <w:r>
              <w:t>expertise</w:t>
            </w:r>
            <w:r>
              <w:rPr>
                <w:spacing w:val="-7"/>
              </w:rPr>
              <w:t xml:space="preserve"> </w:t>
            </w:r>
            <w:r>
              <w:t>to</w:t>
            </w:r>
            <w:r>
              <w:rPr>
                <w:spacing w:val="-9"/>
              </w:rPr>
              <w:t xml:space="preserve"> </w:t>
            </w:r>
            <w:r>
              <w:t>assist</w:t>
            </w:r>
            <w:r>
              <w:rPr>
                <w:spacing w:val="-10"/>
              </w:rPr>
              <w:t xml:space="preserve"> </w:t>
            </w:r>
            <w:r>
              <w:t>in the promulgation of the necessary national laws and</w:t>
            </w:r>
            <w:r>
              <w:rPr>
                <w:spacing w:val="-36"/>
              </w:rPr>
              <w:t xml:space="preserve"> </w:t>
            </w:r>
            <w:r>
              <w:t>to discharge all the responsibilities of the State,</w:t>
            </w:r>
            <w:r>
              <w:rPr>
                <w:spacing w:val="2"/>
              </w:rPr>
              <w:t xml:space="preserve"> </w:t>
            </w:r>
            <w:r>
              <w:t>including</w:t>
            </w:r>
          </w:p>
          <w:p w14:paraId="41B451B2" w14:textId="77777777" w:rsidR="0009623E" w:rsidRDefault="00F00F55">
            <w:pPr>
              <w:pStyle w:val="TableParagraph"/>
              <w:spacing w:line="230" w:lineRule="exact"/>
              <w:ind w:left="107"/>
              <w:jc w:val="both"/>
            </w:pPr>
            <w:r>
              <w:t>reporting as required by the respective conventions</w:t>
            </w:r>
          </w:p>
        </w:tc>
        <w:tc>
          <w:tcPr>
            <w:tcW w:w="2979" w:type="dxa"/>
            <w:tcBorders>
              <w:top w:val="single" w:sz="4" w:space="0" w:color="000000"/>
              <w:left w:val="single" w:sz="4" w:space="0" w:color="000000"/>
              <w:bottom w:val="single" w:sz="4" w:space="0" w:color="000000"/>
            </w:tcBorders>
          </w:tcPr>
          <w:p w14:paraId="3DAEE21F" w14:textId="77777777" w:rsidR="0009623E" w:rsidRDefault="0009623E">
            <w:pPr>
              <w:pStyle w:val="TableParagraph"/>
              <w:rPr>
                <w:rFonts w:ascii="Times New Roman"/>
                <w:sz w:val="20"/>
              </w:rPr>
            </w:pPr>
          </w:p>
        </w:tc>
      </w:tr>
      <w:tr w:rsidR="0009623E" w14:paraId="7AFF1626" w14:textId="77777777">
        <w:trPr>
          <w:trHeight w:val="496"/>
        </w:trPr>
        <w:tc>
          <w:tcPr>
            <w:tcW w:w="9928" w:type="dxa"/>
            <w:gridSpan w:val="3"/>
            <w:tcBorders>
              <w:top w:val="single" w:sz="4" w:space="0" w:color="000000"/>
              <w:bottom w:val="single" w:sz="4" w:space="0" w:color="000000"/>
            </w:tcBorders>
          </w:tcPr>
          <w:p w14:paraId="30670387" w14:textId="77777777" w:rsidR="0009623E" w:rsidRDefault="00F00F55">
            <w:pPr>
              <w:pStyle w:val="TableParagraph"/>
              <w:spacing w:before="122"/>
              <w:ind w:left="97"/>
              <w:rPr>
                <w:b/>
              </w:rPr>
            </w:pPr>
            <w:r>
              <w:rPr>
                <w:b/>
              </w:rPr>
              <w:t>COMMUNICATION</w:t>
            </w:r>
          </w:p>
        </w:tc>
      </w:tr>
      <w:tr w:rsidR="0009623E" w14:paraId="505B1732" w14:textId="77777777">
        <w:trPr>
          <w:trHeight w:val="498"/>
        </w:trPr>
        <w:tc>
          <w:tcPr>
            <w:tcW w:w="1421" w:type="dxa"/>
            <w:tcBorders>
              <w:top w:val="single" w:sz="4" w:space="0" w:color="000000"/>
              <w:bottom w:val="single" w:sz="4" w:space="0" w:color="000000"/>
              <w:right w:val="single" w:sz="4" w:space="0" w:color="000000"/>
            </w:tcBorders>
          </w:tcPr>
          <w:p w14:paraId="2701B448" w14:textId="77777777" w:rsidR="0009623E" w:rsidRDefault="00F00F55">
            <w:pPr>
              <w:pStyle w:val="TableParagraph"/>
              <w:spacing w:line="248" w:lineRule="exact"/>
              <w:ind w:left="97"/>
            </w:pPr>
            <w:r>
              <w:rPr>
                <w:w w:val="99"/>
              </w:rPr>
              <w:t>9</w:t>
            </w:r>
          </w:p>
        </w:tc>
        <w:tc>
          <w:tcPr>
            <w:tcW w:w="5528" w:type="dxa"/>
            <w:tcBorders>
              <w:top w:val="single" w:sz="4" w:space="0" w:color="000000"/>
              <w:left w:val="single" w:sz="4" w:space="0" w:color="000000"/>
              <w:bottom w:val="single" w:sz="4" w:space="0" w:color="000000"/>
              <w:right w:val="single" w:sz="4" w:space="0" w:color="000000"/>
            </w:tcBorders>
          </w:tcPr>
          <w:p w14:paraId="076DE708" w14:textId="77777777" w:rsidR="0009623E" w:rsidRDefault="00F00F55">
            <w:pPr>
              <w:pStyle w:val="TableParagraph"/>
              <w:spacing w:before="1" w:line="250" w:lineRule="exact"/>
              <w:ind w:left="107"/>
            </w:pPr>
            <w:r>
              <w:t>Strategy, including information on relevant national legislation, communicated to all concerned</w:t>
            </w:r>
          </w:p>
        </w:tc>
        <w:tc>
          <w:tcPr>
            <w:tcW w:w="2979" w:type="dxa"/>
            <w:tcBorders>
              <w:top w:val="single" w:sz="4" w:space="0" w:color="000000"/>
              <w:left w:val="single" w:sz="4" w:space="0" w:color="000000"/>
              <w:bottom w:val="single" w:sz="4" w:space="0" w:color="000000"/>
            </w:tcBorders>
          </w:tcPr>
          <w:p w14:paraId="1E44CC37" w14:textId="77777777" w:rsidR="0009623E" w:rsidRDefault="0009623E">
            <w:pPr>
              <w:pStyle w:val="TableParagraph"/>
              <w:rPr>
                <w:rFonts w:ascii="Times New Roman"/>
                <w:sz w:val="20"/>
              </w:rPr>
            </w:pPr>
          </w:p>
        </w:tc>
      </w:tr>
    </w:tbl>
    <w:p w14:paraId="5195C25D" w14:textId="77777777" w:rsidR="0009623E" w:rsidRDefault="0009623E">
      <w:pPr>
        <w:rPr>
          <w:rFonts w:ascii="Times New Roman"/>
          <w:sz w:val="20"/>
        </w:rPr>
        <w:sectPr w:rsidR="0009623E">
          <w:headerReference w:type="default" r:id="rId97"/>
          <w:footerReference w:type="default" r:id="rId98"/>
          <w:pgSz w:w="11910" w:h="16840"/>
          <w:pgMar w:top="1380" w:right="860" w:bottom="1000" w:left="760" w:header="856" w:footer="803" w:gutter="0"/>
          <w:cols w:space="720"/>
        </w:sectPr>
      </w:pPr>
    </w:p>
    <w:p w14:paraId="794E4485"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1685D089" w14:textId="77777777">
        <w:trPr>
          <w:trHeight w:val="491"/>
        </w:trPr>
        <w:tc>
          <w:tcPr>
            <w:tcW w:w="1421" w:type="dxa"/>
            <w:vMerge w:val="restart"/>
            <w:tcBorders>
              <w:right w:val="single" w:sz="4" w:space="0" w:color="000000"/>
            </w:tcBorders>
            <w:shd w:val="clear" w:color="auto" w:fill="DBE4F0"/>
          </w:tcPr>
          <w:p w14:paraId="4AA7A13F"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1BE1BC57"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E030FE6" w14:textId="77777777" w:rsidR="0009623E" w:rsidRDefault="00F00F55">
            <w:pPr>
              <w:pStyle w:val="TableParagraph"/>
              <w:spacing w:before="124"/>
              <w:ind w:left="108"/>
              <w:rPr>
                <w:b/>
              </w:rPr>
            </w:pPr>
            <w:r>
              <w:rPr>
                <w:b/>
              </w:rPr>
              <w:t>COMPLIANCE ACHIEVED</w:t>
            </w:r>
          </w:p>
        </w:tc>
      </w:tr>
      <w:tr w:rsidR="0009623E" w14:paraId="3E7691EF" w14:textId="77777777">
        <w:trPr>
          <w:trHeight w:val="543"/>
        </w:trPr>
        <w:tc>
          <w:tcPr>
            <w:tcW w:w="1421" w:type="dxa"/>
            <w:vMerge/>
            <w:tcBorders>
              <w:top w:val="nil"/>
              <w:right w:val="single" w:sz="4" w:space="0" w:color="000000"/>
            </w:tcBorders>
            <w:shd w:val="clear" w:color="auto" w:fill="DBE4F0"/>
          </w:tcPr>
          <w:p w14:paraId="269DD36A"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0FC45377"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79C2BA6B" w14:textId="77777777" w:rsidR="0009623E" w:rsidRDefault="00F00F55">
            <w:pPr>
              <w:pStyle w:val="TableParagraph"/>
              <w:spacing w:before="134"/>
              <w:ind w:left="108"/>
              <w:rPr>
                <w:b/>
              </w:rPr>
            </w:pPr>
            <w:r>
              <w:rPr>
                <w:b/>
              </w:rPr>
              <w:t>COMMENT</w:t>
            </w:r>
          </w:p>
        </w:tc>
      </w:tr>
      <w:tr w:rsidR="0009623E" w14:paraId="7612BF00" w14:textId="77777777">
        <w:trPr>
          <w:trHeight w:val="508"/>
        </w:trPr>
        <w:tc>
          <w:tcPr>
            <w:tcW w:w="9928" w:type="dxa"/>
            <w:gridSpan w:val="3"/>
            <w:tcBorders>
              <w:bottom w:val="single" w:sz="4" w:space="0" w:color="000000"/>
            </w:tcBorders>
          </w:tcPr>
          <w:p w14:paraId="65C9496D" w14:textId="77777777" w:rsidR="0009623E" w:rsidRDefault="00F00F55">
            <w:pPr>
              <w:pStyle w:val="TableParagraph"/>
              <w:spacing w:before="134"/>
              <w:ind w:left="97"/>
              <w:rPr>
                <w:b/>
              </w:rPr>
            </w:pPr>
            <w:r>
              <w:rPr>
                <w:b/>
              </w:rPr>
              <w:t>RECORDS</w:t>
            </w:r>
          </w:p>
        </w:tc>
      </w:tr>
      <w:tr w:rsidR="0009623E" w14:paraId="670FB70D" w14:textId="77777777">
        <w:trPr>
          <w:trHeight w:val="249"/>
        </w:trPr>
        <w:tc>
          <w:tcPr>
            <w:tcW w:w="1421" w:type="dxa"/>
            <w:tcBorders>
              <w:top w:val="single" w:sz="4" w:space="0" w:color="000000"/>
              <w:bottom w:val="single" w:sz="4" w:space="0" w:color="000000"/>
              <w:right w:val="single" w:sz="4" w:space="0" w:color="000000"/>
            </w:tcBorders>
          </w:tcPr>
          <w:p w14:paraId="48364C20" w14:textId="77777777" w:rsidR="0009623E" w:rsidRDefault="00F00F55">
            <w:pPr>
              <w:pStyle w:val="TableParagraph"/>
              <w:spacing w:line="229"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66133B78" w14:textId="77777777" w:rsidR="0009623E" w:rsidRDefault="00F00F55">
            <w:pPr>
              <w:pStyle w:val="TableParagraph"/>
              <w:spacing w:line="229" w:lineRule="exact"/>
              <w:ind w:left="107"/>
            </w:pPr>
            <w:r>
              <w:t>Records established and maintained</w:t>
            </w:r>
          </w:p>
        </w:tc>
        <w:tc>
          <w:tcPr>
            <w:tcW w:w="2979" w:type="dxa"/>
            <w:tcBorders>
              <w:top w:val="single" w:sz="4" w:space="0" w:color="000000"/>
              <w:left w:val="single" w:sz="4" w:space="0" w:color="000000"/>
              <w:bottom w:val="single" w:sz="4" w:space="0" w:color="000000"/>
            </w:tcBorders>
          </w:tcPr>
          <w:p w14:paraId="0ADD4E40" w14:textId="77777777" w:rsidR="0009623E" w:rsidRDefault="0009623E">
            <w:pPr>
              <w:pStyle w:val="TableParagraph"/>
              <w:rPr>
                <w:rFonts w:ascii="Times New Roman"/>
                <w:sz w:val="18"/>
              </w:rPr>
            </w:pPr>
          </w:p>
        </w:tc>
      </w:tr>
      <w:tr w:rsidR="0009623E" w14:paraId="293C1083" w14:textId="77777777">
        <w:trPr>
          <w:trHeight w:val="249"/>
        </w:trPr>
        <w:tc>
          <w:tcPr>
            <w:tcW w:w="1421" w:type="dxa"/>
            <w:tcBorders>
              <w:top w:val="single" w:sz="4" w:space="0" w:color="000000"/>
              <w:bottom w:val="single" w:sz="4" w:space="0" w:color="000000"/>
              <w:right w:val="single" w:sz="4" w:space="0" w:color="000000"/>
            </w:tcBorders>
          </w:tcPr>
          <w:p w14:paraId="60EE6AB4" w14:textId="77777777" w:rsidR="0009623E" w:rsidRDefault="00F00F55">
            <w:pPr>
              <w:pStyle w:val="TableParagraph"/>
              <w:spacing w:line="229"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35805455" w14:textId="77777777" w:rsidR="0009623E" w:rsidRDefault="00F00F55">
            <w:pPr>
              <w:pStyle w:val="TableParagraph"/>
              <w:spacing w:line="229" w:lineRule="exact"/>
              <w:ind w:left="107"/>
            </w:pPr>
            <w:r>
              <w:t>Records are legible, readily identifiable and retrievable</w:t>
            </w:r>
          </w:p>
        </w:tc>
        <w:tc>
          <w:tcPr>
            <w:tcW w:w="2979" w:type="dxa"/>
            <w:tcBorders>
              <w:top w:val="single" w:sz="4" w:space="0" w:color="000000"/>
              <w:left w:val="single" w:sz="4" w:space="0" w:color="000000"/>
              <w:bottom w:val="single" w:sz="4" w:space="0" w:color="000000"/>
            </w:tcBorders>
          </w:tcPr>
          <w:p w14:paraId="17300BA9" w14:textId="77777777" w:rsidR="0009623E" w:rsidRDefault="0009623E">
            <w:pPr>
              <w:pStyle w:val="TableParagraph"/>
              <w:rPr>
                <w:rFonts w:ascii="Times New Roman"/>
                <w:sz w:val="18"/>
              </w:rPr>
            </w:pPr>
          </w:p>
        </w:tc>
      </w:tr>
      <w:tr w:rsidR="0009623E" w14:paraId="3149578B" w14:textId="77777777">
        <w:trPr>
          <w:trHeight w:val="748"/>
        </w:trPr>
        <w:tc>
          <w:tcPr>
            <w:tcW w:w="1421" w:type="dxa"/>
            <w:tcBorders>
              <w:top w:val="single" w:sz="4" w:space="0" w:color="000000"/>
              <w:bottom w:val="single" w:sz="4" w:space="0" w:color="000000"/>
              <w:right w:val="single" w:sz="4" w:space="0" w:color="000000"/>
            </w:tcBorders>
          </w:tcPr>
          <w:p w14:paraId="00523B53" w14:textId="77777777" w:rsidR="0009623E" w:rsidRDefault="00F00F55">
            <w:pPr>
              <w:pStyle w:val="TableParagraph"/>
              <w:spacing w:line="248"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6DBA886F" w14:textId="77777777" w:rsidR="0009623E" w:rsidRDefault="00F00F55">
            <w:pPr>
              <w:pStyle w:val="TableParagraph"/>
              <w:spacing w:before="1" w:line="250" w:lineRule="exact"/>
              <w:ind w:left="107" w:right="96"/>
              <w:jc w:val="both"/>
            </w:pPr>
            <w:r>
              <w:t>Documented procedure defining controls on identification,</w:t>
            </w:r>
            <w:r>
              <w:rPr>
                <w:spacing w:val="-21"/>
              </w:rPr>
              <w:t xml:space="preserve"> </w:t>
            </w:r>
            <w:r>
              <w:rPr>
                <w:spacing w:val="-3"/>
              </w:rPr>
              <w:t>storage,</w:t>
            </w:r>
            <w:r>
              <w:rPr>
                <w:spacing w:val="-24"/>
              </w:rPr>
              <w:t xml:space="preserve"> </w:t>
            </w:r>
            <w:r>
              <w:rPr>
                <w:spacing w:val="-3"/>
              </w:rPr>
              <w:t>protection,</w:t>
            </w:r>
            <w:r>
              <w:rPr>
                <w:spacing w:val="-24"/>
              </w:rPr>
              <w:t xml:space="preserve"> </w:t>
            </w:r>
            <w:r>
              <w:rPr>
                <w:spacing w:val="-3"/>
              </w:rPr>
              <w:t>retrieval,</w:t>
            </w:r>
            <w:r>
              <w:rPr>
                <w:spacing w:val="-24"/>
              </w:rPr>
              <w:t xml:space="preserve"> </w:t>
            </w:r>
            <w:r>
              <w:rPr>
                <w:spacing w:val="-3"/>
              </w:rPr>
              <w:t>retention</w:t>
            </w:r>
            <w:r>
              <w:rPr>
                <w:spacing w:val="-23"/>
              </w:rPr>
              <w:t xml:space="preserve"> </w:t>
            </w:r>
            <w:r>
              <w:rPr>
                <w:spacing w:val="-3"/>
              </w:rPr>
              <w:t xml:space="preserve">time </w:t>
            </w:r>
            <w:r>
              <w:t>and disposition of</w:t>
            </w:r>
            <w:r>
              <w:rPr>
                <w:spacing w:val="-3"/>
              </w:rPr>
              <w:t xml:space="preserve"> </w:t>
            </w:r>
            <w:r>
              <w:t>records</w:t>
            </w:r>
          </w:p>
        </w:tc>
        <w:tc>
          <w:tcPr>
            <w:tcW w:w="2979" w:type="dxa"/>
            <w:tcBorders>
              <w:top w:val="single" w:sz="4" w:space="0" w:color="000000"/>
              <w:left w:val="single" w:sz="4" w:space="0" w:color="000000"/>
              <w:bottom w:val="single" w:sz="4" w:space="0" w:color="000000"/>
            </w:tcBorders>
          </w:tcPr>
          <w:p w14:paraId="28110DC0" w14:textId="77777777" w:rsidR="0009623E" w:rsidRDefault="0009623E">
            <w:pPr>
              <w:pStyle w:val="TableParagraph"/>
              <w:rPr>
                <w:rFonts w:ascii="Times New Roman"/>
                <w:sz w:val="20"/>
              </w:rPr>
            </w:pPr>
          </w:p>
        </w:tc>
      </w:tr>
      <w:tr w:rsidR="0009623E" w14:paraId="32A1CBF7" w14:textId="77777777">
        <w:trPr>
          <w:trHeight w:val="493"/>
        </w:trPr>
        <w:tc>
          <w:tcPr>
            <w:tcW w:w="9928" w:type="dxa"/>
            <w:gridSpan w:val="3"/>
            <w:tcBorders>
              <w:top w:val="single" w:sz="4" w:space="0" w:color="000000"/>
              <w:bottom w:val="single" w:sz="4" w:space="0" w:color="000000"/>
            </w:tcBorders>
          </w:tcPr>
          <w:p w14:paraId="65B02C56" w14:textId="77777777" w:rsidR="0009623E" w:rsidRDefault="00F00F55">
            <w:pPr>
              <w:pStyle w:val="TableParagraph"/>
              <w:spacing w:before="119"/>
              <w:ind w:left="97"/>
              <w:rPr>
                <w:b/>
              </w:rPr>
            </w:pPr>
            <w:r>
              <w:rPr>
                <w:b/>
              </w:rPr>
              <w:t>IMPROVEMENT</w:t>
            </w:r>
          </w:p>
        </w:tc>
      </w:tr>
      <w:tr w:rsidR="0009623E" w14:paraId="3347DCD5" w14:textId="77777777">
        <w:trPr>
          <w:trHeight w:val="498"/>
        </w:trPr>
        <w:tc>
          <w:tcPr>
            <w:tcW w:w="1421" w:type="dxa"/>
            <w:tcBorders>
              <w:top w:val="single" w:sz="4" w:space="0" w:color="000000"/>
              <w:bottom w:val="single" w:sz="4" w:space="0" w:color="000000"/>
              <w:right w:val="single" w:sz="4" w:space="0" w:color="000000"/>
            </w:tcBorders>
          </w:tcPr>
          <w:p w14:paraId="041A8BB7" w14:textId="77777777" w:rsidR="0009623E" w:rsidRDefault="00F00F55">
            <w:pPr>
              <w:pStyle w:val="TableParagraph"/>
              <w:spacing w:line="248" w:lineRule="exact"/>
              <w:ind w:left="97"/>
            </w:pPr>
            <w:r>
              <w:t>11</w:t>
            </w:r>
          </w:p>
        </w:tc>
        <w:tc>
          <w:tcPr>
            <w:tcW w:w="5528" w:type="dxa"/>
            <w:tcBorders>
              <w:top w:val="single" w:sz="4" w:space="0" w:color="000000"/>
              <w:left w:val="single" w:sz="4" w:space="0" w:color="000000"/>
              <w:bottom w:val="single" w:sz="4" w:space="0" w:color="000000"/>
              <w:right w:val="single" w:sz="4" w:space="0" w:color="000000"/>
            </w:tcBorders>
          </w:tcPr>
          <w:p w14:paraId="096E9BD0" w14:textId="77777777" w:rsidR="0009623E" w:rsidRDefault="00F00F55">
            <w:pPr>
              <w:pStyle w:val="TableParagraph"/>
              <w:spacing w:before="1" w:line="250" w:lineRule="exact"/>
              <w:ind w:left="107"/>
            </w:pPr>
            <w:r>
              <w:t>Demonstrates continual improvement of measures giving effect to conventions and protocols accepted</w:t>
            </w:r>
          </w:p>
        </w:tc>
        <w:tc>
          <w:tcPr>
            <w:tcW w:w="2979" w:type="dxa"/>
            <w:tcBorders>
              <w:top w:val="single" w:sz="4" w:space="0" w:color="000000"/>
              <w:left w:val="single" w:sz="4" w:space="0" w:color="000000"/>
              <w:bottom w:val="single" w:sz="4" w:space="0" w:color="000000"/>
            </w:tcBorders>
          </w:tcPr>
          <w:p w14:paraId="735C341B" w14:textId="77777777" w:rsidR="0009623E" w:rsidRDefault="0009623E">
            <w:pPr>
              <w:pStyle w:val="TableParagraph"/>
              <w:rPr>
                <w:rFonts w:ascii="Times New Roman"/>
                <w:sz w:val="20"/>
              </w:rPr>
            </w:pPr>
          </w:p>
        </w:tc>
      </w:tr>
      <w:tr w:rsidR="0009623E" w14:paraId="1BF567E4" w14:textId="77777777">
        <w:trPr>
          <w:trHeight w:val="747"/>
        </w:trPr>
        <w:tc>
          <w:tcPr>
            <w:tcW w:w="1421" w:type="dxa"/>
            <w:tcBorders>
              <w:top w:val="single" w:sz="4" w:space="0" w:color="000000"/>
              <w:bottom w:val="single" w:sz="4" w:space="0" w:color="000000"/>
              <w:right w:val="single" w:sz="4" w:space="0" w:color="000000"/>
            </w:tcBorders>
          </w:tcPr>
          <w:p w14:paraId="66EF95F1" w14:textId="77777777" w:rsidR="0009623E" w:rsidRDefault="00F00F55">
            <w:pPr>
              <w:pStyle w:val="TableParagraph"/>
              <w:spacing w:line="246" w:lineRule="exact"/>
              <w:ind w:left="97"/>
            </w:pPr>
            <w:r>
              <w:t>11</w:t>
            </w:r>
          </w:p>
        </w:tc>
        <w:tc>
          <w:tcPr>
            <w:tcW w:w="5528" w:type="dxa"/>
            <w:tcBorders>
              <w:top w:val="single" w:sz="4" w:space="0" w:color="000000"/>
              <w:left w:val="single" w:sz="4" w:space="0" w:color="000000"/>
              <w:bottom w:val="single" w:sz="4" w:space="0" w:color="000000"/>
              <w:right w:val="single" w:sz="4" w:space="0" w:color="000000"/>
            </w:tcBorders>
          </w:tcPr>
          <w:p w14:paraId="10583218" w14:textId="77777777" w:rsidR="0009623E" w:rsidRDefault="00F00F55">
            <w:pPr>
              <w:pStyle w:val="TableParagraph"/>
              <w:spacing w:line="250" w:lineRule="exact"/>
              <w:ind w:left="107" w:right="105"/>
              <w:jc w:val="both"/>
            </w:pPr>
            <w:r>
              <w:t>Improvement made through rigorous and effective application and enforcement of national legislation, as appropriate, and monitoring of compliance</w:t>
            </w:r>
          </w:p>
        </w:tc>
        <w:tc>
          <w:tcPr>
            <w:tcW w:w="2979" w:type="dxa"/>
            <w:tcBorders>
              <w:top w:val="single" w:sz="4" w:space="0" w:color="000000"/>
              <w:left w:val="single" w:sz="4" w:space="0" w:color="000000"/>
              <w:bottom w:val="single" w:sz="4" w:space="0" w:color="000000"/>
            </w:tcBorders>
          </w:tcPr>
          <w:p w14:paraId="228679A5" w14:textId="77777777" w:rsidR="0009623E" w:rsidRDefault="0009623E">
            <w:pPr>
              <w:pStyle w:val="TableParagraph"/>
              <w:rPr>
                <w:rFonts w:ascii="Times New Roman"/>
                <w:sz w:val="20"/>
              </w:rPr>
            </w:pPr>
          </w:p>
        </w:tc>
      </w:tr>
      <w:tr w:rsidR="0009623E" w14:paraId="28B1BA3C" w14:textId="77777777">
        <w:trPr>
          <w:trHeight w:val="745"/>
        </w:trPr>
        <w:tc>
          <w:tcPr>
            <w:tcW w:w="1421" w:type="dxa"/>
            <w:tcBorders>
              <w:top w:val="single" w:sz="4" w:space="0" w:color="000000"/>
              <w:bottom w:val="single" w:sz="4" w:space="0" w:color="000000"/>
              <w:right w:val="single" w:sz="4" w:space="0" w:color="000000"/>
            </w:tcBorders>
          </w:tcPr>
          <w:p w14:paraId="309F4B1A" w14:textId="77777777" w:rsidR="0009623E" w:rsidRDefault="00F00F55">
            <w:pPr>
              <w:pStyle w:val="TableParagraph"/>
              <w:spacing w:line="245" w:lineRule="exact"/>
              <w:ind w:left="97"/>
            </w:pPr>
            <w:r>
              <w:t>12</w:t>
            </w:r>
          </w:p>
        </w:tc>
        <w:tc>
          <w:tcPr>
            <w:tcW w:w="5528" w:type="dxa"/>
            <w:tcBorders>
              <w:top w:val="single" w:sz="4" w:space="0" w:color="000000"/>
              <w:left w:val="single" w:sz="4" w:space="0" w:color="000000"/>
              <w:bottom w:val="single" w:sz="4" w:space="0" w:color="000000"/>
              <w:right w:val="single" w:sz="4" w:space="0" w:color="000000"/>
            </w:tcBorders>
          </w:tcPr>
          <w:p w14:paraId="6A1103E7" w14:textId="77777777" w:rsidR="0009623E" w:rsidRDefault="00F00F55">
            <w:pPr>
              <w:pStyle w:val="TableParagraph"/>
              <w:spacing w:line="237" w:lineRule="auto"/>
              <w:ind w:left="107"/>
            </w:pPr>
            <w:r>
              <w:t>A culture exists providing opportunities to people for improvement of performance in maritime safety and</w:t>
            </w:r>
          </w:p>
          <w:p w14:paraId="29CF9E7E" w14:textId="77777777" w:rsidR="0009623E" w:rsidRDefault="00F00F55">
            <w:pPr>
              <w:pStyle w:val="TableParagraph"/>
              <w:spacing w:line="230" w:lineRule="exact"/>
              <w:ind w:left="107"/>
            </w:pPr>
            <w:r>
              <w:t>environmental protection activities</w:t>
            </w:r>
          </w:p>
        </w:tc>
        <w:tc>
          <w:tcPr>
            <w:tcW w:w="2979" w:type="dxa"/>
            <w:tcBorders>
              <w:top w:val="single" w:sz="4" w:space="0" w:color="000000"/>
              <w:left w:val="single" w:sz="4" w:space="0" w:color="000000"/>
              <w:bottom w:val="single" w:sz="4" w:space="0" w:color="000000"/>
            </w:tcBorders>
          </w:tcPr>
          <w:p w14:paraId="1D001EFE" w14:textId="77777777" w:rsidR="0009623E" w:rsidRDefault="0009623E">
            <w:pPr>
              <w:pStyle w:val="TableParagraph"/>
              <w:rPr>
                <w:rFonts w:ascii="Times New Roman"/>
                <w:sz w:val="20"/>
              </w:rPr>
            </w:pPr>
          </w:p>
        </w:tc>
      </w:tr>
      <w:tr w:rsidR="0009623E" w14:paraId="1EE539A1" w14:textId="77777777">
        <w:trPr>
          <w:trHeight w:val="498"/>
        </w:trPr>
        <w:tc>
          <w:tcPr>
            <w:tcW w:w="1421" w:type="dxa"/>
            <w:tcBorders>
              <w:top w:val="single" w:sz="4" w:space="0" w:color="000000"/>
              <w:bottom w:val="single" w:sz="4" w:space="0" w:color="000000"/>
              <w:right w:val="single" w:sz="4" w:space="0" w:color="000000"/>
            </w:tcBorders>
          </w:tcPr>
          <w:p w14:paraId="45425FF8" w14:textId="77777777" w:rsidR="0009623E" w:rsidRDefault="00F00F55">
            <w:pPr>
              <w:pStyle w:val="TableParagraph"/>
              <w:spacing w:line="248" w:lineRule="exact"/>
              <w:ind w:left="97"/>
            </w:pPr>
            <w:r>
              <w:t>13</w:t>
            </w:r>
          </w:p>
        </w:tc>
        <w:tc>
          <w:tcPr>
            <w:tcW w:w="5528" w:type="dxa"/>
            <w:tcBorders>
              <w:top w:val="single" w:sz="4" w:space="0" w:color="000000"/>
              <w:left w:val="single" w:sz="4" w:space="0" w:color="000000"/>
              <w:bottom w:val="single" w:sz="4" w:space="0" w:color="000000"/>
              <w:right w:val="single" w:sz="4" w:space="0" w:color="000000"/>
            </w:tcBorders>
          </w:tcPr>
          <w:p w14:paraId="1E689492" w14:textId="77777777" w:rsidR="0009623E" w:rsidRDefault="00F00F55">
            <w:pPr>
              <w:pStyle w:val="TableParagraph"/>
              <w:spacing w:before="1" w:line="250" w:lineRule="exact"/>
              <w:ind w:left="107"/>
            </w:pPr>
            <w:r>
              <w:t>Action</w:t>
            </w:r>
            <w:r>
              <w:rPr>
                <w:spacing w:val="-21"/>
              </w:rPr>
              <w:t xml:space="preserve"> </w:t>
            </w:r>
            <w:r>
              <w:t>taken</w:t>
            </w:r>
            <w:r>
              <w:rPr>
                <w:spacing w:val="-20"/>
              </w:rPr>
              <w:t xml:space="preserve"> </w:t>
            </w:r>
            <w:r>
              <w:t>to</w:t>
            </w:r>
            <w:r>
              <w:rPr>
                <w:spacing w:val="-20"/>
              </w:rPr>
              <w:t xml:space="preserve"> </w:t>
            </w:r>
            <w:r>
              <w:t>identify</w:t>
            </w:r>
            <w:r>
              <w:rPr>
                <w:spacing w:val="-27"/>
              </w:rPr>
              <w:t xml:space="preserve"> </w:t>
            </w:r>
            <w:r>
              <w:t>and</w:t>
            </w:r>
            <w:r>
              <w:rPr>
                <w:spacing w:val="-20"/>
              </w:rPr>
              <w:t xml:space="preserve"> </w:t>
            </w:r>
            <w:r>
              <w:t>eliminate</w:t>
            </w:r>
            <w:r>
              <w:rPr>
                <w:spacing w:val="-20"/>
              </w:rPr>
              <w:t xml:space="preserve"> </w:t>
            </w:r>
            <w:r>
              <w:t>causes</w:t>
            </w:r>
            <w:r>
              <w:rPr>
                <w:spacing w:val="-24"/>
              </w:rPr>
              <w:t xml:space="preserve"> </w:t>
            </w:r>
            <w:r>
              <w:t>of</w:t>
            </w:r>
            <w:r>
              <w:rPr>
                <w:spacing w:val="-24"/>
              </w:rPr>
              <w:t xml:space="preserve"> </w:t>
            </w:r>
            <w:r>
              <w:t>any</w:t>
            </w:r>
            <w:r>
              <w:rPr>
                <w:spacing w:val="-31"/>
              </w:rPr>
              <w:t xml:space="preserve"> </w:t>
            </w:r>
            <w:r>
              <w:t>non- conformities in order to prevent</w:t>
            </w:r>
            <w:r>
              <w:rPr>
                <w:spacing w:val="-14"/>
              </w:rPr>
              <w:t xml:space="preserve"> </w:t>
            </w:r>
            <w:r>
              <w:t>recurrence</w:t>
            </w:r>
          </w:p>
        </w:tc>
        <w:tc>
          <w:tcPr>
            <w:tcW w:w="2979" w:type="dxa"/>
            <w:tcBorders>
              <w:top w:val="single" w:sz="4" w:space="0" w:color="000000"/>
              <w:left w:val="single" w:sz="4" w:space="0" w:color="000000"/>
              <w:bottom w:val="single" w:sz="4" w:space="0" w:color="000000"/>
            </w:tcBorders>
          </w:tcPr>
          <w:p w14:paraId="2D1878F6" w14:textId="77777777" w:rsidR="0009623E" w:rsidRDefault="0009623E">
            <w:pPr>
              <w:pStyle w:val="TableParagraph"/>
              <w:rPr>
                <w:rFonts w:ascii="Times New Roman"/>
                <w:sz w:val="20"/>
              </w:rPr>
            </w:pPr>
          </w:p>
        </w:tc>
      </w:tr>
      <w:tr w:rsidR="0009623E" w14:paraId="209601B3" w14:textId="77777777">
        <w:trPr>
          <w:trHeight w:val="247"/>
        </w:trPr>
        <w:tc>
          <w:tcPr>
            <w:tcW w:w="1421" w:type="dxa"/>
            <w:tcBorders>
              <w:top w:val="single" w:sz="4" w:space="0" w:color="000000"/>
              <w:bottom w:val="single" w:sz="4" w:space="0" w:color="000000"/>
              <w:right w:val="single" w:sz="4" w:space="0" w:color="000000"/>
            </w:tcBorders>
          </w:tcPr>
          <w:p w14:paraId="5AE09B2C" w14:textId="77777777" w:rsidR="0009623E" w:rsidRDefault="00F00F55">
            <w:pPr>
              <w:pStyle w:val="TableParagraph"/>
              <w:spacing w:line="227" w:lineRule="exact"/>
              <w:ind w:left="97"/>
            </w:pPr>
            <w:r>
              <w:t>13.1</w:t>
            </w:r>
          </w:p>
        </w:tc>
        <w:tc>
          <w:tcPr>
            <w:tcW w:w="5528" w:type="dxa"/>
            <w:tcBorders>
              <w:top w:val="single" w:sz="4" w:space="0" w:color="000000"/>
              <w:left w:val="single" w:sz="4" w:space="0" w:color="000000"/>
              <w:bottom w:val="single" w:sz="4" w:space="0" w:color="000000"/>
              <w:right w:val="single" w:sz="4" w:space="0" w:color="000000"/>
            </w:tcBorders>
          </w:tcPr>
          <w:p w14:paraId="75ADBDF9" w14:textId="77777777" w:rsidR="0009623E" w:rsidRDefault="00F00F55">
            <w:pPr>
              <w:pStyle w:val="TableParagraph"/>
              <w:spacing w:line="227" w:lineRule="exact"/>
              <w:ind w:left="107"/>
            </w:pPr>
            <w:r>
              <w:t>Non-conformities reviewed and analysed</w:t>
            </w:r>
          </w:p>
        </w:tc>
        <w:tc>
          <w:tcPr>
            <w:tcW w:w="2979" w:type="dxa"/>
            <w:tcBorders>
              <w:top w:val="single" w:sz="4" w:space="0" w:color="000000"/>
              <w:left w:val="single" w:sz="4" w:space="0" w:color="000000"/>
              <w:bottom w:val="single" w:sz="4" w:space="0" w:color="000000"/>
            </w:tcBorders>
          </w:tcPr>
          <w:p w14:paraId="255DF53E" w14:textId="77777777" w:rsidR="0009623E" w:rsidRDefault="0009623E">
            <w:pPr>
              <w:pStyle w:val="TableParagraph"/>
              <w:rPr>
                <w:rFonts w:ascii="Times New Roman"/>
                <w:sz w:val="18"/>
              </w:rPr>
            </w:pPr>
          </w:p>
        </w:tc>
      </w:tr>
      <w:tr w:rsidR="0009623E" w14:paraId="6300C6FB" w14:textId="77777777">
        <w:trPr>
          <w:trHeight w:val="498"/>
        </w:trPr>
        <w:tc>
          <w:tcPr>
            <w:tcW w:w="1421" w:type="dxa"/>
            <w:tcBorders>
              <w:top w:val="single" w:sz="4" w:space="0" w:color="000000"/>
              <w:bottom w:val="single" w:sz="4" w:space="0" w:color="000000"/>
              <w:right w:val="single" w:sz="4" w:space="0" w:color="000000"/>
            </w:tcBorders>
          </w:tcPr>
          <w:p w14:paraId="35CBF004" w14:textId="77777777" w:rsidR="0009623E" w:rsidRDefault="00F00F55">
            <w:pPr>
              <w:pStyle w:val="TableParagraph"/>
              <w:spacing w:line="248" w:lineRule="exact"/>
              <w:ind w:left="97"/>
            </w:pPr>
            <w:r>
              <w:t>13.2</w:t>
            </w:r>
          </w:p>
        </w:tc>
        <w:tc>
          <w:tcPr>
            <w:tcW w:w="5528" w:type="dxa"/>
            <w:tcBorders>
              <w:top w:val="single" w:sz="4" w:space="0" w:color="000000"/>
              <w:left w:val="single" w:sz="4" w:space="0" w:color="000000"/>
              <w:bottom w:val="single" w:sz="4" w:space="0" w:color="000000"/>
              <w:right w:val="single" w:sz="4" w:space="0" w:color="000000"/>
            </w:tcBorders>
          </w:tcPr>
          <w:p w14:paraId="6BC3A7EF" w14:textId="77777777" w:rsidR="0009623E" w:rsidRDefault="00F00F55">
            <w:pPr>
              <w:pStyle w:val="TableParagraph"/>
              <w:tabs>
                <w:tab w:val="left" w:pos="1851"/>
                <w:tab w:val="left" w:pos="2282"/>
                <w:tab w:val="left" w:pos="3523"/>
                <w:tab w:val="left" w:pos="4717"/>
              </w:tabs>
              <w:spacing w:before="1" w:line="250" w:lineRule="exact"/>
              <w:ind w:left="107" w:right="104"/>
            </w:pPr>
            <w:r>
              <w:t>Implementation</w:t>
            </w:r>
            <w:r>
              <w:tab/>
              <w:t>of</w:t>
            </w:r>
            <w:r>
              <w:tab/>
              <w:t>necessary</w:t>
            </w:r>
            <w:r>
              <w:tab/>
              <w:t>corrective</w:t>
            </w:r>
            <w:r>
              <w:tab/>
            </w:r>
            <w:r>
              <w:rPr>
                <w:spacing w:val="-3"/>
              </w:rPr>
              <w:t xml:space="preserve">actions </w:t>
            </w:r>
            <w:r>
              <w:t>monitored</w:t>
            </w:r>
          </w:p>
        </w:tc>
        <w:tc>
          <w:tcPr>
            <w:tcW w:w="2979" w:type="dxa"/>
            <w:tcBorders>
              <w:top w:val="single" w:sz="4" w:space="0" w:color="000000"/>
              <w:left w:val="single" w:sz="4" w:space="0" w:color="000000"/>
              <w:bottom w:val="single" w:sz="4" w:space="0" w:color="000000"/>
            </w:tcBorders>
          </w:tcPr>
          <w:p w14:paraId="4C0E7DE6" w14:textId="77777777" w:rsidR="0009623E" w:rsidRDefault="0009623E">
            <w:pPr>
              <w:pStyle w:val="TableParagraph"/>
              <w:rPr>
                <w:rFonts w:ascii="Times New Roman"/>
                <w:sz w:val="20"/>
              </w:rPr>
            </w:pPr>
          </w:p>
        </w:tc>
      </w:tr>
      <w:tr w:rsidR="0009623E" w14:paraId="0F987426" w14:textId="77777777">
        <w:trPr>
          <w:trHeight w:val="249"/>
        </w:trPr>
        <w:tc>
          <w:tcPr>
            <w:tcW w:w="1421" w:type="dxa"/>
            <w:tcBorders>
              <w:top w:val="single" w:sz="4" w:space="0" w:color="000000"/>
              <w:right w:val="single" w:sz="4" w:space="0" w:color="000000"/>
            </w:tcBorders>
          </w:tcPr>
          <w:p w14:paraId="2FDE70A3" w14:textId="77777777" w:rsidR="0009623E" w:rsidRDefault="00F00F55">
            <w:pPr>
              <w:pStyle w:val="TableParagraph"/>
              <w:spacing w:line="229" w:lineRule="exact"/>
              <w:ind w:left="97"/>
            </w:pPr>
            <w:r>
              <w:t>13.3</w:t>
            </w:r>
          </w:p>
        </w:tc>
        <w:tc>
          <w:tcPr>
            <w:tcW w:w="5528" w:type="dxa"/>
            <w:tcBorders>
              <w:top w:val="single" w:sz="4" w:space="0" w:color="000000"/>
              <w:left w:val="single" w:sz="4" w:space="0" w:color="000000"/>
              <w:right w:val="single" w:sz="4" w:space="0" w:color="000000"/>
            </w:tcBorders>
          </w:tcPr>
          <w:p w14:paraId="0393F4CF" w14:textId="77777777" w:rsidR="0009623E" w:rsidRDefault="00F00F55">
            <w:pPr>
              <w:pStyle w:val="TableParagraph"/>
              <w:spacing w:line="229" w:lineRule="exact"/>
              <w:ind w:left="107"/>
            </w:pPr>
            <w:r>
              <w:t>Reviews of corrective actions taken</w:t>
            </w:r>
          </w:p>
        </w:tc>
        <w:tc>
          <w:tcPr>
            <w:tcW w:w="2979" w:type="dxa"/>
            <w:tcBorders>
              <w:top w:val="single" w:sz="4" w:space="0" w:color="000000"/>
              <w:left w:val="single" w:sz="4" w:space="0" w:color="000000"/>
            </w:tcBorders>
          </w:tcPr>
          <w:p w14:paraId="5E2369A3" w14:textId="77777777" w:rsidR="0009623E" w:rsidRDefault="0009623E">
            <w:pPr>
              <w:pStyle w:val="TableParagraph"/>
              <w:rPr>
                <w:rFonts w:ascii="Times New Roman"/>
                <w:sz w:val="18"/>
              </w:rPr>
            </w:pPr>
          </w:p>
        </w:tc>
      </w:tr>
      <w:tr w:rsidR="0009623E" w14:paraId="066E6610" w14:textId="77777777">
        <w:trPr>
          <w:trHeight w:val="500"/>
        </w:trPr>
        <w:tc>
          <w:tcPr>
            <w:tcW w:w="9928" w:type="dxa"/>
            <w:gridSpan w:val="3"/>
            <w:shd w:val="clear" w:color="auto" w:fill="EDEBE0"/>
          </w:tcPr>
          <w:p w14:paraId="66AC98CA" w14:textId="77777777" w:rsidR="0009623E" w:rsidRDefault="00F00F55">
            <w:pPr>
              <w:pStyle w:val="TableParagraph"/>
              <w:spacing w:before="124"/>
              <w:ind w:left="97"/>
              <w:rPr>
                <w:b/>
              </w:rPr>
            </w:pPr>
            <w:r>
              <w:rPr>
                <w:b/>
              </w:rPr>
              <w:t>FLAG STATE SPECIFIC REQUIREMENTS</w:t>
            </w:r>
          </w:p>
        </w:tc>
      </w:tr>
      <w:tr w:rsidR="0009623E" w14:paraId="53D903FA" w14:textId="77777777">
        <w:trPr>
          <w:trHeight w:val="498"/>
        </w:trPr>
        <w:tc>
          <w:tcPr>
            <w:tcW w:w="9928" w:type="dxa"/>
            <w:gridSpan w:val="3"/>
            <w:tcBorders>
              <w:bottom w:val="single" w:sz="4" w:space="0" w:color="000000"/>
            </w:tcBorders>
          </w:tcPr>
          <w:p w14:paraId="544E1DC5" w14:textId="77777777" w:rsidR="0009623E" w:rsidRDefault="00F00F55">
            <w:pPr>
              <w:pStyle w:val="TableParagraph"/>
              <w:spacing w:before="124"/>
              <w:ind w:left="97"/>
              <w:rPr>
                <w:b/>
              </w:rPr>
            </w:pPr>
            <w:r>
              <w:rPr>
                <w:b/>
              </w:rPr>
              <w:t>IMPLEMENTATION</w:t>
            </w:r>
          </w:p>
        </w:tc>
      </w:tr>
      <w:tr w:rsidR="0009623E" w14:paraId="62217B65" w14:textId="77777777">
        <w:trPr>
          <w:trHeight w:val="498"/>
        </w:trPr>
        <w:tc>
          <w:tcPr>
            <w:tcW w:w="1421" w:type="dxa"/>
            <w:tcBorders>
              <w:top w:val="single" w:sz="4" w:space="0" w:color="000000"/>
              <w:bottom w:val="single" w:sz="4" w:space="0" w:color="000000"/>
              <w:right w:val="single" w:sz="4" w:space="0" w:color="000000"/>
            </w:tcBorders>
          </w:tcPr>
          <w:p w14:paraId="477A7FDC" w14:textId="77777777" w:rsidR="0009623E" w:rsidRDefault="00F00F55">
            <w:pPr>
              <w:pStyle w:val="TableParagraph"/>
              <w:spacing w:line="248" w:lineRule="exact"/>
              <w:ind w:left="97"/>
            </w:pPr>
            <w:r>
              <w:t>15.1</w:t>
            </w:r>
          </w:p>
        </w:tc>
        <w:tc>
          <w:tcPr>
            <w:tcW w:w="5528" w:type="dxa"/>
            <w:tcBorders>
              <w:top w:val="single" w:sz="4" w:space="0" w:color="000000"/>
              <w:left w:val="single" w:sz="4" w:space="0" w:color="000000"/>
              <w:bottom w:val="single" w:sz="4" w:space="0" w:color="000000"/>
              <w:right w:val="single" w:sz="4" w:space="0" w:color="000000"/>
            </w:tcBorders>
          </w:tcPr>
          <w:p w14:paraId="4188064B" w14:textId="77777777" w:rsidR="0009623E" w:rsidRDefault="00F00F55">
            <w:pPr>
              <w:pStyle w:val="TableParagraph"/>
              <w:spacing w:before="1" w:line="250" w:lineRule="exact"/>
              <w:ind w:left="107"/>
            </w:pPr>
            <w:r>
              <w:t>Policies implemented through national legislation and guidance</w:t>
            </w:r>
          </w:p>
        </w:tc>
        <w:tc>
          <w:tcPr>
            <w:tcW w:w="2979" w:type="dxa"/>
            <w:tcBorders>
              <w:top w:val="single" w:sz="4" w:space="0" w:color="000000"/>
              <w:left w:val="single" w:sz="4" w:space="0" w:color="000000"/>
              <w:bottom w:val="single" w:sz="4" w:space="0" w:color="000000"/>
            </w:tcBorders>
          </w:tcPr>
          <w:p w14:paraId="1A665041" w14:textId="77777777" w:rsidR="0009623E" w:rsidRDefault="0009623E">
            <w:pPr>
              <w:pStyle w:val="TableParagraph"/>
              <w:rPr>
                <w:rFonts w:ascii="Times New Roman"/>
                <w:sz w:val="20"/>
              </w:rPr>
            </w:pPr>
          </w:p>
        </w:tc>
      </w:tr>
      <w:tr w:rsidR="0009623E" w14:paraId="67737E7B" w14:textId="77777777">
        <w:trPr>
          <w:trHeight w:val="496"/>
        </w:trPr>
        <w:tc>
          <w:tcPr>
            <w:tcW w:w="1421" w:type="dxa"/>
            <w:tcBorders>
              <w:top w:val="single" w:sz="4" w:space="0" w:color="000000"/>
              <w:bottom w:val="single" w:sz="4" w:space="0" w:color="000000"/>
              <w:right w:val="single" w:sz="4" w:space="0" w:color="000000"/>
            </w:tcBorders>
          </w:tcPr>
          <w:p w14:paraId="3987AADB" w14:textId="77777777" w:rsidR="0009623E" w:rsidRDefault="00F00F55">
            <w:pPr>
              <w:pStyle w:val="TableParagraph"/>
              <w:spacing w:line="246" w:lineRule="exact"/>
              <w:ind w:left="97"/>
            </w:pPr>
            <w:r>
              <w:t>15.2</w:t>
            </w:r>
          </w:p>
        </w:tc>
        <w:tc>
          <w:tcPr>
            <w:tcW w:w="5528" w:type="dxa"/>
            <w:tcBorders>
              <w:top w:val="single" w:sz="4" w:space="0" w:color="000000"/>
              <w:left w:val="single" w:sz="4" w:space="0" w:color="000000"/>
              <w:bottom w:val="single" w:sz="4" w:space="0" w:color="000000"/>
              <w:right w:val="single" w:sz="4" w:space="0" w:color="000000"/>
            </w:tcBorders>
          </w:tcPr>
          <w:p w14:paraId="24B2733E" w14:textId="77777777" w:rsidR="0009623E" w:rsidRDefault="00F00F55">
            <w:pPr>
              <w:pStyle w:val="TableParagraph"/>
              <w:spacing w:line="244" w:lineRule="exact"/>
              <w:ind w:left="107"/>
            </w:pPr>
            <w:r>
              <w:t>Responsibilities within the Administration assigned to</w:t>
            </w:r>
          </w:p>
          <w:p w14:paraId="6CFBE9A3" w14:textId="77777777" w:rsidR="0009623E" w:rsidRDefault="00F00F55">
            <w:pPr>
              <w:pStyle w:val="TableParagraph"/>
              <w:spacing w:line="232" w:lineRule="exact"/>
              <w:ind w:left="107"/>
            </w:pPr>
            <w:r>
              <w:t>update and revise any relevant policies adopted</w:t>
            </w:r>
          </w:p>
        </w:tc>
        <w:tc>
          <w:tcPr>
            <w:tcW w:w="2979" w:type="dxa"/>
            <w:tcBorders>
              <w:top w:val="single" w:sz="4" w:space="0" w:color="000000"/>
              <w:left w:val="single" w:sz="4" w:space="0" w:color="000000"/>
              <w:bottom w:val="single" w:sz="4" w:space="0" w:color="000000"/>
            </w:tcBorders>
          </w:tcPr>
          <w:p w14:paraId="173F036F" w14:textId="77777777" w:rsidR="0009623E" w:rsidRDefault="0009623E">
            <w:pPr>
              <w:pStyle w:val="TableParagraph"/>
              <w:rPr>
                <w:rFonts w:ascii="Times New Roman"/>
                <w:sz w:val="20"/>
              </w:rPr>
            </w:pPr>
          </w:p>
        </w:tc>
      </w:tr>
      <w:tr w:rsidR="0009623E" w14:paraId="5ABD2825" w14:textId="77777777">
        <w:trPr>
          <w:trHeight w:val="498"/>
        </w:trPr>
        <w:tc>
          <w:tcPr>
            <w:tcW w:w="1421" w:type="dxa"/>
            <w:tcBorders>
              <w:top w:val="single" w:sz="4" w:space="0" w:color="000000"/>
              <w:bottom w:val="single" w:sz="4" w:space="0" w:color="000000"/>
              <w:right w:val="single" w:sz="4" w:space="0" w:color="000000"/>
            </w:tcBorders>
          </w:tcPr>
          <w:p w14:paraId="54C8279F" w14:textId="77777777" w:rsidR="0009623E" w:rsidRDefault="00F00F55">
            <w:pPr>
              <w:pStyle w:val="TableParagraph"/>
              <w:spacing w:line="248" w:lineRule="exact"/>
              <w:ind w:left="97"/>
            </w:pPr>
            <w:r>
              <w:t>16</w:t>
            </w:r>
          </w:p>
        </w:tc>
        <w:tc>
          <w:tcPr>
            <w:tcW w:w="5528" w:type="dxa"/>
            <w:tcBorders>
              <w:top w:val="single" w:sz="4" w:space="0" w:color="000000"/>
              <w:left w:val="single" w:sz="4" w:space="0" w:color="000000"/>
              <w:bottom w:val="single" w:sz="4" w:space="0" w:color="000000"/>
              <w:right w:val="single" w:sz="4" w:space="0" w:color="000000"/>
            </w:tcBorders>
          </w:tcPr>
          <w:p w14:paraId="1DA4F108" w14:textId="77777777" w:rsidR="0009623E" w:rsidRDefault="00F00F55">
            <w:pPr>
              <w:pStyle w:val="TableParagraph"/>
              <w:spacing w:before="1" w:line="250" w:lineRule="exact"/>
              <w:ind w:left="107"/>
            </w:pPr>
            <w:r>
              <w:t>Resources and processes capable of administering a safety</w:t>
            </w:r>
            <w:r>
              <w:rPr>
                <w:spacing w:val="-32"/>
              </w:rPr>
              <w:t xml:space="preserve"> </w:t>
            </w:r>
            <w:r>
              <w:t>and</w:t>
            </w:r>
            <w:r>
              <w:rPr>
                <w:spacing w:val="-26"/>
              </w:rPr>
              <w:t xml:space="preserve"> </w:t>
            </w:r>
            <w:r>
              <w:t>environmental</w:t>
            </w:r>
            <w:r>
              <w:rPr>
                <w:spacing w:val="-27"/>
              </w:rPr>
              <w:t xml:space="preserve"> </w:t>
            </w:r>
            <w:r>
              <w:t>protection</w:t>
            </w:r>
            <w:r>
              <w:rPr>
                <w:spacing w:val="-29"/>
              </w:rPr>
              <w:t xml:space="preserve"> </w:t>
            </w:r>
            <w:r>
              <w:rPr>
                <w:spacing w:val="-3"/>
              </w:rPr>
              <w:t>programme</w:t>
            </w:r>
            <w:r>
              <w:rPr>
                <w:spacing w:val="-30"/>
              </w:rPr>
              <w:t xml:space="preserve"> </w:t>
            </w:r>
            <w:r>
              <w:t>in</w:t>
            </w:r>
            <w:r>
              <w:rPr>
                <w:spacing w:val="-30"/>
              </w:rPr>
              <w:t xml:space="preserve"> </w:t>
            </w:r>
            <w:r>
              <w:t>place</w:t>
            </w:r>
          </w:p>
        </w:tc>
        <w:tc>
          <w:tcPr>
            <w:tcW w:w="2979" w:type="dxa"/>
            <w:tcBorders>
              <w:top w:val="single" w:sz="4" w:space="0" w:color="000000"/>
              <w:left w:val="single" w:sz="4" w:space="0" w:color="000000"/>
              <w:bottom w:val="single" w:sz="4" w:space="0" w:color="000000"/>
            </w:tcBorders>
          </w:tcPr>
          <w:p w14:paraId="5BBF7375" w14:textId="77777777" w:rsidR="0009623E" w:rsidRDefault="0009623E">
            <w:pPr>
              <w:pStyle w:val="TableParagraph"/>
              <w:rPr>
                <w:rFonts w:ascii="Times New Roman"/>
                <w:sz w:val="20"/>
              </w:rPr>
            </w:pPr>
          </w:p>
        </w:tc>
      </w:tr>
      <w:tr w:rsidR="0009623E" w14:paraId="3443ACF9" w14:textId="77777777">
        <w:trPr>
          <w:trHeight w:val="496"/>
        </w:trPr>
        <w:tc>
          <w:tcPr>
            <w:tcW w:w="1421" w:type="dxa"/>
            <w:tcBorders>
              <w:top w:val="single" w:sz="4" w:space="0" w:color="000000"/>
              <w:bottom w:val="single" w:sz="4" w:space="0" w:color="000000"/>
              <w:right w:val="single" w:sz="4" w:space="0" w:color="000000"/>
            </w:tcBorders>
          </w:tcPr>
          <w:p w14:paraId="25B9E8B6" w14:textId="77777777" w:rsidR="0009623E" w:rsidRDefault="00F00F55">
            <w:pPr>
              <w:pStyle w:val="TableParagraph"/>
              <w:spacing w:line="246" w:lineRule="exact"/>
              <w:ind w:left="97"/>
            </w:pPr>
            <w:r>
              <w:t>16.1</w:t>
            </w:r>
          </w:p>
        </w:tc>
        <w:tc>
          <w:tcPr>
            <w:tcW w:w="5528" w:type="dxa"/>
            <w:tcBorders>
              <w:top w:val="single" w:sz="4" w:space="0" w:color="000000"/>
              <w:left w:val="single" w:sz="4" w:space="0" w:color="000000"/>
              <w:bottom w:val="single" w:sz="4" w:space="0" w:color="000000"/>
              <w:right w:val="single" w:sz="4" w:space="0" w:color="000000"/>
            </w:tcBorders>
          </w:tcPr>
          <w:p w14:paraId="68215CB7" w14:textId="77777777" w:rsidR="0009623E" w:rsidRDefault="00F00F55">
            <w:pPr>
              <w:pStyle w:val="TableParagraph"/>
              <w:spacing w:line="244" w:lineRule="exact"/>
              <w:ind w:left="107"/>
            </w:pPr>
            <w:r>
              <w:t>Administrative instructions to implement applicable</w:t>
            </w:r>
          </w:p>
          <w:p w14:paraId="62EEC713" w14:textId="77777777" w:rsidR="0009623E" w:rsidRDefault="00F00F55">
            <w:pPr>
              <w:pStyle w:val="TableParagraph"/>
              <w:spacing w:line="232" w:lineRule="exact"/>
              <w:ind w:left="107"/>
            </w:pPr>
            <w:r>
              <w:t>international rules and regulations issued</w:t>
            </w:r>
          </w:p>
        </w:tc>
        <w:tc>
          <w:tcPr>
            <w:tcW w:w="2979" w:type="dxa"/>
            <w:tcBorders>
              <w:top w:val="single" w:sz="4" w:space="0" w:color="000000"/>
              <w:left w:val="single" w:sz="4" w:space="0" w:color="000000"/>
              <w:bottom w:val="single" w:sz="4" w:space="0" w:color="000000"/>
            </w:tcBorders>
          </w:tcPr>
          <w:p w14:paraId="7D5801A2" w14:textId="77777777" w:rsidR="0009623E" w:rsidRDefault="0009623E">
            <w:pPr>
              <w:pStyle w:val="TableParagraph"/>
              <w:rPr>
                <w:rFonts w:ascii="Times New Roman"/>
                <w:sz w:val="20"/>
              </w:rPr>
            </w:pPr>
          </w:p>
        </w:tc>
      </w:tr>
      <w:tr w:rsidR="0009623E" w14:paraId="76AB9D71" w14:textId="77777777">
        <w:trPr>
          <w:trHeight w:val="748"/>
        </w:trPr>
        <w:tc>
          <w:tcPr>
            <w:tcW w:w="1421" w:type="dxa"/>
            <w:tcBorders>
              <w:top w:val="single" w:sz="4" w:space="0" w:color="000000"/>
              <w:bottom w:val="single" w:sz="4" w:space="0" w:color="000000"/>
              <w:right w:val="single" w:sz="4" w:space="0" w:color="000000"/>
            </w:tcBorders>
          </w:tcPr>
          <w:p w14:paraId="234F8F85" w14:textId="77777777" w:rsidR="0009623E" w:rsidRDefault="00F00F55">
            <w:pPr>
              <w:pStyle w:val="TableParagraph"/>
              <w:spacing w:line="248" w:lineRule="exact"/>
              <w:ind w:left="97"/>
            </w:pPr>
            <w:r>
              <w:t>16.2</w:t>
            </w:r>
          </w:p>
        </w:tc>
        <w:tc>
          <w:tcPr>
            <w:tcW w:w="5528" w:type="dxa"/>
            <w:tcBorders>
              <w:top w:val="single" w:sz="4" w:space="0" w:color="000000"/>
              <w:left w:val="single" w:sz="4" w:space="0" w:color="000000"/>
              <w:bottom w:val="single" w:sz="4" w:space="0" w:color="000000"/>
              <w:right w:val="single" w:sz="4" w:space="0" w:color="000000"/>
            </w:tcBorders>
          </w:tcPr>
          <w:p w14:paraId="3E41AA99" w14:textId="77777777" w:rsidR="0009623E" w:rsidRDefault="00F00F55">
            <w:pPr>
              <w:pStyle w:val="TableParagraph"/>
              <w:spacing w:before="1" w:line="250" w:lineRule="exact"/>
              <w:ind w:left="107" w:right="103"/>
              <w:jc w:val="both"/>
            </w:pPr>
            <w:r>
              <w:t>Resources in place to ensure compliance with the requirements of IMO instruments, through an independent audit and inspection programme</w:t>
            </w:r>
          </w:p>
        </w:tc>
        <w:tc>
          <w:tcPr>
            <w:tcW w:w="2979" w:type="dxa"/>
            <w:tcBorders>
              <w:top w:val="single" w:sz="4" w:space="0" w:color="000000"/>
              <w:left w:val="single" w:sz="4" w:space="0" w:color="000000"/>
              <w:bottom w:val="single" w:sz="4" w:space="0" w:color="000000"/>
            </w:tcBorders>
          </w:tcPr>
          <w:p w14:paraId="783A7BC8" w14:textId="77777777" w:rsidR="0009623E" w:rsidRDefault="0009623E">
            <w:pPr>
              <w:pStyle w:val="TableParagraph"/>
              <w:rPr>
                <w:rFonts w:ascii="Times New Roman"/>
                <w:sz w:val="20"/>
              </w:rPr>
            </w:pPr>
          </w:p>
        </w:tc>
      </w:tr>
      <w:tr w:rsidR="0009623E" w14:paraId="70D9E7E2" w14:textId="77777777">
        <w:trPr>
          <w:trHeight w:val="745"/>
        </w:trPr>
        <w:tc>
          <w:tcPr>
            <w:tcW w:w="1421" w:type="dxa"/>
            <w:tcBorders>
              <w:top w:val="single" w:sz="4" w:space="0" w:color="000000"/>
              <w:bottom w:val="single" w:sz="4" w:space="0" w:color="000000"/>
              <w:right w:val="single" w:sz="4" w:space="0" w:color="000000"/>
            </w:tcBorders>
          </w:tcPr>
          <w:p w14:paraId="30C3E692" w14:textId="77777777" w:rsidR="0009623E" w:rsidRDefault="00F00F55">
            <w:pPr>
              <w:pStyle w:val="TableParagraph"/>
              <w:spacing w:line="245" w:lineRule="exact"/>
              <w:ind w:left="97"/>
            </w:pPr>
            <w:r>
              <w:t>16.3</w:t>
            </w:r>
          </w:p>
        </w:tc>
        <w:tc>
          <w:tcPr>
            <w:tcW w:w="5528" w:type="dxa"/>
            <w:tcBorders>
              <w:top w:val="single" w:sz="4" w:space="0" w:color="000000"/>
              <w:left w:val="single" w:sz="4" w:space="0" w:color="000000"/>
              <w:bottom w:val="single" w:sz="4" w:space="0" w:color="000000"/>
              <w:right w:val="single" w:sz="4" w:space="0" w:color="000000"/>
            </w:tcBorders>
          </w:tcPr>
          <w:p w14:paraId="667145E1" w14:textId="77777777" w:rsidR="0009623E" w:rsidRDefault="00F00F55">
            <w:pPr>
              <w:pStyle w:val="TableParagraph"/>
              <w:spacing w:line="237" w:lineRule="auto"/>
              <w:ind w:left="107"/>
            </w:pPr>
            <w:r>
              <w:t>An</w:t>
            </w:r>
            <w:r>
              <w:rPr>
                <w:spacing w:val="-17"/>
              </w:rPr>
              <w:t xml:space="preserve"> </w:t>
            </w:r>
            <w:r>
              <w:t>audit</w:t>
            </w:r>
            <w:r>
              <w:rPr>
                <w:spacing w:val="-17"/>
              </w:rPr>
              <w:t xml:space="preserve"> </w:t>
            </w:r>
            <w:r>
              <w:t>and</w:t>
            </w:r>
            <w:r>
              <w:rPr>
                <w:spacing w:val="-16"/>
              </w:rPr>
              <w:t xml:space="preserve"> </w:t>
            </w:r>
            <w:r>
              <w:t>inspection</w:t>
            </w:r>
            <w:r>
              <w:rPr>
                <w:spacing w:val="-15"/>
              </w:rPr>
              <w:t xml:space="preserve"> </w:t>
            </w:r>
            <w:r>
              <w:t>programme</w:t>
            </w:r>
            <w:r>
              <w:rPr>
                <w:spacing w:val="-16"/>
              </w:rPr>
              <w:t xml:space="preserve"> </w:t>
            </w:r>
            <w:r>
              <w:t>independent</w:t>
            </w:r>
            <w:r>
              <w:rPr>
                <w:spacing w:val="-19"/>
              </w:rPr>
              <w:t xml:space="preserve"> </w:t>
            </w:r>
            <w:r>
              <w:t>of</w:t>
            </w:r>
            <w:r>
              <w:rPr>
                <w:spacing w:val="-17"/>
              </w:rPr>
              <w:t xml:space="preserve"> </w:t>
            </w:r>
            <w:r>
              <w:t>any administrative bodies is in place, for requirements</w:t>
            </w:r>
            <w:r>
              <w:rPr>
                <w:spacing w:val="26"/>
              </w:rPr>
              <w:t xml:space="preserve"> </w:t>
            </w:r>
            <w:r>
              <w:t>of</w:t>
            </w:r>
          </w:p>
          <w:p w14:paraId="2292B696" w14:textId="77777777" w:rsidR="0009623E" w:rsidRDefault="00F00F55">
            <w:pPr>
              <w:pStyle w:val="TableParagraph"/>
              <w:spacing w:line="230" w:lineRule="exact"/>
              <w:ind w:left="107"/>
            </w:pPr>
            <w:r>
              <w:t>STCW 1978, as amended</w:t>
            </w:r>
          </w:p>
        </w:tc>
        <w:tc>
          <w:tcPr>
            <w:tcW w:w="2979" w:type="dxa"/>
            <w:tcBorders>
              <w:top w:val="single" w:sz="4" w:space="0" w:color="000000"/>
              <w:left w:val="single" w:sz="4" w:space="0" w:color="000000"/>
              <w:bottom w:val="single" w:sz="4" w:space="0" w:color="000000"/>
            </w:tcBorders>
          </w:tcPr>
          <w:p w14:paraId="717356E8" w14:textId="77777777" w:rsidR="0009623E" w:rsidRDefault="0009623E">
            <w:pPr>
              <w:pStyle w:val="TableParagraph"/>
              <w:rPr>
                <w:rFonts w:ascii="Times New Roman"/>
                <w:sz w:val="20"/>
              </w:rPr>
            </w:pPr>
          </w:p>
        </w:tc>
      </w:tr>
      <w:tr w:rsidR="0009623E" w14:paraId="640EDBB3" w14:textId="77777777">
        <w:trPr>
          <w:trHeight w:val="749"/>
        </w:trPr>
        <w:tc>
          <w:tcPr>
            <w:tcW w:w="1421" w:type="dxa"/>
            <w:tcBorders>
              <w:top w:val="single" w:sz="4" w:space="0" w:color="000000"/>
              <w:bottom w:val="single" w:sz="4" w:space="0" w:color="000000"/>
              <w:right w:val="single" w:sz="4" w:space="0" w:color="000000"/>
            </w:tcBorders>
          </w:tcPr>
          <w:p w14:paraId="72A1AEA0" w14:textId="77777777" w:rsidR="0009623E" w:rsidRDefault="00F00F55">
            <w:pPr>
              <w:pStyle w:val="TableParagraph"/>
              <w:spacing w:line="249" w:lineRule="exact"/>
              <w:ind w:left="97"/>
            </w:pPr>
            <w:r>
              <w:t>16.3</w:t>
            </w:r>
          </w:p>
        </w:tc>
        <w:tc>
          <w:tcPr>
            <w:tcW w:w="5528" w:type="dxa"/>
            <w:tcBorders>
              <w:top w:val="single" w:sz="4" w:space="0" w:color="000000"/>
              <w:left w:val="single" w:sz="4" w:space="0" w:color="000000"/>
              <w:bottom w:val="single" w:sz="4" w:space="0" w:color="000000"/>
              <w:right w:val="single" w:sz="4" w:space="0" w:color="000000"/>
            </w:tcBorders>
          </w:tcPr>
          <w:p w14:paraId="3FB53520" w14:textId="77777777" w:rsidR="0009623E" w:rsidRDefault="00F00F55">
            <w:pPr>
              <w:pStyle w:val="TableParagraph"/>
              <w:spacing w:before="2" w:line="250" w:lineRule="exact"/>
              <w:ind w:left="107" w:right="103"/>
              <w:jc w:val="both"/>
            </w:pPr>
            <w:r>
              <w:t>Training,</w:t>
            </w:r>
            <w:r>
              <w:rPr>
                <w:spacing w:val="-21"/>
              </w:rPr>
              <w:t xml:space="preserve"> </w:t>
            </w:r>
            <w:r>
              <w:t>assessment</w:t>
            </w:r>
            <w:r>
              <w:rPr>
                <w:spacing w:val="-21"/>
              </w:rPr>
              <w:t xml:space="preserve"> </w:t>
            </w:r>
            <w:r>
              <w:t>of</w:t>
            </w:r>
            <w:r>
              <w:rPr>
                <w:spacing w:val="-18"/>
              </w:rPr>
              <w:t xml:space="preserve"> </w:t>
            </w:r>
            <w:r>
              <w:t>competence</w:t>
            </w:r>
            <w:r>
              <w:rPr>
                <w:spacing w:val="-19"/>
              </w:rPr>
              <w:t xml:space="preserve"> </w:t>
            </w:r>
            <w:r>
              <w:t>and</w:t>
            </w:r>
            <w:r>
              <w:rPr>
                <w:spacing w:val="-19"/>
              </w:rPr>
              <w:t xml:space="preserve"> </w:t>
            </w:r>
            <w:r>
              <w:rPr>
                <w:spacing w:val="-3"/>
              </w:rPr>
              <w:t>certification</w:t>
            </w:r>
            <w:r>
              <w:rPr>
                <w:spacing w:val="-24"/>
              </w:rPr>
              <w:t xml:space="preserve"> </w:t>
            </w:r>
            <w:r>
              <w:t>of seafarers are in accordance with the provisions of STCW</w:t>
            </w:r>
            <w:r>
              <w:rPr>
                <w:spacing w:val="9"/>
              </w:rPr>
              <w:t xml:space="preserve"> </w:t>
            </w:r>
            <w:r>
              <w:t>1978</w:t>
            </w:r>
          </w:p>
        </w:tc>
        <w:tc>
          <w:tcPr>
            <w:tcW w:w="2979" w:type="dxa"/>
            <w:tcBorders>
              <w:top w:val="single" w:sz="4" w:space="0" w:color="000000"/>
              <w:left w:val="single" w:sz="4" w:space="0" w:color="000000"/>
              <w:bottom w:val="single" w:sz="4" w:space="0" w:color="000000"/>
            </w:tcBorders>
          </w:tcPr>
          <w:p w14:paraId="25C3CFFD" w14:textId="77777777" w:rsidR="0009623E" w:rsidRDefault="0009623E">
            <w:pPr>
              <w:pStyle w:val="TableParagraph"/>
              <w:rPr>
                <w:rFonts w:ascii="Times New Roman"/>
                <w:sz w:val="20"/>
              </w:rPr>
            </w:pPr>
          </w:p>
        </w:tc>
      </w:tr>
      <w:tr w:rsidR="0009623E" w14:paraId="5AB70B87" w14:textId="77777777">
        <w:trPr>
          <w:trHeight w:val="745"/>
        </w:trPr>
        <w:tc>
          <w:tcPr>
            <w:tcW w:w="1421" w:type="dxa"/>
            <w:tcBorders>
              <w:top w:val="single" w:sz="4" w:space="0" w:color="000000"/>
              <w:bottom w:val="single" w:sz="4" w:space="0" w:color="000000"/>
              <w:right w:val="single" w:sz="4" w:space="0" w:color="000000"/>
            </w:tcBorders>
          </w:tcPr>
          <w:p w14:paraId="290F441C" w14:textId="77777777" w:rsidR="0009623E" w:rsidRDefault="00F00F55">
            <w:pPr>
              <w:pStyle w:val="TableParagraph"/>
              <w:spacing w:line="245" w:lineRule="exact"/>
              <w:ind w:left="97"/>
            </w:pPr>
            <w:r>
              <w:t>16.3.2</w:t>
            </w:r>
          </w:p>
        </w:tc>
        <w:tc>
          <w:tcPr>
            <w:tcW w:w="5528" w:type="dxa"/>
            <w:tcBorders>
              <w:top w:val="single" w:sz="4" w:space="0" w:color="000000"/>
              <w:left w:val="single" w:sz="4" w:space="0" w:color="000000"/>
              <w:bottom w:val="single" w:sz="4" w:space="0" w:color="000000"/>
              <w:right w:val="single" w:sz="4" w:space="0" w:color="000000"/>
            </w:tcBorders>
          </w:tcPr>
          <w:p w14:paraId="49B4B718" w14:textId="77777777" w:rsidR="0009623E" w:rsidRDefault="00F00F55">
            <w:pPr>
              <w:pStyle w:val="TableParagraph"/>
              <w:spacing w:line="237" w:lineRule="auto"/>
              <w:ind w:left="107"/>
            </w:pPr>
            <w:r>
              <w:t>STCW</w:t>
            </w:r>
            <w:r>
              <w:rPr>
                <w:spacing w:val="-8"/>
              </w:rPr>
              <w:t xml:space="preserve"> </w:t>
            </w:r>
            <w:r>
              <w:t>certificates</w:t>
            </w:r>
            <w:r>
              <w:rPr>
                <w:spacing w:val="-17"/>
              </w:rPr>
              <w:t xml:space="preserve"> </w:t>
            </w:r>
            <w:r>
              <w:t>and</w:t>
            </w:r>
            <w:r>
              <w:rPr>
                <w:spacing w:val="-18"/>
              </w:rPr>
              <w:t xml:space="preserve"> </w:t>
            </w:r>
            <w:r>
              <w:t>endorsements</w:t>
            </w:r>
            <w:r>
              <w:rPr>
                <w:spacing w:val="-17"/>
              </w:rPr>
              <w:t xml:space="preserve"> </w:t>
            </w:r>
            <w:r>
              <w:t>accurately</w:t>
            </w:r>
            <w:r>
              <w:rPr>
                <w:spacing w:val="-23"/>
              </w:rPr>
              <w:t xml:space="preserve"> </w:t>
            </w:r>
            <w:r>
              <w:t>reflect the</w:t>
            </w:r>
            <w:r>
              <w:rPr>
                <w:spacing w:val="-24"/>
              </w:rPr>
              <w:t xml:space="preserve"> </w:t>
            </w:r>
            <w:r>
              <w:t>competencies</w:t>
            </w:r>
            <w:r>
              <w:rPr>
                <w:spacing w:val="-23"/>
              </w:rPr>
              <w:t xml:space="preserve"> </w:t>
            </w:r>
            <w:r>
              <w:t>of</w:t>
            </w:r>
            <w:r>
              <w:rPr>
                <w:spacing w:val="-22"/>
              </w:rPr>
              <w:t xml:space="preserve"> </w:t>
            </w:r>
            <w:r>
              <w:t>the</w:t>
            </w:r>
            <w:r>
              <w:rPr>
                <w:spacing w:val="-24"/>
              </w:rPr>
              <w:t xml:space="preserve"> </w:t>
            </w:r>
            <w:r>
              <w:t>seafarers,</w:t>
            </w:r>
            <w:r>
              <w:rPr>
                <w:spacing w:val="-28"/>
              </w:rPr>
              <w:t xml:space="preserve"> </w:t>
            </w:r>
            <w:r>
              <w:t>using</w:t>
            </w:r>
            <w:r>
              <w:rPr>
                <w:spacing w:val="-27"/>
              </w:rPr>
              <w:t xml:space="preserve"> </w:t>
            </w:r>
            <w:r>
              <w:rPr>
                <w:spacing w:val="-2"/>
              </w:rPr>
              <w:t>the</w:t>
            </w:r>
            <w:r>
              <w:rPr>
                <w:spacing w:val="-28"/>
              </w:rPr>
              <w:t xml:space="preserve"> </w:t>
            </w:r>
            <w:r>
              <w:rPr>
                <w:spacing w:val="-3"/>
              </w:rPr>
              <w:t>appropriate</w:t>
            </w:r>
          </w:p>
          <w:p w14:paraId="34E0F427" w14:textId="77777777" w:rsidR="0009623E" w:rsidRDefault="00F00F55">
            <w:pPr>
              <w:pStyle w:val="TableParagraph"/>
              <w:spacing w:line="230" w:lineRule="exact"/>
              <w:ind w:left="107"/>
            </w:pPr>
            <w:r>
              <w:t>terminology</w:t>
            </w:r>
          </w:p>
        </w:tc>
        <w:tc>
          <w:tcPr>
            <w:tcW w:w="2979" w:type="dxa"/>
            <w:tcBorders>
              <w:top w:val="single" w:sz="4" w:space="0" w:color="000000"/>
              <w:left w:val="single" w:sz="4" w:space="0" w:color="000000"/>
              <w:bottom w:val="single" w:sz="4" w:space="0" w:color="000000"/>
            </w:tcBorders>
          </w:tcPr>
          <w:p w14:paraId="35034D3E" w14:textId="77777777" w:rsidR="0009623E" w:rsidRDefault="0009623E">
            <w:pPr>
              <w:pStyle w:val="TableParagraph"/>
              <w:rPr>
                <w:rFonts w:ascii="Times New Roman"/>
                <w:sz w:val="20"/>
              </w:rPr>
            </w:pPr>
          </w:p>
        </w:tc>
      </w:tr>
      <w:tr w:rsidR="0009623E" w14:paraId="453B78F4" w14:textId="77777777">
        <w:trPr>
          <w:trHeight w:val="498"/>
        </w:trPr>
        <w:tc>
          <w:tcPr>
            <w:tcW w:w="1421" w:type="dxa"/>
            <w:tcBorders>
              <w:top w:val="single" w:sz="4" w:space="0" w:color="000000"/>
              <w:bottom w:val="single" w:sz="4" w:space="0" w:color="000000"/>
              <w:right w:val="single" w:sz="4" w:space="0" w:color="000000"/>
            </w:tcBorders>
          </w:tcPr>
          <w:p w14:paraId="3B42293D" w14:textId="77777777" w:rsidR="0009623E" w:rsidRDefault="00F00F55">
            <w:pPr>
              <w:pStyle w:val="TableParagraph"/>
              <w:spacing w:line="248" w:lineRule="exact"/>
              <w:ind w:left="97"/>
            </w:pPr>
            <w:r>
              <w:t>16.3.3</w:t>
            </w:r>
          </w:p>
        </w:tc>
        <w:tc>
          <w:tcPr>
            <w:tcW w:w="5528" w:type="dxa"/>
            <w:tcBorders>
              <w:top w:val="single" w:sz="4" w:space="0" w:color="000000"/>
              <w:left w:val="single" w:sz="4" w:space="0" w:color="000000"/>
              <w:bottom w:val="single" w:sz="4" w:space="0" w:color="000000"/>
              <w:right w:val="single" w:sz="4" w:space="0" w:color="000000"/>
            </w:tcBorders>
          </w:tcPr>
          <w:p w14:paraId="7434D1EA" w14:textId="77777777" w:rsidR="0009623E" w:rsidRDefault="00F00F55">
            <w:pPr>
              <w:pStyle w:val="TableParagraph"/>
              <w:spacing w:line="248" w:lineRule="exact"/>
              <w:ind w:left="107"/>
            </w:pPr>
            <w:r>
              <w:t>Impartial investigation capabilities ensured</w:t>
            </w:r>
          </w:p>
        </w:tc>
        <w:tc>
          <w:tcPr>
            <w:tcW w:w="2979" w:type="dxa"/>
            <w:tcBorders>
              <w:top w:val="single" w:sz="4" w:space="0" w:color="000000"/>
              <w:left w:val="single" w:sz="4" w:space="0" w:color="000000"/>
              <w:bottom w:val="single" w:sz="4" w:space="0" w:color="000000"/>
            </w:tcBorders>
          </w:tcPr>
          <w:p w14:paraId="2965E629" w14:textId="77777777" w:rsidR="0009623E" w:rsidRDefault="0009623E">
            <w:pPr>
              <w:pStyle w:val="TableParagraph"/>
              <w:rPr>
                <w:rFonts w:ascii="Times New Roman"/>
                <w:sz w:val="20"/>
              </w:rPr>
            </w:pPr>
          </w:p>
        </w:tc>
      </w:tr>
    </w:tbl>
    <w:p w14:paraId="159BFC1D" w14:textId="77777777" w:rsidR="0009623E" w:rsidRDefault="0009623E">
      <w:pPr>
        <w:rPr>
          <w:rFonts w:ascii="Times New Roman"/>
          <w:sz w:val="20"/>
        </w:rPr>
        <w:sectPr w:rsidR="0009623E">
          <w:headerReference w:type="default" r:id="rId99"/>
          <w:footerReference w:type="default" r:id="rId100"/>
          <w:pgSz w:w="11910" w:h="16840"/>
          <w:pgMar w:top="1380" w:right="860" w:bottom="1000" w:left="760" w:header="856" w:footer="803" w:gutter="0"/>
          <w:cols w:space="720"/>
        </w:sectPr>
      </w:pPr>
    </w:p>
    <w:p w14:paraId="1C23A55A"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51425DD4" w14:textId="77777777">
        <w:trPr>
          <w:trHeight w:val="491"/>
        </w:trPr>
        <w:tc>
          <w:tcPr>
            <w:tcW w:w="1421" w:type="dxa"/>
            <w:vMerge w:val="restart"/>
            <w:tcBorders>
              <w:right w:val="single" w:sz="4" w:space="0" w:color="000000"/>
            </w:tcBorders>
            <w:shd w:val="clear" w:color="auto" w:fill="DBE4F0"/>
          </w:tcPr>
          <w:p w14:paraId="1E8B25BE"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5B33BEC4"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6B2A4FC0" w14:textId="77777777" w:rsidR="0009623E" w:rsidRDefault="00F00F55">
            <w:pPr>
              <w:pStyle w:val="TableParagraph"/>
              <w:spacing w:before="124"/>
              <w:ind w:left="108"/>
              <w:rPr>
                <w:b/>
              </w:rPr>
            </w:pPr>
            <w:r>
              <w:rPr>
                <w:b/>
              </w:rPr>
              <w:t>COMPLIANCE ACHIEVED</w:t>
            </w:r>
          </w:p>
        </w:tc>
      </w:tr>
      <w:tr w:rsidR="0009623E" w14:paraId="529EFE87" w14:textId="77777777">
        <w:trPr>
          <w:trHeight w:val="543"/>
        </w:trPr>
        <w:tc>
          <w:tcPr>
            <w:tcW w:w="1421" w:type="dxa"/>
            <w:vMerge/>
            <w:tcBorders>
              <w:top w:val="nil"/>
              <w:right w:val="single" w:sz="4" w:space="0" w:color="000000"/>
            </w:tcBorders>
            <w:shd w:val="clear" w:color="auto" w:fill="DBE4F0"/>
          </w:tcPr>
          <w:p w14:paraId="7A166933"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48CECBE7"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407138DB" w14:textId="77777777" w:rsidR="0009623E" w:rsidRDefault="00F00F55">
            <w:pPr>
              <w:pStyle w:val="TableParagraph"/>
              <w:spacing w:before="134"/>
              <w:ind w:left="108"/>
              <w:rPr>
                <w:b/>
              </w:rPr>
            </w:pPr>
            <w:r>
              <w:rPr>
                <w:b/>
              </w:rPr>
              <w:t>COMMENT</w:t>
            </w:r>
          </w:p>
        </w:tc>
      </w:tr>
      <w:tr w:rsidR="0009623E" w14:paraId="0F6D6FFD" w14:textId="77777777">
        <w:trPr>
          <w:trHeight w:val="510"/>
        </w:trPr>
        <w:tc>
          <w:tcPr>
            <w:tcW w:w="1421" w:type="dxa"/>
            <w:tcBorders>
              <w:bottom w:val="single" w:sz="4" w:space="0" w:color="000000"/>
              <w:right w:val="single" w:sz="4" w:space="0" w:color="000000"/>
            </w:tcBorders>
          </w:tcPr>
          <w:p w14:paraId="38975A22" w14:textId="77777777" w:rsidR="0009623E" w:rsidRDefault="00F00F55">
            <w:pPr>
              <w:pStyle w:val="TableParagraph"/>
              <w:spacing w:before="6"/>
              <w:ind w:left="97"/>
            </w:pPr>
            <w:r>
              <w:t>16.3.4</w:t>
            </w:r>
          </w:p>
        </w:tc>
        <w:tc>
          <w:tcPr>
            <w:tcW w:w="5528" w:type="dxa"/>
            <w:tcBorders>
              <w:left w:val="single" w:sz="4" w:space="0" w:color="000000"/>
              <w:bottom w:val="single" w:sz="4" w:space="0" w:color="000000"/>
              <w:right w:val="single" w:sz="4" w:space="0" w:color="000000"/>
            </w:tcBorders>
          </w:tcPr>
          <w:p w14:paraId="2169A312" w14:textId="77777777" w:rsidR="0009623E" w:rsidRDefault="00F00F55">
            <w:pPr>
              <w:pStyle w:val="TableParagraph"/>
              <w:spacing w:before="13" w:line="250" w:lineRule="exact"/>
              <w:ind w:left="107"/>
            </w:pPr>
            <w:r>
              <w:t>Ability exists for certificates or endorsements to be effectively withdrawn, suspended or cancelled</w:t>
            </w:r>
          </w:p>
        </w:tc>
        <w:tc>
          <w:tcPr>
            <w:tcW w:w="2979" w:type="dxa"/>
            <w:tcBorders>
              <w:left w:val="single" w:sz="4" w:space="0" w:color="000000"/>
              <w:bottom w:val="single" w:sz="4" w:space="0" w:color="000000"/>
            </w:tcBorders>
          </w:tcPr>
          <w:p w14:paraId="6CA19F69" w14:textId="77777777" w:rsidR="0009623E" w:rsidRDefault="0009623E">
            <w:pPr>
              <w:pStyle w:val="TableParagraph"/>
              <w:rPr>
                <w:rFonts w:ascii="Times New Roman"/>
                <w:sz w:val="20"/>
              </w:rPr>
            </w:pPr>
          </w:p>
        </w:tc>
      </w:tr>
      <w:tr w:rsidR="0009623E" w14:paraId="6E67FEDC" w14:textId="77777777">
        <w:trPr>
          <w:trHeight w:val="994"/>
        </w:trPr>
        <w:tc>
          <w:tcPr>
            <w:tcW w:w="1421" w:type="dxa"/>
            <w:tcBorders>
              <w:top w:val="single" w:sz="4" w:space="0" w:color="000000"/>
              <w:bottom w:val="single" w:sz="4" w:space="0" w:color="000000"/>
              <w:right w:val="single" w:sz="4" w:space="0" w:color="000000"/>
            </w:tcBorders>
          </w:tcPr>
          <w:p w14:paraId="746E05AA" w14:textId="77777777" w:rsidR="0009623E" w:rsidRDefault="00F00F55">
            <w:pPr>
              <w:pStyle w:val="TableParagraph"/>
              <w:spacing w:line="245" w:lineRule="exact"/>
              <w:ind w:left="97"/>
            </w:pPr>
            <w:r>
              <w:t>16.4</w:t>
            </w:r>
          </w:p>
        </w:tc>
        <w:tc>
          <w:tcPr>
            <w:tcW w:w="5528" w:type="dxa"/>
            <w:tcBorders>
              <w:top w:val="single" w:sz="4" w:space="0" w:color="000000"/>
              <w:left w:val="single" w:sz="4" w:space="0" w:color="000000"/>
              <w:bottom w:val="single" w:sz="4" w:space="0" w:color="000000"/>
              <w:right w:val="single" w:sz="4" w:space="0" w:color="000000"/>
            </w:tcBorders>
          </w:tcPr>
          <w:p w14:paraId="3BDC32E9" w14:textId="77777777" w:rsidR="0009623E" w:rsidRDefault="00F00F55">
            <w:pPr>
              <w:pStyle w:val="TableParagraph"/>
              <w:spacing w:line="237" w:lineRule="auto"/>
              <w:ind w:left="107" w:right="91"/>
              <w:jc w:val="both"/>
            </w:pPr>
            <w:r>
              <w:t>Resources in place to ensure the conduct of investigations into casualties and adequate and timely handling of cases of ships with identified deficiencies</w:t>
            </w:r>
          </w:p>
        </w:tc>
        <w:tc>
          <w:tcPr>
            <w:tcW w:w="2979" w:type="dxa"/>
            <w:tcBorders>
              <w:top w:val="single" w:sz="4" w:space="0" w:color="000000"/>
              <w:left w:val="single" w:sz="4" w:space="0" w:color="000000"/>
              <w:bottom w:val="single" w:sz="4" w:space="0" w:color="000000"/>
            </w:tcBorders>
          </w:tcPr>
          <w:p w14:paraId="0999DAB5" w14:textId="77777777" w:rsidR="0009623E" w:rsidRDefault="0009623E">
            <w:pPr>
              <w:pStyle w:val="TableParagraph"/>
              <w:rPr>
                <w:rFonts w:ascii="Times New Roman"/>
                <w:sz w:val="20"/>
              </w:rPr>
            </w:pPr>
          </w:p>
        </w:tc>
      </w:tr>
      <w:tr w:rsidR="0009623E" w14:paraId="251A3865" w14:textId="77777777">
        <w:trPr>
          <w:trHeight w:val="748"/>
        </w:trPr>
        <w:tc>
          <w:tcPr>
            <w:tcW w:w="1421" w:type="dxa"/>
            <w:tcBorders>
              <w:top w:val="single" w:sz="4" w:space="0" w:color="000000"/>
              <w:bottom w:val="single" w:sz="4" w:space="0" w:color="000000"/>
              <w:right w:val="single" w:sz="4" w:space="0" w:color="000000"/>
            </w:tcBorders>
          </w:tcPr>
          <w:p w14:paraId="26A9251A" w14:textId="77777777" w:rsidR="0009623E" w:rsidRDefault="00F00F55">
            <w:pPr>
              <w:pStyle w:val="TableParagraph"/>
              <w:spacing w:line="248" w:lineRule="exact"/>
              <w:ind w:left="97"/>
            </w:pPr>
            <w:r>
              <w:t>16.5</w:t>
            </w:r>
          </w:p>
        </w:tc>
        <w:tc>
          <w:tcPr>
            <w:tcW w:w="5528" w:type="dxa"/>
            <w:tcBorders>
              <w:top w:val="single" w:sz="4" w:space="0" w:color="000000"/>
              <w:left w:val="single" w:sz="4" w:space="0" w:color="000000"/>
              <w:bottom w:val="single" w:sz="4" w:space="0" w:color="000000"/>
              <w:right w:val="single" w:sz="4" w:space="0" w:color="000000"/>
            </w:tcBorders>
          </w:tcPr>
          <w:p w14:paraId="42010E91" w14:textId="77777777" w:rsidR="0009623E" w:rsidRDefault="00F00F55">
            <w:pPr>
              <w:pStyle w:val="TableParagraph"/>
              <w:spacing w:before="1" w:line="250" w:lineRule="exact"/>
              <w:ind w:left="107" w:right="99"/>
              <w:jc w:val="both"/>
            </w:pPr>
            <w:r>
              <w:t>Resources in place to develop, document and provide guidance of requirements found in relevant mandatory IMO instruments</w:t>
            </w:r>
          </w:p>
        </w:tc>
        <w:tc>
          <w:tcPr>
            <w:tcW w:w="2979" w:type="dxa"/>
            <w:tcBorders>
              <w:top w:val="single" w:sz="4" w:space="0" w:color="000000"/>
              <w:left w:val="single" w:sz="4" w:space="0" w:color="000000"/>
              <w:bottom w:val="single" w:sz="4" w:space="0" w:color="000000"/>
            </w:tcBorders>
          </w:tcPr>
          <w:p w14:paraId="3D98AC63" w14:textId="77777777" w:rsidR="0009623E" w:rsidRDefault="0009623E">
            <w:pPr>
              <w:pStyle w:val="TableParagraph"/>
              <w:rPr>
                <w:rFonts w:ascii="Times New Roman"/>
                <w:sz w:val="20"/>
              </w:rPr>
            </w:pPr>
          </w:p>
        </w:tc>
      </w:tr>
      <w:tr w:rsidR="0009623E" w14:paraId="74281CE3" w14:textId="77777777">
        <w:trPr>
          <w:trHeight w:val="495"/>
        </w:trPr>
        <w:tc>
          <w:tcPr>
            <w:tcW w:w="1421" w:type="dxa"/>
            <w:tcBorders>
              <w:top w:val="single" w:sz="4" w:space="0" w:color="000000"/>
              <w:bottom w:val="single" w:sz="4" w:space="0" w:color="000000"/>
              <w:right w:val="single" w:sz="4" w:space="0" w:color="000000"/>
            </w:tcBorders>
          </w:tcPr>
          <w:p w14:paraId="79F239C7" w14:textId="77777777" w:rsidR="0009623E" w:rsidRDefault="00F00F55">
            <w:pPr>
              <w:pStyle w:val="TableParagraph"/>
              <w:spacing w:line="245" w:lineRule="exact"/>
              <w:ind w:left="97"/>
            </w:pPr>
            <w:r>
              <w:t>17</w:t>
            </w:r>
          </w:p>
        </w:tc>
        <w:tc>
          <w:tcPr>
            <w:tcW w:w="5528" w:type="dxa"/>
            <w:tcBorders>
              <w:top w:val="single" w:sz="4" w:space="0" w:color="000000"/>
              <w:left w:val="single" w:sz="4" w:space="0" w:color="000000"/>
              <w:bottom w:val="single" w:sz="4" w:space="0" w:color="000000"/>
              <w:right w:val="single" w:sz="4" w:space="0" w:color="000000"/>
            </w:tcBorders>
          </w:tcPr>
          <w:p w14:paraId="5C9F853F" w14:textId="77777777" w:rsidR="0009623E" w:rsidRDefault="00F00F55">
            <w:pPr>
              <w:pStyle w:val="TableParagraph"/>
              <w:spacing w:line="244" w:lineRule="exact"/>
              <w:ind w:left="107"/>
            </w:pPr>
            <w:r>
              <w:t>Ships entitled to fly the flag of the State are sufficiently</w:t>
            </w:r>
          </w:p>
          <w:p w14:paraId="6EC7A8C3" w14:textId="77777777" w:rsidR="0009623E" w:rsidRDefault="00F00F55">
            <w:pPr>
              <w:pStyle w:val="TableParagraph"/>
              <w:spacing w:line="232" w:lineRule="exact"/>
              <w:ind w:left="107"/>
            </w:pPr>
            <w:r>
              <w:t>and efficiently manned</w:t>
            </w:r>
          </w:p>
        </w:tc>
        <w:tc>
          <w:tcPr>
            <w:tcW w:w="2979" w:type="dxa"/>
            <w:tcBorders>
              <w:top w:val="single" w:sz="4" w:space="0" w:color="000000"/>
              <w:left w:val="single" w:sz="4" w:space="0" w:color="000000"/>
              <w:bottom w:val="single" w:sz="4" w:space="0" w:color="000000"/>
            </w:tcBorders>
          </w:tcPr>
          <w:p w14:paraId="7CA229BC" w14:textId="77777777" w:rsidR="0009623E" w:rsidRDefault="0009623E">
            <w:pPr>
              <w:pStyle w:val="TableParagraph"/>
              <w:rPr>
                <w:rFonts w:ascii="Times New Roman"/>
                <w:sz w:val="20"/>
              </w:rPr>
            </w:pPr>
          </w:p>
        </w:tc>
      </w:tr>
      <w:tr w:rsidR="0009623E" w14:paraId="268789B4" w14:textId="77777777">
        <w:trPr>
          <w:trHeight w:val="496"/>
        </w:trPr>
        <w:tc>
          <w:tcPr>
            <w:tcW w:w="9928" w:type="dxa"/>
            <w:gridSpan w:val="3"/>
            <w:tcBorders>
              <w:top w:val="single" w:sz="4" w:space="0" w:color="000000"/>
              <w:bottom w:val="single" w:sz="4" w:space="0" w:color="000000"/>
            </w:tcBorders>
          </w:tcPr>
          <w:p w14:paraId="41E91997" w14:textId="77777777" w:rsidR="0009623E" w:rsidRDefault="00F00F55">
            <w:pPr>
              <w:pStyle w:val="TableParagraph"/>
              <w:spacing w:before="123"/>
              <w:ind w:left="97"/>
              <w:rPr>
                <w:b/>
              </w:rPr>
            </w:pPr>
            <w:r>
              <w:rPr>
                <w:b/>
              </w:rPr>
              <w:t>DELEGATION OF AUTHORITY (</w:t>
            </w:r>
            <w:r>
              <w:rPr>
                <w:b/>
                <w:i/>
              </w:rPr>
              <w:t>as far as applicable</w:t>
            </w:r>
            <w:r>
              <w:rPr>
                <w:b/>
              </w:rPr>
              <w:t>)</w:t>
            </w:r>
          </w:p>
        </w:tc>
      </w:tr>
      <w:tr w:rsidR="0009623E" w14:paraId="0CCDEF80" w14:textId="77777777">
        <w:trPr>
          <w:trHeight w:val="498"/>
        </w:trPr>
        <w:tc>
          <w:tcPr>
            <w:tcW w:w="1421" w:type="dxa"/>
            <w:tcBorders>
              <w:top w:val="single" w:sz="4" w:space="0" w:color="000000"/>
              <w:bottom w:val="single" w:sz="4" w:space="0" w:color="000000"/>
              <w:right w:val="single" w:sz="4" w:space="0" w:color="000000"/>
            </w:tcBorders>
          </w:tcPr>
          <w:p w14:paraId="38BA7BAF" w14:textId="77777777" w:rsidR="0009623E" w:rsidRDefault="00F00F55">
            <w:pPr>
              <w:pStyle w:val="TableParagraph"/>
              <w:spacing w:line="248" w:lineRule="exact"/>
              <w:ind w:left="97"/>
            </w:pPr>
            <w:r>
              <w:t>18.1</w:t>
            </w:r>
          </w:p>
        </w:tc>
        <w:tc>
          <w:tcPr>
            <w:tcW w:w="5528" w:type="dxa"/>
            <w:tcBorders>
              <w:top w:val="single" w:sz="4" w:space="0" w:color="000000"/>
              <w:left w:val="single" w:sz="4" w:space="0" w:color="000000"/>
              <w:bottom w:val="single" w:sz="4" w:space="0" w:color="000000"/>
              <w:right w:val="single" w:sz="4" w:space="0" w:color="000000"/>
            </w:tcBorders>
          </w:tcPr>
          <w:p w14:paraId="6527B260" w14:textId="77777777" w:rsidR="0009623E" w:rsidRDefault="00F00F55">
            <w:pPr>
              <w:pStyle w:val="TableParagraph"/>
              <w:tabs>
                <w:tab w:val="left" w:pos="745"/>
                <w:tab w:val="left" w:pos="2387"/>
                <w:tab w:val="left" w:pos="3724"/>
                <w:tab w:val="left" w:pos="4343"/>
              </w:tabs>
              <w:spacing w:before="1" w:line="250" w:lineRule="exact"/>
              <w:ind w:left="107" w:right="105"/>
            </w:pPr>
            <w:r>
              <w:t>The</w:t>
            </w:r>
            <w:r>
              <w:tab/>
              <w:t>Administration</w:t>
            </w:r>
            <w:r>
              <w:tab/>
              <w:t>determines</w:t>
            </w:r>
            <w:r>
              <w:tab/>
              <w:t>that</w:t>
            </w:r>
            <w:r>
              <w:tab/>
            </w:r>
            <w:r>
              <w:rPr>
                <w:spacing w:val="-3"/>
              </w:rPr>
              <w:t xml:space="preserve">recognized </w:t>
            </w:r>
            <w:r>
              <w:t>organizations (ROs) have adequate</w:t>
            </w:r>
            <w:r>
              <w:rPr>
                <w:spacing w:val="-15"/>
              </w:rPr>
              <w:t xml:space="preserve"> </w:t>
            </w:r>
            <w:r>
              <w:t>resources</w:t>
            </w:r>
          </w:p>
        </w:tc>
        <w:tc>
          <w:tcPr>
            <w:tcW w:w="2979" w:type="dxa"/>
            <w:tcBorders>
              <w:top w:val="single" w:sz="4" w:space="0" w:color="000000"/>
              <w:left w:val="single" w:sz="4" w:space="0" w:color="000000"/>
              <w:bottom w:val="single" w:sz="4" w:space="0" w:color="000000"/>
            </w:tcBorders>
          </w:tcPr>
          <w:p w14:paraId="3EF309DB" w14:textId="77777777" w:rsidR="0009623E" w:rsidRDefault="0009623E">
            <w:pPr>
              <w:pStyle w:val="TableParagraph"/>
              <w:rPr>
                <w:rFonts w:ascii="Times New Roman"/>
                <w:sz w:val="20"/>
              </w:rPr>
            </w:pPr>
          </w:p>
        </w:tc>
      </w:tr>
      <w:tr w:rsidR="0009623E" w14:paraId="5B17488E" w14:textId="77777777">
        <w:trPr>
          <w:trHeight w:val="496"/>
        </w:trPr>
        <w:tc>
          <w:tcPr>
            <w:tcW w:w="1421" w:type="dxa"/>
            <w:tcBorders>
              <w:top w:val="single" w:sz="4" w:space="0" w:color="000000"/>
              <w:bottom w:val="single" w:sz="4" w:space="0" w:color="000000"/>
              <w:right w:val="single" w:sz="4" w:space="0" w:color="000000"/>
            </w:tcBorders>
          </w:tcPr>
          <w:p w14:paraId="5369CC47" w14:textId="77777777" w:rsidR="0009623E" w:rsidRDefault="00F00F55">
            <w:pPr>
              <w:pStyle w:val="TableParagraph"/>
              <w:spacing w:line="246" w:lineRule="exact"/>
              <w:ind w:left="97"/>
            </w:pPr>
            <w:r>
              <w:t>18.2</w:t>
            </w:r>
          </w:p>
        </w:tc>
        <w:tc>
          <w:tcPr>
            <w:tcW w:w="5528" w:type="dxa"/>
            <w:tcBorders>
              <w:top w:val="single" w:sz="4" w:space="0" w:color="000000"/>
              <w:left w:val="single" w:sz="4" w:space="0" w:color="000000"/>
              <w:bottom w:val="single" w:sz="4" w:space="0" w:color="000000"/>
              <w:right w:val="single" w:sz="4" w:space="0" w:color="000000"/>
            </w:tcBorders>
          </w:tcPr>
          <w:p w14:paraId="1CCEA446" w14:textId="77777777" w:rsidR="0009623E" w:rsidRDefault="00F00F55">
            <w:pPr>
              <w:pStyle w:val="TableParagraph"/>
              <w:spacing w:line="244" w:lineRule="exact"/>
              <w:ind w:left="107"/>
            </w:pPr>
            <w:r>
              <w:t>Formal written agreements between the Administration</w:t>
            </w:r>
          </w:p>
          <w:p w14:paraId="3E80DB29" w14:textId="77777777" w:rsidR="0009623E" w:rsidRDefault="00F00F55">
            <w:pPr>
              <w:pStyle w:val="TableParagraph"/>
              <w:spacing w:line="232" w:lineRule="exact"/>
              <w:ind w:left="107"/>
            </w:pPr>
            <w:r>
              <w:t>and ROs in place</w:t>
            </w:r>
          </w:p>
        </w:tc>
        <w:tc>
          <w:tcPr>
            <w:tcW w:w="2979" w:type="dxa"/>
            <w:tcBorders>
              <w:top w:val="single" w:sz="4" w:space="0" w:color="000000"/>
              <w:left w:val="single" w:sz="4" w:space="0" w:color="000000"/>
              <w:bottom w:val="single" w:sz="4" w:space="0" w:color="000000"/>
            </w:tcBorders>
          </w:tcPr>
          <w:p w14:paraId="7064838A" w14:textId="77777777" w:rsidR="0009623E" w:rsidRDefault="0009623E">
            <w:pPr>
              <w:pStyle w:val="TableParagraph"/>
              <w:rPr>
                <w:rFonts w:ascii="Times New Roman"/>
                <w:sz w:val="20"/>
              </w:rPr>
            </w:pPr>
          </w:p>
        </w:tc>
      </w:tr>
      <w:tr w:rsidR="0009623E" w14:paraId="64965141" w14:textId="77777777">
        <w:trPr>
          <w:trHeight w:val="498"/>
        </w:trPr>
        <w:tc>
          <w:tcPr>
            <w:tcW w:w="1421" w:type="dxa"/>
            <w:tcBorders>
              <w:top w:val="single" w:sz="4" w:space="0" w:color="000000"/>
              <w:bottom w:val="single" w:sz="4" w:space="0" w:color="000000"/>
              <w:right w:val="single" w:sz="4" w:space="0" w:color="000000"/>
            </w:tcBorders>
          </w:tcPr>
          <w:p w14:paraId="27476081" w14:textId="77777777" w:rsidR="0009623E" w:rsidRDefault="00F00F55">
            <w:pPr>
              <w:pStyle w:val="TableParagraph"/>
              <w:spacing w:line="248" w:lineRule="exact"/>
              <w:ind w:left="97"/>
            </w:pPr>
            <w:r>
              <w:t>18.3</w:t>
            </w:r>
          </w:p>
        </w:tc>
        <w:tc>
          <w:tcPr>
            <w:tcW w:w="5528" w:type="dxa"/>
            <w:tcBorders>
              <w:top w:val="single" w:sz="4" w:space="0" w:color="000000"/>
              <w:left w:val="single" w:sz="4" w:space="0" w:color="000000"/>
              <w:bottom w:val="single" w:sz="4" w:space="0" w:color="000000"/>
              <w:right w:val="single" w:sz="4" w:space="0" w:color="000000"/>
            </w:tcBorders>
          </w:tcPr>
          <w:p w14:paraId="784E046F" w14:textId="77777777" w:rsidR="0009623E" w:rsidRDefault="00F00F55">
            <w:pPr>
              <w:pStyle w:val="TableParagraph"/>
              <w:spacing w:before="1" w:line="250" w:lineRule="exact"/>
              <w:ind w:left="107"/>
            </w:pPr>
            <w:r>
              <w:t>Specific</w:t>
            </w:r>
            <w:r>
              <w:rPr>
                <w:spacing w:val="-22"/>
              </w:rPr>
              <w:t xml:space="preserve"> </w:t>
            </w:r>
            <w:r>
              <w:t>instructions</w:t>
            </w:r>
            <w:r>
              <w:rPr>
                <w:spacing w:val="-21"/>
              </w:rPr>
              <w:t xml:space="preserve"> </w:t>
            </w:r>
            <w:r>
              <w:t>issued</w:t>
            </w:r>
            <w:r>
              <w:rPr>
                <w:spacing w:val="-21"/>
              </w:rPr>
              <w:t xml:space="preserve"> </w:t>
            </w:r>
            <w:r>
              <w:t>to</w:t>
            </w:r>
            <w:r>
              <w:rPr>
                <w:spacing w:val="-21"/>
              </w:rPr>
              <w:t xml:space="preserve"> </w:t>
            </w:r>
            <w:r>
              <w:t>ROs</w:t>
            </w:r>
            <w:r>
              <w:rPr>
                <w:spacing w:val="-21"/>
              </w:rPr>
              <w:t xml:space="preserve"> </w:t>
            </w:r>
            <w:r>
              <w:t>detailing</w:t>
            </w:r>
            <w:r>
              <w:rPr>
                <w:spacing w:val="-21"/>
              </w:rPr>
              <w:t xml:space="preserve"> </w:t>
            </w:r>
            <w:r>
              <w:t>action</w:t>
            </w:r>
            <w:r>
              <w:rPr>
                <w:spacing w:val="-25"/>
              </w:rPr>
              <w:t xml:space="preserve"> </w:t>
            </w:r>
            <w:r>
              <w:t>to</w:t>
            </w:r>
            <w:r>
              <w:rPr>
                <w:spacing w:val="-25"/>
              </w:rPr>
              <w:t xml:space="preserve"> </w:t>
            </w:r>
            <w:r>
              <w:t>be followed when a ship is unfit to proceed to</w:t>
            </w:r>
            <w:r>
              <w:rPr>
                <w:spacing w:val="-26"/>
              </w:rPr>
              <w:t xml:space="preserve"> </w:t>
            </w:r>
            <w:r>
              <w:t>sea</w:t>
            </w:r>
          </w:p>
        </w:tc>
        <w:tc>
          <w:tcPr>
            <w:tcW w:w="2979" w:type="dxa"/>
            <w:tcBorders>
              <w:top w:val="single" w:sz="4" w:space="0" w:color="000000"/>
              <w:left w:val="single" w:sz="4" w:space="0" w:color="000000"/>
              <w:bottom w:val="single" w:sz="4" w:space="0" w:color="000000"/>
            </w:tcBorders>
          </w:tcPr>
          <w:p w14:paraId="640D12C7" w14:textId="77777777" w:rsidR="0009623E" w:rsidRDefault="0009623E">
            <w:pPr>
              <w:pStyle w:val="TableParagraph"/>
              <w:rPr>
                <w:rFonts w:ascii="Times New Roman"/>
                <w:sz w:val="20"/>
              </w:rPr>
            </w:pPr>
          </w:p>
        </w:tc>
      </w:tr>
      <w:tr w:rsidR="0009623E" w14:paraId="082A1082" w14:textId="77777777">
        <w:trPr>
          <w:trHeight w:val="496"/>
        </w:trPr>
        <w:tc>
          <w:tcPr>
            <w:tcW w:w="1421" w:type="dxa"/>
            <w:tcBorders>
              <w:top w:val="single" w:sz="4" w:space="0" w:color="000000"/>
              <w:bottom w:val="single" w:sz="4" w:space="0" w:color="000000"/>
              <w:right w:val="single" w:sz="4" w:space="0" w:color="000000"/>
            </w:tcBorders>
          </w:tcPr>
          <w:p w14:paraId="75B81934" w14:textId="77777777" w:rsidR="0009623E" w:rsidRDefault="00F00F55">
            <w:pPr>
              <w:pStyle w:val="TableParagraph"/>
              <w:spacing w:line="246" w:lineRule="exact"/>
              <w:ind w:left="97"/>
            </w:pPr>
            <w:r>
              <w:t>18.4</w:t>
            </w:r>
          </w:p>
        </w:tc>
        <w:tc>
          <w:tcPr>
            <w:tcW w:w="5528" w:type="dxa"/>
            <w:tcBorders>
              <w:top w:val="single" w:sz="4" w:space="0" w:color="000000"/>
              <w:left w:val="single" w:sz="4" w:space="0" w:color="000000"/>
              <w:bottom w:val="single" w:sz="4" w:space="0" w:color="000000"/>
              <w:right w:val="single" w:sz="4" w:space="0" w:color="000000"/>
            </w:tcBorders>
          </w:tcPr>
          <w:p w14:paraId="32ABE3FE" w14:textId="77777777" w:rsidR="0009623E" w:rsidRDefault="00F00F55">
            <w:pPr>
              <w:pStyle w:val="TableParagraph"/>
              <w:spacing w:line="244" w:lineRule="exact"/>
              <w:ind w:left="107"/>
            </w:pPr>
            <w:r>
              <w:t>ROs</w:t>
            </w:r>
            <w:r>
              <w:rPr>
                <w:spacing w:val="-17"/>
              </w:rPr>
              <w:t xml:space="preserve"> </w:t>
            </w:r>
            <w:r>
              <w:t>provided</w:t>
            </w:r>
            <w:r>
              <w:rPr>
                <w:spacing w:val="-18"/>
              </w:rPr>
              <w:t xml:space="preserve"> </w:t>
            </w:r>
            <w:r>
              <w:t>with</w:t>
            </w:r>
            <w:r>
              <w:rPr>
                <w:spacing w:val="-18"/>
              </w:rPr>
              <w:t xml:space="preserve"> </w:t>
            </w:r>
            <w:r>
              <w:t>all</w:t>
            </w:r>
            <w:r>
              <w:rPr>
                <w:spacing w:val="-22"/>
              </w:rPr>
              <w:t xml:space="preserve"> </w:t>
            </w:r>
            <w:r>
              <w:rPr>
                <w:spacing w:val="-3"/>
              </w:rPr>
              <w:t>appropriate</w:t>
            </w:r>
            <w:r>
              <w:rPr>
                <w:spacing w:val="-23"/>
              </w:rPr>
              <w:t xml:space="preserve"> </w:t>
            </w:r>
            <w:r>
              <w:rPr>
                <w:spacing w:val="-3"/>
              </w:rPr>
              <w:t>instruments</w:t>
            </w:r>
            <w:r>
              <w:rPr>
                <w:spacing w:val="-21"/>
              </w:rPr>
              <w:t xml:space="preserve"> </w:t>
            </w:r>
            <w:r>
              <w:t>of</w:t>
            </w:r>
            <w:r>
              <w:rPr>
                <w:spacing w:val="-22"/>
              </w:rPr>
              <w:t xml:space="preserve"> </w:t>
            </w:r>
            <w:r>
              <w:rPr>
                <w:spacing w:val="-3"/>
              </w:rPr>
              <w:t>national</w:t>
            </w:r>
          </w:p>
          <w:p w14:paraId="075643BF" w14:textId="77777777" w:rsidR="0009623E" w:rsidRDefault="00F00F55">
            <w:pPr>
              <w:pStyle w:val="TableParagraph"/>
              <w:spacing w:line="232" w:lineRule="exact"/>
              <w:ind w:left="107"/>
            </w:pPr>
            <w:r>
              <w:t>law and interpretations thereof</w:t>
            </w:r>
          </w:p>
        </w:tc>
        <w:tc>
          <w:tcPr>
            <w:tcW w:w="2979" w:type="dxa"/>
            <w:tcBorders>
              <w:top w:val="single" w:sz="4" w:space="0" w:color="000000"/>
              <w:left w:val="single" w:sz="4" w:space="0" w:color="000000"/>
              <w:bottom w:val="single" w:sz="4" w:space="0" w:color="000000"/>
            </w:tcBorders>
          </w:tcPr>
          <w:p w14:paraId="137199E8" w14:textId="77777777" w:rsidR="0009623E" w:rsidRDefault="0009623E">
            <w:pPr>
              <w:pStyle w:val="TableParagraph"/>
              <w:rPr>
                <w:rFonts w:ascii="Times New Roman"/>
                <w:sz w:val="20"/>
              </w:rPr>
            </w:pPr>
          </w:p>
        </w:tc>
      </w:tr>
      <w:tr w:rsidR="0009623E" w14:paraId="2A74D788" w14:textId="77777777">
        <w:trPr>
          <w:trHeight w:val="498"/>
        </w:trPr>
        <w:tc>
          <w:tcPr>
            <w:tcW w:w="1421" w:type="dxa"/>
            <w:tcBorders>
              <w:top w:val="single" w:sz="4" w:space="0" w:color="000000"/>
              <w:bottom w:val="single" w:sz="4" w:space="0" w:color="000000"/>
              <w:right w:val="single" w:sz="4" w:space="0" w:color="000000"/>
            </w:tcBorders>
          </w:tcPr>
          <w:p w14:paraId="50C7F9AE" w14:textId="77777777" w:rsidR="0009623E" w:rsidRDefault="00F00F55">
            <w:pPr>
              <w:pStyle w:val="TableParagraph"/>
              <w:spacing w:line="248" w:lineRule="exact"/>
              <w:ind w:left="97"/>
            </w:pPr>
            <w:r>
              <w:t>18.5</w:t>
            </w:r>
          </w:p>
        </w:tc>
        <w:tc>
          <w:tcPr>
            <w:tcW w:w="5528" w:type="dxa"/>
            <w:tcBorders>
              <w:top w:val="single" w:sz="4" w:space="0" w:color="000000"/>
              <w:left w:val="single" w:sz="4" w:space="0" w:color="000000"/>
              <w:bottom w:val="single" w:sz="4" w:space="0" w:color="000000"/>
              <w:right w:val="single" w:sz="4" w:space="0" w:color="000000"/>
            </w:tcBorders>
          </w:tcPr>
          <w:p w14:paraId="22C279BB" w14:textId="77777777" w:rsidR="0009623E" w:rsidRDefault="00F00F55">
            <w:pPr>
              <w:pStyle w:val="TableParagraph"/>
              <w:spacing w:before="1" w:line="250" w:lineRule="exact"/>
              <w:ind w:left="107"/>
            </w:pPr>
            <w:r>
              <w:t>ROs required to maintain records and give the Administration access to them</w:t>
            </w:r>
          </w:p>
        </w:tc>
        <w:tc>
          <w:tcPr>
            <w:tcW w:w="2979" w:type="dxa"/>
            <w:tcBorders>
              <w:top w:val="single" w:sz="4" w:space="0" w:color="000000"/>
              <w:left w:val="single" w:sz="4" w:space="0" w:color="000000"/>
              <w:bottom w:val="single" w:sz="4" w:space="0" w:color="000000"/>
            </w:tcBorders>
          </w:tcPr>
          <w:p w14:paraId="19C4B588" w14:textId="77777777" w:rsidR="0009623E" w:rsidRDefault="0009623E">
            <w:pPr>
              <w:pStyle w:val="TableParagraph"/>
              <w:rPr>
                <w:rFonts w:ascii="Times New Roman"/>
                <w:sz w:val="20"/>
              </w:rPr>
            </w:pPr>
          </w:p>
        </w:tc>
      </w:tr>
      <w:tr w:rsidR="0009623E" w14:paraId="72FDAF2C" w14:textId="77777777">
        <w:trPr>
          <w:trHeight w:val="496"/>
        </w:trPr>
        <w:tc>
          <w:tcPr>
            <w:tcW w:w="1421" w:type="dxa"/>
            <w:tcBorders>
              <w:top w:val="single" w:sz="4" w:space="0" w:color="000000"/>
              <w:bottom w:val="single" w:sz="4" w:space="0" w:color="000000"/>
              <w:right w:val="single" w:sz="4" w:space="0" w:color="000000"/>
            </w:tcBorders>
          </w:tcPr>
          <w:p w14:paraId="5F7D4DED" w14:textId="77777777" w:rsidR="0009623E" w:rsidRDefault="00F00F55">
            <w:pPr>
              <w:pStyle w:val="TableParagraph"/>
              <w:spacing w:line="246" w:lineRule="exact"/>
              <w:ind w:left="97"/>
            </w:pPr>
            <w:r>
              <w:t>20</w:t>
            </w:r>
          </w:p>
        </w:tc>
        <w:tc>
          <w:tcPr>
            <w:tcW w:w="5528" w:type="dxa"/>
            <w:tcBorders>
              <w:top w:val="single" w:sz="4" w:space="0" w:color="000000"/>
              <w:left w:val="single" w:sz="4" w:space="0" w:color="000000"/>
              <w:bottom w:val="single" w:sz="4" w:space="0" w:color="000000"/>
              <w:right w:val="single" w:sz="4" w:space="0" w:color="000000"/>
            </w:tcBorders>
          </w:tcPr>
          <w:p w14:paraId="65236EE9" w14:textId="77777777" w:rsidR="0009623E" w:rsidRDefault="00F00F55">
            <w:pPr>
              <w:pStyle w:val="TableParagraph"/>
              <w:spacing w:line="244" w:lineRule="exact"/>
              <w:ind w:left="107"/>
            </w:pPr>
            <w:r>
              <w:t>An oversight programme established or participation in</w:t>
            </w:r>
          </w:p>
          <w:p w14:paraId="1B62DD7A" w14:textId="77777777" w:rsidR="0009623E" w:rsidRDefault="00F00F55">
            <w:pPr>
              <w:pStyle w:val="TableParagraph"/>
              <w:spacing w:line="232" w:lineRule="exact"/>
              <w:ind w:left="107"/>
            </w:pPr>
            <w:r>
              <w:t>such a programme ensured, with adequate resources</w:t>
            </w:r>
          </w:p>
        </w:tc>
        <w:tc>
          <w:tcPr>
            <w:tcW w:w="2979" w:type="dxa"/>
            <w:tcBorders>
              <w:top w:val="single" w:sz="4" w:space="0" w:color="000000"/>
              <w:left w:val="single" w:sz="4" w:space="0" w:color="000000"/>
              <w:bottom w:val="single" w:sz="4" w:space="0" w:color="000000"/>
            </w:tcBorders>
          </w:tcPr>
          <w:p w14:paraId="3AD75C53" w14:textId="77777777" w:rsidR="0009623E" w:rsidRDefault="0009623E">
            <w:pPr>
              <w:pStyle w:val="TableParagraph"/>
              <w:rPr>
                <w:rFonts w:ascii="Times New Roman"/>
                <w:sz w:val="20"/>
              </w:rPr>
            </w:pPr>
          </w:p>
        </w:tc>
      </w:tr>
      <w:tr w:rsidR="0009623E" w14:paraId="3788F087" w14:textId="77777777">
        <w:trPr>
          <w:trHeight w:val="249"/>
        </w:trPr>
        <w:tc>
          <w:tcPr>
            <w:tcW w:w="1421" w:type="dxa"/>
            <w:tcBorders>
              <w:top w:val="single" w:sz="4" w:space="0" w:color="000000"/>
              <w:bottom w:val="single" w:sz="4" w:space="0" w:color="000000"/>
              <w:right w:val="single" w:sz="4" w:space="0" w:color="000000"/>
            </w:tcBorders>
          </w:tcPr>
          <w:p w14:paraId="09360EB8" w14:textId="77777777" w:rsidR="0009623E" w:rsidRDefault="00F00F55">
            <w:pPr>
              <w:pStyle w:val="TableParagraph"/>
              <w:spacing w:line="229" w:lineRule="exact"/>
              <w:ind w:left="97"/>
            </w:pPr>
            <w:r>
              <w:t>20.1</w:t>
            </w:r>
          </w:p>
        </w:tc>
        <w:tc>
          <w:tcPr>
            <w:tcW w:w="5528" w:type="dxa"/>
            <w:tcBorders>
              <w:top w:val="single" w:sz="4" w:space="0" w:color="000000"/>
              <w:left w:val="single" w:sz="4" w:space="0" w:color="000000"/>
              <w:bottom w:val="single" w:sz="4" w:space="0" w:color="000000"/>
              <w:right w:val="single" w:sz="4" w:space="0" w:color="000000"/>
            </w:tcBorders>
          </w:tcPr>
          <w:p w14:paraId="79DF5353" w14:textId="77777777" w:rsidR="0009623E" w:rsidRDefault="00F00F55">
            <w:pPr>
              <w:pStyle w:val="TableParagraph"/>
              <w:spacing w:line="229" w:lineRule="exact"/>
              <w:ind w:left="107"/>
            </w:pPr>
            <w:r>
              <w:t>Authority exercised to conduct supplementary surveys</w:t>
            </w:r>
          </w:p>
        </w:tc>
        <w:tc>
          <w:tcPr>
            <w:tcW w:w="2979" w:type="dxa"/>
            <w:tcBorders>
              <w:top w:val="single" w:sz="4" w:space="0" w:color="000000"/>
              <w:left w:val="single" w:sz="4" w:space="0" w:color="000000"/>
              <w:bottom w:val="single" w:sz="4" w:space="0" w:color="000000"/>
            </w:tcBorders>
          </w:tcPr>
          <w:p w14:paraId="078C96FC" w14:textId="77777777" w:rsidR="0009623E" w:rsidRDefault="0009623E">
            <w:pPr>
              <w:pStyle w:val="TableParagraph"/>
              <w:rPr>
                <w:rFonts w:ascii="Times New Roman"/>
                <w:sz w:val="18"/>
              </w:rPr>
            </w:pPr>
          </w:p>
        </w:tc>
      </w:tr>
      <w:tr w:rsidR="0009623E" w14:paraId="37C74875" w14:textId="77777777">
        <w:trPr>
          <w:trHeight w:val="249"/>
        </w:trPr>
        <w:tc>
          <w:tcPr>
            <w:tcW w:w="1421" w:type="dxa"/>
            <w:tcBorders>
              <w:top w:val="single" w:sz="4" w:space="0" w:color="000000"/>
              <w:bottom w:val="single" w:sz="4" w:space="0" w:color="000000"/>
              <w:right w:val="single" w:sz="4" w:space="0" w:color="000000"/>
            </w:tcBorders>
          </w:tcPr>
          <w:p w14:paraId="1B80409D" w14:textId="77777777" w:rsidR="0009623E" w:rsidRDefault="00F00F55">
            <w:pPr>
              <w:pStyle w:val="TableParagraph"/>
              <w:spacing w:line="230" w:lineRule="exact"/>
              <w:ind w:left="97"/>
            </w:pPr>
            <w:r>
              <w:t>20.2</w:t>
            </w:r>
          </w:p>
        </w:tc>
        <w:tc>
          <w:tcPr>
            <w:tcW w:w="5528" w:type="dxa"/>
            <w:tcBorders>
              <w:top w:val="single" w:sz="4" w:space="0" w:color="000000"/>
              <w:left w:val="single" w:sz="4" w:space="0" w:color="000000"/>
              <w:bottom w:val="single" w:sz="4" w:space="0" w:color="000000"/>
              <w:right w:val="single" w:sz="4" w:space="0" w:color="000000"/>
            </w:tcBorders>
          </w:tcPr>
          <w:p w14:paraId="223B8B26" w14:textId="77777777" w:rsidR="0009623E" w:rsidRDefault="00F00F55">
            <w:pPr>
              <w:pStyle w:val="TableParagraph"/>
              <w:spacing w:line="230" w:lineRule="exact"/>
              <w:ind w:left="107"/>
            </w:pPr>
            <w:r>
              <w:t>Supplementary surveys conducted, as necessary</w:t>
            </w:r>
          </w:p>
        </w:tc>
        <w:tc>
          <w:tcPr>
            <w:tcW w:w="2979" w:type="dxa"/>
            <w:tcBorders>
              <w:top w:val="single" w:sz="4" w:space="0" w:color="000000"/>
              <w:left w:val="single" w:sz="4" w:space="0" w:color="000000"/>
              <w:bottom w:val="single" w:sz="4" w:space="0" w:color="000000"/>
            </w:tcBorders>
          </w:tcPr>
          <w:p w14:paraId="6155E88D" w14:textId="77777777" w:rsidR="0009623E" w:rsidRDefault="0009623E">
            <w:pPr>
              <w:pStyle w:val="TableParagraph"/>
              <w:rPr>
                <w:rFonts w:ascii="Times New Roman"/>
                <w:sz w:val="18"/>
              </w:rPr>
            </w:pPr>
          </w:p>
        </w:tc>
      </w:tr>
      <w:tr w:rsidR="0009623E" w14:paraId="1D3CF133" w14:textId="77777777">
        <w:trPr>
          <w:trHeight w:val="498"/>
        </w:trPr>
        <w:tc>
          <w:tcPr>
            <w:tcW w:w="1421" w:type="dxa"/>
            <w:tcBorders>
              <w:top w:val="single" w:sz="4" w:space="0" w:color="000000"/>
              <w:bottom w:val="single" w:sz="4" w:space="0" w:color="000000"/>
              <w:right w:val="single" w:sz="4" w:space="0" w:color="000000"/>
            </w:tcBorders>
          </w:tcPr>
          <w:p w14:paraId="7333852C" w14:textId="77777777" w:rsidR="0009623E" w:rsidRDefault="00F00F55">
            <w:pPr>
              <w:pStyle w:val="TableParagraph"/>
              <w:spacing w:line="248" w:lineRule="exact"/>
              <w:ind w:left="97"/>
            </w:pPr>
            <w:r>
              <w:t>20.3</w:t>
            </w:r>
          </w:p>
        </w:tc>
        <w:tc>
          <w:tcPr>
            <w:tcW w:w="5528" w:type="dxa"/>
            <w:tcBorders>
              <w:top w:val="single" w:sz="4" w:space="0" w:color="000000"/>
              <w:left w:val="single" w:sz="4" w:space="0" w:color="000000"/>
              <w:bottom w:val="single" w:sz="4" w:space="0" w:color="000000"/>
              <w:right w:val="single" w:sz="4" w:space="0" w:color="000000"/>
            </w:tcBorders>
          </w:tcPr>
          <w:p w14:paraId="1A88CC91" w14:textId="77777777" w:rsidR="0009623E" w:rsidRDefault="00F00F55">
            <w:pPr>
              <w:pStyle w:val="TableParagraph"/>
              <w:spacing w:before="1" w:line="250" w:lineRule="exact"/>
              <w:ind w:left="107"/>
            </w:pPr>
            <w:r>
              <w:t>Staff available with requisite knowledge to carry out effective oversight of ROs</w:t>
            </w:r>
          </w:p>
        </w:tc>
        <w:tc>
          <w:tcPr>
            <w:tcW w:w="2979" w:type="dxa"/>
            <w:tcBorders>
              <w:top w:val="single" w:sz="4" w:space="0" w:color="000000"/>
              <w:left w:val="single" w:sz="4" w:space="0" w:color="000000"/>
              <w:bottom w:val="single" w:sz="4" w:space="0" w:color="000000"/>
            </w:tcBorders>
          </w:tcPr>
          <w:p w14:paraId="0D1C9997" w14:textId="77777777" w:rsidR="0009623E" w:rsidRDefault="0009623E">
            <w:pPr>
              <w:pStyle w:val="TableParagraph"/>
              <w:rPr>
                <w:rFonts w:ascii="Times New Roman"/>
                <w:sz w:val="20"/>
              </w:rPr>
            </w:pPr>
          </w:p>
        </w:tc>
      </w:tr>
      <w:tr w:rsidR="0009623E" w14:paraId="060855D7" w14:textId="77777777">
        <w:trPr>
          <w:trHeight w:val="247"/>
        </w:trPr>
        <w:tc>
          <w:tcPr>
            <w:tcW w:w="1421" w:type="dxa"/>
            <w:tcBorders>
              <w:top w:val="single" w:sz="4" w:space="0" w:color="000000"/>
              <w:bottom w:val="single" w:sz="4" w:space="0" w:color="000000"/>
              <w:right w:val="single" w:sz="4" w:space="0" w:color="000000"/>
            </w:tcBorders>
          </w:tcPr>
          <w:p w14:paraId="45FE05F9" w14:textId="77777777" w:rsidR="0009623E" w:rsidRDefault="00F00F55">
            <w:pPr>
              <w:pStyle w:val="TableParagraph"/>
              <w:spacing w:line="227" w:lineRule="exact"/>
              <w:ind w:left="97"/>
            </w:pPr>
            <w:r>
              <w:t>21</w:t>
            </w:r>
          </w:p>
        </w:tc>
        <w:tc>
          <w:tcPr>
            <w:tcW w:w="5528" w:type="dxa"/>
            <w:tcBorders>
              <w:top w:val="single" w:sz="4" w:space="0" w:color="000000"/>
              <w:left w:val="single" w:sz="4" w:space="0" w:color="000000"/>
              <w:bottom w:val="single" w:sz="4" w:space="0" w:color="000000"/>
              <w:right w:val="single" w:sz="4" w:space="0" w:color="000000"/>
            </w:tcBorders>
          </w:tcPr>
          <w:p w14:paraId="3D37F022" w14:textId="77777777" w:rsidR="0009623E" w:rsidRDefault="00F00F55">
            <w:pPr>
              <w:pStyle w:val="TableParagraph"/>
              <w:spacing w:line="227" w:lineRule="exact"/>
              <w:ind w:left="107"/>
            </w:pPr>
            <w:r>
              <w:t>Nominations of surveyor(s) regulated, as appropriate</w:t>
            </w:r>
          </w:p>
        </w:tc>
        <w:tc>
          <w:tcPr>
            <w:tcW w:w="2979" w:type="dxa"/>
            <w:tcBorders>
              <w:top w:val="single" w:sz="4" w:space="0" w:color="000000"/>
              <w:left w:val="single" w:sz="4" w:space="0" w:color="000000"/>
              <w:bottom w:val="single" w:sz="4" w:space="0" w:color="000000"/>
            </w:tcBorders>
          </w:tcPr>
          <w:p w14:paraId="2604178D" w14:textId="77777777" w:rsidR="0009623E" w:rsidRDefault="0009623E">
            <w:pPr>
              <w:pStyle w:val="TableParagraph"/>
              <w:rPr>
                <w:rFonts w:ascii="Times New Roman"/>
                <w:sz w:val="18"/>
              </w:rPr>
            </w:pPr>
          </w:p>
        </w:tc>
      </w:tr>
      <w:tr w:rsidR="0009623E" w14:paraId="7506B1C3" w14:textId="77777777">
        <w:trPr>
          <w:trHeight w:val="496"/>
        </w:trPr>
        <w:tc>
          <w:tcPr>
            <w:tcW w:w="9928" w:type="dxa"/>
            <w:gridSpan w:val="3"/>
            <w:tcBorders>
              <w:top w:val="single" w:sz="4" w:space="0" w:color="000000"/>
              <w:bottom w:val="single" w:sz="4" w:space="0" w:color="000000"/>
            </w:tcBorders>
          </w:tcPr>
          <w:p w14:paraId="08D1D5E0" w14:textId="77777777" w:rsidR="0009623E" w:rsidRDefault="00F00F55">
            <w:pPr>
              <w:pStyle w:val="TableParagraph"/>
              <w:spacing w:before="122"/>
              <w:ind w:left="97"/>
              <w:rPr>
                <w:b/>
              </w:rPr>
            </w:pPr>
            <w:r>
              <w:rPr>
                <w:b/>
              </w:rPr>
              <w:t>ENFORCEMENT</w:t>
            </w:r>
          </w:p>
        </w:tc>
      </w:tr>
      <w:tr w:rsidR="0009623E" w14:paraId="7BE8993B" w14:textId="77777777">
        <w:trPr>
          <w:trHeight w:val="1247"/>
        </w:trPr>
        <w:tc>
          <w:tcPr>
            <w:tcW w:w="1421" w:type="dxa"/>
            <w:tcBorders>
              <w:top w:val="single" w:sz="4" w:space="0" w:color="000000"/>
              <w:bottom w:val="single" w:sz="4" w:space="0" w:color="000000"/>
              <w:right w:val="single" w:sz="4" w:space="0" w:color="000000"/>
            </w:tcBorders>
          </w:tcPr>
          <w:p w14:paraId="1CDE794F" w14:textId="77777777" w:rsidR="0009623E" w:rsidRDefault="00F00F55">
            <w:pPr>
              <w:pStyle w:val="TableParagraph"/>
              <w:spacing w:line="248" w:lineRule="exact"/>
              <w:ind w:left="97"/>
            </w:pPr>
            <w:r>
              <w:t>22</w:t>
            </w:r>
          </w:p>
        </w:tc>
        <w:tc>
          <w:tcPr>
            <w:tcW w:w="5528" w:type="dxa"/>
            <w:tcBorders>
              <w:top w:val="single" w:sz="4" w:space="0" w:color="000000"/>
              <w:left w:val="single" w:sz="4" w:space="0" w:color="000000"/>
              <w:bottom w:val="single" w:sz="4" w:space="0" w:color="000000"/>
              <w:right w:val="single" w:sz="4" w:space="0" w:color="000000"/>
            </w:tcBorders>
          </w:tcPr>
          <w:p w14:paraId="1DE07BBB" w14:textId="77777777" w:rsidR="0009623E" w:rsidRDefault="00F00F55">
            <w:pPr>
              <w:pStyle w:val="TableParagraph"/>
              <w:spacing w:before="1" w:line="250" w:lineRule="exact"/>
              <w:ind w:left="107" w:right="90"/>
              <w:jc w:val="both"/>
            </w:pPr>
            <w:r>
              <w:t>All necessary measures to secure observance of international</w:t>
            </w:r>
            <w:r>
              <w:rPr>
                <w:spacing w:val="-7"/>
              </w:rPr>
              <w:t xml:space="preserve"> </w:t>
            </w:r>
            <w:r>
              <w:t>rules</w:t>
            </w:r>
            <w:r>
              <w:rPr>
                <w:spacing w:val="-5"/>
              </w:rPr>
              <w:t xml:space="preserve"> </w:t>
            </w:r>
            <w:r>
              <w:t>and</w:t>
            </w:r>
            <w:r>
              <w:rPr>
                <w:spacing w:val="-5"/>
              </w:rPr>
              <w:t xml:space="preserve"> </w:t>
            </w:r>
            <w:r>
              <w:t>standards</w:t>
            </w:r>
            <w:r>
              <w:rPr>
                <w:spacing w:val="-6"/>
              </w:rPr>
              <w:t xml:space="preserve"> </w:t>
            </w:r>
            <w:r>
              <w:t>by</w:t>
            </w:r>
            <w:r>
              <w:rPr>
                <w:spacing w:val="-14"/>
              </w:rPr>
              <w:t xml:space="preserve"> </w:t>
            </w:r>
            <w:r>
              <w:t>ships</w:t>
            </w:r>
            <w:r>
              <w:rPr>
                <w:spacing w:val="-7"/>
              </w:rPr>
              <w:t xml:space="preserve"> </w:t>
            </w:r>
            <w:r>
              <w:t>entitled</w:t>
            </w:r>
            <w:r>
              <w:rPr>
                <w:spacing w:val="-7"/>
              </w:rPr>
              <w:t xml:space="preserve"> </w:t>
            </w:r>
            <w:r>
              <w:t>to</w:t>
            </w:r>
            <w:r>
              <w:rPr>
                <w:spacing w:val="-8"/>
              </w:rPr>
              <w:t xml:space="preserve"> </w:t>
            </w:r>
            <w:r>
              <w:t>fly the flag of the State and by entities and persons under its jurisdiction so as to ensure compliance with their international</w:t>
            </w:r>
            <w:r>
              <w:rPr>
                <w:spacing w:val="-3"/>
              </w:rPr>
              <w:t xml:space="preserve"> </w:t>
            </w:r>
            <w:r>
              <w:t>obligations</w:t>
            </w:r>
          </w:p>
        </w:tc>
        <w:tc>
          <w:tcPr>
            <w:tcW w:w="2979" w:type="dxa"/>
            <w:tcBorders>
              <w:top w:val="single" w:sz="4" w:space="0" w:color="000000"/>
              <w:left w:val="single" w:sz="4" w:space="0" w:color="000000"/>
              <w:bottom w:val="single" w:sz="4" w:space="0" w:color="000000"/>
            </w:tcBorders>
          </w:tcPr>
          <w:p w14:paraId="47F778F8" w14:textId="77777777" w:rsidR="0009623E" w:rsidRDefault="0009623E">
            <w:pPr>
              <w:pStyle w:val="TableParagraph"/>
              <w:rPr>
                <w:rFonts w:ascii="Times New Roman"/>
                <w:sz w:val="20"/>
              </w:rPr>
            </w:pPr>
          </w:p>
        </w:tc>
      </w:tr>
      <w:tr w:rsidR="0009623E" w14:paraId="69E10D0A" w14:textId="77777777">
        <w:trPr>
          <w:trHeight w:val="495"/>
        </w:trPr>
        <w:tc>
          <w:tcPr>
            <w:tcW w:w="1421" w:type="dxa"/>
            <w:tcBorders>
              <w:top w:val="single" w:sz="4" w:space="0" w:color="000000"/>
              <w:bottom w:val="single" w:sz="4" w:space="0" w:color="000000"/>
              <w:right w:val="single" w:sz="4" w:space="0" w:color="000000"/>
            </w:tcBorders>
          </w:tcPr>
          <w:p w14:paraId="254B7627" w14:textId="77777777" w:rsidR="0009623E" w:rsidRDefault="00F00F55">
            <w:pPr>
              <w:pStyle w:val="TableParagraph"/>
              <w:spacing w:line="245" w:lineRule="exact"/>
              <w:ind w:left="97"/>
            </w:pPr>
            <w:r>
              <w:t>22.1</w:t>
            </w:r>
          </w:p>
        </w:tc>
        <w:tc>
          <w:tcPr>
            <w:tcW w:w="5528" w:type="dxa"/>
            <w:tcBorders>
              <w:top w:val="single" w:sz="4" w:space="0" w:color="000000"/>
              <w:left w:val="single" w:sz="4" w:space="0" w:color="000000"/>
              <w:bottom w:val="single" w:sz="4" w:space="0" w:color="000000"/>
              <w:right w:val="single" w:sz="4" w:space="0" w:color="000000"/>
            </w:tcBorders>
          </w:tcPr>
          <w:p w14:paraId="5B008A9C" w14:textId="77777777" w:rsidR="0009623E" w:rsidRDefault="00F00F55">
            <w:pPr>
              <w:pStyle w:val="TableParagraph"/>
              <w:spacing w:line="243" w:lineRule="exact"/>
              <w:ind w:left="107"/>
            </w:pPr>
            <w:r>
              <w:t>Legal/administrative mechanism exist to prohibit ships</w:t>
            </w:r>
          </w:p>
          <w:p w14:paraId="3ED277B6" w14:textId="77777777" w:rsidR="0009623E" w:rsidRDefault="00F00F55">
            <w:pPr>
              <w:pStyle w:val="TableParagraph"/>
              <w:spacing w:line="232" w:lineRule="exact"/>
              <w:ind w:left="107"/>
            </w:pPr>
            <w:r>
              <w:t>from sailing for non-compliance</w:t>
            </w:r>
          </w:p>
        </w:tc>
        <w:tc>
          <w:tcPr>
            <w:tcW w:w="2979" w:type="dxa"/>
            <w:tcBorders>
              <w:top w:val="single" w:sz="4" w:space="0" w:color="000000"/>
              <w:left w:val="single" w:sz="4" w:space="0" w:color="000000"/>
              <w:bottom w:val="single" w:sz="4" w:space="0" w:color="000000"/>
            </w:tcBorders>
          </w:tcPr>
          <w:p w14:paraId="2B475051" w14:textId="77777777" w:rsidR="0009623E" w:rsidRDefault="0009623E">
            <w:pPr>
              <w:pStyle w:val="TableParagraph"/>
              <w:rPr>
                <w:rFonts w:ascii="Times New Roman"/>
                <w:sz w:val="20"/>
              </w:rPr>
            </w:pPr>
          </w:p>
        </w:tc>
      </w:tr>
      <w:tr w:rsidR="0009623E" w14:paraId="74053804" w14:textId="77777777">
        <w:trPr>
          <w:trHeight w:val="749"/>
        </w:trPr>
        <w:tc>
          <w:tcPr>
            <w:tcW w:w="1421" w:type="dxa"/>
            <w:tcBorders>
              <w:top w:val="single" w:sz="4" w:space="0" w:color="000000"/>
              <w:bottom w:val="single" w:sz="4" w:space="0" w:color="000000"/>
              <w:right w:val="single" w:sz="4" w:space="0" w:color="000000"/>
            </w:tcBorders>
          </w:tcPr>
          <w:p w14:paraId="79BE1BC2" w14:textId="77777777" w:rsidR="0009623E" w:rsidRDefault="00F00F55">
            <w:pPr>
              <w:pStyle w:val="TableParagraph"/>
              <w:spacing w:line="248" w:lineRule="exact"/>
              <w:ind w:left="97"/>
            </w:pPr>
            <w:r>
              <w:t>22.2</w:t>
            </w:r>
          </w:p>
        </w:tc>
        <w:tc>
          <w:tcPr>
            <w:tcW w:w="5528" w:type="dxa"/>
            <w:tcBorders>
              <w:top w:val="single" w:sz="4" w:space="0" w:color="000000"/>
              <w:left w:val="single" w:sz="4" w:space="0" w:color="000000"/>
              <w:bottom w:val="single" w:sz="4" w:space="0" w:color="000000"/>
              <w:right w:val="single" w:sz="4" w:space="0" w:color="000000"/>
            </w:tcBorders>
          </w:tcPr>
          <w:p w14:paraId="0D3BED99" w14:textId="77777777" w:rsidR="0009623E" w:rsidRDefault="00F00F55">
            <w:pPr>
              <w:pStyle w:val="TableParagraph"/>
              <w:spacing w:line="237" w:lineRule="auto"/>
              <w:ind w:left="107"/>
            </w:pPr>
            <w:r>
              <w:rPr>
                <w:spacing w:val="-3"/>
              </w:rPr>
              <w:t xml:space="preserve">Periodic inspection </w:t>
            </w:r>
            <w:r>
              <w:t xml:space="preserve">of ships </w:t>
            </w:r>
            <w:r>
              <w:rPr>
                <w:spacing w:val="-3"/>
              </w:rPr>
              <w:t xml:space="preserve">entitled </w:t>
            </w:r>
            <w:r>
              <w:t xml:space="preserve">to fly </w:t>
            </w:r>
            <w:r>
              <w:rPr>
                <w:spacing w:val="-2"/>
              </w:rPr>
              <w:t xml:space="preserve">the </w:t>
            </w:r>
            <w:r>
              <w:t xml:space="preserve">flag of </w:t>
            </w:r>
            <w:r>
              <w:rPr>
                <w:spacing w:val="-2"/>
              </w:rPr>
              <w:t xml:space="preserve">the </w:t>
            </w:r>
            <w:r>
              <w:rPr>
                <w:spacing w:val="-3"/>
              </w:rPr>
              <w:t>State</w:t>
            </w:r>
            <w:r>
              <w:rPr>
                <w:spacing w:val="-10"/>
              </w:rPr>
              <w:t xml:space="preserve"> </w:t>
            </w:r>
            <w:r>
              <w:t>to</w:t>
            </w:r>
            <w:r>
              <w:rPr>
                <w:spacing w:val="-12"/>
              </w:rPr>
              <w:t xml:space="preserve"> </w:t>
            </w:r>
            <w:r>
              <w:rPr>
                <w:spacing w:val="-3"/>
              </w:rPr>
              <w:t>verify</w:t>
            </w:r>
            <w:r>
              <w:rPr>
                <w:spacing w:val="-18"/>
              </w:rPr>
              <w:t xml:space="preserve"> </w:t>
            </w:r>
            <w:r>
              <w:t>that</w:t>
            </w:r>
            <w:r>
              <w:rPr>
                <w:spacing w:val="-13"/>
              </w:rPr>
              <w:t xml:space="preserve"> </w:t>
            </w:r>
            <w:r>
              <w:rPr>
                <w:spacing w:val="-2"/>
              </w:rPr>
              <w:t>the</w:t>
            </w:r>
            <w:r>
              <w:rPr>
                <w:spacing w:val="-12"/>
              </w:rPr>
              <w:t xml:space="preserve"> </w:t>
            </w:r>
            <w:r>
              <w:rPr>
                <w:spacing w:val="-2"/>
              </w:rPr>
              <w:t>actual</w:t>
            </w:r>
            <w:r>
              <w:rPr>
                <w:spacing w:val="-12"/>
              </w:rPr>
              <w:t xml:space="preserve"> </w:t>
            </w:r>
            <w:r>
              <w:rPr>
                <w:spacing w:val="-3"/>
              </w:rPr>
              <w:t>condition</w:t>
            </w:r>
            <w:r>
              <w:rPr>
                <w:spacing w:val="-12"/>
              </w:rPr>
              <w:t xml:space="preserve"> </w:t>
            </w:r>
            <w:r>
              <w:t>of</w:t>
            </w:r>
            <w:r>
              <w:rPr>
                <w:spacing w:val="-11"/>
              </w:rPr>
              <w:t xml:space="preserve"> </w:t>
            </w:r>
            <w:r>
              <w:rPr>
                <w:spacing w:val="-2"/>
              </w:rPr>
              <w:t>the</w:t>
            </w:r>
            <w:r>
              <w:rPr>
                <w:spacing w:val="-12"/>
              </w:rPr>
              <w:t xml:space="preserve"> </w:t>
            </w:r>
            <w:r>
              <w:t>ship</w:t>
            </w:r>
            <w:r>
              <w:rPr>
                <w:spacing w:val="-12"/>
              </w:rPr>
              <w:t xml:space="preserve"> </w:t>
            </w:r>
            <w:r>
              <w:t>and</w:t>
            </w:r>
            <w:r>
              <w:rPr>
                <w:spacing w:val="-12"/>
              </w:rPr>
              <w:t xml:space="preserve"> </w:t>
            </w:r>
            <w:r>
              <w:rPr>
                <w:spacing w:val="-3"/>
              </w:rPr>
              <w:t>its</w:t>
            </w:r>
          </w:p>
          <w:p w14:paraId="4F16AD78" w14:textId="77777777" w:rsidR="0009623E" w:rsidRDefault="00F00F55">
            <w:pPr>
              <w:pStyle w:val="TableParagraph"/>
              <w:spacing w:line="231" w:lineRule="exact"/>
              <w:ind w:left="107"/>
            </w:pPr>
            <w:r>
              <w:t>crew is in conformity with the certificates it carries</w:t>
            </w:r>
          </w:p>
        </w:tc>
        <w:tc>
          <w:tcPr>
            <w:tcW w:w="2979" w:type="dxa"/>
            <w:tcBorders>
              <w:top w:val="single" w:sz="4" w:space="0" w:color="000000"/>
              <w:left w:val="single" w:sz="4" w:space="0" w:color="000000"/>
              <w:bottom w:val="single" w:sz="4" w:space="0" w:color="000000"/>
            </w:tcBorders>
          </w:tcPr>
          <w:p w14:paraId="3409B8D9" w14:textId="77777777" w:rsidR="0009623E" w:rsidRDefault="0009623E">
            <w:pPr>
              <w:pStyle w:val="TableParagraph"/>
              <w:rPr>
                <w:rFonts w:ascii="Times New Roman"/>
                <w:sz w:val="20"/>
              </w:rPr>
            </w:pPr>
          </w:p>
        </w:tc>
      </w:tr>
      <w:tr w:rsidR="0009623E" w14:paraId="346449C3" w14:textId="77777777">
        <w:trPr>
          <w:trHeight w:val="498"/>
        </w:trPr>
        <w:tc>
          <w:tcPr>
            <w:tcW w:w="1421" w:type="dxa"/>
            <w:tcBorders>
              <w:top w:val="single" w:sz="4" w:space="0" w:color="000000"/>
              <w:bottom w:val="single" w:sz="4" w:space="0" w:color="000000"/>
              <w:right w:val="single" w:sz="4" w:space="0" w:color="000000"/>
            </w:tcBorders>
          </w:tcPr>
          <w:p w14:paraId="0742F3D5" w14:textId="77777777" w:rsidR="0009623E" w:rsidRDefault="00F00F55">
            <w:pPr>
              <w:pStyle w:val="TableParagraph"/>
              <w:spacing w:line="248" w:lineRule="exact"/>
              <w:ind w:left="97"/>
            </w:pPr>
            <w:r>
              <w:t>22.3.1</w:t>
            </w:r>
          </w:p>
        </w:tc>
        <w:tc>
          <w:tcPr>
            <w:tcW w:w="5528" w:type="dxa"/>
            <w:tcBorders>
              <w:top w:val="single" w:sz="4" w:space="0" w:color="000000"/>
              <w:left w:val="single" w:sz="4" w:space="0" w:color="000000"/>
              <w:bottom w:val="single" w:sz="4" w:space="0" w:color="000000"/>
              <w:right w:val="single" w:sz="4" w:space="0" w:color="000000"/>
            </w:tcBorders>
          </w:tcPr>
          <w:p w14:paraId="2E90E7F4" w14:textId="77777777" w:rsidR="0009623E" w:rsidRDefault="00F00F55">
            <w:pPr>
              <w:pStyle w:val="TableParagraph"/>
              <w:spacing w:before="1" w:line="250" w:lineRule="exact"/>
              <w:ind w:left="107"/>
            </w:pPr>
            <w:r>
              <w:t>Surveyors ensure that seafarers assigned to the ships are familiar with their specific duties</w:t>
            </w:r>
          </w:p>
        </w:tc>
        <w:tc>
          <w:tcPr>
            <w:tcW w:w="2979" w:type="dxa"/>
            <w:tcBorders>
              <w:top w:val="single" w:sz="4" w:space="0" w:color="000000"/>
              <w:left w:val="single" w:sz="4" w:space="0" w:color="000000"/>
              <w:bottom w:val="single" w:sz="4" w:space="0" w:color="000000"/>
            </w:tcBorders>
          </w:tcPr>
          <w:p w14:paraId="081F509D" w14:textId="77777777" w:rsidR="0009623E" w:rsidRDefault="0009623E">
            <w:pPr>
              <w:pStyle w:val="TableParagraph"/>
              <w:rPr>
                <w:rFonts w:ascii="Times New Roman"/>
                <w:sz w:val="20"/>
              </w:rPr>
            </w:pPr>
          </w:p>
        </w:tc>
      </w:tr>
      <w:tr w:rsidR="0009623E" w14:paraId="18F88738" w14:textId="77777777">
        <w:trPr>
          <w:trHeight w:val="746"/>
        </w:trPr>
        <w:tc>
          <w:tcPr>
            <w:tcW w:w="1421" w:type="dxa"/>
            <w:tcBorders>
              <w:top w:val="single" w:sz="4" w:space="0" w:color="000000"/>
              <w:bottom w:val="single" w:sz="4" w:space="0" w:color="000000"/>
              <w:right w:val="single" w:sz="4" w:space="0" w:color="000000"/>
            </w:tcBorders>
          </w:tcPr>
          <w:p w14:paraId="066E968F" w14:textId="77777777" w:rsidR="0009623E" w:rsidRDefault="00F00F55">
            <w:pPr>
              <w:pStyle w:val="TableParagraph"/>
              <w:spacing w:line="246" w:lineRule="exact"/>
              <w:ind w:left="97"/>
            </w:pPr>
            <w:r>
              <w:t>22.3.2</w:t>
            </w:r>
          </w:p>
        </w:tc>
        <w:tc>
          <w:tcPr>
            <w:tcW w:w="5528" w:type="dxa"/>
            <w:tcBorders>
              <w:top w:val="single" w:sz="4" w:space="0" w:color="000000"/>
              <w:left w:val="single" w:sz="4" w:space="0" w:color="000000"/>
              <w:bottom w:val="single" w:sz="4" w:space="0" w:color="000000"/>
              <w:right w:val="single" w:sz="4" w:space="0" w:color="000000"/>
            </w:tcBorders>
          </w:tcPr>
          <w:p w14:paraId="5B92A1D2" w14:textId="77777777" w:rsidR="0009623E" w:rsidRDefault="00F00F55">
            <w:pPr>
              <w:pStyle w:val="TableParagraph"/>
              <w:spacing w:line="237" w:lineRule="auto"/>
              <w:ind w:left="107"/>
            </w:pPr>
            <w:r>
              <w:t>Surveyors ensure that seafarers assigned to the ships are familiar with ship arrangements, installations,</w:t>
            </w:r>
          </w:p>
          <w:p w14:paraId="2356E622" w14:textId="77777777" w:rsidR="0009623E" w:rsidRDefault="00F00F55">
            <w:pPr>
              <w:pStyle w:val="TableParagraph"/>
              <w:spacing w:line="230" w:lineRule="exact"/>
              <w:ind w:left="107"/>
            </w:pPr>
            <w:r>
              <w:t>equipment and procedures</w:t>
            </w:r>
          </w:p>
        </w:tc>
        <w:tc>
          <w:tcPr>
            <w:tcW w:w="2979" w:type="dxa"/>
            <w:tcBorders>
              <w:top w:val="single" w:sz="4" w:space="0" w:color="000000"/>
              <w:left w:val="single" w:sz="4" w:space="0" w:color="000000"/>
              <w:bottom w:val="single" w:sz="4" w:space="0" w:color="000000"/>
            </w:tcBorders>
          </w:tcPr>
          <w:p w14:paraId="57C76EF5" w14:textId="77777777" w:rsidR="0009623E" w:rsidRDefault="0009623E">
            <w:pPr>
              <w:pStyle w:val="TableParagraph"/>
              <w:rPr>
                <w:rFonts w:ascii="Times New Roman"/>
                <w:sz w:val="20"/>
              </w:rPr>
            </w:pPr>
          </w:p>
        </w:tc>
      </w:tr>
    </w:tbl>
    <w:p w14:paraId="11683D7F" w14:textId="77777777" w:rsidR="0009623E" w:rsidRDefault="0009623E">
      <w:pPr>
        <w:rPr>
          <w:rFonts w:ascii="Times New Roman"/>
          <w:sz w:val="20"/>
        </w:rPr>
        <w:sectPr w:rsidR="0009623E">
          <w:headerReference w:type="default" r:id="rId101"/>
          <w:footerReference w:type="default" r:id="rId102"/>
          <w:pgSz w:w="11910" w:h="16840"/>
          <w:pgMar w:top="1380" w:right="860" w:bottom="1000" w:left="760" w:header="856" w:footer="803" w:gutter="0"/>
          <w:cols w:space="720"/>
        </w:sectPr>
      </w:pPr>
    </w:p>
    <w:p w14:paraId="670BF5EB"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1F47741D" w14:textId="77777777">
        <w:trPr>
          <w:trHeight w:val="491"/>
        </w:trPr>
        <w:tc>
          <w:tcPr>
            <w:tcW w:w="1421" w:type="dxa"/>
            <w:vMerge w:val="restart"/>
            <w:tcBorders>
              <w:right w:val="single" w:sz="4" w:space="0" w:color="000000"/>
            </w:tcBorders>
            <w:shd w:val="clear" w:color="auto" w:fill="DBE4F0"/>
          </w:tcPr>
          <w:p w14:paraId="50E62ED5"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299F81E3"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6746B981" w14:textId="77777777" w:rsidR="0009623E" w:rsidRDefault="00F00F55">
            <w:pPr>
              <w:pStyle w:val="TableParagraph"/>
              <w:spacing w:before="124"/>
              <w:ind w:left="108"/>
              <w:rPr>
                <w:b/>
              </w:rPr>
            </w:pPr>
            <w:r>
              <w:rPr>
                <w:b/>
              </w:rPr>
              <w:t>COMPLIANCE ACHIEVED</w:t>
            </w:r>
          </w:p>
        </w:tc>
      </w:tr>
      <w:tr w:rsidR="0009623E" w14:paraId="3ED25E76" w14:textId="77777777">
        <w:trPr>
          <w:trHeight w:val="543"/>
        </w:trPr>
        <w:tc>
          <w:tcPr>
            <w:tcW w:w="1421" w:type="dxa"/>
            <w:vMerge/>
            <w:tcBorders>
              <w:top w:val="nil"/>
              <w:right w:val="single" w:sz="4" w:space="0" w:color="000000"/>
            </w:tcBorders>
            <w:shd w:val="clear" w:color="auto" w:fill="DBE4F0"/>
          </w:tcPr>
          <w:p w14:paraId="133E45BE"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57064F42"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281B6A86" w14:textId="77777777" w:rsidR="0009623E" w:rsidRDefault="00F00F55">
            <w:pPr>
              <w:pStyle w:val="TableParagraph"/>
              <w:spacing w:before="134"/>
              <w:ind w:left="108"/>
              <w:rPr>
                <w:b/>
              </w:rPr>
            </w:pPr>
            <w:r>
              <w:rPr>
                <w:b/>
              </w:rPr>
              <w:t>COMMENT</w:t>
            </w:r>
          </w:p>
        </w:tc>
      </w:tr>
      <w:tr w:rsidR="0009623E" w14:paraId="231CEE5B" w14:textId="77777777">
        <w:trPr>
          <w:trHeight w:val="1009"/>
        </w:trPr>
        <w:tc>
          <w:tcPr>
            <w:tcW w:w="1421" w:type="dxa"/>
            <w:tcBorders>
              <w:bottom w:val="single" w:sz="4" w:space="0" w:color="000000"/>
              <w:right w:val="single" w:sz="4" w:space="0" w:color="000000"/>
            </w:tcBorders>
          </w:tcPr>
          <w:p w14:paraId="277EAF28" w14:textId="77777777" w:rsidR="0009623E" w:rsidRDefault="00F00F55">
            <w:pPr>
              <w:pStyle w:val="TableParagraph"/>
              <w:spacing w:before="6"/>
              <w:ind w:left="97"/>
            </w:pPr>
            <w:r>
              <w:t>22.4</w:t>
            </w:r>
          </w:p>
        </w:tc>
        <w:tc>
          <w:tcPr>
            <w:tcW w:w="5528" w:type="dxa"/>
            <w:tcBorders>
              <w:left w:val="single" w:sz="4" w:space="0" w:color="000000"/>
              <w:bottom w:val="single" w:sz="4" w:space="0" w:color="000000"/>
              <w:right w:val="single" w:sz="4" w:space="0" w:color="000000"/>
            </w:tcBorders>
          </w:tcPr>
          <w:p w14:paraId="421266A6" w14:textId="77777777" w:rsidR="0009623E" w:rsidRDefault="00F00F55">
            <w:pPr>
              <w:pStyle w:val="TableParagraph"/>
              <w:spacing w:before="13" w:line="250" w:lineRule="exact"/>
              <w:ind w:left="107" w:right="92"/>
              <w:jc w:val="both"/>
            </w:pPr>
            <w:r>
              <w:t>Surveyors</w:t>
            </w:r>
            <w:r>
              <w:rPr>
                <w:spacing w:val="-20"/>
              </w:rPr>
              <w:t xml:space="preserve"> </w:t>
            </w:r>
            <w:r>
              <w:t>ensuring</w:t>
            </w:r>
            <w:r>
              <w:rPr>
                <w:spacing w:val="-18"/>
              </w:rPr>
              <w:t xml:space="preserve"> </w:t>
            </w:r>
            <w:r>
              <w:t>that</w:t>
            </w:r>
            <w:r>
              <w:rPr>
                <w:spacing w:val="-21"/>
              </w:rPr>
              <w:t xml:space="preserve"> </w:t>
            </w:r>
            <w:r>
              <w:t>ship's</w:t>
            </w:r>
            <w:r>
              <w:rPr>
                <w:spacing w:val="-19"/>
              </w:rPr>
              <w:t xml:space="preserve"> </w:t>
            </w:r>
            <w:r>
              <w:t>complement,</w:t>
            </w:r>
            <w:r>
              <w:rPr>
                <w:spacing w:val="-23"/>
              </w:rPr>
              <w:t xml:space="preserve"> </w:t>
            </w:r>
            <w:r>
              <w:t>as</w:t>
            </w:r>
            <w:r>
              <w:rPr>
                <w:spacing w:val="-21"/>
              </w:rPr>
              <w:t xml:space="preserve"> </w:t>
            </w:r>
            <w:r>
              <w:t>a</w:t>
            </w:r>
            <w:r>
              <w:rPr>
                <w:spacing w:val="-21"/>
              </w:rPr>
              <w:t xml:space="preserve"> </w:t>
            </w:r>
            <w:r>
              <w:t>whole, can effectively coordinate their activities in an emergency</w:t>
            </w:r>
            <w:r>
              <w:rPr>
                <w:spacing w:val="-31"/>
              </w:rPr>
              <w:t xml:space="preserve"> </w:t>
            </w:r>
            <w:r>
              <w:t>situation</w:t>
            </w:r>
            <w:r>
              <w:rPr>
                <w:spacing w:val="-25"/>
              </w:rPr>
              <w:t xml:space="preserve"> </w:t>
            </w:r>
            <w:r>
              <w:t>and</w:t>
            </w:r>
            <w:r>
              <w:rPr>
                <w:spacing w:val="-25"/>
              </w:rPr>
              <w:t xml:space="preserve"> </w:t>
            </w:r>
            <w:r>
              <w:t>perform</w:t>
            </w:r>
            <w:r>
              <w:rPr>
                <w:spacing w:val="-25"/>
              </w:rPr>
              <w:t xml:space="preserve"> </w:t>
            </w:r>
            <w:r>
              <w:t>functions</w:t>
            </w:r>
            <w:r>
              <w:rPr>
                <w:spacing w:val="-28"/>
              </w:rPr>
              <w:t xml:space="preserve"> </w:t>
            </w:r>
            <w:r>
              <w:rPr>
                <w:spacing w:val="-3"/>
              </w:rPr>
              <w:t>vital</w:t>
            </w:r>
            <w:r>
              <w:rPr>
                <w:spacing w:val="-30"/>
              </w:rPr>
              <w:t xml:space="preserve"> </w:t>
            </w:r>
            <w:r>
              <w:t>to</w:t>
            </w:r>
            <w:r>
              <w:rPr>
                <w:spacing w:val="-29"/>
              </w:rPr>
              <w:t xml:space="preserve"> </w:t>
            </w:r>
            <w:r>
              <w:t>safety or to the prevention or mitigation of</w:t>
            </w:r>
            <w:r>
              <w:rPr>
                <w:spacing w:val="-17"/>
              </w:rPr>
              <w:t xml:space="preserve"> </w:t>
            </w:r>
            <w:r>
              <w:t>pollution</w:t>
            </w:r>
          </w:p>
        </w:tc>
        <w:tc>
          <w:tcPr>
            <w:tcW w:w="2979" w:type="dxa"/>
            <w:tcBorders>
              <w:left w:val="single" w:sz="4" w:space="0" w:color="000000"/>
              <w:bottom w:val="single" w:sz="4" w:space="0" w:color="000000"/>
            </w:tcBorders>
          </w:tcPr>
          <w:p w14:paraId="56F8D554" w14:textId="77777777" w:rsidR="0009623E" w:rsidRDefault="0009623E">
            <w:pPr>
              <w:pStyle w:val="TableParagraph"/>
              <w:rPr>
                <w:rFonts w:ascii="Times New Roman"/>
                <w:sz w:val="20"/>
              </w:rPr>
            </w:pPr>
          </w:p>
        </w:tc>
      </w:tr>
      <w:tr w:rsidR="0009623E" w14:paraId="6239BF0B" w14:textId="77777777">
        <w:trPr>
          <w:trHeight w:val="745"/>
        </w:trPr>
        <w:tc>
          <w:tcPr>
            <w:tcW w:w="1421" w:type="dxa"/>
            <w:tcBorders>
              <w:top w:val="single" w:sz="4" w:space="0" w:color="000000"/>
              <w:bottom w:val="single" w:sz="4" w:space="0" w:color="000000"/>
              <w:right w:val="single" w:sz="4" w:space="0" w:color="000000"/>
            </w:tcBorders>
          </w:tcPr>
          <w:p w14:paraId="27F0CFAF" w14:textId="77777777" w:rsidR="0009623E" w:rsidRDefault="00F00F55">
            <w:pPr>
              <w:pStyle w:val="TableParagraph"/>
              <w:spacing w:line="245" w:lineRule="exact"/>
              <w:ind w:left="97"/>
            </w:pPr>
            <w:r>
              <w:t>22.5</w:t>
            </w:r>
          </w:p>
        </w:tc>
        <w:tc>
          <w:tcPr>
            <w:tcW w:w="5528" w:type="dxa"/>
            <w:tcBorders>
              <w:top w:val="single" w:sz="4" w:space="0" w:color="000000"/>
              <w:left w:val="single" w:sz="4" w:space="0" w:color="000000"/>
              <w:bottom w:val="single" w:sz="4" w:space="0" w:color="000000"/>
              <w:right w:val="single" w:sz="4" w:space="0" w:color="000000"/>
            </w:tcBorders>
          </w:tcPr>
          <w:p w14:paraId="5C5C3002" w14:textId="77777777" w:rsidR="0009623E" w:rsidRDefault="00F00F55">
            <w:pPr>
              <w:pStyle w:val="TableParagraph"/>
              <w:spacing w:line="237" w:lineRule="auto"/>
              <w:ind w:left="107"/>
            </w:pPr>
            <w:r>
              <w:t>Penalties</w:t>
            </w:r>
            <w:r>
              <w:rPr>
                <w:spacing w:val="-21"/>
              </w:rPr>
              <w:t xml:space="preserve"> </w:t>
            </w:r>
            <w:r>
              <w:t>of</w:t>
            </w:r>
            <w:r>
              <w:rPr>
                <w:spacing w:val="-21"/>
              </w:rPr>
              <w:t xml:space="preserve"> </w:t>
            </w:r>
            <w:r>
              <w:t>adequate</w:t>
            </w:r>
            <w:r>
              <w:rPr>
                <w:spacing w:val="-22"/>
              </w:rPr>
              <w:t xml:space="preserve"> </w:t>
            </w:r>
            <w:r>
              <w:t>severity</w:t>
            </w:r>
            <w:r>
              <w:rPr>
                <w:spacing w:val="-28"/>
              </w:rPr>
              <w:t xml:space="preserve"> </w:t>
            </w:r>
            <w:r>
              <w:t>to</w:t>
            </w:r>
            <w:r>
              <w:rPr>
                <w:spacing w:val="-22"/>
              </w:rPr>
              <w:t xml:space="preserve"> </w:t>
            </w:r>
            <w:r>
              <w:t>discourage</w:t>
            </w:r>
            <w:r>
              <w:rPr>
                <w:spacing w:val="-21"/>
              </w:rPr>
              <w:t xml:space="preserve"> </w:t>
            </w:r>
            <w:r>
              <w:t>violation</w:t>
            </w:r>
            <w:r>
              <w:rPr>
                <w:spacing w:val="-22"/>
              </w:rPr>
              <w:t xml:space="preserve"> </w:t>
            </w:r>
            <w:r>
              <w:t>of international rules and standards exist in national</w:t>
            </w:r>
            <w:r>
              <w:rPr>
                <w:spacing w:val="13"/>
              </w:rPr>
              <w:t xml:space="preserve"> </w:t>
            </w:r>
            <w:r>
              <w:t>laws</w:t>
            </w:r>
          </w:p>
          <w:p w14:paraId="57AAA8D9" w14:textId="77777777" w:rsidR="0009623E" w:rsidRDefault="00F00F55">
            <w:pPr>
              <w:pStyle w:val="TableParagraph"/>
              <w:spacing w:line="230" w:lineRule="exact"/>
              <w:ind w:left="107"/>
            </w:pPr>
            <w:r>
              <w:t>and regulations</w:t>
            </w:r>
          </w:p>
        </w:tc>
        <w:tc>
          <w:tcPr>
            <w:tcW w:w="2979" w:type="dxa"/>
            <w:tcBorders>
              <w:top w:val="single" w:sz="4" w:space="0" w:color="000000"/>
              <w:left w:val="single" w:sz="4" w:space="0" w:color="000000"/>
              <w:bottom w:val="single" w:sz="4" w:space="0" w:color="000000"/>
            </w:tcBorders>
          </w:tcPr>
          <w:p w14:paraId="491C6ACB" w14:textId="77777777" w:rsidR="0009623E" w:rsidRDefault="0009623E">
            <w:pPr>
              <w:pStyle w:val="TableParagraph"/>
              <w:rPr>
                <w:rFonts w:ascii="Times New Roman"/>
                <w:sz w:val="20"/>
              </w:rPr>
            </w:pPr>
          </w:p>
        </w:tc>
      </w:tr>
      <w:tr w:rsidR="0009623E" w14:paraId="6AEDB217" w14:textId="77777777">
        <w:trPr>
          <w:trHeight w:val="997"/>
        </w:trPr>
        <w:tc>
          <w:tcPr>
            <w:tcW w:w="1421" w:type="dxa"/>
            <w:tcBorders>
              <w:top w:val="single" w:sz="4" w:space="0" w:color="000000"/>
              <w:bottom w:val="single" w:sz="4" w:space="0" w:color="000000"/>
              <w:right w:val="single" w:sz="4" w:space="0" w:color="000000"/>
            </w:tcBorders>
          </w:tcPr>
          <w:p w14:paraId="5C62E5E8" w14:textId="77777777" w:rsidR="0009623E" w:rsidRDefault="00F00F55">
            <w:pPr>
              <w:pStyle w:val="TableParagraph"/>
              <w:spacing w:line="248" w:lineRule="exact"/>
              <w:ind w:left="97"/>
            </w:pPr>
            <w:r>
              <w:t>22.6</w:t>
            </w:r>
          </w:p>
        </w:tc>
        <w:tc>
          <w:tcPr>
            <w:tcW w:w="5528" w:type="dxa"/>
            <w:tcBorders>
              <w:top w:val="single" w:sz="4" w:space="0" w:color="000000"/>
              <w:left w:val="single" w:sz="4" w:space="0" w:color="000000"/>
              <w:bottom w:val="single" w:sz="4" w:space="0" w:color="000000"/>
              <w:right w:val="single" w:sz="4" w:space="0" w:color="000000"/>
            </w:tcBorders>
          </w:tcPr>
          <w:p w14:paraId="591AD81C" w14:textId="77777777" w:rsidR="0009623E" w:rsidRDefault="00F00F55">
            <w:pPr>
              <w:pStyle w:val="TableParagraph"/>
              <w:spacing w:before="1" w:line="250" w:lineRule="exact"/>
              <w:ind w:left="107" w:right="97"/>
              <w:jc w:val="both"/>
            </w:pPr>
            <w:r>
              <w:t>Capability to institute proceedings – after an investigation</w:t>
            </w:r>
            <w:r>
              <w:rPr>
                <w:spacing w:val="-18"/>
              </w:rPr>
              <w:t xml:space="preserve"> </w:t>
            </w:r>
            <w:r>
              <w:t>has</w:t>
            </w:r>
            <w:r>
              <w:rPr>
                <w:spacing w:val="-18"/>
              </w:rPr>
              <w:t xml:space="preserve"> </w:t>
            </w:r>
            <w:r>
              <w:t>been</w:t>
            </w:r>
            <w:r>
              <w:rPr>
                <w:spacing w:val="-19"/>
              </w:rPr>
              <w:t xml:space="preserve"> </w:t>
            </w:r>
            <w:r>
              <w:t>conducted</w:t>
            </w:r>
            <w:r>
              <w:rPr>
                <w:spacing w:val="-13"/>
              </w:rPr>
              <w:t xml:space="preserve"> </w:t>
            </w:r>
            <w:r>
              <w:t>–</w:t>
            </w:r>
            <w:r>
              <w:rPr>
                <w:spacing w:val="-18"/>
              </w:rPr>
              <w:t xml:space="preserve"> </w:t>
            </w:r>
            <w:r>
              <w:t>against</w:t>
            </w:r>
            <w:r>
              <w:rPr>
                <w:spacing w:val="-22"/>
              </w:rPr>
              <w:t xml:space="preserve"> </w:t>
            </w:r>
            <w:r>
              <w:t>ships</w:t>
            </w:r>
            <w:r>
              <w:rPr>
                <w:spacing w:val="-20"/>
              </w:rPr>
              <w:t xml:space="preserve"> </w:t>
            </w:r>
            <w:r>
              <w:t>which have violated international rules and standards, irrespective of where the violation has</w:t>
            </w:r>
            <w:r>
              <w:rPr>
                <w:spacing w:val="-19"/>
              </w:rPr>
              <w:t xml:space="preserve"> </w:t>
            </w:r>
            <w:r>
              <w:t>occurred</w:t>
            </w:r>
          </w:p>
        </w:tc>
        <w:tc>
          <w:tcPr>
            <w:tcW w:w="2979" w:type="dxa"/>
            <w:tcBorders>
              <w:top w:val="single" w:sz="4" w:space="0" w:color="000000"/>
              <w:left w:val="single" w:sz="4" w:space="0" w:color="000000"/>
              <w:bottom w:val="single" w:sz="4" w:space="0" w:color="000000"/>
            </w:tcBorders>
          </w:tcPr>
          <w:p w14:paraId="75E19A69" w14:textId="77777777" w:rsidR="0009623E" w:rsidRDefault="0009623E">
            <w:pPr>
              <w:pStyle w:val="TableParagraph"/>
              <w:rPr>
                <w:rFonts w:ascii="Times New Roman"/>
                <w:sz w:val="20"/>
              </w:rPr>
            </w:pPr>
          </w:p>
        </w:tc>
      </w:tr>
      <w:tr w:rsidR="0009623E" w14:paraId="2ED3F24B" w14:textId="77777777">
        <w:trPr>
          <w:trHeight w:val="995"/>
        </w:trPr>
        <w:tc>
          <w:tcPr>
            <w:tcW w:w="1421" w:type="dxa"/>
            <w:tcBorders>
              <w:top w:val="single" w:sz="4" w:space="0" w:color="000000"/>
              <w:bottom w:val="single" w:sz="4" w:space="0" w:color="000000"/>
              <w:right w:val="single" w:sz="4" w:space="0" w:color="000000"/>
            </w:tcBorders>
          </w:tcPr>
          <w:p w14:paraId="3BD6179D" w14:textId="77777777" w:rsidR="0009623E" w:rsidRDefault="00F00F55">
            <w:pPr>
              <w:pStyle w:val="TableParagraph"/>
              <w:spacing w:line="246" w:lineRule="exact"/>
              <w:ind w:left="97"/>
            </w:pPr>
            <w:r>
              <w:t>22.7</w:t>
            </w:r>
          </w:p>
        </w:tc>
        <w:tc>
          <w:tcPr>
            <w:tcW w:w="5528" w:type="dxa"/>
            <w:tcBorders>
              <w:top w:val="single" w:sz="4" w:space="0" w:color="000000"/>
              <w:left w:val="single" w:sz="4" w:space="0" w:color="000000"/>
              <w:bottom w:val="single" w:sz="4" w:space="0" w:color="000000"/>
              <w:right w:val="single" w:sz="4" w:space="0" w:color="000000"/>
            </w:tcBorders>
          </w:tcPr>
          <w:p w14:paraId="1F54B43C" w14:textId="77777777" w:rsidR="0009623E" w:rsidRDefault="00F00F55">
            <w:pPr>
              <w:pStyle w:val="TableParagraph"/>
              <w:spacing w:line="237" w:lineRule="auto"/>
              <w:ind w:left="107" w:right="83"/>
            </w:pPr>
            <w:r>
              <w:t>Penalties of adequate severity to discourage violations of</w:t>
            </w:r>
            <w:r>
              <w:rPr>
                <w:spacing w:val="-20"/>
              </w:rPr>
              <w:t xml:space="preserve"> </w:t>
            </w:r>
            <w:r>
              <w:t>international</w:t>
            </w:r>
            <w:r>
              <w:rPr>
                <w:spacing w:val="-22"/>
              </w:rPr>
              <w:t xml:space="preserve"> </w:t>
            </w:r>
            <w:r>
              <w:t>rules</w:t>
            </w:r>
            <w:r>
              <w:rPr>
                <w:spacing w:val="-19"/>
              </w:rPr>
              <w:t xml:space="preserve"> </w:t>
            </w:r>
            <w:r>
              <w:t>and</w:t>
            </w:r>
            <w:r>
              <w:rPr>
                <w:spacing w:val="-23"/>
              </w:rPr>
              <w:t xml:space="preserve"> </w:t>
            </w:r>
            <w:r>
              <w:rPr>
                <w:spacing w:val="-3"/>
              </w:rPr>
              <w:t>standards</w:t>
            </w:r>
            <w:r>
              <w:rPr>
                <w:spacing w:val="-25"/>
              </w:rPr>
              <w:t xml:space="preserve"> </w:t>
            </w:r>
            <w:r>
              <w:t>by</w:t>
            </w:r>
            <w:r>
              <w:rPr>
                <w:spacing w:val="-31"/>
              </w:rPr>
              <w:t xml:space="preserve"> </w:t>
            </w:r>
            <w:r>
              <w:rPr>
                <w:spacing w:val="-3"/>
              </w:rPr>
              <w:t>individuals</w:t>
            </w:r>
            <w:r>
              <w:rPr>
                <w:spacing w:val="-24"/>
              </w:rPr>
              <w:t xml:space="preserve"> </w:t>
            </w:r>
            <w:r>
              <w:t>issued</w:t>
            </w:r>
          </w:p>
          <w:p w14:paraId="0F931F3E" w14:textId="77777777" w:rsidR="0009623E" w:rsidRDefault="00F00F55">
            <w:pPr>
              <w:pStyle w:val="TableParagraph"/>
              <w:spacing w:line="250" w:lineRule="exact"/>
              <w:ind w:left="107"/>
            </w:pPr>
            <w:r>
              <w:t>with certificates or endorsements under their authority exist in national laws and regulations</w:t>
            </w:r>
          </w:p>
        </w:tc>
        <w:tc>
          <w:tcPr>
            <w:tcW w:w="2979" w:type="dxa"/>
            <w:tcBorders>
              <w:top w:val="single" w:sz="4" w:space="0" w:color="000000"/>
              <w:left w:val="single" w:sz="4" w:space="0" w:color="000000"/>
              <w:bottom w:val="single" w:sz="4" w:space="0" w:color="000000"/>
            </w:tcBorders>
          </w:tcPr>
          <w:p w14:paraId="1A223EE7" w14:textId="77777777" w:rsidR="0009623E" w:rsidRDefault="0009623E">
            <w:pPr>
              <w:pStyle w:val="TableParagraph"/>
              <w:rPr>
                <w:rFonts w:ascii="Times New Roman"/>
                <w:sz w:val="20"/>
              </w:rPr>
            </w:pPr>
          </w:p>
        </w:tc>
      </w:tr>
      <w:tr w:rsidR="0009623E" w14:paraId="5CB65CEB" w14:textId="77777777">
        <w:trPr>
          <w:trHeight w:val="1242"/>
        </w:trPr>
        <w:tc>
          <w:tcPr>
            <w:tcW w:w="1421" w:type="dxa"/>
            <w:tcBorders>
              <w:top w:val="single" w:sz="4" w:space="0" w:color="000000"/>
              <w:bottom w:val="single" w:sz="4" w:space="0" w:color="000000"/>
              <w:right w:val="single" w:sz="4" w:space="0" w:color="000000"/>
            </w:tcBorders>
          </w:tcPr>
          <w:p w14:paraId="140300F0" w14:textId="77777777" w:rsidR="0009623E" w:rsidRDefault="00F00F55">
            <w:pPr>
              <w:pStyle w:val="TableParagraph"/>
              <w:spacing w:line="243" w:lineRule="exact"/>
              <w:ind w:left="97"/>
            </w:pPr>
            <w:r>
              <w:t>22.8</w:t>
            </w:r>
          </w:p>
        </w:tc>
        <w:tc>
          <w:tcPr>
            <w:tcW w:w="5528" w:type="dxa"/>
            <w:tcBorders>
              <w:top w:val="single" w:sz="4" w:space="0" w:color="000000"/>
              <w:left w:val="single" w:sz="4" w:space="0" w:color="000000"/>
              <w:bottom w:val="single" w:sz="4" w:space="0" w:color="000000"/>
              <w:right w:val="single" w:sz="4" w:space="0" w:color="000000"/>
            </w:tcBorders>
          </w:tcPr>
          <w:p w14:paraId="5247BAEC" w14:textId="77777777" w:rsidR="0009623E" w:rsidRDefault="00F00F55">
            <w:pPr>
              <w:pStyle w:val="TableParagraph"/>
              <w:spacing w:line="237" w:lineRule="auto"/>
              <w:ind w:left="107" w:right="97"/>
              <w:jc w:val="both"/>
            </w:pPr>
            <w:r>
              <w:t>Capability to institute proceedings – after an investigation has been conducted – against individuals holding</w:t>
            </w:r>
            <w:r>
              <w:rPr>
                <w:spacing w:val="-11"/>
              </w:rPr>
              <w:t xml:space="preserve"> </w:t>
            </w:r>
            <w:r>
              <w:t>certificates</w:t>
            </w:r>
            <w:r>
              <w:rPr>
                <w:spacing w:val="-11"/>
              </w:rPr>
              <w:t xml:space="preserve"> </w:t>
            </w:r>
            <w:r>
              <w:t>or</w:t>
            </w:r>
            <w:r>
              <w:rPr>
                <w:spacing w:val="-12"/>
              </w:rPr>
              <w:t xml:space="preserve"> </w:t>
            </w:r>
            <w:r>
              <w:t>endorsements</w:t>
            </w:r>
            <w:r>
              <w:rPr>
                <w:spacing w:val="-12"/>
              </w:rPr>
              <w:t xml:space="preserve"> </w:t>
            </w:r>
            <w:r>
              <w:t>who</w:t>
            </w:r>
            <w:r>
              <w:rPr>
                <w:spacing w:val="-13"/>
              </w:rPr>
              <w:t xml:space="preserve"> </w:t>
            </w:r>
            <w:r>
              <w:t>have</w:t>
            </w:r>
            <w:r>
              <w:rPr>
                <w:spacing w:val="-13"/>
              </w:rPr>
              <w:t xml:space="preserve"> </w:t>
            </w:r>
            <w:r>
              <w:t>violated international</w:t>
            </w:r>
            <w:r>
              <w:rPr>
                <w:spacing w:val="-10"/>
              </w:rPr>
              <w:t xml:space="preserve"> </w:t>
            </w:r>
            <w:r>
              <w:t>rules</w:t>
            </w:r>
            <w:r>
              <w:rPr>
                <w:spacing w:val="-8"/>
              </w:rPr>
              <w:t xml:space="preserve"> </w:t>
            </w:r>
            <w:r>
              <w:t>and</w:t>
            </w:r>
            <w:r>
              <w:rPr>
                <w:spacing w:val="-9"/>
              </w:rPr>
              <w:t xml:space="preserve"> </w:t>
            </w:r>
            <w:r>
              <w:t>standards,</w:t>
            </w:r>
            <w:r>
              <w:rPr>
                <w:spacing w:val="-12"/>
              </w:rPr>
              <w:t xml:space="preserve"> </w:t>
            </w:r>
            <w:r>
              <w:t>irrespective</w:t>
            </w:r>
            <w:r>
              <w:rPr>
                <w:spacing w:val="-11"/>
              </w:rPr>
              <w:t xml:space="preserve"> </w:t>
            </w:r>
            <w:r>
              <w:t>of</w:t>
            </w:r>
            <w:r>
              <w:rPr>
                <w:spacing w:val="-9"/>
              </w:rPr>
              <w:t xml:space="preserve"> </w:t>
            </w:r>
            <w:r>
              <w:t>where</w:t>
            </w:r>
          </w:p>
          <w:p w14:paraId="24DAD15E" w14:textId="77777777" w:rsidR="0009623E" w:rsidRDefault="00F00F55">
            <w:pPr>
              <w:pStyle w:val="TableParagraph"/>
              <w:spacing w:line="229" w:lineRule="exact"/>
              <w:ind w:left="107"/>
              <w:jc w:val="both"/>
            </w:pPr>
            <w:r>
              <w:t>the violation has occurred</w:t>
            </w:r>
          </w:p>
        </w:tc>
        <w:tc>
          <w:tcPr>
            <w:tcW w:w="2979" w:type="dxa"/>
            <w:tcBorders>
              <w:top w:val="single" w:sz="4" w:space="0" w:color="000000"/>
              <w:left w:val="single" w:sz="4" w:space="0" w:color="000000"/>
              <w:bottom w:val="single" w:sz="4" w:space="0" w:color="000000"/>
            </w:tcBorders>
          </w:tcPr>
          <w:p w14:paraId="799ED09F" w14:textId="77777777" w:rsidR="0009623E" w:rsidRDefault="0009623E">
            <w:pPr>
              <w:pStyle w:val="TableParagraph"/>
              <w:rPr>
                <w:rFonts w:ascii="Times New Roman"/>
                <w:sz w:val="20"/>
              </w:rPr>
            </w:pPr>
          </w:p>
        </w:tc>
      </w:tr>
      <w:tr w:rsidR="0009623E" w14:paraId="6A1187DD" w14:textId="77777777">
        <w:trPr>
          <w:trHeight w:val="498"/>
        </w:trPr>
        <w:tc>
          <w:tcPr>
            <w:tcW w:w="1421" w:type="dxa"/>
            <w:tcBorders>
              <w:top w:val="single" w:sz="4" w:space="0" w:color="000000"/>
              <w:bottom w:val="single" w:sz="4" w:space="0" w:color="000000"/>
              <w:right w:val="single" w:sz="4" w:space="0" w:color="000000"/>
            </w:tcBorders>
          </w:tcPr>
          <w:p w14:paraId="5B1798A2" w14:textId="77777777" w:rsidR="0009623E" w:rsidRDefault="00F00F55">
            <w:pPr>
              <w:pStyle w:val="TableParagraph"/>
              <w:spacing w:line="248" w:lineRule="exact"/>
              <w:ind w:left="97"/>
            </w:pPr>
            <w:r>
              <w:t>23</w:t>
            </w:r>
          </w:p>
        </w:tc>
        <w:tc>
          <w:tcPr>
            <w:tcW w:w="5528" w:type="dxa"/>
            <w:tcBorders>
              <w:top w:val="single" w:sz="4" w:space="0" w:color="000000"/>
              <w:left w:val="single" w:sz="4" w:space="0" w:color="000000"/>
              <w:bottom w:val="single" w:sz="4" w:space="0" w:color="000000"/>
              <w:right w:val="single" w:sz="4" w:space="0" w:color="000000"/>
            </w:tcBorders>
          </w:tcPr>
          <w:p w14:paraId="334762F5" w14:textId="77777777" w:rsidR="0009623E" w:rsidRDefault="00F00F55">
            <w:pPr>
              <w:pStyle w:val="TableParagraph"/>
              <w:spacing w:before="1" w:line="250" w:lineRule="exact"/>
              <w:ind w:left="107"/>
            </w:pPr>
            <w:r>
              <w:t>Control and monitoring programme developed and implemented</w:t>
            </w:r>
          </w:p>
        </w:tc>
        <w:tc>
          <w:tcPr>
            <w:tcW w:w="2979" w:type="dxa"/>
            <w:tcBorders>
              <w:top w:val="single" w:sz="4" w:space="0" w:color="000000"/>
              <w:left w:val="single" w:sz="4" w:space="0" w:color="000000"/>
              <w:bottom w:val="single" w:sz="4" w:space="0" w:color="000000"/>
            </w:tcBorders>
          </w:tcPr>
          <w:p w14:paraId="54AC1E41" w14:textId="77777777" w:rsidR="0009623E" w:rsidRDefault="0009623E">
            <w:pPr>
              <w:pStyle w:val="TableParagraph"/>
              <w:rPr>
                <w:rFonts w:ascii="Times New Roman"/>
                <w:sz w:val="20"/>
              </w:rPr>
            </w:pPr>
          </w:p>
        </w:tc>
      </w:tr>
      <w:tr w:rsidR="0009623E" w14:paraId="700C9D63" w14:textId="77777777">
        <w:trPr>
          <w:trHeight w:val="496"/>
        </w:trPr>
        <w:tc>
          <w:tcPr>
            <w:tcW w:w="1421" w:type="dxa"/>
            <w:tcBorders>
              <w:top w:val="single" w:sz="4" w:space="0" w:color="000000"/>
              <w:bottom w:val="single" w:sz="4" w:space="0" w:color="000000"/>
              <w:right w:val="single" w:sz="4" w:space="0" w:color="000000"/>
            </w:tcBorders>
          </w:tcPr>
          <w:p w14:paraId="3D962AD6" w14:textId="77777777" w:rsidR="0009623E" w:rsidRDefault="00F00F55">
            <w:pPr>
              <w:pStyle w:val="TableParagraph"/>
              <w:spacing w:line="246" w:lineRule="exact"/>
              <w:ind w:left="97"/>
            </w:pPr>
            <w:r>
              <w:t>23.1</w:t>
            </w:r>
          </w:p>
        </w:tc>
        <w:tc>
          <w:tcPr>
            <w:tcW w:w="5528" w:type="dxa"/>
            <w:tcBorders>
              <w:top w:val="single" w:sz="4" w:space="0" w:color="000000"/>
              <w:left w:val="single" w:sz="4" w:space="0" w:color="000000"/>
              <w:bottom w:val="single" w:sz="4" w:space="0" w:color="000000"/>
              <w:right w:val="single" w:sz="4" w:space="0" w:color="000000"/>
            </w:tcBorders>
          </w:tcPr>
          <w:p w14:paraId="44F62FC1" w14:textId="77777777" w:rsidR="0009623E" w:rsidRDefault="00F00F55">
            <w:pPr>
              <w:pStyle w:val="TableParagraph"/>
              <w:spacing w:line="244" w:lineRule="exact"/>
              <w:ind w:left="107"/>
            </w:pPr>
            <w:r>
              <w:t>Prompt and thorough casualty investigations, with</w:t>
            </w:r>
          </w:p>
          <w:p w14:paraId="3392DB0D" w14:textId="77777777" w:rsidR="0009623E" w:rsidRDefault="00F00F55">
            <w:pPr>
              <w:pStyle w:val="TableParagraph"/>
              <w:spacing w:line="232" w:lineRule="exact"/>
              <w:ind w:left="107"/>
            </w:pPr>
            <w:r>
              <w:t>reporting to IMO, provided</w:t>
            </w:r>
          </w:p>
        </w:tc>
        <w:tc>
          <w:tcPr>
            <w:tcW w:w="2979" w:type="dxa"/>
            <w:tcBorders>
              <w:top w:val="single" w:sz="4" w:space="0" w:color="000000"/>
              <w:left w:val="single" w:sz="4" w:space="0" w:color="000000"/>
              <w:bottom w:val="single" w:sz="4" w:space="0" w:color="000000"/>
            </w:tcBorders>
          </w:tcPr>
          <w:p w14:paraId="23EA56B2" w14:textId="77777777" w:rsidR="0009623E" w:rsidRDefault="0009623E">
            <w:pPr>
              <w:pStyle w:val="TableParagraph"/>
              <w:rPr>
                <w:rFonts w:ascii="Times New Roman"/>
                <w:sz w:val="20"/>
              </w:rPr>
            </w:pPr>
          </w:p>
        </w:tc>
      </w:tr>
      <w:tr w:rsidR="0009623E" w14:paraId="22797C67" w14:textId="77777777">
        <w:trPr>
          <w:trHeight w:val="249"/>
        </w:trPr>
        <w:tc>
          <w:tcPr>
            <w:tcW w:w="1421" w:type="dxa"/>
            <w:tcBorders>
              <w:top w:val="single" w:sz="4" w:space="0" w:color="000000"/>
              <w:bottom w:val="single" w:sz="4" w:space="0" w:color="000000"/>
              <w:right w:val="single" w:sz="4" w:space="0" w:color="000000"/>
            </w:tcBorders>
          </w:tcPr>
          <w:p w14:paraId="2EFEDE0B" w14:textId="77777777" w:rsidR="0009623E" w:rsidRDefault="00F00F55">
            <w:pPr>
              <w:pStyle w:val="TableParagraph"/>
              <w:spacing w:line="229" w:lineRule="exact"/>
              <w:ind w:left="97"/>
            </w:pPr>
            <w:r>
              <w:t>23.2</w:t>
            </w:r>
          </w:p>
        </w:tc>
        <w:tc>
          <w:tcPr>
            <w:tcW w:w="5528" w:type="dxa"/>
            <w:tcBorders>
              <w:top w:val="single" w:sz="4" w:space="0" w:color="000000"/>
              <w:left w:val="single" w:sz="4" w:space="0" w:color="000000"/>
              <w:bottom w:val="single" w:sz="4" w:space="0" w:color="000000"/>
              <w:right w:val="single" w:sz="4" w:space="0" w:color="000000"/>
            </w:tcBorders>
          </w:tcPr>
          <w:p w14:paraId="0299283D" w14:textId="77777777" w:rsidR="0009623E" w:rsidRDefault="00F00F55">
            <w:pPr>
              <w:pStyle w:val="TableParagraph"/>
              <w:spacing w:line="229" w:lineRule="exact"/>
              <w:ind w:left="107"/>
            </w:pPr>
            <w:r>
              <w:t>Statistical data collected and trend analyses conducted</w:t>
            </w:r>
          </w:p>
        </w:tc>
        <w:tc>
          <w:tcPr>
            <w:tcW w:w="2979" w:type="dxa"/>
            <w:tcBorders>
              <w:top w:val="single" w:sz="4" w:space="0" w:color="000000"/>
              <w:left w:val="single" w:sz="4" w:space="0" w:color="000000"/>
              <w:bottom w:val="single" w:sz="4" w:space="0" w:color="000000"/>
            </w:tcBorders>
          </w:tcPr>
          <w:p w14:paraId="48A95047" w14:textId="77777777" w:rsidR="0009623E" w:rsidRDefault="0009623E">
            <w:pPr>
              <w:pStyle w:val="TableParagraph"/>
              <w:rPr>
                <w:rFonts w:ascii="Times New Roman"/>
                <w:sz w:val="18"/>
              </w:rPr>
            </w:pPr>
          </w:p>
        </w:tc>
      </w:tr>
      <w:tr w:rsidR="0009623E" w14:paraId="62CFCD69" w14:textId="77777777">
        <w:trPr>
          <w:trHeight w:val="499"/>
        </w:trPr>
        <w:tc>
          <w:tcPr>
            <w:tcW w:w="1421" w:type="dxa"/>
            <w:tcBorders>
              <w:top w:val="single" w:sz="4" w:space="0" w:color="000000"/>
              <w:bottom w:val="single" w:sz="4" w:space="0" w:color="000000"/>
              <w:right w:val="single" w:sz="4" w:space="0" w:color="000000"/>
            </w:tcBorders>
          </w:tcPr>
          <w:p w14:paraId="29A64646" w14:textId="77777777" w:rsidR="0009623E" w:rsidRDefault="00F00F55">
            <w:pPr>
              <w:pStyle w:val="TableParagraph"/>
              <w:spacing w:line="248" w:lineRule="exact"/>
              <w:ind w:left="97"/>
            </w:pPr>
            <w:r>
              <w:t>23.3</w:t>
            </w:r>
          </w:p>
        </w:tc>
        <w:tc>
          <w:tcPr>
            <w:tcW w:w="5528" w:type="dxa"/>
            <w:tcBorders>
              <w:top w:val="single" w:sz="4" w:space="0" w:color="000000"/>
              <w:left w:val="single" w:sz="4" w:space="0" w:color="000000"/>
              <w:bottom w:val="single" w:sz="4" w:space="0" w:color="000000"/>
              <w:right w:val="single" w:sz="4" w:space="0" w:color="000000"/>
            </w:tcBorders>
          </w:tcPr>
          <w:p w14:paraId="6AE2B083" w14:textId="77777777" w:rsidR="0009623E" w:rsidRDefault="00F00F55">
            <w:pPr>
              <w:pStyle w:val="TableParagraph"/>
              <w:spacing w:before="1" w:line="250" w:lineRule="exact"/>
              <w:ind w:left="107"/>
            </w:pPr>
            <w:r>
              <w:t>Timely response to deficiencies and alleged pollution incidents reported by port or coastal States</w:t>
            </w:r>
          </w:p>
        </w:tc>
        <w:tc>
          <w:tcPr>
            <w:tcW w:w="2979" w:type="dxa"/>
            <w:tcBorders>
              <w:top w:val="single" w:sz="4" w:space="0" w:color="000000"/>
              <w:left w:val="single" w:sz="4" w:space="0" w:color="000000"/>
              <w:bottom w:val="single" w:sz="4" w:space="0" w:color="000000"/>
            </w:tcBorders>
          </w:tcPr>
          <w:p w14:paraId="159A7D90" w14:textId="77777777" w:rsidR="0009623E" w:rsidRDefault="0009623E">
            <w:pPr>
              <w:pStyle w:val="TableParagraph"/>
              <w:rPr>
                <w:rFonts w:ascii="Times New Roman"/>
                <w:sz w:val="20"/>
              </w:rPr>
            </w:pPr>
          </w:p>
        </w:tc>
      </w:tr>
      <w:tr w:rsidR="0009623E" w14:paraId="2E464892" w14:textId="77777777">
        <w:trPr>
          <w:trHeight w:val="496"/>
        </w:trPr>
        <w:tc>
          <w:tcPr>
            <w:tcW w:w="1421" w:type="dxa"/>
            <w:tcBorders>
              <w:top w:val="single" w:sz="4" w:space="0" w:color="000000"/>
              <w:bottom w:val="single" w:sz="4" w:space="0" w:color="000000"/>
              <w:right w:val="single" w:sz="4" w:space="0" w:color="000000"/>
            </w:tcBorders>
          </w:tcPr>
          <w:p w14:paraId="590815A7" w14:textId="77777777" w:rsidR="0009623E" w:rsidRDefault="00F00F55">
            <w:pPr>
              <w:pStyle w:val="TableParagraph"/>
              <w:spacing w:line="246" w:lineRule="exact"/>
              <w:ind w:left="97"/>
            </w:pPr>
            <w:r>
              <w:t>24.5</w:t>
            </w:r>
          </w:p>
        </w:tc>
        <w:tc>
          <w:tcPr>
            <w:tcW w:w="5528" w:type="dxa"/>
            <w:tcBorders>
              <w:top w:val="single" w:sz="4" w:space="0" w:color="000000"/>
              <w:left w:val="single" w:sz="4" w:space="0" w:color="000000"/>
              <w:bottom w:val="single" w:sz="4" w:space="0" w:color="000000"/>
              <w:right w:val="single" w:sz="4" w:space="0" w:color="000000"/>
            </w:tcBorders>
          </w:tcPr>
          <w:p w14:paraId="26337FB6" w14:textId="77777777" w:rsidR="0009623E" w:rsidRDefault="00F00F55">
            <w:pPr>
              <w:pStyle w:val="TableParagraph"/>
              <w:spacing w:line="250" w:lineRule="exact"/>
              <w:ind w:left="107"/>
            </w:pPr>
            <w:r>
              <w:t>Training and oversight of the activities of flag State surveyors and investigators ensured</w:t>
            </w:r>
          </w:p>
        </w:tc>
        <w:tc>
          <w:tcPr>
            <w:tcW w:w="2979" w:type="dxa"/>
            <w:tcBorders>
              <w:top w:val="single" w:sz="4" w:space="0" w:color="000000"/>
              <w:left w:val="single" w:sz="4" w:space="0" w:color="000000"/>
              <w:bottom w:val="single" w:sz="4" w:space="0" w:color="000000"/>
            </w:tcBorders>
          </w:tcPr>
          <w:p w14:paraId="20B72D01" w14:textId="77777777" w:rsidR="0009623E" w:rsidRDefault="0009623E">
            <w:pPr>
              <w:pStyle w:val="TableParagraph"/>
              <w:rPr>
                <w:rFonts w:ascii="Times New Roman"/>
                <w:sz w:val="20"/>
              </w:rPr>
            </w:pPr>
          </w:p>
        </w:tc>
      </w:tr>
      <w:tr w:rsidR="0009623E" w14:paraId="6AA8B4EA" w14:textId="77777777">
        <w:trPr>
          <w:trHeight w:val="745"/>
        </w:trPr>
        <w:tc>
          <w:tcPr>
            <w:tcW w:w="1421" w:type="dxa"/>
            <w:tcBorders>
              <w:top w:val="single" w:sz="4" w:space="0" w:color="000000"/>
              <w:bottom w:val="single" w:sz="4" w:space="0" w:color="000000"/>
              <w:right w:val="single" w:sz="4" w:space="0" w:color="000000"/>
            </w:tcBorders>
          </w:tcPr>
          <w:p w14:paraId="595ACE46" w14:textId="77777777" w:rsidR="0009623E" w:rsidRDefault="00F00F55">
            <w:pPr>
              <w:pStyle w:val="TableParagraph"/>
              <w:spacing w:line="245" w:lineRule="exact"/>
              <w:ind w:left="97"/>
            </w:pPr>
            <w:r>
              <w:t>25</w:t>
            </w:r>
          </w:p>
        </w:tc>
        <w:tc>
          <w:tcPr>
            <w:tcW w:w="5528" w:type="dxa"/>
            <w:tcBorders>
              <w:top w:val="single" w:sz="4" w:space="0" w:color="000000"/>
              <w:left w:val="single" w:sz="4" w:space="0" w:color="000000"/>
              <w:bottom w:val="single" w:sz="4" w:space="0" w:color="000000"/>
              <w:right w:val="single" w:sz="4" w:space="0" w:color="000000"/>
            </w:tcBorders>
          </w:tcPr>
          <w:p w14:paraId="0BA826FA" w14:textId="77777777" w:rsidR="0009623E" w:rsidRDefault="00F00F55">
            <w:pPr>
              <w:pStyle w:val="TableParagraph"/>
              <w:spacing w:line="243" w:lineRule="exact"/>
              <w:ind w:left="107"/>
            </w:pPr>
            <w:r>
              <w:t>Appropriate</w:t>
            </w:r>
            <w:r>
              <w:rPr>
                <w:spacing w:val="-19"/>
              </w:rPr>
              <w:t xml:space="preserve"> </w:t>
            </w:r>
            <w:r>
              <w:t>corrective</w:t>
            </w:r>
            <w:r>
              <w:rPr>
                <w:spacing w:val="-18"/>
              </w:rPr>
              <w:t xml:space="preserve"> </w:t>
            </w:r>
            <w:r>
              <w:t>measures</w:t>
            </w:r>
            <w:r>
              <w:rPr>
                <w:spacing w:val="-18"/>
              </w:rPr>
              <w:t xml:space="preserve"> </w:t>
            </w:r>
            <w:r>
              <w:t>to</w:t>
            </w:r>
            <w:r>
              <w:rPr>
                <w:spacing w:val="-18"/>
              </w:rPr>
              <w:t xml:space="preserve"> </w:t>
            </w:r>
            <w:r>
              <w:t>bring</w:t>
            </w:r>
            <w:r>
              <w:rPr>
                <w:spacing w:val="-20"/>
              </w:rPr>
              <w:t xml:space="preserve"> </w:t>
            </w:r>
            <w:r>
              <w:t>own</w:t>
            </w:r>
            <w:r>
              <w:rPr>
                <w:spacing w:val="-19"/>
              </w:rPr>
              <w:t xml:space="preserve"> </w:t>
            </w:r>
            <w:r>
              <w:t>ships</w:t>
            </w:r>
            <w:r>
              <w:rPr>
                <w:spacing w:val="-19"/>
              </w:rPr>
              <w:t xml:space="preserve"> </w:t>
            </w:r>
            <w:r>
              <w:t>into</w:t>
            </w:r>
          </w:p>
          <w:p w14:paraId="4CEC0C9A" w14:textId="77777777" w:rsidR="0009623E" w:rsidRDefault="00F00F55">
            <w:pPr>
              <w:pStyle w:val="TableParagraph"/>
              <w:spacing w:before="4" w:line="250" w:lineRule="exact"/>
              <w:ind w:left="107"/>
            </w:pPr>
            <w:r>
              <w:t>compliance</w:t>
            </w:r>
            <w:r>
              <w:rPr>
                <w:spacing w:val="-22"/>
              </w:rPr>
              <w:t xml:space="preserve"> </w:t>
            </w:r>
            <w:r>
              <w:t>with</w:t>
            </w:r>
            <w:r>
              <w:rPr>
                <w:spacing w:val="-22"/>
              </w:rPr>
              <w:t xml:space="preserve"> </w:t>
            </w:r>
            <w:r>
              <w:t>the</w:t>
            </w:r>
            <w:r>
              <w:rPr>
                <w:spacing w:val="-22"/>
              </w:rPr>
              <w:t xml:space="preserve"> </w:t>
            </w:r>
            <w:r>
              <w:t>applicable</w:t>
            </w:r>
            <w:r>
              <w:rPr>
                <w:spacing w:val="-26"/>
              </w:rPr>
              <w:t xml:space="preserve"> </w:t>
            </w:r>
            <w:r>
              <w:rPr>
                <w:spacing w:val="-3"/>
              </w:rPr>
              <w:t>international</w:t>
            </w:r>
            <w:r>
              <w:rPr>
                <w:spacing w:val="-27"/>
              </w:rPr>
              <w:t xml:space="preserve"> </w:t>
            </w:r>
            <w:r>
              <w:rPr>
                <w:spacing w:val="-3"/>
              </w:rPr>
              <w:t xml:space="preserve">conventions </w:t>
            </w:r>
            <w:r>
              <w:t>can be</w:t>
            </w:r>
            <w:r>
              <w:rPr>
                <w:spacing w:val="-3"/>
              </w:rPr>
              <w:t xml:space="preserve"> </w:t>
            </w:r>
            <w:r>
              <w:t>taken</w:t>
            </w:r>
          </w:p>
        </w:tc>
        <w:tc>
          <w:tcPr>
            <w:tcW w:w="2979" w:type="dxa"/>
            <w:tcBorders>
              <w:top w:val="single" w:sz="4" w:space="0" w:color="000000"/>
              <w:left w:val="single" w:sz="4" w:space="0" w:color="000000"/>
              <w:bottom w:val="single" w:sz="4" w:space="0" w:color="000000"/>
            </w:tcBorders>
          </w:tcPr>
          <w:p w14:paraId="16AC4A3D" w14:textId="77777777" w:rsidR="0009623E" w:rsidRDefault="0009623E">
            <w:pPr>
              <w:pStyle w:val="TableParagraph"/>
              <w:rPr>
                <w:rFonts w:ascii="Times New Roman"/>
                <w:sz w:val="20"/>
              </w:rPr>
            </w:pPr>
          </w:p>
        </w:tc>
      </w:tr>
      <w:tr w:rsidR="0009623E" w14:paraId="42830DCD" w14:textId="77777777">
        <w:trPr>
          <w:trHeight w:val="746"/>
        </w:trPr>
        <w:tc>
          <w:tcPr>
            <w:tcW w:w="1421" w:type="dxa"/>
            <w:tcBorders>
              <w:top w:val="single" w:sz="4" w:space="0" w:color="000000"/>
              <w:bottom w:val="single" w:sz="4" w:space="0" w:color="000000"/>
              <w:right w:val="single" w:sz="4" w:space="0" w:color="000000"/>
            </w:tcBorders>
          </w:tcPr>
          <w:p w14:paraId="65315C08" w14:textId="77777777" w:rsidR="0009623E" w:rsidRDefault="00F00F55">
            <w:pPr>
              <w:pStyle w:val="TableParagraph"/>
              <w:spacing w:line="246" w:lineRule="exact"/>
              <w:ind w:left="97"/>
            </w:pPr>
            <w:r>
              <w:t>26</w:t>
            </w:r>
          </w:p>
        </w:tc>
        <w:tc>
          <w:tcPr>
            <w:tcW w:w="5528" w:type="dxa"/>
            <w:tcBorders>
              <w:top w:val="single" w:sz="4" w:space="0" w:color="000000"/>
              <w:left w:val="single" w:sz="4" w:space="0" w:color="000000"/>
              <w:bottom w:val="single" w:sz="4" w:space="0" w:color="000000"/>
              <w:right w:val="single" w:sz="4" w:space="0" w:color="000000"/>
            </w:tcBorders>
          </w:tcPr>
          <w:p w14:paraId="31A495BE" w14:textId="77777777" w:rsidR="0009623E" w:rsidRDefault="00F00F55">
            <w:pPr>
              <w:pStyle w:val="TableParagraph"/>
              <w:spacing w:line="237" w:lineRule="auto"/>
              <w:ind w:left="107"/>
            </w:pPr>
            <w:r>
              <w:t>Provision</w:t>
            </w:r>
            <w:r>
              <w:rPr>
                <w:spacing w:val="-12"/>
              </w:rPr>
              <w:t xml:space="preserve"> </w:t>
            </w:r>
            <w:r>
              <w:t>for</w:t>
            </w:r>
            <w:r>
              <w:rPr>
                <w:spacing w:val="-14"/>
              </w:rPr>
              <w:t xml:space="preserve"> </w:t>
            </w:r>
            <w:r>
              <w:t>flag</w:t>
            </w:r>
            <w:r>
              <w:rPr>
                <w:spacing w:val="-12"/>
              </w:rPr>
              <w:t xml:space="preserve"> </w:t>
            </w:r>
            <w:r>
              <w:t>State</w:t>
            </w:r>
            <w:r>
              <w:rPr>
                <w:spacing w:val="-12"/>
              </w:rPr>
              <w:t xml:space="preserve"> </w:t>
            </w:r>
            <w:r>
              <w:t>or</w:t>
            </w:r>
            <w:r>
              <w:rPr>
                <w:spacing w:val="-14"/>
              </w:rPr>
              <w:t xml:space="preserve"> </w:t>
            </w:r>
            <w:r>
              <w:t>RO</w:t>
            </w:r>
            <w:r>
              <w:rPr>
                <w:spacing w:val="-15"/>
              </w:rPr>
              <w:t xml:space="preserve"> </w:t>
            </w:r>
            <w:r>
              <w:t>to</w:t>
            </w:r>
            <w:r>
              <w:rPr>
                <w:spacing w:val="-16"/>
              </w:rPr>
              <w:t xml:space="preserve"> </w:t>
            </w:r>
            <w:r>
              <w:t>determine</w:t>
            </w:r>
            <w:r>
              <w:rPr>
                <w:spacing w:val="-15"/>
              </w:rPr>
              <w:t xml:space="preserve"> </w:t>
            </w:r>
            <w:r>
              <w:t>international certificates only issued to ships meeting all</w:t>
            </w:r>
            <w:r>
              <w:rPr>
                <w:spacing w:val="12"/>
              </w:rPr>
              <w:t xml:space="preserve"> </w:t>
            </w:r>
            <w:r>
              <w:t>applicable</w:t>
            </w:r>
          </w:p>
          <w:p w14:paraId="12117703" w14:textId="77777777" w:rsidR="0009623E" w:rsidRDefault="00F00F55">
            <w:pPr>
              <w:pStyle w:val="TableParagraph"/>
              <w:spacing w:line="230" w:lineRule="exact"/>
              <w:ind w:left="107"/>
            </w:pPr>
            <w:r>
              <w:t>standards</w:t>
            </w:r>
          </w:p>
        </w:tc>
        <w:tc>
          <w:tcPr>
            <w:tcW w:w="2979" w:type="dxa"/>
            <w:tcBorders>
              <w:top w:val="single" w:sz="4" w:space="0" w:color="000000"/>
              <w:left w:val="single" w:sz="4" w:space="0" w:color="000000"/>
              <w:bottom w:val="single" w:sz="4" w:space="0" w:color="000000"/>
            </w:tcBorders>
          </w:tcPr>
          <w:p w14:paraId="430F7187" w14:textId="77777777" w:rsidR="0009623E" w:rsidRDefault="0009623E">
            <w:pPr>
              <w:pStyle w:val="TableParagraph"/>
              <w:rPr>
                <w:rFonts w:ascii="Times New Roman"/>
                <w:sz w:val="20"/>
              </w:rPr>
            </w:pPr>
          </w:p>
        </w:tc>
      </w:tr>
      <w:tr w:rsidR="0009623E" w14:paraId="1CE36F51" w14:textId="77777777">
        <w:trPr>
          <w:trHeight w:val="748"/>
        </w:trPr>
        <w:tc>
          <w:tcPr>
            <w:tcW w:w="1421" w:type="dxa"/>
            <w:tcBorders>
              <w:top w:val="single" w:sz="4" w:space="0" w:color="000000"/>
              <w:bottom w:val="single" w:sz="4" w:space="0" w:color="000000"/>
              <w:right w:val="single" w:sz="4" w:space="0" w:color="000000"/>
            </w:tcBorders>
          </w:tcPr>
          <w:p w14:paraId="38B54F6F" w14:textId="77777777" w:rsidR="0009623E" w:rsidRDefault="00F00F55">
            <w:pPr>
              <w:pStyle w:val="TableParagraph"/>
              <w:spacing w:line="248" w:lineRule="exact"/>
              <w:ind w:left="97"/>
            </w:pPr>
            <w:r>
              <w:t>27</w:t>
            </w:r>
          </w:p>
        </w:tc>
        <w:tc>
          <w:tcPr>
            <w:tcW w:w="5528" w:type="dxa"/>
            <w:tcBorders>
              <w:top w:val="single" w:sz="4" w:space="0" w:color="000000"/>
              <w:left w:val="single" w:sz="4" w:space="0" w:color="000000"/>
              <w:bottom w:val="single" w:sz="4" w:space="0" w:color="000000"/>
              <w:right w:val="single" w:sz="4" w:space="0" w:color="000000"/>
            </w:tcBorders>
          </w:tcPr>
          <w:p w14:paraId="1EB526A0" w14:textId="77777777" w:rsidR="0009623E" w:rsidRDefault="00F00F55">
            <w:pPr>
              <w:pStyle w:val="TableParagraph"/>
              <w:spacing w:before="1" w:line="250" w:lineRule="exact"/>
              <w:ind w:left="107" w:right="105"/>
              <w:jc w:val="both"/>
            </w:pPr>
            <w:r>
              <w:t>International certificate of competency or</w:t>
            </w:r>
            <w:r>
              <w:rPr>
                <w:spacing w:val="-25"/>
              </w:rPr>
              <w:t xml:space="preserve"> </w:t>
            </w:r>
            <w:r>
              <w:t>endorsement only</w:t>
            </w:r>
            <w:r>
              <w:rPr>
                <w:spacing w:val="-22"/>
              </w:rPr>
              <w:t xml:space="preserve"> </w:t>
            </w:r>
            <w:r>
              <w:t>issued</w:t>
            </w:r>
            <w:r>
              <w:rPr>
                <w:spacing w:val="-16"/>
              </w:rPr>
              <w:t xml:space="preserve"> </w:t>
            </w:r>
            <w:r>
              <w:t>after</w:t>
            </w:r>
            <w:r>
              <w:rPr>
                <w:spacing w:val="-16"/>
              </w:rPr>
              <w:t xml:space="preserve"> </w:t>
            </w:r>
            <w:r>
              <w:t>it</w:t>
            </w:r>
            <w:r>
              <w:rPr>
                <w:spacing w:val="-16"/>
              </w:rPr>
              <w:t xml:space="preserve"> </w:t>
            </w:r>
            <w:r>
              <w:t>has</w:t>
            </w:r>
            <w:r>
              <w:rPr>
                <w:spacing w:val="-15"/>
              </w:rPr>
              <w:t xml:space="preserve"> </w:t>
            </w:r>
            <w:r>
              <w:t>been</w:t>
            </w:r>
            <w:r>
              <w:rPr>
                <w:spacing w:val="-15"/>
              </w:rPr>
              <w:t xml:space="preserve"> </w:t>
            </w:r>
            <w:r>
              <w:t>determined</w:t>
            </w:r>
            <w:r>
              <w:rPr>
                <w:spacing w:val="-16"/>
              </w:rPr>
              <w:t xml:space="preserve"> </w:t>
            </w:r>
            <w:r>
              <w:t>that</w:t>
            </w:r>
            <w:r>
              <w:rPr>
                <w:spacing w:val="-18"/>
              </w:rPr>
              <w:t xml:space="preserve"> </w:t>
            </w:r>
            <w:r>
              <w:t>the</w:t>
            </w:r>
            <w:r>
              <w:rPr>
                <w:spacing w:val="-17"/>
              </w:rPr>
              <w:t xml:space="preserve"> </w:t>
            </w:r>
            <w:r>
              <w:t>person meets all applicable</w:t>
            </w:r>
            <w:r>
              <w:rPr>
                <w:spacing w:val="-7"/>
              </w:rPr>
              <w:t xml:space="preserve"> </w:t>
            </w:r>
            <w:r>
              <w:t>requirements</w:t>
            </w:r>
          </w:p>
        </w:tc>
        <w:tc>
          <w:tcPr>
            <w:tcW w:w="2979" w:type="dxa"/>
            <w:tcBorders>
              <w:top w:val="single" w:sz="4" w:space="0" w:color="000000"/>
              <w:left w:val="single" w:sz="4" w:space="0" w:color="000000"/>
              <w:bottom w:val="single" w:sz="4" w:space="0" w:color="000000"/>
            </w:tcBorders>
          </w:tcPr>
          <w:p w14:paraId="26977EAD" w14:textId="77777777" w:rsidR="0009623E" w:rsidRDefault="0009623E">
            <w:pPr>
              <w:pStyle w:val="TableParagraph"/>
              <w:rPr>
                <w:rFonts w:ascii="Times New Roman"/>
                <w:sz w:val="20"/>
              </w:rPr>
            </w:pPr>
          </w:p>
        </w:tc>
      </w:tr>
      <w:tr w:rsidR="0009623E" w14:paraId="0ED9CDED" w14:textId="77777777">
        <w:trPr>
          <w:trHeight w:val="493"/>
        </w:trPr>
        <w:tc>
          <w:tcPr>
            <w:tcW w:w="9928" w:type="dxa"/>
            <w:gridSpan w:val="3"/>
            <w:tcBorders>
              <w:top w:val="single" w:sz="4" w:space="0" w:color="000000"/>
              <w:bottom w:val="single" w:sz="4" w:space="0" w:color="000000"/>
            </w:tcBorders>
          </w:tcPr>
          <w:p w14:paraId="5C32404E" w14:textId="77777777" w:rsidR="0009623E" w:rsidRDefault="00F00F55">
            <w:pPr>
              <w:pStyle w:val="TableParagraph"/>
              <w:spacing w:before="119"/>
              <w:ind w:left="97"/>
              <w:rPr>
                <w:b/>
              </w:rPr>
            </w:pPr>
            <w:r>
              <w:rPr>
                <w:b/>
              </w:rPr>
              <w:t>FLAG STATE SURVEYORS</w:t>
            </w:r>
          </w:p>
        </w:tc>
      </w:tr>
      <w:tr w:rsidR="0009623E" w14:paraId="09043DFE" w14:textId="77777777">
        <w:trPr>
          <w:trHeight w:val="998"/>
        </w:trPr>
        <w:tc>
          <w:tcPr>
            <w:tcW w:w="1421" w:type="dxa"/>
            <w:tcBorders>
              <w:top w:val="single" w:sz="4" w:space="0" w:color="000000"/>
              <w:bottom w:val="single" w:sz="4" w:space="0" w:color="000000"/>
              <w:right w:val="single" w:sz="4" w:space="0" w:color="000000"/>
            </w:tcBorders>
          </w:tcPr>
          <w:p w14:paraId="54BDAB8D" w14:textId="77777777" w:rsidR="0009623E" w:rsidRDefault="00F00F55">
            <w:pPr>
              <w:pStyle w:val="TableParagraph"/>
              <w:spacing w:line="248" w:lineRule="exact"/>
              <w:ind w:left="97"/>
            </w:pPr>
            <w:r>
              <w:t>28</w:t>
            </w:r>
          </w:p>
        </w:tc>
        <w:tc>
          <w:tcPr>
            <w:tcW w:w="5528" w:type="dxa"/>
            <w:tcBorders>
              <w:top w:val="single" w:sz="4" w:space="0" w:color="000000"/>
              <w:left w:val="single" w:sz="4" w:space="0" w:color="000000"/>
              <w:bottom w:val="single" w:sz="4" w:space="0" w:color="000000"/>
              <w:right w:val="single" w:sz="4" w:space="0" w:color="000000"/>
            </w:tcBorders>
          </w:tcPr>
          <w:p w14:paraId="0B6B31BE" w14:textId="77777777" w:rsidR="0009623E" w:rsidRDefault="00F00F55">
            <w:pPr>
              <w:pStyle w:val="TableParagraph"/>
              <w:spacing w:line="237" w:lineRule="auto"/>
              <w:ind w:left="107"/>
            </w:pPr>
            <w:r>
              <w:t>Responsibilities, authority and interrelation of all personnel</w:t>
            </w:r>
            <w:r>
              <w:rPr>
                <w:spacing w:val="-21"/>
              </w:rPr>
              <w:t xml:space="preserve"> </w:t>
            </w:r>
            <w:r>
              <w:t>who</w:t>
            </w:r>
            <w:r>
              <w:rPr>
                <w:spacing w:val="-20"/>
              </w:rPr>
              <w:t xml:space="preserve"> </w:t>
            </w:r>
            <w:r>
              <w:t>manage,</w:t>
            </w:r>
            <w:r>
              <w:rPr>
                <w:spacing w:val="-22"/>
              </w:rPr>
              <w:t xml:space="preserve"> </w:t>
            </w:r>
            <w:r>
              <w:t>perform</w:t>
            </w:r>
            <w:r>
              <w:rPr>
                <w:spacing w:val="-21"/>
              </w:rPr>
              <w:t xml:space="preserve"> </w:t>
            </w:r>
            <w:r>
              <w:t>and</w:t>
            </w:r>
            <w:r>
              <w:rPr>
                <w:spacing w:val="-20"/>
              </w:rPr>
              <w:t xml:space="preserve"> </w:t>
            </w:r>
            <w:r>
              <w:rPr>
                <w:spacing w:val="-2"/>
              </w:rPr>
              <w:t>verify</w:t>
            </w:r>
            <w:r>
              <w:rPr>
                <w:spacing w:val="-31"/>
              </w:rPr>
              <w:t xml:space="preserve"> </w:t>
            </w:r>
            <w:r>
              <w:rPr>
                <w:spacing w:val="-3"/>
              </w:rPr>
              <w:t>work</w:t>
            </w:r>
            <w:r>
              <w:rPr>
                <w:spacing w:val="-23"/>
              </w:rPr>
              <w:t xml:space="preserve"> </w:t>
            </w:r>
            <w:r>
              <w:rPr>
                <w:spacing w:val="-3"/>
              </w:rPr>
              <w:t>relating</w:t>
            </w:r>
          </w:p>
          <w:p w14:paraId="2A60009E" w14:textId="77777777" w:rsidR="0009623E" w:rsidRDefault="00F00F55">
            <w:pPr>
              <w:pStyle w:val="TableParagraph"/>
              <w:spacing w:line="250" w:lineRule="exact"/>
              <w:ind w:left="107"/>
            </w:pPr>
            <w:r>
              <w:t>to and affecting safety and pollution prevention defined and documented</w:t>
            </w:r>
          </w:p>
        </w:tc>
        <w:tc>
          <w:tcPr>
            <w:tcW w:w="2979" w:type="dxa"/>
            <w:tcBorders>
              <w:top w:val="single" w:sz="4" w:space="0" w:color="000000"/>
              <w:left w:val="single" w:sz="4" w:space="0" w:color="000000"/>
              <w:bottom w:val="single" w:sz="4" w:space="0" w:color="000000"/>
            </w:tcBorders>
          </w:tcPr>
          <w:p w14:paraId="400488E3" w14:textId="77777777" w:rsidR="0009623E" w:rsidRDefault="0009623E">
            <w:pPr>
              <w:pStyle w:val="TableParagraph"/>
              <w:rPr>
                <w:rFonts w:ascii="Times New Roman"/>
                <w:sz w:val="20"/>
              </w:rPr>
            </w:pPr>
          </w:p>
        </w:tc>
      </w:tr>
      <w:tr w:rsidR="0009623E" w14:paraId="1011C8E7" w14:textId="77777777">
        <w:trPr>
          <w:trHeight w:val="995"/>
        </w:trPr>
        <w:tc>
          <w:tcPr>
            <w:tcW w:w="1421" w:type="dxa"/>
            <w:tcBorders>
              <w:top w:val="single" w:sz="4" w:space="0" w:color="000000"/>
              <w:bottom w:val="single" w:sz="4" w:space="0" w:color="000000"/>
              <w:right w:val="single" w:sz="4" w:space="0" w:color="000000"/>
            </w:tcBorders>
          </w:tcPr>
          <w:p w14:paraId="02CADE5E" w14:textId="77777777" w:rsidR="0009623E" w:rsidRDefault="00F00F55">
            <w:pPr>
              <w:pStyle w:val="TableParagraph"/>
              <w:spacing w:line="246" w:lineRule="exact"/>
              <w:ind w:left="97"/>
            </w:pPr>
            <w:r>
              <w:t>29</w:t>
            </w:r>
          </w:p>
        </w:tc>
        <w:tc>
          <w:tcPr>
            <w:tcW w:w="5528" w:type="dxa"/>
            <w:tcBorders>
              <w:top w:val="single" w:sz="4" w:space="0" w:color="000000"/>
              <w:left w:val="single" w:sz="4" w:space="0" w:color="000000"/>
              <w:bottom w:val="single" w:sz="4" w:space="0" w:color="000000"/>
              <w:right w:val="single" w:sz="4" w:space="0" w:color="000000"/>
            </w:tcBorders>
          </w:tcPr>
          <w:p w14:paraId="3BC16C41" w14:textId="77777777" w:rsidR="0009623E" w:rsidRDefault="00F00F55">
            <w:pPr>
              <w:pStyle w:val="TableParagraph"/>
              <w:spacing w:line="237" w:lineRule="auto"/>
              <w:ind w:left="107"/>
            </w:pPr>
            <w:r>
              <w:t>Personnel responsible for, or performing surveys, inspections</w:t>
            </w:r>
            <w:r>
              <w:rPr>
                <w:spacing w:val="-21"/>
              </w:rPr>
              <w:t xml:space="preserve"> </w:t>
            </w:r>
            <w:r>
              <w:t>and</w:t>
            </w:r>
            <w:r>
              <w:rPr>
                <w:spacing w:val="-20"/>
              </w:rPr>
              <w:t xml:space="preserve"> </w:t>
            </w:r>
            <w:r>
              <w:t>audits</w:t>
            </w:r>
            <w:r>
              <w:rPr>
                <w:spacing w:val="-16"/>
              </w:rPr>
              <w:t xml:space="preserve"> </w:t>
            </w:r>
            <w:r>
              <w:t>on</w:t>
            </w:r>
            <w:r>
              <w:rPr>
                <w:spacing w:val="-20"/>
              </w:rPr>
              <w:t xml:space="preserve"> </w:t>
            </w:r>
            <w:r>
              <w:t>ships</w:t>
            </w:r>
            <w:r>
              <w:rPr>
                <w:spacing w:val="-20"/>
              </w:rPr>
              <w:t xml:space="preserve"> </w:t>
            </w:r>
            <w:r>
              <w:t>and</w:t>
            </w:r>
            <w:r>
              <w:rPr>
                <w:spacing w:val="-20"/>
              </w:rPr>
              <w:t xml:space="preserve"> </w:t>
            </w:r>
            <w:r>
              <w:t>companies</w:t>
            </w:r>
            <w:r>
              <w:rPr>
                <w:spacing w:val="-23"/>
              </w:rPr>
              <w:t xml:space="preserve"> </w:t>
            </w:r>
            <w:r>
              <w:rPr>
                <w:spacing w:val="-3"/>
              </w:rPr>
              <w:t>covered</w:t>
            </w:r>
          </w:p>
          <w:p w14:paraId="0662C49F" w14:textId="77777777" w:rsidR="0009623E" w:rsidRDefault="00F00F55">
            <w:pPr>
              <w:pStyle w:val="TableParagraph"/>
              <w:spacing w:line="250" w:lineRule="exact"/>
              <w:ind w:left="107"/>
            </w:pPr>
            <w:r>
              <w:t>by</w:t>
            </w:r>
            <w:r>
              <w:rPr>
                <w:spacing w:val="-26"/>
              </w:rPr>
              <w:t xml:space="preserve"> </w:t>
            </w:r>
            <w:r>
              <w:t>the</w:t>
            </w:r>
            <w:r>
              <w:rPr>
                <w:spacing w:val="-19"/>
              </w:rPr>
              <w:t xml:space="preserve"> </w:t>
            </w:r>
            <w:r>
              <w:t>relevant</w:t>
            </w:r>
            <w:r>
              <w:rPr>
                <w:spacing w:val="-25"/>
              </w:rPr>
              <w:t xml:space="preserve"> </w:t>
            </w:r>
            <w:r>
              <w:rPr>
                <w:spacing w:val="-3"/>
              </w:rPr>
              <w:t>IMO</w:t>
            </w:r>
            <w:r>
              <w:rPr>
                <w:spacing w:val="-24"/>
              </w:rPr>
              <w:t xml:space="preserve"> </w:t>
            </w:r>
            <w:r>
              <w:rPr>
                <w:spacing w:val="-3"/>
              </w:rPr>
              <w:t>mandatory</w:t>
            </w:r>
            <w:r>
              <w:rPr>
                <w:spacing w:val="-30"/>
              </w:rPr>
              <w:t xml:space="preserve"> </w:t>
            </w:r>
            <w:r>
              <w:rPr>
                <w:spacing w:val="-3"/>
              </w:rPr>
              <w:t>instruments</w:t>
            </w:r>
            <w:r>
              <w:rPr>
                <w:spacing w:val="-23"/>
              </w:rPr>
              <w:t xml:space="preserve"> </w:t>
            </w:r>
            <w:r>
              <w:rPr>
                <w:spacing w:val="-3"/>
              </w:rPr>
              <w:t xml:space="preserve">appropriately </w:t>
            </w:r>
            <w:r>
              <w:t>qualified</w:t>
            </w:r>
          </w:p>
        </w:tc>
        <w:tc>
          <w:tcPr>
            <w:tcW w:w="2979" w:type="dxa"/>
            <w:tcBorders>
              <w:top w:val="single" w:sz="4" w:space="0" w:color="000000"/>
              <w:left w:val="single" w:sz="4" w:space="0" w:color="000000"/>
              <w:bottom w:val="single" w:sz="4" w:space="0" w:color="000000"/>
            </w:tcBorders>
          </w:tcPr>
          <w:p w14:paraId="161DCB6D" w14:textId="77777777" w:rsidR="0009623E" w:rsidRDefault="0009623E">
            <w:pPr>
              <w:pStyle w:val="TableParagraph"/>
              <w:rPr>
                <w:rFonts w:ascii="Times New Roman"/>
                <w:sz w:val="20"/>
              </w:rPr>
            </w:pPr>
          </w:p>
        </w:tc>
      </w:tr>
    </w:tbl>
    <w:p w14:paraId="1554F128" w14:textId="77777777" w:rsidR="0009623E" w:rsidRDefault="0009623E">
      <w:pPr>
        <w:rPr>
          <w:rFonts w:ascii="Times New Roman"/>
          <w:sz w:val="20"/>
        </w:rPr>
        <w:sectPr w:rsidR="0009623E">
          <w:headerReference w:type="default" r:id="rId103"/>
          <w:footerReference w:type="default" r:id="rId104"/>
          <w:pgSz w:w="11910" w:h="16840"/>
          <w:pgMar w:top="1380" w:right="860" w:bottom="1000" w:left="760" w:header="856" w:footer="803" w:gutter="0"/>
          <w:cols w:space="720"/>
        </w:sectPr>
      </w:pPr>
    </w:p>
    <w:p w14:paraId="76B43796"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204"/>
        <w:gridCol w:w="5324"/>
        <w:gridCol w:w="2979"/>
      </w:tblGrid>
      <w:tr w:rsidR="0009623E" w14:paraId="7E2B8D8F" w14:textId="77777777">
        <w:trPr>
          <w:trHeight w:val="491"/>
        </w:trPr>
        <w:tc>
          <w:tcPr>
            <w:tcW w:w="1421" w:type="dxa"/>
            <w:vMerge w:val="restart"/>
            <w:tcBorders>
              <w:right w:val="single" w:sz="4" w:space="0" w:color="000000"/>
            </w:tcBorders>
            <w:shd w:val="clear" w:color="auto" w:fill="DBE4F0"/>
          </w:tcPr>
          <w:p w14:paraId="7AC56E33"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gridSpan w:val="2"/>
            <w:vMerge w:val="restart"/>
            <w:tcBorders>
              <w:left w:val="single" w:sz="4" w:space="0" w:color="000000"/>
              <w:right w:val="single" w:sz="4" w:space="0" w:color="000000"/>
            </w:tcBorders>
            <w:shd w:val="clear" w:color="auto" w:fill="DBE4F0"/>
          </w:tcPr>
          <w:p w14:paraId="03218C59"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911E283" w14:textId="77777777" w:rsidR="0009623E" w:rsidRDefault="00F00F55">
            <w:pPr>
              <w:pStyle w:val="TableParagraph"/>
              <w:spacing w:before="124"/>
              <w:ind w:left="108"/>
              <w:rPr>
                <w:b/>
              </w:rPr>
            </w:pPr>
            <w:r>
              <w:rPr>
                <w:b/>
              </w:rPr>
              <w:t>COMPLIANCE ACHIEVED</w:t>
            </w:r>
          </w:p>
        </w:tc>
      </w:tr>
      <w:tr w:rsidR="0009623E" w14:paraId="1C546829" w14:textId="77777777">
        <w:trPr>
          <w:trHeight w:val="543"/>
        </w:trPr>
        <w:tc>
          <w:tcPr>
            <w:tcW w:w="1421" w:type="dxa"/>
            <w:vMerge/>
            <w:tcBorders>
              <w:top w:val="nil"/>
              <w:right w:val="single" w:sz="4" w:space="0" w:color="000000"/>
            </w:tcBorders>
            <w:shd w:val="clear" w:color="auto" w:fill="DBE4F0"/>
          </w:tcPr>
          <w:p w14:paraId="67E2B336" w14:textId="77777777" w:rsidR="0009623E" w:rsidRDefault="0009623E">
            <w:pPr>
              <w:rPr>
                <w:sz w:val="2"/>
                <w:szCs w:val="2"/>
              </w:rPr>
            </w:pPr>
          </w:p>
        </w:tc>
        <w:tc>
          <w:tcPr>
            <w:tcW w:w="5528" w:type="dxa"/>
            <w:gridSpan w:val="2"/>
            <w:vMerge/>
            <w:tcBorders>
              <w:top w:val="nil"/>
              <w:left w:val="single" w:sz="4" w:space="0" w:color="000000"/>
              <w:right w:val="single" w:sz="4" w:space="0" w:color="000000"/>
            </w:tcBorders>
            <w:shd w:val="clear" w:color="auto" w:fill="DBE4F0"/>
          </w:tcPr>
          <w:p w14:paraId="7F022004"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0F932DE5" w14:textId="77777777" w:rsidR="0009623E" w:rsidRDefault="00F00F55">
            <w:pPr>
              <w:pStyle w:val="TableParagraph"/>
              <w:spacing w:before="134"/>
              <w:ind w:left="108"/>
              <w:rPr>
                <w:b/>
              </w:rPr>
            </w:pPr>
            <w:r>
              <w:rPr>
                <w:b/>
              </w:rPr>
              <w:t>COMMENT</w:t>
            </w:r>
          </w:p>
        </w:tc>
      </w:tr>
      <w:tr w:rsidR="0009623E" w14:paraId="65BD3BD5" w14:textId="77777777">
        <w:trPr>
          <w:trHeight w:val="1259"/>
        </w:trPr>
        <w:tc>
          <w:tcPr>
            <w:tcW w:w="1421" w:type="dxa"/>
            <w:tcBorders>
              <w:bottom w:val="single" w:sz="4" w:space="0" w:color="000000"/>
              <w:right w:val="single" w:sz="4" w:space="0" w:color="000000"/>
            </w:tcBorders>
          </w:tcPr>
          <w:p w14:paraId="6D2CA8AF" w14:textId="77777777" w:rsidR="0009623E" w:rsidRDefault="00F00F55">
            <w:pPr>
              <w:pStyle w:val="TableParagraph"/>
              <w:spacing w:before="6"/>
              <w:ind w:left="97"/>
            </w:pPr>
            <w:r>
              <w:t>32</w:t>
            </w:r>
          </w:p>
        </w:tc>
        <w:tc>
          <w:tcPr>
            <w:tcW w:w="5528" w:type="dxa"/>
            <w:gridSpan w:val="2"/>
            <w:tcBorders>
              <w:left w:val="single" w:sz="4" w:space="0" w:color="000000"/>
              <w:bottom w:val="single" w:sz="4" w:space="0" w:color="000000"/>
              <w:right w:val="single" w:sz="4" w:space="0" w:color="000000"/>
            </w:tcBorders>
          </w:tcPr>
          <w:p w14:paraId="65503FD4" w14:textId="77777777" w:rsidR="0009623E" w:rsidRDefault="00F00F55">
            <w:pPr>
              <w:pStyle w:val="TableParagraph"/>
              <w:spacing w:before="13" w:line="250" w:lineRule="exact"/>
              <w:ind w:left="107" w:right="97"/>
              <w:jc w:val="both"/>
            </w:pPr>
            <w:r>
              <w:t>Personnel have appropriate practical and theoretical knowledge</w:t>
            </w:r>
            <w:r>
              <w:rPr>
                <w:spacing w:val="-20"/>
              </w:rPr>
              <w:t xml:space="preserve"> </w:t>
            </w:r>
            <w:r>
              <w:t>of</w:t>
            </w:r>
            <w:r>
              <w:rPr>
                <w:spacing w:val="-18"/>
              </w:rPr>
              <w:t xml:space="preserve"> </w:t>
            </w:r>
            <w:r>
              <w:t>ships,</w:t>
            </w:r>
            <w:r>
              <w:rPr>
                <w:spacing w:val="-21"/>
              </w:rPr>
              <w:t xml:space="preserve"> </w:t>
            </w:r>
            <w:r>
              <w:t>their</w:t>
            </w:r>
            <w:r>
              <w:rPr>
                <w:spacing w:val="-22"/>
              </w:rPr>
              <w:t xml:space="preserve"> </w:t>
            </w:r>
            <w:r>
              <w:t>operation</w:t>
            </w:r>
            <w:r>
              <w:rPr>
                <w:spacing w:val="-19"/>
              </w:rPr>
              <w:t xml:space="preserve"> </w:t>
            </w:r>
            <w:r>
              <w:t>and</w:t>
            </w:r>
            <w:r>
              <w:rPr>
                <w:spacing w:val="-22"/>
              </w:rPr>
              <w:t xml:space="preserve"> </w:t>
            </w:r>
            <w:r>
              <w:rPr>
                <w:spacing w:val="-2"/>
              </w:rPr>
              <w:t>the</w:t>
            </w:r>
            <w:r>
              <w:rPr>
                <w:spacing w:val="-24"/>
              </w:rPr>
              <w:t xml:space="preserve"> </w:t>
            </w:r>
            <w:r>
              <w:rPr>
                <w:spacing w:val="-3"/>
              </w:rPr>
              <w:t>provisions</w:t>
            </w:r>
            <w:r>
              <w:rPr>
                <w:spacing w:val="-23"/>
              </w:rPr>
              <w:t xml:space="preserve"> </w:t>
            </w:r>
            <w:r>
              <w:t>of the relevant national and international instruments necessary</w:t>
            </w:r>
            <w:r>
              <w:rPr>
                <w:spacing w:val="-26"/>
              </w:rPr>
              <w:t xml:space="preserve"> </w:t>
            </w:r>
            <w:r>
              <w:t>to</w:t>
            </w:r>
            <w:r>
              <w:rPr>
                <w:spacing w:val="-18"/>
              </w:rPr>
              <w:t xml:space="preserve"> </w:t>
            </w:r>
            <w:r>
              <w:t>perform</w:t>
            </w:r>
            <w:r>
              <w:rPr>
                <w:spacing w:val="-20"/>
              </w:rPr>
              <w:t xml:space="preserve"> </w:t>
            </w:r>
            <w:r>
              <w:t>their</w:t>
            </w:r>
            <w:r>
              <w:rPr>
                <w:spacing w:val="-21"/>
              </w:rPr>
              <w:t xml:space="preserve"> </w:t>
            </w:r>
            <w:r>
              <w:t>duties</w:t>
            </w:r>
            <w:r>
              <w:rPr>
                <w:spacing w:val="-17"/>
              </w:rPr>
              <w:t xml:space="preserve"> </w:t>
            </w:r>
            <w:r>
              <w:t>as</w:t>
            </w:r>
            <w:r>
              <w:rPr>
                <w:spacing w:val="-19"/>
              </w:rPr>
              <w:t xml:space="preserve"> </w:t>
            </w:r>
            <w:r>
              <w:t>flag</w:t>
            </w:r>
            <w:r>
              <w:rPr>
                <w:spacing w:val="-23"/>
              </w:rPr>
              <w:t xml:space="preserve"> </w:t>
            </w:r>
            <w:r>
              <w:rPr>
                <w:spacing w:val="-3"/>
              </w:rPr>
              <w:t>State</w:t>
            </w:r>
            <w:r>
              <w:rPr>
                <w:spacing w:val="-23"/>
              </w:rPr>
              <w:t xml:space="preserve"> </w:t>
            </w:r>
            <w:r>
              <w:rPr>
                <w:spacing w:val="-4"/>
              </w:rPr>
              <w:t xml:space="preserve">surveyors </w:t>
            </w:r>
            <w:r>
              <w:t>obtained through documented training</w:t>
            </w:r>
            <w:r>
              <w:rPr>
                <w:spacing w:val="-21"/>
              </w:rPr>
              <w:t xml:space="preserve"> </w:t>
            </w:r>
            <w:r>
              <w:t>programmes</w:t>
            </w:r>
          </w:p>
        </w:tc>
        <w:tc>
          <w:tcPr>
            <w:tcW w:w="2979" w:type="dxa"/>
            <w:tcBorders>
              <w:left w:val="single" w:sz="4" w:space="0" w:color="000000"/>
              <w:bottom w:val="single" w:sz="4" w:space="0" w:color="000000"/>
            </w:tcBorders>
          </w:tcPr>
          <w:p w14:paraId="52AD8467" w14:textId="77777777" w:rsidR="0009623E" w:rsidRDefault="0009623E">
            <w:pPr>
              <w:pStyle w:val="TableParagraph"/>
              <w:rPr>
                <w:rFonts w:ascii="Times New Roman"/>
                <w:sz w:val="20"/>
              </w:rPr>
            </w:pPr>
          </w:p>
        </w:tc>
      </w:tr>
      <w:tr w:rsidR="0009623E" w14:paraId="0BCF2BE3" w14:textId="77777777">
        <w:trPr>
          <w:trHeight w:val="744"/>
        </w:trPr>
        <w:tc>
          <w:tcPr>
            <w:tcW w:w="1421" w:type="dxa"/>
            <w:tcBorders>
              <w:top w:val="single" w:sz="4" w:space="0" w:color="000000"/>
              <w:bottom w:val="single" w:sz="4" w:space="0" w:color="000000"/>
              <w:right w:val="single" w:sz="4" w:space="0" w:color="000000"/>
            </w:tcBorders>
          </w:tcPr>
          <w:p w14:paraId="27AD411B" w14:textId="77777777" w:rsidR="0009623E" w:rsidRDefault="00F00F55">
            <w:pPr>
              <w:pStyle w:val="TableParagraph"/>
              <w:spacing w:line="244" w:lineRule="exact"/>
              <w:ind w:left="97"/>
            </w:pPr>
            <w:r>
              <w:t>33</w:t>
            </w:r>
          </w:p>
        </w:tc>
        <w:tc>
          <w:tcPr>
            <w:tcW w:w="5528" w:type="dxa"/>
            <w:gridSpan w:val="2"/>
            <w:tcBorders>
              <w:top w:val="single" w:sz="4" w:space="0" w:color="000000"/>
              <w:left w:val="single" w:sz="4" w:space="0" w:color="000000"/>
              <w:bottom w:val="single" w:sz="4" w:space="0" w:color="000000"/>
              <w:right w:val="single" w:sz="4" w:space="0" w:color="000000"/>
            </w:tcBorders>
          </w:tcPr>
          <w:p w14:paraId="3CA783C6" w14:textId="77777777" w:rsidR="0009623E" w:rsidRDefault="00F00F55">
            <w:pPr>
              <w:pStyle w:val="TableParagraph"/>
              <w:spacing w:line="243" w:lineRule="exact"/>
              <w:ind w:left="107"/>
            </w:pPr>
            <w:r>
              <w:t>Personnel assisting surveyors have education, training</w:t>
            </w:r>
          </w:p>
          <w:p w14:paraId="01770A0A" w14:textId="77777777" w:rsidR="0009623E" w:rsidRDefault="00F00F55">
            <w:pPr>
              <w:pStyle w:val="TableParagraph"/>
              <w:spacing w:before="4" w:line="250" w:lineRule="exact"/>
              <w:ind w:left="107"/>
            </w:pPr>
            <w:r>
              <w:t>and supervision commensurate with the tasks they are authorized to perform</w:t>
            </w:r>
          </w:p>
        </w:tc>
        <w:tc>
          <w:tcPr>
            <w:tcW w:w="2979" w:type="dxa"/>
            <w:tcBorders>
              <w:top w:val="single" w:sz="4" w:space="0" w:color="000000"/>
              <w:left w:val="single" w:sz="4" w:space="0" w:color="000000"/>
              <w:bottom w:val="single" w:sz="4" w:space="0" w:color="000000"/>
            </w:tcBorders>
          </w:tcPr>
          <w:p w14:paraId="4EC8E392" w14:textId="77777777" w:rsidR="0009623E" w:rsidRDefault="0009623E">
            <w:pPr>
              <w:pStyle w:val="TableParagraph"/>
              <w:rPr>
                <w:rFonts w:ascii="Times New Roman"/>
                <w:sz w:val="20"/>
              </w:rPr>
            </w:pPr>
          </w:p>
        </w:tc>
      </w:tr>
      <w:tr w:rsidR="0009623E" w14:paraId="52E82D3F" w14:textId="77777777">
        <w:trPr>
          <w:trHeight w:val="746"/>
        </w:trPr>
        <w:tc>
          <w:tcPr>
            <w:tcW w:w="1421" w:type="dxa"/>
            <w:tcBorders>
              <w:top w:val="single" w:sz="4" w:space="0" w:color="000000"/>
              <w:bottom w:val="single" w:sz="4" w:space="0" w:color="000000"/>
              <w:right w:val="single" w:sz="4" w:space="0" w:color="000000"/>
            </w:tcBorders>
          </w:tcPr>
          <w:p w14:paraId="25D36C39" w14:textId="77777777" w:rsidR="0009623E" w:rsidRDefault="00F00F55">
            <w:pPr>
              <w:pStyle w:val="TableParagraph"/>
              <w:spacing w:line="246" w:lineRule="exact"/>
              <w:ind w:left="97"/>
            </w:pPr>
            <w:r>
              <w:t>35</w:t>
            </w:r>
          </w:p>
        </w:tc>
        <w:tc>
          <w:tcPr>
            <w:tcW w:w="5528" w:type="dxa"/>
            <w:gridSpan w:val="2"/>
            <w:tcBorders>
              <w:top w:val="single" w:sz="4" w:space="0" w:color="000000"/>
              <w:left w:val="single" w:sz="4" w:space="0" w:color="000000"/>
              <w:bottom w:val="single" w:sz="4" w:space="0" w:color="000000"/>
              <w:right w:val="single" w:sz="4" w:space="0" w:color="000000"/>
            </w:tcBorders>
          </w:tcPr>
          <w:p w14:paraId="3AEB887F" w14:textId="77777777" w:rsidR="0009623E" w:rsidRDefault="00F00F55">
            <w:pPr>
              <w:pStyle w:val="TableParagraph"/>
              <w:spacing w:line="244" w:lineRule="exact"/>
              <w:ind w:left="107"/>
            </w:pPr>
            <w:r>
              <w:t>Documented system for qualification of personnel and</w:t>
            </w:r>
          </w:p>
          <w:p w14:paraId="78E0360B" w14:textId="77777777" w:rsidR="0009623E" w:rsidRDefault="00F00F55">
            <w:pPr>
              <w:pStyle w:val="TableParagraph"/>
              <w:spacing w:before="4" w:line="250" w:lineRule="exact"/>
              <w:ind w:left="107"/>
            </w:pPr>
            <w:r>
              <w:t>continuous</w:t>
            </w:r>
            <w:r>
              <w:rPr>
                <w:spacing w:val="-21"/>
              </w:rPr>
              <w:t xml:space="preserve"> </w:t>
            </w:r>
            <w:r>
              <w:t>updating</w:t>
            </w:r>
            <w:r>
              <w:rPr>
                <w:spacing w:val="-24"/>
              </w:rPr>
              <w:t xml:space="preserve"> </w:t>
            </w:r>
            <w:r>
              <w:t>of</w:t>
            </w:r>
            <w:r>
              <w:rPr>
                <w:spacing w:val="-24"/>
              </w:rPr>
              <w:t xml:space="preserve"> </w:t>
            </w:r>
            <w:r>
              <w:rPr>
                <w:spacing w:val="-3"/>
              </w:rPr>
              <w:t>their</w:t>
            </w:r>
            <w:r>
              <w:rPr>
                <w:spacing w:val="-25"/>
              </w:rPr>
              <w:t xml:space="preserve"> </w:t>
            </w:r>
            <w:r>
              <w:rPr>
                <w:spacing w:val="-3"/>
              </w:rPr>
              <w:t>knowledge</w:t>
            </w:r>
            <w:r>
              <w:rPr>
                <w:spacing w:val="-24"/>
              </w:rPr>
              <w:t xml:space="preserve"> </w:t>
            </w:r>
            <w:r>
              <w:t>as</w:t>
            </w:r>
            <w:r>
              <w:rPr>
                <w:spacing w:val="-24"/>
              </w:rPr>
              <w:t xml:space="preserve"> </w:t>
            </w:r>
            <w:r>
              <w:rPr>
                <w:spacing w:val="-3"/>
              </w:rPr>
              <w:t>appropriate</w:t>
            </w:r>
            <w:r>
              <w:rPr>
                <w:spacing w:val="-25"/>
              </w:rPr>
              <w:t xml:space="preserve"> </w:t>
            </w:r>
            <w:r>
              <w:t>to the tasks they are authorized to</w:t>
            </w:r>
            <w:r>
              <w:rPr>
                <w:spacing w:val="-22"/>
              </w:rPr>
              <w:t xml:space="preserve"> </w:t>
            </w:r>
            <w:r>
              <w:t>undertake</w:t>
            </w:r>
          </w:p>
        </w:tc>
        <w:tc>
          <w:tcPr>
            <w:tcW w:w="2979" w:type="dxa"/>
            <w:tcBorders>
              <w:top w:val="single" w:sz="4" w:space="0" w:color="000000"/>
              <w:left w:val="single" w:sz="4" w:space="0" w:color="000000"/>
              <w:bottom w:val="single" w:sz="4" w:space="0" w:color="000000"/>
            </w:tcBorders>
          </w:tcPr>
          <w:p w14:paraId="4C862FE4" w14:textId="77777777" w:rsidR="0009623E" w:rsidRDefault="0009623E">
            <w:pPr>
              <w:pStyle w:val="TableParagraph"/>
              <w:rPr>
                <w:rFonts w:ascii="Times New Roman"/>
                <w:sz w:val="20"/>
              </w:rPr>
            </w:pPr>
          </w:p>
        </w:tc>
      </w:tr>
      <w:tr w:rsidR="0009623E" w14:paraId="7927B892" w14:textId="77777777">
        <w:trPr>
          <w:trHeight w:val="497"/>
        </w:trPr>
        <w:tc>
          <w:tcPr>
            <w:tcW w:w="1421" w:type="dxa"/>
            <w:tcBorders>
              <w:top w:val="single" w:sz="4" w:space="0" w:color="000000"/>
              <w:bottom w:val="single" w:sz="4" w:space="0" w:color="000000"/>
              <w:right w:val="single" w:sz="4" w:space="0" w:color="000000"/>
            </w:tcBorders>
          </w:tcPr>
          <w:p w14:paraId="301CA78C" w14:textId="77777777" w:rsidR="0009623E" w:rsidRDefault="00F00F55">
            <w:pPr>
              <w:pStyle w:val="TableParagraph"/>
              <w:spacing w:line="247" w:lineRule="exact"/>
              <w:ind w:left="97"/>
            </w:pPr>
            <w:r>
              <w:t>37</w:t>
            </w:r>
          </w:p>
        </w:tc>
        <w:tc>
          <w:tcPr>
            <w:tcW w:w="5528" w:type="dxa"/>
            <w:gridSpan w:val="2"/>
            <w:tcBorders>
              <w:top w:val="single" w:sz="4" w:space="0" w:color="000000"/>
              <w:left w:val="single" w:sz="4" w:space="0" w:color="000000"/>
              <w:bottom w:val="single" w:sz="4" w:space="0" w:color="000000"/>
              <w:right w:val="single" w:sz="4" w:space="0" w:color="000000"/>
            </w:tcBorders>
          </w:tcPr>
          <w:p w14:paraId="565481A5" w14:textId="77777777" w:rsidR="0009623E" w:rsidRDefault="00F00F55">
            <w:pPr>
              <w:pStyle w:val="TableParagraph"/>
              <w:spacing w:line="250" w:lineRule="exact"/>
              <w:ind w:left="107"/>
            </w:pPr>
            <w:r>
              <w:t>Identification document issued for the surveyor to carry when performing his/her tasks</w:t>
            </w:r>
          </w:p>
        </w:tc>
        <w:tc>
          <w:tcPr>
            <w:tcW w:w="2979" w:type="dxa"/>
            <w:tcBorders>
              <w:top w:val="single" w:sz="4" w:space="0" w:color="000000"/>
              <w:left w:val="single" w:sz="4" w:space="0" w:color="000000"/>
              <w:bottom w:val="single" w:sz="4" w:space="0" w:color="000000"/>
            </w:tcBorders>
          </w:tcPr>
          <w:p w14:paraId="02FE8457" w14:textId="77777777" w:rsidR="0009623E" w:rsidRDefault="0009623E">
            <w:pPr>
              <w:pStyle w:val="TableParagraph"/>
              <w:rPr>
                <w:rFonts w:ascii="Times New Roman"/>
                <w:sz w:val="20"/>
              </w:rPr>
            </w:pPr>
          </w:p>
        </w:tc>
      </w:tr>
      <w:tr w:rsidR="0009623E" w14:paraId="5EE78B81" w14:textId="77777777">
        <w:trPr>
          <w:trHeight w:val="493"/>
        </w:trPr>
        <w:tc>
          <w:tcPr>
            <w:tcW w:w="9928" w:type="dxa"/>
            <w:gridSpan w:val="4"/>
            <w:tcBorders>
              <w:top w:val="single" w:sz="4" w:space="0" w:color="000000"/>
              <w:bottom w:val="single" w:sz="4" w:space="0" w:color="000000"/>
            </w:tcBorders>
          </w:tcPr>
          <w:p w14:paraId="03E0B760" w14:textId="77777777" w:rsidR="0009623E" w:rsidRDefault="00F00F55">
            <w:pPr>
              <w:pStyle w:val="TableParagraph"/>
              <w:spacing w:before="119"/>
              <w:ind w:left="97"/>
              <w:rPr>
                <w:b/>
              </w:rPr>
            </w:pPr>
            <w:r>
              <w:rPr>
                <w:b/>
              </w:rPr>
              <w:t>FLAG STATE INVESTIGATIONS</w:t>
            </w:r>
          </w:p>
        </w:tc>
      </w:tr>
      <w:tr w:rsidR="0009623E" w14:paraId="0A1E7044" w14:textId="77777777">
        <w:trPr>
          <w:trHeight w:val="748"/>
        </w:trPr>
        <w:tc>
          <w:tcPr>
            <w:tcW w:w="1421" w:type="dxa"/>
            <w:tcBorders>
              <w:top w:val="single" w:sz="4" w:space="0" w:color="000000"/>
              <w:bottom w:val="single" w:sz="4" w:space="0" w:color="000000"/>
              <w:right w:val="single" w:sz="4" w:space="0" w:color="000000"/>
            </w:tcBorders>
          </w:tcPr>
          <w:p w14:paraId="73DFC574" w14:textId="77777777" w:rsidR="0009623E" w:rsidRDefault="00F00F55">
            <w:pPr>
              <w:pStyle w:val="TableParagraph"/>
              <w:spacing w:line="248" w:lineRule="exact"/>
              <w:ind w:left="97"/>
            </w:pPr>
            <w:r>
              <w:t>38</w:t>
            </w:r>
          </w:p>
        </w:tc>
        <w:tc>
          <w:tcPr>
            <w:tcW w:w="5528" w:type="dxa"/>
            <w:gridSpan w:val="2"/>
            <w:tcBorders>
              <w:top w:val="single" w:sz="4" w:space="0" w:color="000000"/>
              <w:left w:val="single" w:sz="4" w:space="0" w:color="000000"/>
              <w:bottom w:val="single" w:sz="4" w:space="0" w:color="000000"/>
              <w:right w:val="single" w:sz="4" w:space="0" w:color="000000"/>
            </w:tcBorders>
          </w:tcPr>
          <w:p w14:paraId="6AA6DB10" w14:textId="77777777" w:rsidR="0009623E" w:rsidRDefault="00F00F55">
            <w:pPr>
              <w:pStyle w:val="TableParagraph"/>
              <w:spacing w:before="1" w:line="250" w:lineRule="exact"/>
              <w:ind w:left="107" w:right="103"/>
              <w:jc w:val="both"/>
            </w:pPr>
            <w:r>
              <w:t>Casualty</w:t>
            </w:r>
            <w:r>
              <w:rPr>
                <w:spacing w:val="-18"/>
              </w:rPr>
              <w:t xml:space="preserve"> </w:t>
            </w:r>
            <w:r>
              <w:t>investigations</w:t>
            </w:r>
            <w:r>
              <w:rPr>
                <w:spacing w:val="-12"/>
              </w:rPr>
              <w:t xml:space="preserve"> </w:t>
            </w:r>
            <w:r>
              <w:t>conducted</w:t>
            </w:r>
            <w:r>
              <w:rPr>
                <w:spacing w:val="-14"/>
              </w:rPr>
              <w:t xml:space="preserve"> </w:t>
            </w:r>
            <w:r>
              <w:t>by</w:t>
            </w:r>
            <w:r>
              <w:rPr>
                <w:spacing w:val="-19"/>
              </w:rPr>
              <w:t xml:space="preserve"> </w:t>
            </w:r>
            <w:r>
              <w:t>suitably</w:t>
            </w:r>
            <w:r>
              <w:rPr>
                <w:spacing w:val="-20"/>
              </w:rPr>
              <w:t xml:space="preserve"> </w:t>
            </w:r>
            <w:r>
              <w:t>qualified, impartial investigators, competent in matters relating</w:t>
            </w:r>
            <w:r>
              <w:rPr>
                <w:spacing w:val="-42"/>
              </w:rPr>
              <w:t xml:space="preserve"> </w:t>
            </w:r>
            <w:r>
              <w:t>to the</w:t>
            </w:r>
            <w:r>
              <w:rPr>
                <w:spacing w:val="-2"/>
              </w:rPr>
              <w:t xml:space="preserve"> </w:t>
            </w:r>
            <w:r>
              <w:t>casualty</w:t>
            </w:r>
          </w:p>
        </w:tc>
        <w:tc>
          <w:tcPr>
            <w:tcW w:w="2979" w:type="dxa"/>
            <w:tcBorders>
              <w:top w:val="single" w:sz="4" w:space="0" w:color="000000"/>
              <w:left w:val="single" w:sz="4" w:space="0" w:color="000000"/>
              <w:bottom w:val="single" w:sz="4" w:space="0" w:color="000000"/>
            </w:tcBorders>
          </w:tcPr>
          <w:p w14:paraId="1E2EF29F" w14:textId="77777777" w:rsidR="0009623E" w:rsidRDefault="0009623E">
            <w:pPr>
              <w:pStyle w:val="TableParagraph"/>
              <w:rPr>
                <w:rFonts w:ascii="Times New Roman"/>
                <w:sz w:val="20"/>
              </w:rPr>
            </w:pPr>
          </w:p>
        </w:tc>
      </w:tr>
      <w:tr w:rsidR="0009623E" w14:paraId="5DF830B1" w14:textId="77777777">
        <w:trPr>
          <w:trHeight w:val="495"/>
        </w:trPr>
        <w:tc>
          <w:tcPr>
            <w:tcW w:w="1421" w:type="dxa"/>
            <w:tcBorders>
              <w:top w:val="single" w:sz="4" w:space="0" w:color="000000"/>
              <w:bottom w:val="single" w:sz="4" w:space="0" w:color="000000"/>
              <w:right w:val="single" w:sz="4" w:space="0" w:color="000000"/>
            </w:tcBorders>
          </w:tcPr>
          <w:p w14:paraId="4CC5A483" w14:textId="77777777" w:rsidR="0009623E" w:rsidRDefault="00F00F55">
            <w:pPr>
              <w:pStyle w:val="TableParagraph"/>
              <w:spacing w:line="245" w:lineRule="exact"/>
              <w:ind w:left="97"/>
            </w:pPr>
            <w:r>
              <w:t>38</w:t>
            </w:r>
          </w:p>
        </w:tc>
        <w:tc>
          <w:tcPr>
            <w:tcW w:w="5528" w:type="dxa"/>
            <w:gridSpan w:val="2"/>
            <w:tcBorders>
              <w:top w:val="single" w:sz="4" w:space="0" w:color="000000"/>
              <w:left w:val="single" w:sz="4" w:space="0" w:color="000000"/>
              <w:bottom w:val="single" w:sz="4" w:space="0" w:color="000000"/>
              <w:right w:val="single" w:sz="4" w:space="0" w:color="000000"/>
            </w:tcBorders>
          </w:tcPr>
          <w:p w14:paraId="55451E30" w14:textId="77777777" w:rsidR="0009623E" w:rsidRDefault="00F00F55">
            <w:pPr>
              <w:pStyle w:val="TableParagraph"/>
              <w:spacing w:line="244" w:lineRule="exact"/>
              <w:ind w:left="107"/>
            </w:pPr>
            <w:r>
              <w:t>Qualified investigators provided, irrespective of</w:t>
            </w:r>
            <w:r>
              <w:rPr>
                <w:spacing w:val="57"/>
              </w:rPr>
              <w:t xml:space="preserve"> </w:t>
            </w:r>
            <w:r>
              <w:t>the</w:t>
            </w:r>
          </w:p>
          <w:p w14:paraId="57A40728" w14:textId="77777777" w:rsidR="0009623E" w:rsidRDefault="00F00F55">
            <w:pPr>
              <w:pStyle w:val="TableParagraph"/>
              <w:spacing w:line="232" w:lineRule="exact"/>
              <w:ind w:left="107"/>
            </w:pPr>
            <w:r>
              <w:t>location of casualty or incident</w:t>
            </w:r>
          </w:p>
        </w:tc>
        <w:tc>
          <w:tcPr>
            <w:tcW w:w="2979" w:type="dxa"/>
            <w:tcBorders>
              <w:top w:val="single" w:sz="4" w:space="0" w:color="000000"/>
              <w:left w:val="single" w:sz="4" w:space="0" w:color="000000"/>
              <w:bottom w:val="single" w:sz="4" w:space="0" w:color="000000"/>
            </w:tcBorders>
          </w:tcPr>
          <w:p w14:paraId="4AB35CB4" w14:textId="77777777" w:rsidR="0009623E" w:rsidRDefault="0009623E">
            <w:pPr>
              <w:pStyle w:val="TableParagraph"/>
              <w:rPr>
                <w:rFonts w:ascii="Times New Roman"/>
                <w:sz w:val="20"/>
              </w:rPr>
            </w:pPr>
          </w:p>
        </w:tc>
      </w:tr>
      <w:tr w:rsidR="0009623E" w14:paraId="406D7548" w14:textId="77777777">
        <w:trPr>
          <w:trHeight w:val="748"/>
        </w:trPr>
        <w:tc>
          <w:tcPr>
            <w:tcW w:w="1421" w:type="dxa"/>
            <w:tcBorders>
              <w:top w:val="single" w:sz="4" w:space="0" w:color="000000"/>
              <w:bottom w:val="single" w:sz="4" w:space="0" w:color="000000"/>
              <w:right w:val="single" w:sz="4" w:space="0" w:color="000000"/>
            </w:tcBorders>
          </w:tcPr>
          <w:p w14:paraId="1570E533" w14:textId="77777777" w:rsidR="0009623E" w:rsidRDefault="00F00F55">
            <w:pPr>
              <w:pStyle w:val="TableParagraph"/>
              <w:spacing w:line="248" w:lineRule="exact"/>
              <w:ind w:left="97"/>
            </w:pPr>
            <w:r>
              <w:t>39</w:t>
            </w:r>
          </w:p>
        </w:tc>
        <w:tc>
          <w:tcPr>
            <w:tcW w:w="5528" w:type="dxa"/>
            <w:gridSpan w:val="2"/>
            <w:tcBorders>
              <w:top w:val="single" w:sz="4" w:space="0" w:color="000000"/>
              <w:left w:val="single" w:sz="4" w:space="0" w:color="000000"/>
              <w:bottom w:val="single" w:sz="4" w:space="0" w:color="000000"/>
              <w:right w:val="single" w:sz="4" w:space="0" w:color="000000"/>
            </w:tcBorders>
          </w:tcPr>
          <w:p w14:paraId="27158269" w14:textId="77777777" w:rsidR="0009623E" w:rsidRDefault="00F00F55">
            <w:pPr>
              <w:pStyle w:val="TableParagraph"/>
              <w:spacing w:before="1" w:line="250" w:lineRule="exact"/>
              <w:ind w:left="107" w:right="103"/>
              <w:jc w:val="both"/>
            </w:pPr>
            <w:r>
              <w:t>Individual investigators have working knowledge and practical</w:t>
            </w:r>
            <w:r>
              <w:rPr>
                <w:spacing w:val="-21"/>
              </w:rPr>
              <w:t xml:space="preserve"> </w:t>
            </w:r>
            <w:r>
              <w:t>experience</w:t>
            </w:r>
            <w:r>
              <w:rPr>
                <w:spacing w:val="-19"/>
              </w:rPr>
              <w:t xml:space="preserve"> </w:t>
            </w:r>
            <w:r>
              <w:t>in</w:t>
            </w:r>
            <w:r>
              <w:rPr>
                <w:spacing w:val="-22"/>
              </w:rPr>
              <w:t xml:space="preserve"> </w:t>
            </w:r>
            <w:r>
              <w:t>those</w:t>
            </w:r>
            <w:r>
              <w:rPr>
                <w:spacing w:val="-21"/>
              </w:rPr>
              <w:t xml:space="preserve"> </w:t>
            </w:r>
            <w:r>
              <w:t>subject</w:t>
            </w:r>
            <w:r>
              <w:rPr>
                <w:spacing w:val="-22"/>
              </w:rPr>
              <w:t xml:space="preserve"> </w:t>
            </w:r>
            <w:r>
              <w:t>areas</w:t>
            </w:r>
            <w:r>
              <w:rPr>
                <w:spacing w:val="-21"/>
              </w:rPr>
              <w:t xml:space="preserve"> </w:t>
            </w:r>
            <w:r>
              <w:t>pertaining</w:t>
            </w:r>
            <w:r>
              <w:rPr>
                <w:spacing w:val="-21"/>
              </w:rPr>
              <w:t xml:space="preserve"> </w:t>
            </w:r>
            <w:r>
              <w:t>to their normal</w:t>
            </w:r>
            <w:r>
              <w:rPr>
                <w:spacing w:val="-6"/>
              </w:rPr>
              <w:t xml:space="preserve"> </w:t>
            </w:r>
            <w:r>
              <w:t>duties</w:t>
            </w:r>
          </w:p>
        </w:tc>
        <w:tc>
          <w:tcPr>
            <w:tcW w:w="2979" w:type="dxa"/>
            <w:tcBorders>
              <w:top w:val="single" w:sz="4" w:space="0" w:color="000000"/>
              <w:left w:val="single" w:sz="4" w:space="0" w:color="000000"/>
              <w:bottom w:val="single" w:sz="4" w:space="0" w:color="000000"/>
            </w:tcBorders>
          </w:tcPr>
          <w:p w14:paraId="7F38C86A" w14:textId="77777777" w:rsidR="0009623E" w:rsidRDefault="0009623E">
            <w:pPr>
              <w:pStyle w:val="TableParagraph"/>
              <w:rPr>
                <w:rFonts w:ascii="Times New Roman"/>
                <w:sz w:val="20"/>
              </w:rPr>
            </w:pPr>
          </w:p>
        </w:tc>
      </w:tr>
      <w:tr w:rsidR="0009623E" w14:paraId="16B91FA0" w14:textId="77777777">
        <w:trPr>
          <w:trHeight w:val="1494"/>
        </w:trPr>
        <w:tc>
          <w:tcPr>
            <w:tcW w:w="1421" w:type="dxa"/>
            <w:tcBorders>
              <w:top w:val="single" w:sz="4" w:space="0" w:color="000000"/>
              <w:bottom w:val="single" w:sz="4" w:space="0" w:color="000000"/>
              <w:right w:val="single" w:sz="4" w:space="0" w:color="000000"/>
            </w:tcBorders>
          </w:tcPr>
          <w:p w14:paraId="42391EDA" w14:textId="77777777" w:rsidR="0009623E" w:rsidRDefault="00F00F55">
            <w:pPr>
              <w:pStyle w:val="TableParagraph"/>
              <w:spacing w:line="245" w:lineRule="exact"/>
              <w:ind w:left="97"/>
            </w:pPr>
            <w:r>
              <w:t>39</w:t>
            </w:r>
          </w:p>
        </w:tc>
        <w:tc>
          <w:tcPr>
            <w:tcW w:w="5528" w:type="dxa"/>
            <w:gridSpan w:val="2"/>
            <w:tcBorders>
              <w:top w:val="single" w:sz="4" w:space="0" w:color="000000"/>
              <w:left w:val="single" w:sz="4" w:space="0" w:color="000000"/>
              <w:bottom w:val="single" w:sz="4" w:space="0" w:color="000000"/>
              <w:right w:val="single" w:sz="4" w:space="0" w:color="000000"/>
            </w:tcBorders>
          </w:tcPr>
          <w:p w14:paraId="246166EA" w14:textId="77777777" w:rsidR="0009623E" w:rsidRDefault="00F00F55">
            <w:pPr>
              <w:pStyle w:val="TableParagraph"/>
              <w:spacing w:line="237" w:lineRule="auto"/>
              <w:ind w:left="107" w:right="103"/>
              <w:jc w:val="both"/>
            </w:pPr>
            <w:r>
              <w:t>State has ready access to expertise in listed areas: navigation and the Collision Regulations; flag State regulations on certificates of competency; causes of marine pollution; interviewing techniques; evidence gathering; and evaluation of the effects of the human</w:t>
            </w:r>
          </w:p>
          <w:p w14:paraId="47B5F10E" w14:textId="77777777" w:rsidR="0009623E" w:rsidRDefault="00F00F55">
            <w:pPr>
              <w:pStyle w:val="TableParagraph"/>
              <w:spacing w:line="228" w:lineRule="exact"/>
              <w:ind w:left="107"/>
            </w:pPr>
            <w:r>
              <w:t>element</w:t>
            </w:r>
          </w:p>
        </w:tc>
        <w:tc>
          <w:tcPr>
            <w:tcW w:w="2979" w:type="dxa"/>
            <w:tcBorders>
              <w:top w:val="single" w:sz="4" w:space="0" w:color="000000"/>
              <w:left w:val="single" w:sz="4" w:space="0" w:color="000000"/>
              <w:bottom w:val="single" w:sz="4" w:space="0" w:color="000000"/>
            </w:tcBorders>
          </w:tcPr>
          <w:p w14:paraId="29ED7BF5" w14:textId="77777777" w:rsidR="0009623E" w:rsidRDefault="0009623E">
            <w:pPr>
              <w:pStyle w:val="TableParagraph"/>
              <w:rPr>
                <w:rFonts w:ascii="Times New Roman"/>
                <w:sz w:val="20"/>
              </w:rPr>
            </w:pPr>
          </w:p>
        </w:tc>
      </w:tr>
      <w:tr w:rsidR="0009623E" w14:paraId="3B179560" w14:textId="77777777">
        <w:trPr>
          <w:trHeight w:val="1247"/>
        </w:trPr>
        <w:tc>
          <w:tcPr>
            <w:tcW w:w="1421" w:type="dxa"/>
            <w:tcBorders>
              <w:top w:val="single" w:sz="4" w:space="0" w:color="000000"/>
              <w:bottom w:val="single" w:sz="4" w:space="0" w:color="000000"/>
              <w:right w:val="single" w:sz="4" w:space="0" w:color="000000"/>
            </w:tcBorders>
          </w:tcPr>
          <w:p w14:paraId="56FF0AC0" w14:textId="77777777" w:rsidR="0009623E" w:rsidRDefault="00F00F55">
            <w:pPr>
              <w:pStyle w:val="TableParagraph"/>
              <w:spacing w:line="248" w:lineRule="exact"/>
              <w:ind w:left="97"/>
            </w:pPr>
            <w:r>
              <w:t>40</w:t>
            </w:r>
          </w:p>
        </w:tc>
        <w:tc>
          <w:tcPr>
            <w:tcW w:w="5528" w:type="dxa"/>
            <w:gridSpan w:val="2"/>
            <w:tcBorders>
              <w:top w:val="single" w:sz="4" w:space="0" w:color="000000"/>
              <w:left w:val="single" w:sz="4" w:space="0" w:color="000000"/>
              <w:bottom w:val="single" w:sz="4" w:space="0" w:color="000000"/>
              <w:right w:val="single" w:sz="4" w:space="0" w:color="000000"/>
            </w:tcBorders>
          </w:tcPr>
          <w:p w14:paraId="114C487C" w14:textId="77777777" w:rsidR="0009623E" w:rsidRDefault="00F00F55">
            <w:pPr>
              <w:pStyle w:val="TableParagraph"/>
              <w:spacing w:before="1" w:line="250" w:lineRule="exact"/>
              <w:ind w:left="107" w:right="97"/>
              <w:jc w:val="both"/>
            </w:pPr>
            <w:r>
              <w:t>Any accidents involving personal injury necessitating absence</w:t>
            </w:r>
            <w:r>
              <w:rPr>
                <w:spacing w:val="-22"/>
              </w:rPr>
              <w:t xml:space="preserve"> </w:t>
            </w:r>
            <w:r>
              <w:t>from</w:t>
            </w:r>
            <w:r>
              <w:rPr>
                <w:spacing w:val="-22"/>
              </w:rPr>
              <w:t xml:space="preserve"> </w:t>
            </w:r>
            <w:r>
              <w:t>duty</w:t>
            </w:r>
            <w:r>
              <w:rPr>
                <w:spacing w:val="-28"/>
              </w:rPr>
              <w:t xml:space="preserve"> </w:t>
            </w:r>
            <w:r>
              <w:t>of</w:t>
            </w:r>
            <w:r>
              <w:rPr>
                <w:spacing w:val="-21"/>
              </w:rPr>
              <w:t xml:space="preserve"> </w:t>
            </w:r>
            <w:r>
              <w:t>three</w:t>
            </w:r>
            <w:r>
              <w:rPr>
                <w:spacing w:val="-21"/>
              </w:rPr>
              <w:t xml:space="preserve"> </w:t>
            </w:r>
            <w:r>
              <w:t>days</w:t>
            </w:r>
            <w:r>
              <w:rPr>
                <w:spacing w:val="-22"/>
              </w:rPr>
              <w:t xml:space="preserve"> </w:t>
            </w:r>
            <w:r>
              <w:t>or</w:t>
            </w:r>
            <w:r>
              <w:rPr>
                <w:spacing w:val="-23"/>
              </w:rPr>
              <w:t xml:space="preserve"> </w:t>
            </w:r>
            <w:r>
              <w:t>more</w:t>
            </w:r>
            <w:r>
              <w:rPr>
                <w:spacing w:val="-24"/>
              </w:rPr>
              <w:t xml:space="preserve"> </w:t>
            </w:r>
            <w:r>
              <w:t>and</w:t>
            </w:r>
            <w:r>
              <w:rPr>
                <w:spacing w:val="-26"/>
              </w:rPr>
              <w:t xml:space="preserve"> </w:t>
            </w:r>
            <w:r>
              <w:t>any</w:t>
            </w:r>
            <w:r>
              <w:rPr>
                <w:spacing w:val="-32"/>
              </w:rPr>
              <w:t xml:space="preserve"> </w:t>
            </w:r>
            <w:r>
              <w:t>deaths resulting from occupational accidents and casualties investigated,</w:t>
            </w:r>
            <w:r>
              <w:rPr>
                <w:spacing w:val="-26"/>
              </w:rPr>
              <w:t xml:space="preserve"> </w:t>
            </w:r>
            <w:r>
              <w:t>and</w:t>
            </w:r>
            <w:r>
              <w:rPr>
                <w:spacing w:val="-23"/>
              </w:rPr>
              <w:t xml:space="preserve"> </w:t>
            </w:r>
            <w:r>
              <w:t>the</w:t>
            </w:r>
            <w:r>
              <w:rPr>
                <w:spacing w:val="-24"/>
              </w:rPr>
              <w:t xml:space="preserve"> </w:t>
            </w:r>
            <w:r>
              <w:t>results</w:t>
            </w:r>
            <w:r>
              <w:rPr>
                <w:spacing w:val="-27"/>
              </w:rPr>
              <w:t xml:space="preserve"> </w:t>
            </w:r>
            <w:r>
              <w:t>of</w:t>
            </w:r>
            <w:r>
              <w:rPr>
                <w:spacing w:val="-27"/>
              </w:rPr>
              <w:t xml:space="preserve"> </w:t>
            </w:r>
            <w:r>
              <w:t>such</w:t>
            </w:r>
            <w:r>
              <w:rPr>
                <w:spacing w:val="-27"/>
              </w:rPr>
              <w:t xml:space="preserve"> </w:t>
            </w:r>
            <w:r>
              <w:rPr>
                <w:spacing w:val="-3"/>
              </w:rPr>
              <w:t>investigations</w:t>
            </w:r>
            <w:r>
              <w:rPr>
                <w:spacing w:val="-27"/>
              </w:rPr>
              <w:t xml:space="preserve"> </w:t>
            </w:r>
            <w:r>
              <w:t>made public</w:t>
            </w:r>
          </w:p>
        </w:tc>
        <w:tc>
          <w:tcPr>
            <w:tcW w:w="2979" w:type="dxa"/>
            <w:tcBorders>
              <w:top w:val="single" w:sz="4" w:space="0" w:color="000000"/>
              <w:left w:val="single" w:sz="4" w:space="0" w:color="000000"/>
              <w:bottom w:val="single" w:sz="4" w:space="0" w:color="000000"/>
            </w:tcBorders>
          </w:tcPr>
          <w:p w14:paraId="368583A1" w14:textId="77777777" w:rsidR="0009623E" w:rsidRDefault="0009623E">
            <w:pPr>
              <w:pStyle w:val="TableParagraph"/>
              <w:rPr>
                <w:rFonts w:ascii="Times New Roman"/>
                <w:sz w:val="20"/>
              </w:rPr>
            </w:pPr>
          </w:p>
        </w:tc>
      </w:tr>
      <w:tr w:rsidR="0009623E" w14:paraId="41970C76" w14:textId="77777777">
        <w:trPr>
          <w:trHeight w:val="745"/>
        </w:trPr>
        <w:tc>
          <w:tcPr>
            <w:tcW w:w="1421" w:type="dxa"/>
            <w:tcBorders>
              <w:top w:val="single" w:sz="4" w:space="0" w:color="000000"/>
              <w:bottom w:val="single" w:sz="4" w:space="0" w:color="000000"/>
              <w:right w:val="single" w:sz="4" w:space="0" w:color="000000"/>
            </w:tcBorders>
          </w:tcPr>
          <w:p w14:paraId="12CA4E35" w14:textId="77777777" w:rsidR="0009623E" w:rsidRDefault="00F00F55">
            <w:pPr>
              <w:pStyle w:val="TableParagraph"/>
              <w:spacing w:line="245" w:lineRule="exact"/>
              <w:ind w:left="97"/>
            </w:pPr>
            <w:r>
              <w:t>41</w:t>
            </w:r>
          </w:p>
        </w:tc>
        <w:tc>
          <w:tcPr>
            <w:tcW w:w="5528" w:type="dxa"/>
            <w:gridSpan w:val="2"/>
            <w:tcBorders>
              <w:top w:val="single" w:sz="4" w:space="0" w:color="000000"/>
              <w:left w:val="single" w:sz="4" w:space="0" w:color="000000"/>
              <w:bottom w:val="single" w:sz="4" w:space="0" w:color="000000"/>
              <w:right w:val="single" w:sz="4" w:space="0" w:color="000000"/>
            </w:tcBorders>
          </w:tcPr>
          <w:p w14:paraId="762701EB" w14:textId="77777777" w:rsidR="0009623E" w:rsidRDefault="00F00F55">
            <w:pPr>
              <w:pStyle w:val="TableParagraph"/>
              <w:spacing w:line="237" w:lineRule="auto"/>
              <w:ind w:left="107"/>
            </w:pPr>
            <w:r>
              <w:t>Ship</w:t>
            </w:r>
            <w:r>
              <w:rPr>
                <w:spacing w:val="-24"/>
              </w:rPr>
              <w:t xml:space="preserve"> </w:t>
            </w:r>
            <w:r>
              <w:t>casualties</w:t>
            </w:r>
            <w:r>
              <w:rPr>
                <w:spacing w:val="-22"/>
              </w:rPr>
              <w:t xml:space="preserve"> </w:t>
            </w:r>
            <w:r>
              <w:t>investigated</w:t>
            </w:r>
            <w:r>
              <w:rPr>
                <w:spacing w:val="-23"/>
              </w:rPr>
              <w:t xml:space="preserve"> </w:t>
            </w:r>
            <w:r>
              <w:t>and</w:t>
            </w:r>
            <w:r>
              <w:rPr>
                <w:spacing w:val="-23"/>
              </w:rPr>
              <w:t xml:space="preserve"> </w:t>
            </w:r>
            <w:r>
              <w:t>reported</w:t>
            </w:r>
            <w:r>
              <w:rPr>
                <w:spacing w:val="-27"/>
              </w:rPr>
              <w:t xml:space="preserve"> </w:t>
            </w:r>
            <w:r>
              <w:t>in</w:t>
            </w:r>
            <w:r>
              <w:rPr>
                <w:spacing w:val="-27"/>
              </w:rPr>
              <w:t xml:space="preserve"> </w:t>
            </w:r>
            <w:r>
              <w:rPr>
                <w:spacing w:val="-2"/>
              </w:rPr>
              <w:t xml:space="preserve">accordance </w:t>
            </w:r>
            <w:r>
              <w:t>with the relevant IMO conventions, and the</w:t>
            </w:r>
            <w:r>
              <w:rPr>
                <w:spacing w:val="1"/>
              </w:rPr>
              <w:t xml:space="preserve"> </w:t>
            </w:r>
            <w:r>
              <w:t>guidelines</w:t>
            </w:r>
          </w:p>
          <w:p w14:paraId="51819D30" w14:textId="77777777" w:rsidR="0009623E" w:rsidRDefault="00F00F55">
            <w:pPr>
              <w:pStyle w:val="TableParagraph"/>
              <w:spacing w:line="230" w:lineRule="exact"/>
              <w:ind w:left="107"/>
            </w:pPr>
            <w:r>
              <w:t>developed by IMO</w:t>
            </w:r>
          </w:p>
        </w:tc>
        <w:tc>
          <w:tcPr>
            <w:tcW w:w="2979" w:type="dxa"/>
            <w:tcBorders>
              <w:top w:val="single" w:sz="4" w:space="0" w:color="000000"/>
              <w:left w:val="single" w:sz="4" w:space="0" w:color="000000"/>
              <w:bottom w:val="single" w:sz="4" w:space="0" w:color="000000"/>
            </w:tcBorders>
          </w:tcPr>
          <w:p w14:paraId="74782E59" w14:textId="77777777" w:rsidR="0009623E" w:rsidRDefault="0009623E">
            <w:pPr>
              <w:pStyle w:val="TableParagraph"/>
              <w:rPr>
                <w:rFonts w:ascii="Times New Roman"/>
                <w:sz w:val="20"/>
              </w:rPr>
            </w:pPr>
          </w:p>
        </w:tc>
      </w:tr>
      <w:tr w:rsidR="0009623E" w14:paraId="204872A9" w14:textId="77777777">
        <w:trPr>
          <w:trHeight w:val="498"/>
        </w:trPr>
        <w:tc>
          <w:tcPr>
            <w:tcW w:w="1421" w:type="dxa"/>
            <w:tcBorders>
              <w:top w:val="single" w:sz="4" w:space="0" w:color="000000"/>
              <w:bottom w:val="single" w:sz="4" w:space="0" w:color="000000"/>
              <w:right w:val="single" w:sz="4" w:space="0" w:color="000000"/>
            </w:tcBorders>
          </w:tcPr>
          <w:p w14:paraId="5AC5D5B8" w14:textId="77777777" w:rsidR="0009623E" w:rsidRDefault="00F00F55">
            <w:pPr>
              <w:pStyle w:val="TableParagraph"/>
              <w:spacing w:line="248" w:lineRule="exact"/>
              <w:ind w:left="97"/>
            </w:pPr>
            <w:r>
              <w:t>41</w:t>
            </w:r>
          </w:p>
        </w:tc>
        <w:tc>
          <w:tcPr>
            <w:tcW w:w="5528" w:type="dxa"/>
            <w:gridSpan w:val="2"/>
            <w:tcBorders>
              <w:top w:val="single" w:sz="4" w:space="0" w:color="000000"/>
              <w:left w:val="single" w:sz="4" w:space="0" w:color="000000"/>
              <w:bottom w:val="single" w:sz="4" w:space="0" w:color="000000"/>
              <w:right w:val="single" w:sz="4" w:space="0" w:color="000000"/>
            </w:tcBorders>
          </w:tcPr>
          <w:p w14:paraId="72A4DF4A" w14:textId="77777777" w:rsidR="0009623E" w:rsidRDefault="00F00F55">
            <w:pPr>
              <w:pStyle w:val="TableParagraph"/>
              <w:spacing w:before="1" w:line="250" w:lineRule="exact"/>
              <w:ind w:left="107"/>
            </w:pPr>
            <w:r>
              <w:t>Investigation</w:t>
            </w:r>
            <w:r>
              <w:rPr>
                <w:spacing w:val="-19"/>
              </w:rPr>
              <w:t xml:space="preserve"> </w:t>
            </w:r>
            <w:r>
              <w:t>reports</w:t>
            </w:r>
            <w:r>
              <w:rPr>
                <w:spacing w:val="-20"/>
              </w:rPr>
              <w:t xml:space="preserve"> </w:t>
            </w:r>
            <w:r>
              <w:t>forwarded</w:t>
            </w:r>
            <w:r>
              <w:rPr>
                <w:spacing w:val="-21"/>
              </w:rPr>
              <w:t xml:space="preserve"> </w:t>
            </w:r>
            <w:r>
              <w:t>to</w:t>
            </w:r>
            <w:r>
              <w:rPr>
                <w:spacing w:val="-21"/>
              </w:rPr>
              <w:t xml:space="preserve"> </w:t>
            </w:r>
            <w:r>
              <w:t>IMO</w:t>
            </w:r>
            <w:r>
              <w:rPr>
                <w:spacing w:val="-20"/>
              </w:rPr>
              <w:t xml:space="preserve"> </w:t>
            </w:r>
            <w:r>
              <w:t>together</w:t>
            </w:r>
            <w:r>
              <w:rPr>
                <w:spacing w:val="-22"/>
              </w:rPr>
              <w:t xml:space="preserve"> </w:t>
            </w:r>
            <w:r>
              <w:t>with</w:t>
            </w:r>
            <w:r>
              <w:rPr>
                <w:spacing w:val="-20"/>
              </w:rPr>
              <w:t xml:space="preserve"> </w:t>
            </w:r>
            <w:r>
              <w:t>the flag State's</w:t>
            </w:r>
            <w:r>
              <w:rPr>
                <w:spacing w:val="-2"/>
              </w:rPr>
              <w:t xml:space="preserve"> </w:t>
            </w:r>
            <w:r>
              <w:t>observations</w:t>
            </w:r>
          </w:p>
        </w:tc>
        <w:tc>
          <w:tcPr>
            <w:tcW w:w="2979" w:type="dxa"/>
            <w:tcBorders>
              <w:top w:val="single" w:sz="4" w:space="0" w:color="000000"/>
              <w:left w:val="single" w:sz="4" w:space="0" w:color="000000"/>
              <w:bottom w:val="single" w:sz="4" w:space="0" w:color="000000"/>
            </w:tcBorders>
          </w:tcPr>
          <w:p w14:paraId="3A1705DB" w14:textId="77777777" w:rsidR="0009623E" w:rsidRDefault="0009623E">
            <w:pPr>
              <w:pStyle w:val="TableParagraph"/>
              <w:rPr>
                <w:rFonts w:ascii="Times New Roman"/>
                <w:sz w:val="20"/>
              </w:rPr>
            </w:pPr>
          </w:p>
        </w:tc>
      </w:tr>
      <w:tr w:rsidR="0009623E" w14:paraId="00EDC12D" w14:textId="77777777">
        <w:trPr>
          <w:trHeight w:val="494"/>
        </w:trPr>
        <w:tc>
          <w:tcPr>
            <w:tcW w:w="9928" w:type="dxa"/>
            <w:gridSpan w:val="4"/>
            <w:tcBorders>
              <w:top w:val="single" w:sz="4" w:space="0" w:color="000000"/>
              <w:bottom w:val="single" w:sz="4" w:space="0" w:color="000000"/>
            </w:tcBorders>
          </w:tcPr>
          <w:p w14:paraId="1663778B" w14:textId="77777777" w:rsidR="0009623E" w:rsidRDefault="00F00F55">
            <w:pPr>
              <w:pStyle w:val="TableParagraph"/>
              <w:spacing w:before="120"/>
              <w:ind w:left="97"/>
              <w:rPr>
                <w:b/>
              </w:rPr>
            </w:pPr>
            <w:r>
              <w:rPr>
                <w:b/>
              </w:rPr>
              <w:t>EVALUATION AND REVIEW</w:t>
            </w:r>
          </w:p>
        </w:tc>
      </w:tr>
      <w:tr w:rsidR="0009623E" w14:paraId="22264658" w14:textId="77777777">
        <w:trPr>
          <w:trHeight w:val="1250"/>
        </w:trPr>
        <w:tc>
          <w:tcPr>
            <w:tcW w:w="1625" w:type="dxa"/>
            <w:gridSpan w:val="2"/>
            <w:tcBorders>
              <w:top w:val="single" w:sz="4" w:space="0" w:color="000000"/>
              <w:right w:val="single" w:sz="4" w:space="0" w:color="000000"/>
            </w:tcBorders>
          </w:tcPr>
          <w:p w14:paraId="3C189F3C" w14:textId="77777777" w:rsidR="0009623E" w:rsidRDefault="00F00F55">
            <w:pPr>
              <w:pStyle w:val="TableParagraph"/>
              <w:spacing w:line="249" w:lineRule="exact"/>
              <w:ind w:left="97"/>
            </w:pPr>
            <w:r>
              <w:t>42</w:t>
            </w:r>
          </w:p>
        </w:tc>
        <w:tc>
          <w:tcPr>
            <w:tcW w:w="5324" w:type="dxa"/>
            <w:tcBorders>
              <w:top w:val="single" w:sz="4" w:space="0" w:color="000000"/>
              <w:left w:val="single" w:sz="4" w:space="0" w:color="000000"/>
              <w:right w:val="single" w:sz="4" w:space="0" w:color="000000"/>
            </w:tcBorders>
          </w:tcPr>
          <w:p w14:paraId="17A18A01" w14:textId="77777777" w:rsidR="0009623E" w:rsidRDefault="00F00F55">
            <w:pPr>
              <w:pStyle w:val="TableParagraph"/>
              <w:spacing w:before="2" w:line="250" w:lineRule="exact"/>
              <w:ind w:left="108" w:right="103"/>
              <w:jc w:val="both"/>
            </w:pPr>
            <w:r>
              <w:t>Performance evaluated with respect to the implementation of administrative processes, procedures and resources necessary to meet their obligations as required by the conventions to which they are party</w:t>
            </w:r>
          </w:p>
        </w:tc>
        <w:tc>
          <w:tcPr>
            <w:tcW w:w="2979" w:type="dxa"/>
            <w:tcBorders>
              <w:top w:val="single" w:sz="4" w:space="0" w:color="000000"/>
              <w:left w:val="single" w:sz="4" w:space="0" w:color="000000"/>
            </w:tcBorders>
          </w:tcPr>
          <w:p w14:paraId="2B381910" w14:textId="77777777" w:rsidR="0009623E" w:rsidRDefault="0009623E">
            <w:pPr>
              <w:pStyle w:val="TableParagraph"/>
              <w:rPr>
                <w:rFonts w:ascii="Times New Roman"/>
                <w:sz w:val="20"/>
              </w:rPr>
            </w:pPr>
          </w:p>
        </w:tc>
      </w:tr>
    </w:tbl>
    <w:p w14:paraId="3165550B" w14:textId="77777777" w:rsidR="0009623E" w:rsidRDefault="0009623E">
      <w:pPr>
        <w:rPr>
          <w:rFonts w:ascii="Times New Roman"/>
          <w:sz w:val="20"/>
        </w:rPr>
        <w:sectPr w:rsidR="0009623E">
          <w:headerReference w:type="default" r:id="rId105"/>
          <w:footerReference w:type="default" r:id="rId106"/>
          <w:pgSz w:w="11910" w:h="16840"/>
          <w:pgMar w:top="1380" w:right="860" w:bottom="1000" w:left="760" w:header="856" w:footer="803" w:gutter="0"/>
          <w:cols w:space="720"/>
        </w:sectPr>
      </w:pPr>
    </w:p>
    <w:p w14:paraId="177C4DE2" w14:textId="77777777" w:rsidR="0009623E" w:rsidRDefault="0009623E">
      <w:pPr>
        <w:pStyle w:val="BodyText"/>
        <w:rPr>
          <w:b/>
          <w:sz w:val="20"/>
        </w:rPr>
      </w:pPr>
    </w:p>
    <w:p w14:paraId="16C48423" w14:textId="77777777" w:rsidR="0009623E" w:rsidRDefault="0009623E">
      <w:pPr>
        <w:pStyle w:val="BodyText"/>
        <w:spacing w:before="6"/>
        <w:rPr>
          <w:b/>
          <w:sz w:val="12"/>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563"/>
        <w:gridCol w:w="5387"/>
        <w:gridCol w:w="2979"/>
      </w:tblGrid>
      <w:tr w:rsidR="0009623E" w14:paraId="0D02A3CC" w14:textId="77777777">
        <w:trPr>
          <w:trHeight w:val="491"/>
        </w:trPr>
        <w:tc>
          <w:tcPr>
            <w:tcW w:w="1563" w:type="dxa"/>
            <w:vMerge w:val="restart"/>
            <w:tcBorders>
              <w:right w:val="single" w:sz="4" w:space="0" w:color="000000"/>
            </w:tcBorders>
            <w:shd w:val="clear" w:color="auto" w:fill="DBE4F0"/>
          </w:tcPr>
          <w:p w14:paraId="0C0DEC90" w14:textId="77777777" w:rsidR="0009623E" w:rsidRDefault="00F00F55">
            <w:pPr>
              <w:pStyle w:val="TableParagraph"/>
              <w:spacing w:before="124" w:line="244" w:lineRule="auto"/>
              <w:ind w:left="97" w:right="224"/>
              <w:rPr>
                <w:b/>
              </w:rPr>
            </w:pPr>
            <w:r>
              <w:rPr>
                <w:b/>
                <w:w w:val="95"/>
              </w:rPr>
              <w:t xml:space="preserve">Paragraph </w:t>
            </w:r>
            <w:r>
              <w:rPr>
                <w:b/>
              </w:rPr>
              <w:t>of III Code</w:t>
            </w:r>
          </w:p>
        </w:tc>
        <w:tc>
          <w:tcPr>
            <w:tcW w:w="5387" w:type="dxa"/>
            <w:vMerge w:val="restart"/>
            <w:tcBorders>
              <w:left w:val="single" w:sz="4" w:space="0" w:color="000000"/>
              <w:right w:val="single" w:sz="4" w:space="0" w:color="000000"/>
            </w:tcBorders>
            <w:shd w:val="clear" w:color="auto" w:fill="DBE4F0"/>
          </w:tcPr>
          <w:p w14:paraId="0D390C7C" w14:textId="77777777" w:rsidR="0009623E" w:rsidRDefault="00F00F55">
            <w:pPr>
              <w:pStyle w:val="TableParagraph"/>
              <w:spacing w:before="124"/>
              <w:ind w:left="107"/>
              <w:rPr>
                <w:b/>
              </w:rPr>
            </w:pPr>
            <w:r>
              <w:rPr>
                <w:b/>
              </w:rPr>
              <w:t>REQUIREMENT OF III CODE</w:t>
            </w:r>
          </w:p>
        </w:tc>
        <w:tc>
          <w:tcPr>
            <w:tcW w:w="2979" w:type="dxa"/>
            <w:tcBorders>
              <w:left w:val="single" w:sz="4" w:space="0" w:color="000000"/>
              <w:bottom w:val="single" w:sz="4" w:space="0" w:color="000000"/>
            </w:tcBorders>
            <w:shd w:val="clear" w:color="auto" w:fill="DBE4F0"/>
          </w:tcPr>
          <w:p w14:paraId="60A09F0D" w14:textId="77777777" w:rsidR="0009623E" w:rsidRDefault="00F00F55">
            <w:pPr>
              <w:pStyle w:val="TableParagraph"/>
              <w:spacing w:before="124"/>
              <w:ind w:left="107"/>
              <w:rPr>
                <w:b/>
              </w:rPr>
            </w:pPr>
            <w:r>
              <w:rPr>
                <w:b/>
              </w:rPr>
              <w:t>COMPLIANCE ACHIEVED</w:t>
            </w:r>
          </w:p>
        </w:tc>
      </w:tr>
      <w:tr w:rsidR="0009623E" w14:paraId="7ED198E3" w14:textId="77777777">
        <w:trPr>
          <w:trHeight w:val="543"/>
        </w:trPr>
        <w:tc>
          <w:tcPr>
            <w:tcW w:w="1563" w:type="dxa"/>
            <w:vMerge/>
            <w:tcBorders>
              <w:top w:val="nil"/>
              <w:right w:val="single" w:sz="4" w:space="0" w:color="000000"/>
            </w:tcBorders>
            <w:shd w:val="clear" w:color="auto" w:fill="DBE4F0"/>
          </w:tcPr>
          <w:p w14:paraId="39527611" w14:textId="77777777" w:rsidR="0009623E" w:rsidRDefault="0009623E">
            <w:pPr>
              <w:rPr>
                <w:sz w:val="2"/>
                <w:szCs w:val="2"/>
              </w:rPr>
            </w:pPr>
          </w:p>
        </w:tc>
        <w:tc>
          <w:tcPr>
            <w:tcW w:w="5387" w:type="dxa"/>
            <w:vMerge/>
            <w:tcBorders>
              <w:top w:val="nil"/>
              <w:left w:val="single" w:sz="4" w:space="0" w:color="000000"/>
              <w:right w:val="single" w:sz="4" w:space="0" w:color="000000"/>
            </w:tcBorders>
            <w:shd w:val="clear" w:color="auto" w:fill="DBE4F0"/>
          </w:tcPr>
          <w:p w14:paraId="2B88436B"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258F2029" w14:textId="77777777" w:rsidR="0009623E" w:rsidRDefault="00F00F55">
            <w:pPr>
              <w:pStyle w:val="TableParagraph"/>
              <w:spacing w:before="134"/>
              <w:ind w:left="107"/>
              <w:rPr>
                <w:b/>
              </w:rPr>
            </w:pPr>
            <w:r>
              <w:rPr>
                <w:b/>
              </w:rPr>
              <w:t>COMMENT</w:t>
            </w:r>
          </w:p>
        </w:tc>
      </w:tr>
      <w:tr w:rsidR="0009623E" w14:paraId="2B6AB703" w14:textId="77777777">
        <w:trPr>
          <w:trHeight w:val="510"/>
        </w:trPr>
        <w:tc>
          <w:tcPr>
            <w:tcW w:w="9929" w:type="dxa"/>
            <w:gridSpan w:val="3"/>
            <w:shd w:val="clear" w:color="auto" w:fill="EDEBE0"/>
          </w:tcPr>
          <w:p w14:paraId="49E32E0E" w14:textId="77777777" w:rsidR="0009623E" w:rsidRDefault="00F00F55">
            <w:pPr>
              <w:pStyle w:val="TableParagraph"/>
              <w:spacing w:before="134"/>
              <w:ind w:left="97"/>
              <w:rPr>
                <w:b/>
              </w:rPr>
            </w:pPr>
            <w:r>
              <w:rPr>
                <w:b/>
              </w:rPr>
              <w:t>COSTAL STATE SPECIFIC REQUIREMENTS</w:t>
            </w:r>
          </w:p>
        </w:tc>
      </w:tr>
      <w:tr w:rsidR="0009623E" w14:paraId="50D2EB66" w14:textId="77777777">
        <w:trPr>
          <w:trHeight w:val="498"/>
        </w:trPr>
        <w:tc>
          <w:tcPr>
            <w:tcW w:w="9929" w:type="dxa"/>
            <w:gridSpan w:val="3"/>
            <w:tcBorders>
              <w:bottom w:val="single" w:sz="4" w:space="0" w:color="000000"/>
            </w:tcBorders>
          </w:tcPr>
          <w:p w14:paraId="37FBC575" w14:textId="77777777" w:rsidR="0009623E" w:rsidRDefault="00F00F55">
            <w:pPr>
              <w:pStyle w:val="TableParagraph"/>
              <w:spacing w:before="124"/>
              <w:ind w:left="97"/>
              <w:rPr>
                <w:b/>
              </w:rPr>
            </w:pPr>
            <w:r>
              <w:rPr>
                <w:b/>
              </w:rPr>
              <w:t>IMPLEMENTATION</w:t>
            </w:r>
          </w:p>
        </w:tc>
      </w:tr>
      <w:tr w:rsidR="0009623E" w14:paraId="14DC346E" w14:textId="77777777">
        <w:trPr>
          <w:trHeight w:val="498"/>
        </w:trPr>
        <w:tc>
          <w:tcPr>
            <w:tcW w:w="1563" w:type="dxa"/>
            <w:tcBorders>
              <w:top w:val="single" w:sz="4" w:space="0" w:color="000000"/>
              <w:bottom w:val="single" w:sz="4" w:space="0" w:color="000000"/>
              <w:right w:val="single" w:sz="4" w:space="0" w:color="000000"/>
            </w:tcBorders>
          </w:tcPr>
          <w:p w14:paraId="469D9659" w14:textId="77777777" w:rsidR="0009623E" w:rsidRDefault="00F00F55">
            <w:pPr>
              <w:pStyle w:val="TableParagraph"/>
              <w:spacing w:line="248" w:lineRule="exact"/>
              <w:ind w:left="97"/>
            </w:pPr>
            <w:r>
              <w:t>46.1</w:t>
            </w:r>
          </w:p>
        </w:tc>
        <w:tc>
          <w:tcPr>
            <w:tcW w:w="5387" w:type="dxa"/>
            <w:tcBorders>
              <w:top w:val="single" w:sz="4" w:space="0" w:color="000000"/>
              <w:left w:val="single" w:sz="4" w:space="0" w:color="000000"/>
              <w:bottom w:val="single" w:sz="4" w:space="0" w:color="000000"/>
              <w:right w:val="single" w:sz="4" w:space="0" w:color="000000"/>
            </w:tcBorders>
          </w:tcPr>
          <w:p w14:paraId="269DBC8F" w14:textId="77777777" w:rsidR="0009623E" w:rsidRDefault="00F00F55">
            <w:pPr>
              <w:pStyle w:val="TableParagraph"/>
              <w:spacing w:before="1" w:line="250" w:lineRule="exact"/>
              <w:ind w:left="107"/>
            </w:pPr>
            <w:r>
              <w:t>Policies implemented through issuance of national legislation and guidance</w:t>
            </w:r>
          </w:p>
        </w:tc>
        <w:tc>
          <w:tcPr>
            <w:tcW w:w="2979" w:type="dxa"/>
            <w:tcBorders>
              <w:top w:val="single" w:sz="4" w:space="0" w:color="000000"/>
              <w:left w:val="single" w:sz="4" w:space="0" w:color="000000"/>
              <w:bottom w:val="single" w:sz="4" w:space="0" w:color="000000"/>
            </w:tcBorders>
          </w:tcPr>
          <w:p w14:paraId="0C5786D4" w14:textId="77777777" w:rsidR="0009623E" w:rsidRDefault="0009623E">
            <w:pPr>
              <w:pStyle w:val="TableParagraph"/>
              <w:rPr>
                <w:rFonts w:ascii="Times New Roman"/>
                <w:sz w:val="20"/>
              </w:rPr>
            </w:pPr>
          </w:p>
        </w:tc>
      </w:tr>
      <w:tr w:rsidR="0009623E" w14:paraId="1B60BC41" w14:textId="77777777">
        <w:trPr>
          <w:trHeight w:val="496"/>
        </w:trPr>
        <w:tc>
          <w:tcPr>
            <w:tcW w:w="1563" w:type="dxa"/>
            <w:tcBorders>
              <w:top w:val="single" w:sz="4" w:space="0" w:color="000000"/>
              <w:bottom w:val="single" w:sz="4" w:space="0" w:color="000000"/>
              <w:right w:val="single" w:sz="4" w:space="0" w:color="000000"/>
            </w:tcBorders>
          </w:tcPr>
          <w:p w14:paraId="5ED42964" w14:textId="77777777" w:rsidR="0009623E" w:rsidRDefault="00F00F55">
            <w:pPr>
              <w:pStyle w:val="TableParagraph"/>
              <w:spacing w:line="246" w:lineRule="exact"/>
              <w:ind w:left="97"/>
            </w:pPr>
            <w:r>
              <w:t>46.2</w:t>
            </w:r>
          </w:p>
        </w:tc>
        <w:tc>
          <w:tcPr>
            <w:tcW w:w="5387" w:type="dxa"/>
            <w:tcBorders>
              <w:top w:val="single" w:sz="4" w:space="0" w:color="000000"/>
              <w:left w:val="single" w:sz="4" w:space="0" w:color="000000"/>
              <w:bottom w:val="single" w:sz="4" w:space="0" w:color="000000"/>
              <w:right w:val="single" w:sz="4" w:space="0" w:color="000000"/>
            </w:tcBorders>
          </w:tcPr>
          <w:p w14:paraId="0C44BB78" w14:textId="77777777" w:rsidR="0009623E" w:rsidRDefault="00F00F55">
            <w:pPr>
              <w:pStyle w:val="TableParagraph"/>
              <w:spacing w:line="244" w:lineRule="exact"/>
              <w:ind w:left="107"/>
            </w:pPr>
            <w:r>
              <w:t>Responsibilities assigned to update and revise any</w:t>
            </w:r>
          </w:p>
          <w:p w14:paraId="43D8B1C7" w14:textId="77777777" w:rsidR="0009623E" w:rsidRDefault="00F00F55">
            <w:pPr>
              <w:pStyle w:val="TableParagraph"/>
              <w:spacing w:line="232" w:lineRule="exact"/>
              <w:ind w:left="107"/>
            </w:pPr>
            <w:r>
              <w:t>relevant policies adopted</w:t>
            </w:r>
          </w:p>
        </w:tc>
        <w:tc>
          <w:tcPr>
            <w:tcW w:w="2979" w:type="dxa"/>
            <w:tcBorders>
              <w:top w:val="single" w:sz="4" w:space="0" w:color="000000"/>
              <w:left w:val="single" w:sz="4" w:space="0" w:color="000000"/>
              <w:bottom w:val="single" w:sz="4" w:space="0" w:color="000000"/>
            </w:tcBorders>
          </w:tcPr>
          <w:p w14:paraId="6B28E832" w14:textId="77777777" w:rsidR="0009623E" w:rsidRDefault="0009623E">
            <w:pPr>
              <w:pStyle w:val="TableParagraph"/>
              <w:rPr>
                <w:rFonts w:ascii="Times New Roman"/>
                <w:sz w:val="20"/>
              </w:rPr>
            </w:pPr>
          </w:p>
        </w:tc>
      </w:tr>
      <w:tr w:rsidR="0009623E" w14:paraId="4B9A3987" w14:textId="77777777">
        <w:trPr>
          <w:trHeight w:val="1248"/>
        </w:trPr>
        <w:tc>
          <w:tcPr>
            <w:tcW w:w="1563" w:type="dxa"/>
            <w:tcBorders>
              <w:top w:val="single" w:sz="4" w:space="0" w:color="000000"/>
              <w:bottom w:val="single" w:sz="4" w:space="0" w:color="000000"/>
              <w:right w:val="single" w:sz="4" w:space="0" w:color="000000"/>
            </w:tcBorders>
          </w:tcPr>
          <w:p w14:paraId="6922C747" w14:textId="77777777" w:rsidR="0009623E" w:rsidRDefault="00F00F55">
            <w:pPr>
              <w:pStyle w:val="TableParagraph"/>
              <w:spacing w:line="248" w:lineRule="exact"/>
              <w:ind w:left="97"/>
            </w:pPr>
            <w:r>
              <w:t>47</w:t>
            </w:r>
          </w:p>
        </w:tc>
        <w:tc>
          <w:tcPr>
            <w:tcW w:w="5387" w:type="dxa"/>
            <w:tcBorders>
              <w:top w:val="single" w:sz="4" w:space="0" w:color="000000"/>
              <w:left w:val="single" w:sz="4" w:space="0" w:color="000000"/>
              <w:bottom w:val="single" w:sz="4" w:space="0" w:color="000000"/>
              <w:right w:val="single" w:sz="4" w:space="0" w:color="000000"/>
            </w:tcBorders>
          </w:tcPr>
          <w:p w14:paraId="7643DB70" w14:textId="77777777" w:rsidR="0009623E" w:rsidRDefault="00F00F55">
            <w:pPr>
              <w:pStyle w:val="TableParagraph"/>
              <w:spacing w:line="237" w:lineRule="auto"/>
              <w:ind w:left="107" w:right="96"/>
              <w:jc w:val="both"/>
            </w:pPr>
            <w:r>
              <w:t>Legislation, guidance and procedures established for the consistent implementation and verification of the rights, obligations and responsibilities of the State contained in the relevant international instruments to</w:t>
            </w:r>
          </w:p>
          <w:p w14:paraId="24464011" w14:textId="77777777" w:rsidR="0009623E" w:rsidRDefault="00F00F55">
            <w:pPr>
              <w:pStyle w:val="TableParagraph"/>
              <w:spacing w:line="229" w:lineRule="exact"/>
              <w:ind w:left="107"/>
              <w:jc w:val="both"/>
            </w:pPr>
            <w:r>
              <w:t>which it is a party, in general;</w:t>
            </w:r>
          </w:p>
        </w:tc>
        <w:tc>
          <w:tcPr>
            <w:tcW w:w="2979" w:type="dxa"/>
            <w:tcBorders>
              <w:top w:val="single" w:sz="4" w:space="0" w:color="000000"/>
              <w:left w:val="single" w:sz="4" w:space="0" w:color="000000"/>
              <w:bottom w:val="single" w:sz="4" w:space="0" w:color="000000"/>
            </w:tcBorders>
          </w:tcPr>
          <w:p w14:paraId="361480B4" w14:textId="77777777" w:rsidR="0009623E" w:rsidRDefault="0009623E">
            <w:pPr>
              <w:pStyle w:val="TableParagraph"/>
              <w:rPr>
                <w:rFonts w:ascii="Times New Roman"/>
                <w:sz w:val="20"/>
              </w:rPr>
            </w:pPr>
          </w:p>
        </w:tc>
      </w:tr>
      <w:tr w:rsidR="0009623E" w14:paraId="1C342F0B" w14:textId="77777777">
        <w:trPr>
          <w:trHeight w:val="249"/>
        </w:trPr>
        <w:tc>
          <w:tcPr>
            <w:tcW w:w="1563" w:type="dxa"/>
            <w:tcBorders>
              <w:top w:val="single" w:sz="4" w:space="0" w:color="000000"/>
              <w:bottom w:val="single" w:sz="4" w:space="0" w:color="000000"/>
              <w:right w:val="single" w:sz="4" w:space="0" w:color="000000"/>
            </w:tcBorders>
          </w:tcPr>
          <w:p w14:paraId="769DDC76" w14:textId="77777777" w:rsidR="0009623E" w:rsidRDefault="00F00F55">
            <w:pPr>
              <w:pStyle w:val="TableParagraph"/>
              <w:spacing w:line="229" w:lineRule="exact"/>
              <w:ind w:left="97"/>
            </w:pPr>
            <w:r>
              <w:t>48.1</w:t>
            </w:r>
          </w:p>
        </w:tc>
        <w:tc>
          <w:tcPr>
            <w:tcW w:w="5387" w:type="dxa"/>
            <w:tcBorders>
              <w:top w:val="single" w:sz="4" w:space="0" w:color="000000"/>
              <w:left w:val="single" w:sz="4" w:space="0" w:color="000000"/>
              <w:bottom w:val="single" w:sz="4" w:space="0" w:color="000000"/>
              <w:right w:val="single" w:sz="4" w:space="0" w:color="000000"/>
            </w:tcBorders>
          </w:tcPr>
          <w:p w14:paraId="211F94B4" w14:textId="77777777" w:rsidR="0009623E" w:rsidRDefault="00F00F55">
            <w:pPr>
              <w:pStyle w:val="TableParagraph"/>
              <w:spacing w:line="229" w:lineRule="exact"/>
              <w:ind w:left="107"/>
            </w:pPr>
            <w:r>
              <w:t>For radiocommunication services;</w:t>
            </w:r>
          </w:p>
        </w:tc>
        <w:tc>
          <w:tcPr>
            <w:tcW w:w="2979" w:type="dxa"/>
            <w:tcBorders>
              <w:top w:val="single" w:sz="4" w:space="0" w:color="000000"/>
              <w:left w:val="single" w:sz="4" w:space="0" w:color="000000"/>
              <w:bottom w:val="single" w:sz="4" w:space="0" w:color="000000"/>
            </w:tcBorders>
          </w:tcPr>
          <w:p w14:paraId="53987E5A" w14:textId="77777777" w:rsidR="0009623E" w:rsidRDefault="0009623E">
            <w:pPr>
              <w:pStyle w:val="TableParagraph"/>
              <w:rPr>
                <w:rFonts w:ascii="Times New Roman"/>
                <w:sz w:val="18"/>
              </w:rPr>
            </w:pPr>
          </w:p>
        </w:tc>
      </w:tr>
      <w:tr w:rsidR="0009623E" w14:paraId="312A85B0" w14:textId="77777777">
        <w:trPr>
          <w:trHeight w:val="249"/>
        </w:trPr>
        <w:tc>
          <w:tcPr>
            <w:tcW w:w="1563" w:type="dxa"/>
            <w:tcBorders>
              <w:top w:val="single" w:sz="4" w:space="0" w:color="000000"/>
              <w:bottom w:val="single" w:sz="4" w:space="0" w:color="000000"/>
              <w:right w:val="single" w:sz="4" w:space="0" w:color="000000"/>
            </w:tcBorders>
          </w:tcPr>
          <w:p w14:paraId="18FD8580" w14:textId="77777777" w:rsidR="0009623E" w:rsidRDefault="00F00F55">
            <w:pPr>
              <w:pStyle w:val="TableParagraph"/>
              <w:spacing w:line="229" w:lineRule="exact"/>
              <w:ind w:left="97"/>
            </w:pPr>
            <w:r>
              <w:t>48.2</w:t>
            </w:r>
          </w:p>
        </w:tc>
        <w:tc>
          <w:tcPr>
            <w:tcW w:w="5387" w:type="dxa"/>
            <w:tcBorders>
              <w:top w:val="single" w:sz="4" w:space="0" w:color="000000"/>
              <w:left w:val="single" w:sz="4" w:space="0" w:color="000000"/>
              <w:bottom w:val="single" w:sz="4" w:space="0" w:color="000000"/>
              <w:right w:val="single" w:sz="4" w:space="0" w:color="000000"/>
            </w:tcBorders>
          </w:tcPr>
          <w:p w14:paraId="50F7446F" w14:textId="77777777" w:rsidR="0009623E" w:rsidRDefault="00F00F55">
            <w:pPr>
              <w:pStyle w:val="TableParagraph"/>
              <w:spacing w:line="229" w:lineRule="exact"/>
              <w:ind w:left="107"/>
            </w:pPr>
            <w:r>
              <w:t>For meteorological services and warnings;</w:t>
            </w:r>
          </w:p>
        </w:tc>
        <w:tc>
          <w:tcPr>
            <w:tcW w:w="2979" w:type="dxa"/>
            <w:tcBorders>
              <w:top w:val="single" w:sz="4" w:space="0" w:color="000000"/>
              <w:left w:val="single" w:sz="4" w:space="0" w:color="000000"/>
              <w:bottom w:val="single" w:sz="4" w:space="0" w:color="000000"/>
            </w:tcBorders>
          </w:tcPr>
          <w:p w14:paraId="3909345C" w14:textId="77777777" w:rsidR="0009623E" w:rsidRDefault="0009623E">
            <w:pPr>
              <w:pStyle w:val="TableParagraph"/>
              <w:rPr>
                <w:rFonts w:ascii="Times New Roman"/>
                <w:sz w:val="18"/>
              </w:rPr>
            </w:pPr>
          </w:p>
        </w:tc>
      </w:tr>
      <w:tr w:rsidR="0009623E" w14:paraId="272706A6" w14:textId="77777777">
        <w:trPr>
          <w:trHeight w:val="249"/>
        </w:trPr>
        <w:tc>
          <w:tcPr>
            <w:tcW w:w="1563" w:type="dxa"/>
            <w:tcBorders>
              <w:top w:val="single" w:sz="4" w:space="0" w:color="000000"/>
              <w:bottom w:val="single" w:sz="4" w:space="0" w:color="000000"/>
              <w:right w:val="single" w:sz="4" w:space="0" w:color="000000"/>
            </w:tcBorders>
          </w:tcPr>
          <w:p w14:paraId="475789BA" w14:textId="77777777" w:rsidR="0009623E" w:rsidRDefault="00F00F55">
            <w:pPr>
              <w:pStyle w:val="TableParagraph"/>
              <w:spacing w:line="229" w:lineRule="exact"/>
              <w:ind w:left="97"/>
            </w:pPr>
            <w:r>
              <w:t>48.3</w:t>
            </w:r>
          </w:p>
        </w:tc>
        <w:tc>
          <w:tcPr>
            <w:tcW w:w="5387" w:type="dxa"/>
            <w:tcBorders>
              <w:top w:val="single" w:sz="4" w:space="0" w:color="000000"/>
              <w:left w:val="single" w:sz="4" w:space="0" w:color="000000"/>
              <w:bottom w:val="single" w:sz="4" w:space="0" w:color="000000"/>
              <w:right w:val="single" w:sz="4" w:space="0" w:color="000000"/>
            </w:tcBorders>
          </w:tcPr>
          <w:p w14:paraId="044B87C8" w14:textId="77777777" w:rsidR="0009623E" w:rsidRDefault="00F00F55">
            <w:pPr>
              <w:pStyle w:val="TableParagraph"/>
              <w:spacing w:line="229" w:lineRule="exact"/>
              <w:ind w:left="107"/>
            </w:pPr>
            <w:r>
              <w:t>For search and rescue services;</w:t>
            </w:r>
          </w:p>
        </w:tc>
        <w:tc>
          <w:tcPr>
            <w:tcW w:w="2979" w:type="dxa"/>
            <w:tcBorders>
              <w:top w:val="single" w:sz="4" w:space="0" w:color="000000"/>
              <w:left w:val="single" w:sz="4" w:space="0" w:color="000000"/>
              <w:bottom w:val="single" w:sz="4" w:space="0" w:color="000000"/>
            </w:tcBorders>
          </w:tcPr>
          <w:p w14:paraId="60A4A3A6" w14:textId="77777777" w:rsidR="0009623E" w:rsidRDefault="0009623E">
            <w:pPr>
              <w:pStyle w:val="TableParagraph"/>
              <w:rPr>
                <w:rFonts w:ascii="Times New Roman"/>
                <w:sz w:val="18"/>
              </w:rPr>
            </w:pPr>
          </w:p>
        </w:tc>
      </w:tr>
      <w:tr w:rsidR="0009623E" w14:paraId="5F9683CE" w14:textId="77777777">
        <w:trPr>
          <w:trHeight w:val="249"/>
        </w:trPr>
        <w:tc>
          <w:tcPr>
            <w:tcW w:w="1563" w:type="dxa"/>
            <w:tcBorders>
              <w:top w:val="single" w:sz="4" w:space="0" w:color="000000"/>
              <w:bottom w:val="single" w:sz="4" w:space="0" w:color="000000"/>
              <w:right w:val="single" w:sz="4" w:space="0" w:color="000000"/>
            </w:tcBorders>
          </w:tcPr>
          <w:p w14:paraId="1F36E500" w14:textId="77777777" w:rsidR="0009623E" w:rsidRDefault="00F00F55">
            <w:pPr>
              <w:pStyle w:val="TableParagraph"/>
              <w:spacing w:line="229" w:lineRule="exact"/>
              <w:ind w:left="97"/>
            </w:pPr>
            <w:r>
              <w:t>48.4</w:t>
            </w:r>
          </w:p>
        </w:tc>
        <w:tc>
          <w:tcPr>
            <w:tcW w:w="5387" w:type="dxa"/>
            <w:tcBorders>
              <w:top w:val="single" w:sz="4" w:space="0" w:color="000000"/>
              <w:left w:val="single" w:sz="4" w:space="0" w:color="000000"/>
              <w:bottom w:val="single" w:sz="4" w:space="0" w:color="000000"/>
              <w:right w:val="single" w:sz="4" w:space="0" w:color="000000"/>
            </w:tcBorders>
          </w:tcPr>
          <w:p w14:paraId="17FBEA8C" w14:textId="77777777" w:rsidR="0009623E" w:rsidRDefault="00F00F55">
            <w:pPr>
              <w:pStyle w:val="TableParagraph"/>
              <w:spacing w:line="229" w:lineRule="exact"/>
              <w:ind w:left="107"/>
            </w:pPr>
            <w:r>
              <w:t>For hydrographic services;</w:t>
            </w:r>
          </w:p>
        </w:tc>
        <w:tc>
          <w:tcPr>
            <w:tcW w:w="2979" w:type="dxa"/>
            <w:tcBorders>
              <w:top w:val="single" w:sz="4" w:space="0" w:color="000000"/>
              <w:left w:val="single" w:sz="4" w:space="0" w:color="000000"/>
              <w:bottom w:val="single" w:sz="4" w:space="0" w:color="000000"/>
            </w:tcBorders>
          </w:tcPr>
          <w:p w14:paraId="3661C385" w14:textId="77777777" w:rsidR="0009623E" w:rsidRDefault="0009623E">
            <w:pPr>
              <w:pStyle w:val="TableParagraph"/>
              <w:rPr>
                <w:rFonts w:ascii="Times New Roman"/>
                <w:sz w:val="18"/>
              </w:rPr>
            </w:pPr>
          </w:p>
        </w:tc>
      </w:tr>
      <w:tr w:rsidR="0009623E" w14:paraId="0A0244AD" w14:textId="77777777">
        <w:trPr>
          <w:trHeight w:val="249"/>
        </w:trPr>
        <w:tc>
          <w:tcPr>
            <w:tcW w:w="1563" w:type="dxa"/>
            <w:tcBorders>
              <w:top w:val="single" w:sz="4" w:space="0" w:color="000000"/>
              <w:bottom w:val="single" w:sz="4" w:space="0" w:color="000000"/>
              <w:right w:val="single" w:sz="4" w:space="0" w:color="000000"/>
            </w:tcBorders>
          </w:tcPr>
          <w:p w14:paraId="2C4B6269" w14:textId="77777777" w:rsidR="0009623E" w:rsidRDefault="00F00F55">
            <w:pPr>
              <w:pStyle w:val="TableParagraph"/>
              <w:spacing w:line="229" w:lineRule="exact"/>
              <w:ind w:left="97"/>
            </w:pPr>
            <w:r>
              <w:t>48.5</w:t>
            </w:r>
          </w:p>
        </w:tc>
        <w:tc>
          <w:tcPr>
            <w:tcW w:w="5387" w:type="dxa"/>
            <w:tcBorders>
              <w:top w:val="single" w:sz="4" w:space="0" w:color="000000"/>
              <w:left w:val="single" w:sz="4" w:space="0" w:color="000000"/>
              <w:bottom w:val="single" w:sz="4" w:space="0" w:color="000000"/>
              <w:right w:val="single" w:sz="4" w:space="0" w:color="000000"/>
            </w:tcBorders>
          </w:tcPr>
          <w:p w14:paraId="630B1130" w14:textId="77777777" w:rsidR="0009623E" w:rsidRDefault="00F00F55">
            <w:pPr>
              <w:pStyle w:val="TableParagraph"/>
              <w:spacing w:line="229" w:lineRule="exact"/>
              <w:ind w:left="107"/>
            </w:pPr>
            <w:r>
              <w:t>For ship routeing;</w:t>
            </w:r>
          </w:p>
        </w:tc>
        <w:tc>
          <w:tcPr>
            <w:tcW w:w="2979" w:type="dxa"/>
            <w:tcBorders>
              <w:top w:val="single" w:sz="4" w:space="0" w:color="000000"/>
              <w:left w:val="single" w:sz="4" w:space="0" w:color="000000"/>
              <w:bottom w:val="single" w:sz="4" w:space="0" w:color="000000"/>
            </w:tcBorders>
          </w:tcPr>
          <w:p w14:paraId="3A9F3D5F" w14:textId="77777777" w:rsidR="0009623E" w:rsidRDefault="0009623E">
            <w:pPr>
              <w:pStyle w:val="TableParagraph"/>
              <w:rPr>
                <w:rFonts w:ascii="Times New Roman"/>
                <w:sz w:val="18"/>
              </w:rPr>
            </w:pPr>
          </w:p>
        </w:tc>
      </w:tr>
      <w:tr w:rsidR="0009623E" w14:paraId="1282F873" w14:textId="77777777">
        <w:trPr>
          <w:trHeight w:val="249"/>
        </w:trPr>
        <w:tc>
          <w:tcPr>
            <w:tcW w:w="1563" w:type="dxa"/>
            <w:tcBorders>
              <w:top w:val="single" w:sz="4" w:space="0" w:color="000000"/>
              <w:bottom w:val="single" w:sz="4" w:space="0" w:color="000000"/>
              <w:right w:val="single" w:sz="4" w:space="0" w:color="000000"/>
            </w:tcBorders>
          </w:tcPr>
          <w:p w14:paraId="14114830" w14:textId="77777777" w:rsidR="0009623E" w:rsidRDefault="00F00F55">
            <w:pPr>
              <w:pStyle w:val="TableParagraph"/>
              <w:spacing w:line="229" w:lineRule="exact"/>
              <w:ind w:left="97"/>
            </w:pPr>
            <w:r>
              <w:t>48.6</w:t>
            </w:r>
          </w:p>
        </w:tc>
        <w:tc>
          <w:tcPr>
            <w:tcW w:w="5387" w:type="dxa"/>
            <w:tcBorders>
              <w:top w:val="single" w:sz="4" w:space="0" w:color="000000"/>
              <w:left w:val="single" w:sz="4" w:space="0" w:color="000000"/>
              <w:bottom w:val="single" w:sz="4" w:space="0" w:color="000000"/>
              <w:right w:val="single" w:sz="4" w:space="0" w:color="000000"/>
            </w:tcBorders>
          </w:tcPr>
          <w:p w14:paraId="760B1AC6" w14:textId="77777777" w:rsidR="0009623E" w:rsidRDefault="00F00F55">
            <w:pPr>
              <w:pStyle w:val="TableParagraph"/>
              <w:spacing w:line="229" w:lineRule="exact"/>
              <w:ind w:left="107"/>
            </w:pPr>
            <w:r>
              <w:t>For ship reporting systems;</w:t>
            </w:r>
          </w:p>
        </w:tc>
        <w:tc>
          <w:tcPr>
            <w:tcW w:w="2979" w:type="dxa"/>
            <w:tcBorders>
              <w:top w:val="single" w:sz="4" w:space="0" w:color="000000"/>
              <w:left w:val="single" w:sz="4" w:space="0" w:color="000000"/>
              <w:bottom w:val="single" w:sz="4" w:space="0" w:color="000000"/>
            </w:tcBorders>
          </w:tcPr>
          <w:p w14:paraId="230F06C2" w14:textId="77777777" w:rsidR="0009623E" w:rsidRDefault="0009623E">
            <w:pPr>
              <w:pStyle w:val="TableParagraph"/>
              <w:rPr>
                <w:rFonts w:ascii="Times New Roman"/>
                <w:sz w:val="18"/>
              </w:rPr>
            </w:pPr>
          </w:p>
        </w:tc>
      </w:tr>
      <w:tr w:rsidR="0009623E" w14:paraId="53971F0A" w14:textId="77777777">
        <w:trPr>
          <w:trHeight w:val="249"/>
        </w:trPr>
        <w:tc>
          <w:tcPr>
            <w:tcW w:w="1563" w:type="dxa"/>
            <w:tcBorders>
              <w:top w:val="single" w:sz="4" w:space="0" w:color="000000"/>
              <w:bottom w:val="single" w:sz="4" w:space="0" w:color="000000"/>
              <w:right w:val="single" w:sz="4" w:space="0" w:color="000000"/>
            </w:tcBorders>
          </w:tcPr>
          <w:p w14:paraId="4582218E" w14:textId="77777777" w:rsidR="0009623E" w:rsidRDefault="00F00F55">
            <w:pPr>
              <w:pStyle w:val="TableParagraph"/>
              <w:spacing w:line="229" w:lineRule="exact"/>
              <w:ind w:left="97"/>
            </w:pPr>
            <w:r>
              <w:t>48.7</w:t>
            </w:r>
          </w:p>
        </w:tc>
        <w:tc>
          <w:tcPr>
            <w:tcW w:w="5387" w:type="dxa"/>
            <w:tcBorders>
              <w:top w:val="single" w:sz="4" w:space="0" w:color="000000"/>
              <w:left w:val="single" w:sz="4" w:space="0" w:color="000000"/>
              <w:bottom w:val="single" w:sz="4" w:space="0" w:color="000000"/>
              <w:right w:val="single" w:sz="4" w:space="0" w:color="000000"/>
            </w:tcBorders>
          </w:tcPr>
          <w:p w14:paraId="2C4E0CE5" w14:textId="77777777" w:rsidR="0009623E" w:rsidRDefault="00F00F55">
            <w:pPr>
              <w:pStyle w:val="TableParagraph"/>
              <w:spacing w:line="229" w:lineRule="exact"/>
              <w:ind w:left="107"/>
            </w:pPr>
            <w:r>
              <w:t>For vessel traffic services; and</w:t>
            </w:r>
          </w:p>
        </w:tc>
        <w:tc>
          <w:tcPr>
            <w:tcW w:w="2979" w:type="dxa"/>
            <w:tcBorders>
              <w:top w:val="single" w:sz="4" w:space="0" w:color="000000"/>
              <w:left w:val="single" w:sz="4" w:space="0" w:color="000000"/>
              <w:bottom w:val="single" w:sz="4" w:space="0" w:color="000000"/>
            </w:tcBorders>
          </w:tcPr>
          <w:p w14:paraId="49516B88" w14:textId="77777777" w:rsidR="0009623E" w:rsidRDefault="0009623E">
            <w:pPr>
              <w:pStyle w:val="TableParagraph"/>
              <w:rPr>
                <w:rFonts w:ascii="Times New Roman"/>
                <w:sz w:val="18"/>
              </w:rPr>
            </w:pPr>
          </w:p>
        </w:tc>
      </w:tr>
      <w:tr w:rsidR="0009623E" w14:paraId="21D5ECC0" w14:textId="77777777">
        <w:trPr>
          <w:trHeight w:val="249"/>
        </w:trPr>
        <w:tc>
          <w:tcPr>
            <w:tcW w:w="1563" w:type="dxa"/>
            <w:tcBorders>
              <w:top w:val="single" w:sz="4" w:space="0" w:color="000000"/>
              <w:bottom w:val="single" w:sz="4" w:space="0" w:color="000000"/>
              <w:right w:val="single" w:sz="4" w:space="0" w:color="000000"/>
            </w:tcBorders>
          </w:tcPr>
          <w:p w14:paraId="678EAC48" w14:textId="77777777" w:rsidR="0009623E" w:rsidRDefault="00F00F55">
            <w:pPr>
              <w:pStyle w:val="TableParagraph"/>
              <w:spacing w:line="229" w:lineRule="exact"/>
              <w:ind w:left="97"/>
            </w:pPr>
            <w:r>
              <w:t>48.8</w:t>
            </w:r>
          </w:p>
        </w:tc>
        <w:tc>
          <w:tcPr>
            <w:tcW w:w="5387" w:type="dxa"/>
            <w:tcBorders>
              <w:top w:val="single" w:sz="4" w:space="0" w:color="000000"/>
              <w:left w:val="single" w:sz="4" w:space="0" w:color="000000"/>
              <w:bottom w:val="single" w:sz="4" w:space="0" w:color="000000"/>
              <w:right w:val="single" w:sz="4" w:space="0" w:color="000000"/>
            </w:tcBorders>
          </w:tcPr>
          <w:p w14:paraId="67742457" w14:textId="77777777" w:rsidR="0009623E" w:rsidRDefault="00F00F55">
            <w:pPr>
              <w:pStyle w:val="TableParagraph"/>
              <w:spacing w:line="229" w:lineRule="exact"/>
              <w:ind w:left="107"/>
            </w:pPr>
            <w:r>
              <w:t>For aids to navigation</w:t>
            </w:r>
          </w:p>
        </w:tc>
        <w:tc>
          <w:tcPr>
            <w:tcW w:w="2979" w:type="dxa"/>
            <w:tcBorders>
              <w:top w:val="single" w:sz="4" w:space="0" w:color="000000"/>
              <w:left w:val="single" w:sz="4" w:space="0" w:color="000000"/>
              <w:bottom w:val="single" w:sz="4" w:space="0" w:color="000000"/>
            </w:tcBorders>
          </w:tcPr>
          <w:p w14:paraId="6DA303CE" w14:textId="77777777" w:rsidR="0009623E" w:rsidRDefault="0009623E">
            <w:pPr>
              <w:pStyle w:val="TableParagraph"/>
              <w:rPr>
                <w:rFonts w:ascii="Times New Roman"/>
                <w:sz w:val="18"/>
              </w:rPr>
            </w:pPr>
          </w:p>
        </w:tc>
      </w:tr>
      <w:tr w:rsidR="0009623E" w14:paraId="36D5B228" w14:textId="77777777">
        <w:trPr>
          <w:trHeight w:val="496"/>
        </w:trPr>
        <w:tc>
          <w:tcPr>
            <w:tcW w:w="9929" w:type="dxa"/>
            <w:gridSpan w:val="3"/>
            <w:tcBorders>
              <w:top w:val="single" w:sz="4" w:space="0" w:color="000000"/>
              <w:bottom w:val="single" w:sz="4" w:space="0" w:color="000000"/>
            </w:tcBorders>
          </w:tcPr>
          <w:p w14:paraId="26E83F6B" w14:textId="77777777" w:rsidR="0009623E" w:rsidRDefault="00F00F55">
            <w:pPr>
              <w:pStyle w:val="TableParagraph"/>
              <w:spacing w:before="122"/>
              <w:ind w:left="97"/>
              <w:rPr>
                <w:b/>
              </w:rPr>
            </w:pPr>
            <w:r>
              <w:rPr>
                <w:b/>
              </w:rPr>
              <w:t>ENFORCEMENT</w:t>
            </w:r>
          </w:p>
        </w:tc>
      </w:tr>
      <w:tr w:rsidR="0009623E" w14:paraId="472B5EFA" w14:textId="77777777">
        <w:trPr>
          <w:trHeight w:val="748"/>
        </w:trPr>
        <w:tc>
          <w:tcPr>
            <w:tcW w:w="1563" w:type="dxa"/>
            <w:tcBorders>
              <w:top w:val="single" w:sz="4" w:space="0" w:color="000000"/>
              <w:bottom w:val="single" w:sz="4" w:space="0" w:color="000000"/>
              <w:right w:val="single" w:sz="4" w:space="0" w:color="000000"/>
            </w:tcBorders>
          </w:tcPr>
          <w:p w14:paraId="3F206A8B" w14:textId="77777777" w:rsidR="0009623E" w:rsidRDefault="00F00F55">
            <w:pPr>
              <w:pStyle w:val="TableParagraph"/>
              <w:spacing w:line="248" w:lineRule="exact"/>
              <w:ind w:left="97"/>
            </w:pPr>
            <w:r>
              <w:t>49</w:t>
            </w:r>
          </w:p>
        </w:tc>
        <w:tc>
          <w:tcPr>
            <w:tcW w:w="5387" w:type="dxa"/>
            <w:tcBorders>
              <w:top w:val="single" w:sz="4" w:space="0" w:color="000000"/>
              <w:left w:val="single" w:sz="4" w:space="0" w:color="000000"/>
              <w:bottom w:val="single" w:sz="4" w:space="0" w:color="000000"/>
              <w:right w:val="single" w:sz="4" w:space="0" w:color="000000"/>
            </w:tcBorders>
          </w:tcPr>
          <w:p w14:paraId="59A4314F" w14:textId="77777777" w:rsidR="0009623E" w:rsidRDefault="00F00F55">
            <w:pPr>
              <w:pStyle w:val="TableParagraph"/>
              <w:spacing w:before="1" w:line="250" w:lineRule="exact"/>
              <w:ind w:left="107" w:right="99"/>
              <w:jc w:val="both"/>
            </w:pPr>
            <w:r>
              <w:t>All</w:t>
            </w:r>
            <w:r>
              <w:rPr>
                <w:spacing w:val="-23"/>
              </w:rPr>
              <w:t xml:space="preserve"> </w:t>
            </w:r>
            <w:r>
              <w:t>necessary</w:t>
            </w:r>
            <w:r>
              <w:rPr>
                <w:spacing w:val="-26"/>
              </w:rPr>
              <w:t xml:space="preserve"> </w:t>
            </w:r>
            <w:r>
              <w:t>measures</w:t>
            </w:r>
            <w:r>
              <w:rPr>
                <w:spacing w:val="-21"/>
              </w:rPr>
              <w:t xml:space="preserve"> </w:t>
            </w:r>
            <w:r>
              <w:t>taken</w:t>
            </w:r>
            <w:r>
              <w:rPr>
                <w:spacing w:val="-25"/>
              </w:rPr>
              <w:t xml:space="preserve"> </w:t>
            </w:r>
            <w:r>
              <w:t>to</w:t>
            </w:r>
            <w:r>
              <w:rPr>
                <w:spacing w:val="-25"/>
              </w:rPr>
              <w:t xml:space="preserve"> </w:t>
            </w:r>
            <w:r>
              <w:rPr>
                <w:spacing w:val="-2"/>
              </w:rPr>
              <w:t>ensure</w:t>
            </w:r>
            <w:r>
              <w:rPr>
                <w:spacing w:val="-25"/>
              </w:rPr>
              <w:t xml:space="preserve"> </w:t>
            </w:r>
            <w:r>
              <w:rPr>
                <w:spacing w:val="-3"/>
              </w:rPr>
              <w:t>observance</w:t>
            </w:r>
            <w:r>
              <w:rPr>
                <w:spacing w:val="-25"/>
              </w:rPr>
              <w:t xml:space="preserve"> </w:t>
            </w:r>
            <w:r>
              <w:t>of international rules when exercising the rights and fulfilling the obligations as a coastal</w:t>
            </w:r>
            <w:r>
              <w:rPr>
                <w:spacing w:val="-15"/>
              </w:rPr>
              <w:t xml:space="preserve"> </w:t>
            </w:r>
            <w:r>
              <w:t>State</w:t>
            </w:r>
          </w:p>
        </w:tc>
        <w:tc>
          <w:tcPr>
            <w:tcW w:w="2979" w:type="dxa"/>
            <w:tcBorders>
              <w:top w:val="single" w:sz="4" w:space="0" w:color="000000"/>
              <w:left w:val="single" w:sz="4" w:space="0" w:color="000000"/>
              <w:bottom w:val="single" w:sz="4" w:space="0" w:color="000000"/>
            </w:tcBorders>
          </w:tcPr>
          <w:p w14:paraId="0B04833D" w14:textId="77777777" w:rsidR="0009623E" w:rsidRDefault="0009623E">
            <w:pPr>
              <w:pStyle w:val="TableParagraph"/>
              <w:rPr>
                <w:rFonts w:ascii="Times New Roman"/>
                <w:sz w:val="20"/>
              </w:rPr>
            </w:pPr>
          </w:p>
        </w:tc>
      </w:tr>
      <w:tr w:rsidR="0009623E" w14:paraId="20215655" w14:textId="77777777">
        <w:trPr>
          <w:trHeight w:val="496"/>
        </w:trPr>
        <w:tc>
          <w:tcPr>
            <w:tcW w:w="1563" w:type="dxa"/>
            <w:tcBorders>
              <w:top w:val="single" w:sz="4" w:space="0" w:color="000000"/>
              <w:bottom w:val="single" w:sz="4" w:space="0" w:color="000000"/>
              <w:right w:val="single" w:sz="4" w:space="0" w:color="000000"/>
            </w:tcBorders>
          </w:tcPr>
          <w:p w14:paraId="65E76FEA" w14:textId="77777777" w:rsidR="0009623E" w:rsidRDefault="00F00F55">
            <w:pPr>
              <w:pStyle w:val="TableParagraph"/>
              <w:spacing w:line="246" w:lineRule="exact"/>
              <w:ind w:left="97"/>
            </w:pPr>
            <w:r>
              <w:t>50</w:t>
            </w:r>
          </w:p>
        </w:tc>
        <w:tc>
          <w:tcPr>
            <w:tcW w:w="5387" w:type="dxa"/>
            <w:tcBorders>
              <w:top w:val="single" w:sz="4" w:space="0" w:color="000000"/>
              <w:left w:val="single" w:sz="4" w:space="0" w:color="000000"/>
              <w:bottom w:val="single" w:sz="4" w:space="0" w:color="000000"/>
              <w:right w:val="single" w:sz="4" w:space="0" w:color="000000"/>
            </w:tcBorders>
          </w:tcPr>
          <w:p w14:paraId="7ABD4EB4" w14:textId="77777777" w:rsidR="0009623E" w:rsidRDefault="00F00F55">
            <w:pPr>
              <w:pStyle w:val="TableParagraph"/>
              <w:tabs>
                <w:tab w:val="left" w:pos="1018"/>
                <w:tab w:val="left" w:pos="1590"/>
                <w:tab w:val="left" w:pos="2816"/>
                <w:tab w:val="left" w:pos="4138"/>
              </w:tabs>
              <w:spacing w:line="244" w:lineRule="exact"/>
              <w:ind w:left="107"/>
            </w:pPr>
            <w:r>
              <w:t>Control</w:t>
            </w:r>
            <w:r>
              <w:tab/>
              <w:t>and</w:t>
            </w:r>
            <w:r>
              <w:tab/>
              <w:t>monitoring</w:t>
            </w:r>
            <w:r>
              <w:tab/>
              <w:t>programme</w:t>
            </w:r>
            <w:r>
              <w:tab/>
              <w:t>considered,</w:t>
            </w:r>
          </w:p>
          <w:p w14:paraId="4B814268" w14:textId="77777777" w:rsidR="0009623E" w:rsidRDefault="00F00F55">
            <w:pPr>
              <w:pStyle w:val="TableParagraph"/>
              <w:spacing w:line="232" w:lineRule="exact"/>
              <w:ind w:left="107"/>
            </w:pPr>
            <w:r>
              <w:t>developed and implemented</w:t>
            </w:r>
          </w:p>
        </w:tc>
        <w:tc>
          <w:tcPr>
            <w:tcW w:w="2979" w:type="dxa"/>
            <w:tcBorders>
              <w:top w:val="single" w:sz="4" w:space="0" w:color="000000"/>
              <w:left w:val="single" w:sz="4" w:space="0" w:color="000000"/>
              <w:bottom w:val="single" w:sz="4" w:space="0" w:color="000000"/>
            </w:tcBorders>
          </w:tcPr>
          <w:p w14:paraId="38DD62BA" w14:textId="77777777" w:rsidR="0009623E" w:rsidRDefault="0009623E">
            <w:pPr>
              <w:pStyle w:val="TableParagraph"/>
              <w:rPr>
                <w:rFonts w:ascii="Times New Roman"/>
                <w:sz w:val="20"/>
              </w:rPr>
            </w:pPr>
          </w:p>
        </w:tc>
      </w:tr>
      <w:tr w:rsidR="0009623E" w14:paraId="403975D0" w14:textId="77777777">
        <w:trPr>
          <w:trHeight w:val="249"/>
        </w:trPr>
        <w:tc>
          <w:tcPr>
            <w:tcW w:w="1563" w:type="dxa"/>
            <w:tcBorders>
              <w:top w:val="single" w:sz="4" w:space="0" w:color="000000"/>
              <w:bottom w:val="single" w:sz="4" w:space="0" w:color="000000"/>
              <w:right w:val="single" w:sz="4" w:space="0" w:color="000000"/>
            </w:tcBorders>
          </w:tcPr>
          <w:p w14:paraId="39F9CFC6" w14:textId="77777777" w:rsidR="0009623E" w:rsidRDefault="00F00F55">
            <w:pPr>
              <w:pStyle w:val="TableParagraph"/>
              <w:spacing w:line="229" w:lineRule="exact"/>
              <w:ind w:left="97"/>
            </w:pPr>
            <w:r>
              <w:t>50.1</w:t>
            </w:r>
          </w:p>
        </w:tc>
        <w:tc>
          <w:tcPr>
            <w:tcW w:w="5387" w:type="dxa"/>
            <w:tcBorders>
              <w:top w:val="single" w:sz="4" w:space="0" w:color="000000"/>
              <w:left w:val="single" w:sz="4" w:space="0" w:color="000000"/>
              <w:bottom w:val="single" w:sz="4" w:space="0" w:color="000000"/>
              <w:right w:val="single" w:sz="4" w:space="0" w:color="000000"/>
            </w:tcBorders>
          </w:tcPr>
          <w:p w14:paraId="3FA4B10D" w14:textId="77777777" w:rsidR="0009623E" w:rsidRDefault="00F00F55">
            <w:pPr>
              <w:pStyle w:val="TableParagraph"/>
              <w:spacing w:line="229" w:lineRule="exact"/>
              <w:ind w:left="107"/>
            </w:pPr>
            <w:r>
              <w:t>Statistical</w:t>
            </w:r>
            <w:r>
              <w:rPr>
                <w:spacing w:val="-24"/>
              </w:rPr>
              <w:t xml:space="preserve"> </w:t>
            </w:r>
            <w:r>
              <w:t>data</w:t>
            </w:r>
            <w:r>
              <w:rPr>
                <w:spacing w:val="-22"/>
              </w:rPr>
              <w:t xml:space="preserve"> </w:t>
            </w:r>
            <w:r>
              <w:t>collected</w:t>
            </w:r>
            <w:r>
              <w:rPr>
                <w:spacing w:val="-27"/>
              </w:rPr>
              <w:t xml:space="preserve"> </w:t>
            </w:r>
            <w:r>
              <w:t>and</w:t>
            </w:r>
            <w:r>
              <w:rPr>
                <w:spacing w:val="-27"/>
              </w:rPr>
              <w:t xml:space="preserve"> </w:t>
            </w:r>
            <w:r>
              <w:rPr>
                <w:spacing w:val="-3"/>
              </w:rPr>
              <w:t>trend</w:t>
            </w:r>
            <w:r>
              <w:rPr>
                <w:spacing w:val="-26"/>
              </w:rPr>
              <w:t xml:space="preserve"> </w:t>
            </w:r>
            <w:r>
              <w:rPr>
                <w:spacing w:val="-3"/>
              </w:rPr>
              <w:t>analyses</w:t>
            </w:r>
            <w:r>
              <w:rPr>
                <w:spacing w:val="-26"/>
              </w:rPr>
              <w:t xml:space="preserve"> </w:t>
            </w:r>
            <w:r>
              <w:t>conducted</w:t>
            </w:r>
          </w:p>
        </w:tc>
        <w:tc>
          <w:tcPr>
            <w:tcW w:w="2979" w:type="dxa"/>
            <w:tcBorders>
              <w:top w:val="single" w:sz="4" w:space="0" w:color="000000"/>
              <w:left w:val="single" w:sz="4" w:space="0" w:color="000000"/>
              <w:bottom w:val="single" w:sz="4" w:space="0" w:color="000000"/>
            </w:tcBorders>
          </w:tcPr>
          <w:p w14:paraId="2C291C8F" w14:textId="77777777" w:rsidR="0009623E" w:rsidRDefault="0009623E">
            <w:pPr>
              <w:pStyle w:val="TableParagraph"/>
              <w:rPr>
                <w:rFonts w:ascii="Times New Roman"/>
                <w:sz w:val="18"/>
              </w:rPr>
            </w:pPr>
          </w:p>
        </w:tc>
      </w:tr>
      <w:tr w:rsidR="0009623E" w14:paraId="2E08D394" w14:textId="77777777">
        <w:trPr>
          <w:trHeight w:val="498"/>
        </w:trPr>
        <w:tc>
          <w:tcPr>
            <w:tcW w:w="1563" w:type="dxa"/>
            <w:tcBorders>
              <w:top w:val="single" w:sz="4" w:space="0" w:color="000000"/>
              <w:bottom w:val="single" w:sz="4" w:space="0" w:color="000000"/>
              <w:right w:val="single" w:sz="4" w:space="0" w:color="000000"/>
            </w:tcBorders>
          </w:tcPr>
          <w:p w14:paraId="77697A8F" w14:textId="77777777" w:rsidR="0009623E" w:rsidRDefault="00F00F55">
            <w:pPr>
              <w:pStyle w:val="TableParagraph"/>
              <w:spacing w:line="248" w:lineRule="exact"/>
              <w:ind w:left="97"/>
            </w:pPr>
            <w:r>
              <w:t>50.2</w:t>
            </w:r>
          </w:p>
        </w:tc>
        <w:tc>
          <w:tcPr>
            <w:tcW w:w="5387" w:type="dxa"/>
            <w:tcBorders>
              <w:top w:val="single" w:sz="4" w:space="0" w:color="000000"/>
              <w:left w:val="single" w:sz="4" w:space="0" w:color="000000"/>
              <w:bottom w:val="single" w:sz="4" w:space="0" w:color="000000"/>
              <w:right w:val="single" w:sz="4" w:space="0" w:color="000000"/>
            </w:tcBorders>
          </w:tcPr>
          <w:p w14:paraId="248FC386" w14:textId="77777777" w:rsidR="0009623E" w:rsidRDefault="00F00F55">
            <w:pPr>
              <w:pStyle w:val="TableParagraph"/>
              <w:spacing w:before="1" w:line="250" w:lineRule="exact"/>
              <w:ind w:left="107" w:right="40"/>
            </w:pPr>
            <w:r>
              <w:t>Mechanisms for timely response to pollution incidents established</w:t>
            </w:r>
          </w:p>
        </w:tc>
        <w:tc>
          <w:tcPr>
            <w:tcW w:w="2979" w:type="dxa"/>
            <w:tcBorders>
              <w:top w:val="single" w:sz="4" w:space="0" w:color="000000"/>
              <w:left w:val="single" w:sz="4" w:space="0" w:color="000000"/>
              <w:bottom w:val="single" w:sz="4" w:space="0" w:color="000000"/>
            </w:tcBorders>
          </w:tcPr>
          <w:p w14:paraId="3A4CC405" w14:textId="77777777" w:rsidR="0009623E" w:rsidRDefault="0009623E">
            <w:pPr>
              <w:pStyle w:val="TableParagraph"/>
              <w:rPr>
                <w:rFonts w:ascii="Times New Roman"/>
                <w:sz w:val="20"/>
              </w:rPr>
            </w:pPr>
          </w:p>
        </w:tc>
      </w:tr>
      <w:tr w:rsidR="0009623E" w14:paraId="3A485F26" w14:textId="77777777">
        <w:trPr>
          <w:trHeight w:val="496"/>
        </w:trPr>
        <w:tc>
          <w:tcPr>
            <w:tcW w:w="1563" w:type="dxa"/>
            <w:tcBorders>
              <w:top w:val="single" w:sz="4" w:space="0" w:color="000000"/>
              <w:bottom w:val="single" w:sz="4" w:space="0" w:color="000000"/>
              <w:right w:val="single" w:sz="4" w:space="0" w:color="000000"/>
            </w:tcBorders>
          </w:tcPr>
          <w:p w14:paraId="23A98D7D" w14:textId="77777777" w:rsidR="0009623E" w:rsidRDefault="00F00F55">
            <w:pPr>
              <w:pStyle w:val="TableParagraph"/>
              <w:spacing w:line="246" w:lineRule="exact"/>
              <w:ind w:left="97"/>
            </w:pPr>
            <w:r>
              <w:t>50.3</w:t>
            </w:r>
          </w:p>
        </w:tc>
        <w:tc>
          <w:tcPr>
            <w:tcW w:w="5387" w:type="dxa"/>
            <w:tcBorders>
              <w:top w:val="single" w:sz="4" w:space="0" w:color="000000"/>
              <w:left w:val="single" w:sz="4" w:space="0" w:color="000000"/>
              <w:bottom w:val="single" w:sz="4" w:space="0" w:color="000000"/>
              <w:right w:val="single" w:sz="4" w:space="0" w:color="000000"/>
            </w:tcBorders>
          </w:tcPr>
          <w:p w14:paraId="3AA5BB25" w14:textId="77777777" w:rsidR="0009623E" w:rsidRDefault="00F00F55">
            <w:pPr>
              <w:pStyle w:val="TableParagraph"/>
              <w:spacing w:line="244" w:lineRule="exact"/>
              <w:ind w:left="107"/>
            </w:pPr>
            <w:r>
              <w:t>Cooperation with flag States and/or port States in</w:t>
            </w:r>
          </w:p>
          <w:p w14:paraId="03093FE7" w14:textId="77777777" w:rsidR="0009623E" w:rsidRDefault="00F00F55">
            <w:pPr>
              <w:pStyle w:val="TableParagraph"/>
              <w:spacing w:line="232" w:lineRule="exact"/>
              <w:ind w:left="107"/>
            </w:pPr>
            <w:r>
              <w:t>investigation of maritime casualties</w:t>
            </w:r>
          </w:p>
        </w:tc>
        <w:tc>
          <w:tcPr>
            <w:tcW w:w="2979" w:type="dxa"/>
            <w:tcBorders>
              <w:top w:val="single" w:sz="4" w:space="0" w:color="000000"/>
              <w:left w:val="single" w:sz="4" w:space="0" w:color="000000"/>
              <w:bottom w:val="single" w:sz="4" w:space="0" w:color="000000"/>
            </w:tcBorders>
          </w:tcPr>
          <w:p w14:paraId="14E54302" w14:textId="77777777" w:rsidR="0009623E" w:rsidRDefault="0009623E">
            <w:pPr>
              <w:pStyle w:val="TableParagraph"/>
              <w:rPr>
                <w:rFonts w:ascii="Times New Roman"/>
                <w:sz w:val="20"/>
              </w:rPr>
            </w:pPr>
          </w:p>
        </w:tc>
      </w:tr>
      <w:tr w:rsidR="0009623E" w14:paraId="4168B969" w14:textId="77777777">
        <w:trPr>
          <w:trHeight w:val="496"/>
        </w:trPr>
        <w:tc>
          <w:tcPr>
            <w:tcW w:w="9929" w:type="dxa"/>
            <w:gridSpan w:val="3"/>
            <w:tcBorders>
              <w:top w:val="single" w:sz="4" w:space="0" w:color="000000"/>
              <w:bottom w:val="single" w:sz="4" w:space="0" w:color="000000"/>
            </w:tcBorders>
          </w:tcPr>
          <w:p w14:paraId="057700DC" w14:textId="77777777" w:rsidR="0009623E" w:rsidRDefault="00F00F55">
            <w:pPr>
              <w:pStyle w:val="TableParagraph"/>
              <w:spacing w:before="122"/>
              <w:ind w:left="97"/>
              <w:rPr>
                <w:b/>
              </w:rPr>
            </w:pPr>
            <w:r>
              <w:rPr>
                <w:b/>
              </w:rPr>
              <w:t>EVALUATION AND REVIEW</w:t>
            </w:r>
          </w:p>
        </w:tc>
      </w:tr>
      <w:tr w:rsidR="0009623E" w14:paraId="2AFB98FA" w14:textId="77777777">
        <w:trPr>
          <w:trHeight w:val="750"/>
        </w:trPr>
        <w:tc>
          <w:tcPr>
            <w:tcW w:w="1563" w:type="dxa"/>
            <w:tcBorders>
              <w:top w:val="single" w:sz="4" w:space="0" w:color="000000"/>
              <w:right w:val="single" w:sz="4" w:space="0" w:color="000000"/>
            </w:tcBorders>
          </w:tcPr>
          <w:p w14:paraId="699DC18A" w14:textId="77777777" w:rsidR="0009623E" w:rsidRDefault="00F00F55">
            <w:pPr>
              <w:pStyle w:val="TableParagraph"/>
              <w:spacing w:line="248" w:lineRule="exact"/>
              <w:ind w:left="97"/>
            </w:pPr>
            <w:r>
              <w:t>51</w:t>
            </w:r>
          </w:p>
        </w:tc>
        <w:tc>
          <w:tcPr>
            <w:tcW w:w="5387" w:type="dxa"/>
            <w:tcBorders>
              <w:top w:val="single" w:sz="4" w:space="0" w:color="000000"/>
              <w:left w:val="single" w:sz="4" w:space="0" w:color="000000"/>
              <w:right w:val="single" w:sz="4" w:space="0" w:color="000000"/>
            </w:tcBorders>
          </w:tcPr>
          <w:p w14:paraId="6416C783" w14:textId="77777777" w:rsidR="0009623E" w:rsidRDefault="00F00F55">
            <w:pPr>
              <w:pStyle w:val="TableParagraph"/>
              <w:spacing w:before="1" w:line="250" w:lineRule="exact"/>
              <w:ind w:left="107" w:right="102"/>
              <w:jc w:val="both"/>
            </w:pPr>
            <w:r>
              <w:t>Performance periodically evaluated in respect of exercising its rights and meeting its obligations under the applicable international instruments</w:t>
            </w:r>
          </w:p>
        </w:tc>
        <w:tc>
          <w:tcPr>
            <w:tcW w:w="2979" w:type="dxa"/>
            <w:tcBorders>
              <w:top w:val="single" w:sz="4" w:space="0" w:color="000000"/>
              <w:left w:val="single" w:sz="4" w:space="0" w:color="000000"/>
            </w:tcBorders>
          </w:tcPr>
          <w:p w14:paraId="58F0DA82" w14:textId="77777777" w:rsidR="0009623E" w:rsidRDefault="0009623E">
            <w:pPr>
              <w:pStyle w:val="TableParagraph"/>
              <w:rPr>
                <w:rFonts w:ascii="Times New Roman"/>
                <w:sz w:val="20"/>
              </w:rPr>
            </w:pPr>
          </w:p>
        </w:tc>
      </w:tr>
      <w:tr w:rsidR="0009623E" w14:paraId="56750217" w14:textId="77777777">
        <w:trPr>
          <w:trHeight w:val="499"/>
        </w:trPr>
        <w:tc>
          <w:tcPr>
            <w:tcW w:w="9929" w:type="dxa"/>
            <w:gridSpan w:val="3"/>
            <w:shd w:val="clear" w:color="auto" w:fill="EDEBE0"/>
          </w:tcPr>
          <w:p w14:paraId="112869F1" w14:textId="77777777" w:rsidR="0009623E" w:rsidRDefault="00F00F55">
            <w:pPr>
              <w:pStyle w:val="TableParagraph"/>
              <w:spacing w:before="123"/>
              <w:ind w:left="97"/>
              <w:rPr>
                <w:b/>
              </w:rPr>
            </w:pPr>
            <w:r>
              <w:rPr>
                <w:b/>
              </w:rPr>
              <w:t>PORT STATE SPECIFIC REQUIREMENTS</w:t>
            </w:r>
          </w:p>
        </w:tc>
      </w:tr>
      <w:tr w:rsidR="0009623E" w14:paraId="1DCE7BC5" w14:textId="77777777">
        <w:trPr>
          <w:trHeight w:val="498"/>
        </w:trPr>
        <w:tc>
          <w:tcPr>
            <w:tcW w:w="9929" w:type="dxa"/>
            <w:gridSpan w:val="3"/>
            <w:tcBorders>
              <w:bottom w:val="single" w:sz="4" w:space="0" w:color="000000"/>
            </w:tcBorders>
          </w:tcPr>
          <w:p w14:paraId="61DE0764" w14:textId="77777777" w:rsidR="0009623E" w:rsidRDefault="00F00F55">
            <w:pPr>
              <w:pStyle w:val="TableParagraph"/>
              <w:spacing w:before="125"/>
              <w:ind w:left="97"/>
              <w:rPr>
                <w:b/>
              </w:rPr>
            </w:pPr>
            <w:r>
              <w:rPr>
                <w:b/>
              </w:rPr>
              <w:t>IMPLEMENTATION</w:t>
            </w:r>
          </w:p>
        </w:tc>
      </w:tr>
      <w:tr w:rsidR="0009623E" w14:paraId="72D497CB" w14:textId="77777777">
        <w:trPr>
          <w:trHeight w:val="498"/>
        </w:trPr>
        <w:tc>
          <w:tcPr>
            <w:tcW w:w="1563" w:type="dxa"/>
            <w:tcBorders>
              <w:top w:val="single" w:sz="4" w:space="0" w:color="000000"/>
              <w:bottom w:val="single" w:sz="4" w:space="0" w:color="000000"/>
              <w:right w:val="single" w:sz="4" w:space="0" w:color="000000"/>
            </w:tcBorders>
          </w:tcPr>
          <w:p w14:paraId="156EF263" w14:textId="77777777" w:rsidR="0009623E" w:rsidRDefault="00F00F55">
            <w:pPr>
              <w:pStyle w:val="TableParagraph"/>
              <w:spacing w:line="248" w:lineRule="exact"/>
              <w:ind w:left="97"/>
            </w:pPr>
            <w:r>
              <w:t>54.1</w:t>
            </w:r>
          </w:p>
        </w:tc>
        <w:tc>
          <w:tcPr>
            <w:tcW w:w="5387" w:type="dxa"/>
            <w:tcBorders>
              <w:top w:val="single" w:sz="4" w:space="0" w:color="000000"/>
              <w:left w:val="single" w:sz="4" w:space="0" w:color="000000"/>
              <w:bottom w:val="single" w:sz="4" w:space="0" w:color="000000"/>
              <w:right w:val="single" w:sz="4" w:space="0" w:color="000000"/>
            </w:tcBorders>
          </w:tcPr>
          <w:p w14:paraId="5C556DD2" w14:textId="77777777" w:rsidR="0009623E" w:rsidRDefault="00F00F55">
            <w:pPr>
              <w:pStyle w:val="TableParagraph"/>
              <w:spacing w:before="1" w:line="250" w:lineRule="exact"/>
              <w:ind w:left="107"/>
            </w:pPr>
            <w:r>
              <w:t>Policies implemented through issuance of national legislation and guidance</w:t>
            </w:r>
          </w:p>
        </w:tc>
        <w:tc>
          <w:tcPr>
            <w:tcW w:w="2979" w:type="dxa"/>
            <w:tcBorders>
              <w:top w:val="single" w:sz="4" w:space="0" w:color="000000"/>
              <w:left w:val="single" w:sz="4" w:space="0" w:color="000000"/>
              <w:bottom w:val="single" w:sz="4" w:space="0" w:color="000000"/>
            </w:tcBorders>
          </w:tcPr>
          <w:p w14:paraId="5462F16C" w14:textId="77777777" w:rsidR="0009623E" w:rsidRDefault="0009623E">
            <w:pPr>
              <w:pStyle w:val="TableParagraph"/>
              <w:rPr>
                <w:rFonts w:ascii="Times New Roman"/>
                <w:sz w:val="20"/>
              </w:rPr>
            </w:pPr>
          </w:p>
        </w:tc>
      </w:tr>
      <w:tr w:rsidR="0009623E" w14:paraId="02DE3C97" w14:textId="77777777">
        <w:trPr>
          <w:trHeight w:val="746"/>
        </w:trPr>
        <w:tc>
          <w:tcPr>
            <w:tcW w:w="1563" w:type="dxa"/>
            <w:tcBorders>
              <w:top w:val="single" w:sz="4" w:space="0" w:color="000000"/>
              <w:bottom w:val="single" w:sz="4" w:space="0" w:color="000000"/>
              <w:right w:val="single" w:sz="4" w:space="0" w:color="000000"/>
            </w:tcBorders>
          </w:tcPr>
          <w:p w14:paraId="60D04599" w14:textId="77777777" w:rsidR="0009623E" w:rsidRDefault="00F00F55">
            <w:pPr>
              <w:pStyle w:val="TableParagraph"/>
              <w:spacing w:line="246" w:lineRule="exact"/>
              <w:ind w:left="97"/>
            </w:pPr>
            <w:r>
              <w:t>54.2</w:t>
            </w:r>
          </w:p>
        </w:tc>
        <w:tc>
          <w:tcPr>
            <w:tcW w:w="5387" w:type="dxa"/>
            <w:tcBorders>
              <w:top w:val="single" w:sz="4" w:space="0" w:color="000000"/>
              <w:left w:val="single" w:sz="4" w:space="0" w:color="000000"/>
              <w:bottom w:val="single" w:sz="4" w:space="0" w:color="000000"/>
              <w:right w:val="single" w:sz="4" w:space="0" w:color="000000"/>
            </w:tcBorders>
          </w:tcPr>
          <w:p w14:paraId="310AEC5A" w14:textId="77777777" w:rsidR="0009623E" w:rsidRDefault="00F00F55">
            <w:pPr>
              <w:pStyle w:val="TableParagraph"/>
              <w:spacing w:line="237" w:lineRule="auto"/>
              <w:ind w:left="107"/>
            </w:pPr>
            <w:r>
              <w:t>Responsibilities assigned to update and revise any relevant policies adopted</w:t>
            </w:r>
          </w:p>
        </w:tc>
        <w:tc>
          <w:tcPr>
            <w:tcW w:w="2979" w:type="dxa"/>
            <w:tcBorders>
              <w:top w:val="single" w:sz="4" w:space="0" w:color="000000"/>
              <w:left w:val="single" w:sz="4" w:space="0" w:color="000000"/>
              <w:bottom w:val="single" w:sz="4" w:space="0" w:color="000000"/>
            </w:tcBorders>
          </w:tcPr>
          <w:p w14:paraId="0B1A1682" w14:textId="77777777" w:rsidR="0009623E" w:rsidRDefault="0009623E">
            <w:pPr>
              <w:pStyle w:val="TableParagraph"/>
              <w:rPr>
                <w:rFonts w:ascii="Times New Roman"/>
                <w:sz w:val="20"/>
              </w:rPr>
            </w:pPr>
          </w:p>
        </w:tc>
      </w:tr>
    </w:tbl>
    <w:p w14:paraId="22C72BA6" w14:textId="77777777" w:rsidR="0009623E" w:rsidRDefault="0009623E">
      <w:pPr>
        <w:rPr>
          <w:rFonts w:ascii="Times New Roman"/>
          <w:sz w:val="20"/>
        </w:rPr>
        <w:sectPr w:rsidR="0009623E">
          <w:headerReference w:type="default" r:id="rId107"/>
          <w:footerReference w:type="default" r:id="rId108"/>
          <w:pgSz w:w="11910" w:h="16840"/>
          <w:pgMar w:top="1380" w:right="860" w:bottom="1000" w:left="760" w:header="856" w:footer="803" w:gutter="0"/>
          <w:cols w:space="720"/>
        </w:sectPr>
      </w:pPr>
    </w:p>
    <w:p w14:paraId="4DE23B06"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604"/>
        <w:gridCol w:w="5345"/>
        <w:gridCol w:w="2979"/>
      </w:tblGrid>
      <w:tr w:rsidR="0009623E" w14:paraId="0314B490" w14:textId="77777777">
        <w:trPr>
          <w:trHeight w:val="491"/>
        </w:trPr>
        <w:tc>
          <w:tcPr>
            <w:tcW w:w="1604" w:type="dxa"/>
            <w:vMerge w:val="restart"/>
            <w:tcBorders>
              <w:right w:val="single" w:sz="4" w:space="0" w:color="000000"/>
            </w:tcBorders>
            <w:shd w:val="clear" w:color="auto" w:fill="DBE4F0"/>
          </w:tcPr>
          <w:p w14:paraId="7AFF3D1A" w14:textId="77777777" w:rsidR="0009623E" w:rsidRDefault="00F00F55">
            <w:pPr>
              <w:pStyle w:val="TableParagraph"/>
              <w:spacing w:before="124" w:line="244" w:lineRule="auto"/>
              <w:ind w:left="97" w:right="265"/>
              <w:rPr>
                <w:b/>
              </w:rPr>
            </w:pPr>
            <w:r>
              <w:rPr>
                <w:b/>
                <w:w w:val="95"/>
              </w:rPr>
              <w:t xml:space="preserve">Paragraph </w:t>
            </w:r>
            <w:r>
              <w:rPr>
                <w:b/>
              </w:rPr>
              <w:t>of III Code</w:t>
            </w:r>
          </w:p>
        </w:tc>
        <w:tc>
          <w:tcPr>
            <w:tcW w:w="5345" w:type="dxa"/>
            <w:vMerge w:val="restart"/>
            <w:tcBorders>
              <w:left w:val="single" w:sz="4" w:space="0" w:color="000000"/>
              <w:right w:val="single" w:sz="4" w:space="0" w:color="000000"/>
            </w:tcBorders>
            <w:shd w:val="clear" w:color="auto" w:fill="DBE4F0"/>
          </w:tcPr>
          <w:p w14:paraId="2CD80C2D" w14:textId="77777777" w:rsidR="0009623E" w:rsidRDefault="00F00F55">
            <w:pPr>
              <w:pStyle w:val="TableParagraph"/>
              <w:spacing w:before="124"/>
              <w:ind w:left="66"/>
              <w:rPr>
                <w:b/>
              </w:rPr>
            </w:pPr>
            <w:r>
              <w:rPr>
                <w:b/>
              </w:rPr>
              <w:t>REQUIREMENT OF III CODE</w:t>
            </w:r>
          </w:p>
        </w:tc>
        <w:tc>
          <w:tcPr>
            <w:tcW w:w="2979" w:type="dxa"/>
            <w:tcBorders>
              <w:left w:val="single" w:sz="4" w:space="0" w:color="000000"/>
              <w:bottom w:val="single" w:sz="4" w:space="0" w:color="000000"/>
            </w:tcBorders>
            <w:shd w:val="clear" w:color="auto" w:fill="DBE4F0"/>
          </w:tcPr>
          <w:p w14:paraId="7757EC64" w14:textId="77777777" w:rsidR="0009623E" w:rsidRDefault="00F00F55">
            <w:pPr>
              <w:pStyle w:val="TableParagraph"/>
              <w:spacing w:before="124"/>
              <w:ind w:left="108"/>
              <w:rPr>
                <w:b/>
              </w:rPr>
            </w:pPr>
            <w:r>
              <w:rPr>
                <w:b/>
              </w:rPr>
              <w:t>COMPLIANCE ACHIEVED</w:t>
            </w:r>
          </w:p>
        </w:tc>
      </w:tr>
      <w:tr w:rsidR="0009623E" w14:paraId="3A3C2FE0" w14:textId="77777777">
        <w:trPr>
          <w:trHeight w:val="543"/>
        </w:trPr>
        <w:tc>
          <w:tcPr>
            <w:tcW w:w="1604" w:type="dxa"/>
            <w:vMerge/>
            <w:tcBorders>
              <w:top w:val="nil"/>
              <w:right w:val="single" w:sz="4" w:space="0" w:color="000000"/>
            </w:tcBorders>
            <w:shd w:val="clear" w:color="auto" w:fill="DBE4F0"/>
          </w:tcPr>
          <w:p w14:paraId="4C5FB215" w14:textId="77777777" w:rsidR="0009623E" w:rsidRDefault="0009623E">
            <w:pPr>
              <w:rPr>
                <w:sz w:val="2"/>
                <w:szCs w:val="2"/>
              </w:rPr>
            </w:pPr>
          </w:p>
        </w:tc>
        <w:tc>
          <w:tcPr>
            <w:tcW w:w="5345" w:type="dxa"/>
            <w:vMerge/>
            <w:tcBorders>
              <w:top w:val="nil"/>
              <w:left w:val="single" w:sz="4" w:space="0" w:color="000000"/>
              <w:right w:val="single" w:sz="4" w:space="0" w:color="000000"/>
            </w:tcBorders>
            <w:shd w:val="clear" w:color="auto" w:fill="DBE4F0"/>
          </w:tcPr>
          <w:p w14:paraId="0E3FAB32"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3B97664B" w14:textId="77777777" w:rsidR="0009623E" w:rsidRDefault="00F00F55">
            <w:pPr>
              <w:pStyle w:val="TableParagraph"/>
              <w:spacing w:before="134"/>
              <w:ind w:left="108"/>
              <w:rPr>
                <w:b/>
              </w:rPr>
            </w:pPr>
            <w:r>
              <w:rPr>
                <w:b/>
              </w:rPr>
              <w:t>COMMENT</w:t>
            </w:r>
          </w:p>
        </w:tc>
      </w:tr>
      <w:tr w:rsidR="0009623E" w14:paraId="569394CB" w14:textId="77777777">
        <w:trPr>
          <w:trHeight w:val="1259"/>
        </w:trPr>
        <w:tc>
          <w:tcPr>
            <w:tcW w:w="1604" w:type="dxa"/>
            <w:tcBorders>
              <w:bottom w:val="single" w:sz="4" w:space="0" w:color="000000"/>
              <w:right w:val="single" w:sz="4" w:space="0" w:color="000000"/>
            </w:tcBorders>
          </w:tcPr>
          <w:p w14:paraId="32057C0B" w14:textId="77777777" w:rsidR="0009623E" w:rsidRDefault="00F00F55">
            <w:pPr>
              <w:pStyle w:val="TableParagraph"/>
              <w:spacing w:before="6"/>
              <w:ind w:left="97"/>
            </w:pPr>
            <w:r>
              <w:t>55</w:t>
            </w:r>
          </w:p>
        </w:tc>
        <w:tc>
          <w:tcPr>
            <w:tcW w:w="5345" w:type="dxa"/>
            <w:tcBorders>
              <w:left w:val="single" w:sz="4" w:space="0" w:color="000000"/>
              <w:bottom w:val="single" w:sz="4" w:space="0" w:color="000000"/>
              <w:right w:val="single" w:sz="4" w:space="0" w:color="000000"/>
            </w:tcBorders>
          </w:tcPr>
          <w:p w14:paraId="17747968" w14:textId="77777777" w:rsidR="0009623E" w:rsidRDefault="00F00F55">
            <w:pPr>
              <w:pStyle w:val="TableParagraph"/>
              <w:spacing w:before="13" w:line="250" w:lineRule="exact"/>
              <w:ind w:left="66" w:right="100"/>
              <w:jc w:val="both"/>
            </w:pPr>
            <w:r>
              <w:t>Legislation, guidance and procedures established for the consistent implementation and verification of the rights, obligations and responsibilities of the State contained in the relevant international instruments to which it is a party, in general;</w:t>
            </w:r>
          </w:p>
        </w:tc>
        <w:tc>
          <w:tcPr>
            <w:tcW w:w="2979" w:type="dxa"/>
            <w:tcBorders>
              <w:left w:val="single" w:sz="4" w:space="0" w:color="000000"/>
              <w:bottom w:val="single" w:sz="4" w:space="0" w:color="000000"/>
            </w:tcBorders>
          </w:tcPr>
          <w:p w14:paraId="6A62423A" w14:textId="77777777" w:rsidR="0009623E" w:rsidRDefault="0009623E">
            <w:pPr>
              <w:pStyle w:val="TableParagraph"/>
              <w:rPr>
                <w:rFonts w:ascii="Times New Roman"/>
                <w:sz w:val="20"/>
              </w:rPr>
            </w:pPr>
          </w:p>
        </w:tc>
      </w:tr>
      <w:tr w:rsidR="0009623E" w14:paraId="3BDCEEC5" w14:textId="77777777">
        <w:trPr>
          <w:trHeight w:val="744"/>
        </w:trPr>
        <w:tc>
          <w:tcPr>
            <w:tcW w:w="1604" w:type="dxa"/>
            <w:tcBorders>
              <w:top w:val="single" w:sz="4" w:space="0" w:color="000000"/>
              <w:bottom w:val="single" w:sz="4" w:space="0" w:color="000000"/>
              <w:right w:val="single" w:sz="4" w:space="0" w:color="000000"/>
            </w:tcBorders>
          </w:tcPr>
          <w:p w14:paraId="76C014E5" w14:textId="77777777" w:rsidR="0009623E" w:rsidRDefault="00F00F55">
            <w:pPr>
              <w:pStyle w:val="TableParagraph"/>
              <w:spacing w:line="244" w:lineRule="exact"/>
              <w:ind w:left="97"/>
            </w:pPr>
            <w:r>
              <w:t>56.1</w:t>
            </w:r>
          </w:p>
        </w:tc>
        <w:tc>
          <w:tcPr>
            <w:tcW w:w="5345" w:type="dxa"/>
            <w:tcBorders>
              <w:top w:val="single" w:sz="4" w:space="0" w:color="000000"/>
              <w:left w:val="single" w:sz="4" w:space="0" w:color="000000"/>
              <w:bottom w:val="single" w:sz="4" w:space="0" w:color="000000"/>
              <w:right w:val="single" w:sz="4" w:space="0" w:color="000000"/>
            </w:tcBorders>
          </w:tcPr>
          <w:p w14:paraId="41EE9DA3" w14:textId="77777777" w:rsidR="0009623E" w:rsidRDefault="00F00F55">
            <w:pPr>
              <w:pStyle w:val="TableParagraph"/>
              <w:spacing w:line="243" w:lineRule="exact"/>
              <w:ind w:left="66"/>
            </w:pPr>
            <w:r>
              <w:t>For provision of appropriate reception facilities or</w:t>
            </w:r>
          </w:p>
          <w:p w14:paraId="7A224736" w14:textId="77777777" w:rsidR="0009623E" w:rsidRDefault="00F00F55">
            <w:pPr>
              <w:pStyle w:val="TableParagraph"/>
              <w:spacing w:before="4" w:line="250" w:lineRule="exact"/>
              <w:ind w:left="66" w:right="15"/>
            </w:pPr>
            <w:r>
              <w:t>capability to accept all waste streams regulated under the instruments of the Organization;</w:t>
            </w:r>
          </w:p>
        </w:tc>
        <w:tc>
          <w:tcPr>
            <w:tcW w:w="2979" w:type="dxa"/>
            <w:tcBorders>
              <w:top w:val="single" w:sz="4" w:space="0" w:color="000000"/>
              <w:left w:val="single" w:sz="4" w:space="0" w:color="000000"/>
              <w:bottom w:val="single" w:sz="4" w:space="0" w:color="000000"/>
            </w:tcBorders>
          </w:tcPr>
          <w:p w14:paraId="1012CA05" w14:textId="77777777" w:rsidR="0009623E" w:rsidRDefault="0009623E">
            <w:pPr>
              <w:pStyle w:val="TableParagraph"/>
              <w:rPr>
                <w:rFonts w:ascii="Times New Roman"/>
                <w:sz w:val="20"/>
              </w:rPr>
            </w:pPr>
          </w:p>
        </w:tc>
      </w:tr>
      <w:tr w:rsidR="0009623E" w14:paraId="7DEDA762" w14:textId="77777777">
        <w:trPr>
          <w:trHeight w:val="247"/>
        </w:trPr>
        <w:tc>
          <w:tcPr>
            <w:tcW w:w="1604" w:type="dxa"/>
            <w:tcBorders>
              <w:top w:val="single" w:sz="4" w:space="0" w:color="000000"/>
              <w:bottom w:val="single" w:sz="4" w:space="0" w:color="000000"/>
              <w:right w:val="single" w:sz="4" w:space="0" w:color="000000"/>
            </w:tcBorders>
          </w:tcPr>
          <w:p w14:paraId="25C0C3F3" w14:textId="77777777" w:rsidR="0009623E" w:rsidRDefault="00F00F55">
            <w:pPr>
              <w:pStyle w:val="TableParagraph"/>
              <w:spacing w:line="227" w:lineRule="exact"/>
              <w:ind w:left="97"/>
            </w:pPr>
            <w:r>
              <w:t>56.2</w:t>
            </w:r>
          </w:p>
        </w:tc>
        <w:tc>
          <w:tcPr>
            <w:tcW w:w="5345" w:type="dxa"/>
            <w:tcBorders>
              <w:top w:val="single" w:sz="4" w:space="0" w:color="000000"/>
              <w:left w:val="single" w:sz="4" w:space="0" w:color="000000"/>
              <w:bottom w:val="single" w:sz="4" w:space="0" w:color="000000"/>
              <w:right w:val="single" w:sz="4" w:space="0" w:color="000000"/>
            </w:tcBorders>
          </w:tcPr>
          <w:p w14:paraId="6F2A0695" w14:textId="77777777" w:rsidR="0009623E" w:rsidRDefault="00F00F55">
            <w:pPr>
              <w:pStyle w:val="TableParagraph"/>
              <w:spacing w:line="227" w:lineRule="exact"/>
              <w:ind w:left="66"/>
            </w:pPr>
            <w:r>
              <w:t>For port State control activities; and</w:t>
            </w:r>
          </w:p>
        </w:tc>
        <w:tc>
          <w:tcPr>
            <w:tcW w:w="2979" w:type="dxa"/>
            <w:tcBorders>
              <w:top w:val="single" w:sz="4" w:space="0" w:color="000000"/>
              <w:left w:val="single" w:sz="4" w:space="0" w:color="000000"/>
              <w:bottom w:val="single" w:sz="4" w:space="0" w:color="000000"/>
            </w:tcBorders>
          </w:tcPr>
          <w:p w14:paraId="3A4B8302" w14:textId="77777777" w:rsidR="0009623E" w:rsidRDefault="0009623E">
            <w:pPr>
              <w:pStyle w:val="TableParagraph"/>
              <w:rPr>
                <w:rFonts w:ascii="Times New Roman"/>
                <w:sz w:val="18"/>
              </w:rPr>
            </w:pPr>
          </w:p>
        </w:tc>
      </w:tr>
      <w:tr w:rsidR="0009623E" w14:paraId="5BE537C9" w14:textId="77777777">
        <w:trPr>
          <w:trHeight w:val="249"/>
        </w:trPr>
        <w:tc>
          <w:tcPr>
            <w:tcW w:w="1604" w:type="dxa"/>
            <w:tcBorders>
              <w:top w:val="single" w:sz="4" w:space="0" w:color="000000"/>
              <w:bottom w:val="single" w:sz="4" w:space="0" w:color="000000"/>
              <w:right w:val="single" w:sz="4" w:space="0" w:color="000000"/>
            </w:tcBorders>
          </w:tcPr>
          <w:p w14:paraId="213B5BA1" w14:textId="77777777" w:rsidR="0009623E" w:rsidRDefault="00F00F55">
            <w:pPr>
              <w:pStyle w:val="TableParagraph"/>
              <w:spacing w:line="229" w:lineRule="exact"/>
              <w:ind w:left="97"/>
            </w:pPr>
            <w:r>
              <w:t>56.3</w:t>
            </w:r>
          </w:p>
        </w:tc>
        <w:tc>
          <w:tcPr>
            <w:tcW w:w="5345" w:type="dxa"/>
            <w:tcBorders>
              <w:top w:val="single" w:sz="4" w:space="0" w:color="000000"/>
              <w:left w:val="single" w:sz="4" w:space="0" w:color="000000"/>
              <w:bottom w:val="single" w:sz="4" w:space="0" w:color="000000"/>
              <w:right w:val="single" w:sz="4" w:space="0" w:color="000000"/>
            </w:tcBorders>
          </w:tcPr>
          <w:p w14:paraId="7D37013B" w14:textId="77777777" w:rsidR="0009623E" w:rsidRDefault="00F00F55">
            <w:pPr>
              <w:pStyle w:val="TableParagraph"/>
              <w:spacing w:line="229" w:lineRule="exact"/>
              <w:ind w:left="66"/>
            </w:pPr>
            <w:r>
              <w:t>For keeping a register of fuel oil suppliers</w:t>
            </w:r>
          </w:p>
        </w:tc>
        <w:tc>
          <w:tcPr>
            <w:tcW w:w="2979" w:type="dxa"/>
            <w:tcBorders>
              <w:top w:val="single" w:sz="4" w:space="0" w:color="000000"/>
              <w:left w:val="single" w:sz="4" w:space="0" w:color="000000"/>
              <w:bottom w:val="single" w:sz="4" w:space="0" w:color="000000"/>
            </w:tcBorders>
          </w:tcPr>
          <w:p w14:paraId="42373B28" w14:textId="77777777" w:rsidR="0009623E" w:rsidRDefault="0009623E">
            <w:pPr>
              <w:pStyle w:val="TableParagraph"/>
              <w:rPr>
                <w:rFonts w:ascii="Times New Roman"/>
                <w:sz w:val="18"/>
              </w:rPr>
            </w:pPr>
          </w:p>
        </w:tc>
      </w:tr>
      <w:tr w:rsidR="0009623E" w14:paraId="4435B035" w14:textId="77777777">
        <w:trPr>
          <w:trHeight w:val="497"/>
        </w:trPr>
        <w:tc>
          <w:tcPr>
            <w:tcW w:w="9928" w:type="dxa"/>
            <w:gridSpan w:val="3"/>
            <w:tcBorders>
              <w:top w:val="single" w:sz="4" w:space="0" w:color="000000"/>
              <w:bottom w:val="single" w:sz="4" w:space="0" w:color="000000"/>
            </w:tcBorders>
          </w:tcPr>
          <w:p w14:paraId="0399F416" w14:textId="77777777" w:rsidR="0009623E" w:rsidRDefault="00F00F55">
            <w:pPr>
              <w:pStyle w:val="TableParagraph"/>
              <w:spacing w:before="122"/>
              <w:ind w:left="97"/>
              <w:rPr>
                <w:b/>
              </w:rPr>
            </w:pPr>
            <w:r>
              <w:rPr>
                <w:b/>
              </w:rPr>
              <w:t>ENFORCEMENT</w:t>
            </w:r>
          </w:p>
        </w:tc>
      </w:tr>
      <w:tr w:rsidR="0009623E" w14:paraId="36B31066" w14:textId="77777777">
        <w:trPr>
          <w:trHeight w:val="748"/>
        </w:trPr>
        <w:tc>
          <w:tcPr>
            <w:tcW w:w="1604" w:type="dxa"/>
            <w:tcBorders>
              <w:top w:val="single" w:sz="4" w:space="0" w:color="000000"/>
              <w:bottom w:val="single" w:sz="4" w:space="0" w:color="000000"/>
              <w:right w:val="single" w:sz="4" w:space="0" w:color="000000"/>
            </w:tcBorders>
          </w:tcPr>
          <w:p w14:paraId="5AB5AE47" w14:textId="77777777" w:rsidR="0009623E" w:rsidRDefault="00F00F55">
            <w:pPr>
              <w:pStyle w:val="TableParagraph"/>
              <w:spacing w:line="248" w:lineRule="exact"/>
              <w:ind w:left="97"/>
            </w:pPr>
            <w:r>
              <w:t>57</w:t>
            </w:r>
          </w:p>
        </w:tc>
        <w:tc>
          <w:tcPr>
            <w:tcW w:w="5345" w:type="dxa"/>
            <w:tcBorders>
              <w:top w:val="single" w:sz="4" w:space="0" w:color="000000"/>
              <w:left w:val="single" w:sz="4" w:space="0" w:color="000000"/>
              <w:bottom w:val="single" w:sz="4" w:space="0" w:color="000000"/>
              <w:right w:val="single" w:sz="4" w:space="0" w:color="000000"/>
            </w:tcBorders>
          </w:tcPr>
          <w:p w14:paraId="06EBCF82" w14:textId="77777777" w:rsidR="0009623E" w:rsidRDefault="00F00F55">
            <w:pPr>
              <w:pStyle w:val="TableParagraph"/>
              <w:spacing w:before="1" w:line="250" w:lineRule="exact"/>
              <w:ind w:left="128" w:right="104"/>
              <w:jc w:val="both"/>
            </w:pPr>
            <w:r>
              <w:t>All necessary measures taken to ensure</w:t>
            </w:r>
            <w:r>
              <w:rPr>
                <w:spacing w:val="-35"/>
              </w:rPr>
              <w:t xml:space="preserve"> </w:t>
            </w:r>
            <w:r>
              <w:t>observance of international rules when exercising the rights and fulfilling the obligations as a port</w:t>
            </w:r>
            <w:r>
              <w:rPr>
                <w:spacing w:val="-14"/>
              </w:rPr>
              <w:t xml:space="preserve"> </w:t>
            </w:r>
            <w:r>
              <w:t>State</w:t>
            </w:r>
          </w:p>
        </w:tc>
        <w:tc>
          <w:tcPr>
            <w:tcW w:w="2979" w:type="dxa"/>
            <w:tcBorders>
              <w:top w:val="single" w:sz="4" w:space="0" w:color="000000"/>
              <w:left w:val="single" w:sz="4" w:space="0" w:color="000000"/>
              <w:bottom w:val="single" w:sz="4" w:space="0" w:color="000000"/>
            </w:tcBorders>
          </w:tcPr>
          <w:p w14:paraId="1F846F6B" w14:textId="77777777" w:rsidR="0009623E" w:rsidRDefault="0009623E">
            <w:pPr>
              <w:pStyle w:val="TableParagraph"/>
              <w:rPr>
                <w:rFonts w:ascii="Times New Roman"/>
                <w:sz w:val="20"/>
              </w:rPr>
            </w:pPr>
          </w:p>
        </w:tc>
      </w:tr>
      <w:tr w:rsidR="0009623E" w14:paraId="7D7C2F16" w14:textId="77777777">
        <w:trPr>
          <w:trHeight w:val="495"/>
        </w:trPr>
        <w:tc>
          <w:tcPr>
            <w:tcW w:w="1604" w:type="dxa"/>
            <w:tcBorders>
              <w:top w:val="single" w:sz="4" w:space="0" w:color="000000"/>
              <w:bottom w:val="single" w:sz="4" w:space="0" w:color="000000"/>
              <w:right w:val="single" w:sz="4" w:space="0" w:color="000000"/>
            </w:tcBorders>
          </w:tcPr>
          <w:p w14:paraId="0E88D932" w14:textId="77777777" w:rsidR="0009623E" w:rsidRDefault="00F00F55">
            <w:pPr>
              <w:pStyle w:val="TableParagraph"/>
              <w:spacing w:line="245" w:lineRule="exact"/>
              <w:ind w:left="97"/>
            </w:pPr>
            <w:r>
              <w:t>59</w:t>
            </w:r>
          </w:p>
        </w:tc>
        <w:tc>
          <w:tcPr>
            <w:tcW w:w="5345" w:type="dxa"/>
            <w:tcBorders>
              <w:top w:val="single" w:sz="4" w:space="0" w:color="000000"/>
              <w:left w:val="single" w:sz="4" w:space="0" w:color="000000"/>
              <w:bottom w:val="single" w:sz="4" w:space="0" w:color="000000"/>
              <w:right w:val="single" w:sz="4" w:space="0" w:color="000000"/>
            </w:tcBorders>
          </w:tcPr>
          <w:p w14:paraId="33011939" w14:textId="77777777" w:rsidR="0009623E" w:rsidRDefault="00F00F55">
            <w:pPr>
              <w:pStyle w:val="TableParagraph"/>
              <w:spacing w:line="244" w:lineRule="exact"/>
              <w:ind w:left="128"/>
            </w:pPr>
            <w:r>
              <w:t>No more favourable treatment put in place when</w:t>
            </w:r>
          </w:p>
          <w:p w14:paraId="4C31732D" w14:textId="77777777" w:rsidR="0009623E" w:rsidRDefault="00F00F55">
            <w:pPr>
              <w:pStyle w:val="TableParagraph"/>
              <w:spacing w:line="232" w:lineRule="exact"/>
              <w:ind w:left="128"/>
            </w:pPr>
            <w:r>
              <w:t>carrying out port State control</w:t>
            </w:r>
          </w:p>
        </w:tc>
        <w:tc>
          <w:tcPr>
            <w:tcW w:w="2979" w:type="dxa"/>
            <w:tcBorders>
              <w:top w:val="single" w:sz="4" w:space="0" w:color="000000"/>
              <w:left w:val="single" w:sz="4" w:space="0" w:color="000000"/>
              <w:bottom w:val="single" w:sz="4" w:space="0" w:color="000000"/>
            </w:tcBorders>
          </w:tcPr>
          <w:p w14:paraId="201C6C87" w14:textId="77777777" w:rsidR="0009623E" w:rsidRDefault="0009623E">
            <w:pPr>
              <w:pStyle w:val="TableParagraph"/>
              <w:rPr>
                <w:rFonts w:ascii="Times New Roman"/>
                <w:sz w:val="20"/>
              </w:rPr>
            </w:pPr>
          </w:p>
        </w:tc>
      </w:tr>
      <w:tr w:rsidR="0009623E" w14:paraId="158843AF" w14:textId="77777777">
        <w:trPr>
          <w:trHeight w:val="748"/>
        </w:trPr>
        <w:tc>
          <w:tcPr>
            <w:tcW w:w="1604" w:type="dxa"/>
            <w:tcBorders>
              <w:top w:val="single" w:sz="4" w:space="0" w:color="000000"/>
              <w:bottom w:val="single" w:sz="4" w:space="0" w:color="000000"/>
              <w:right w:val="single" w:sz="4" w:space="0" w:color="000000"/>
            </w:tcBorders>
          </w:tcPr>
          <w:p w14:paraId="20275A1A" w14:textId="77777777" w:rsidR="0009623E" w:rsidRDefault="00F00F55">
            <w:pPr>
              <w:pStyle w:val="TableParagraph"/>
              <w:spacing w:line="248" w:lineRule="exact"/>
              <w:ind w:left="97"/>
            </w:pPr>
            <w:r>
              <w:t>60</w:t>
            </w:r>
          </w:p>
        </w:tc>
        <w:tc>
          <w:tcPr>
            <w:tcW w:w="5345" w:type="dxa"/>
            <w:tcBorders>
              <w:top w:val="single" w:sz="4" w:space="0" w:color="000000"/>
              <w:left w:val="single" w:sz="4" w:space="0" w:color="000000"/>
              <w:bottom w:val="single" w:sz="4" w:space="0" w:color="000000"/>
              <w:right w:val="single" w:sz="4" w:space="0" w:color="000000"/>
            </w:tcBorders>
          </w:tcPr>
          <w:p w14:paraId="20B85BB5" w14:textId="77777777" w:rsidR="0009623E" w:rsidRDefault="00F00F55">
            <w:pPr>
              <w:pStyle w:val="TableParagraph"/>
              <w:spacing w:before="1" w:line="250" w:lineRule="exact"/>
              <w:ind w:left="128" w:right="96"/>
              <w:jc w:val="both"/>
            </w:pPr>
            <w:r>
              <w:t>Processes to administer a port State control programme established consistent with the relevant resolution adopted by the Organization</w:t>
            </w:r>
          </w:p>
        </w:tc>
        <w:tc>
          <w:tcPr>
            <w:tcW w:w="2979" w:type="dxa"/>
            <w:tcBorders>
              <w:top w:val="single" w:sz="4" w:space="0" w:color="000000"/>
              <w:left w:val="single" w:sz="4" w:space="0" w:color="000000"/>
              <w:bottom w:val="single" w:sz="4" w:space="0" w:color="000000"/>
            </w:tcBorders>
          </w:tcPr>
          <w:p w14:paraId="5BA2F470" w14:textId="77777777" w:rsidR="0009623E" w:rsidRDefault="0009623E">
            <w:pPr>
              <w:pStyle w:val="TableParagraph"/>
              <w:rPr>
                <w:rFonts w:ascii="Times New Roman"/>
                <w:sz w:val="20"/>
              </w:rPr>
            </w:pPr>
          </w:p>
        </w:tc>
      </w:tr>
      <w:tr w:rsidR="0009623E" w14:paraId="57E4758A" w14:textId="77777777">
        <w:trPr>
          <w:trHeight w:val="745"/>
        </w:trPr>
        <w:tc>
          <w:tcPr>
            <w:tcW w:w="1604" w:type="dxa"/>
            <w:tcBorders>
              <w:top w:val="single" w:sz="4" w:space="0" w:color="000000"/>
              <w:bottom w:val="single" w:sz="4" w:space="0" w:color="000000"/>
              <w:right w:val="single" w:sz="4" w:space="0" w:color="000000"/>
            </w:tcBorders>
          </w:tcPr>
          <w:p w14:paraId="27993FA2" w14:textId="77777777" w:rsidR="0009623E" w:rsidRDefault="00F00F55">
            <w:pPr>
              <w:pStyle w:val="TableParagraph"/>
              <w:spacing w:line="245" w:lineRule="exact"/>
              <w:ind w:left="97"/>
            </w:pPr>
            <w:r>
              <w:t>61</w:t>
            </w:r>
          </w:p>
        </w:tc>
        <w:tc>
          <w:tcPr>
            <w:tcW w:w="5345" w:type="dxa"/>
            <w:tcBorders>
              <w:top w:val="single" w:sz="4" w:space="0" w:color="000000"/>
              <w:left w:val="single" w:sz="4" w:space="0" w:color="000000"/>
              <w:bottom w:val="single" w:sz="4" w:space="0" w:color="000000"/>
              <w:right w:val="single" w:sz="4" w:space="0" w:color="000000"/>
            </w:tcBorders>
          </w:tcPr>
          <w:p w14:paraId="3D2AE006" w14:textId="77777777" w:rsidR="0009623E" w:rsidRDefault="00F00F55">
            <w:pPr>
              <w:pStyle w:val="TableParagraph"/>
              <w:spacing w:line="237" w:lineRule="auto"/>
              <w:ind w:left="128"/>
            </w:pPr>
            <w:r>
              <w:t>Port State control carried out only by authorized and qualified</w:t>
            </w:r>
            <w:r>
              <w:rPr>
                <w:spacing w:val="-17"/>
              </w:rPr>
              <w:t xml:space="preserve"> </w:t>
            </w:r>
            <w:r>
              <w:t>port</w:t>
            </w:r>
            <w:r>
              <w:rPr>
                <w:spacing w:val="-20"/>
              </w:rPr>
              <w:t xml:space="preserve"> </w:t>
            </w:r>
            <w:r>
              <w:t>State</w:t>
            </w:r>
            <w:r>
              <w:rPr>
                <w:spacing w:val="-20"/>
              </w:rPr>
              <w:t xml:space="preserve"> </w:t>
            </w:r>
            <w:r>
              <w:t>control</w:t>
            </w:r>
            <w:r>
              <w:rPr>
                <w:spacing w:val="-20"/>
              </w:rPr>
              <w:t xml:space="preserve"> </w:t>
            </w:r>
            <w:r>
              <w:t>officers</w:t>
            </w:r>
            <w:r>
              <w:rPr>
                <w:spacing w:val="-19"/>
              </w:rPr>
              <w:t xml:space="preserve"> </w:t>
            </w:r>
            <w:r>
              <w:t>in</w:t>
            </w:r>
            <w:r>
              <w:rPr>
                <w:spacing w:val="-20"/>
              </w:rPr>
              <w:t xml:space="preserve"> </w:t>
            </w:r>
            <w:r>
              <w:t>accordance</w:t>
            </w:r>
            <w:r>
              <w:rPr>
                <w:spacing w:val="-19"/>
              </w:rPr>
              <w:t xml:space="preserve"> </w:t>
            </w:r>
            <w:r>
              <w:t>with</w:t>
            </w:r>
          </w:p>
          <w:p w14:paraId="30E12C88" w14:textId="77777777" w:rsidR="0009623E" w:rsidRDefault="00F00F55">
            <w:pPr>
              <w:pStyle w:val="TableParagraph"/>
              <w:spacing w:line="230" w:lineRule="exact"/>
              <w:ind w:left="128"/>
            </w:pPr>
            <w:r>
              <w:t>the</w:t>
            </w:r>
            <w:r>
              <w:rPr>
                <w:spacing w:val="-10"/>
              </w:rPr>
              <w:t xml:space="preserve"> </w:t>
            </w:r>
            <w:r>
              <w:t>relevant</w:t>
            </w:r>
            <w:r>
              <w:rPr>
                <w:spacing w:val="-10"/>
              </w:rPr>
              <w:t xml:space="preserve"> </w:t>
            </w:r>
            <w:r>
              <w:t>procedures</w:t>
            </w:r>
            <w:r>
              <w:rPr>
                <w:spacing w:val="-9"/>
              </w:rPr>
              <w:t xml:space="preserve"> </w:t>
            </w:r>
            <w:r>
              <w:t>adopted</w:t>
            </w:r>
            <w:r>
              <w:rPr>
                <w:spacing w:val="-9"/>
              </w:rPr>
              <w:t xml:space="preserve"> </w:t>
            </w:r>
            <w:r>
              <w:t>by</w:t>
            </w:r>
            <w:r>
              <w:rPr>
                <w:spacing w:val="-14"/>
              </w:rPr>
              <w:t xml:space="preserve"> </w:t>
            </w:r>
            <w:r>
              <w:t>the</w:t>
            </w:r>
            <w:r>
              <w:rPr>
                <w:spacing w:val="-3"/>
              </w:rPr>
              <w:t xml:space="preserve"> </w:t>
            </w:r>
            <w:r>
              <w:t>Organization</w:t>
            </w:r>
          </w:p>
        </w:tc>
        <w:tc>
          <w:tcPr>
            <w:tcW w:w="2979" w:type="dxa"/>
            <w:tcBorders>
              <w:top w:val="single" w:sz="4" w:space="0" w:color="000000"/>
              <w:left w:val="single" w:sz="4" w:space="0" w:color="000000"/>
              <w:bottom w:val="single" w:sz="4" w:space="0" w:color="000000"/>
            </w:tcBorders>
          </w:tcPr>
          <w:p w14:paraId="49763BE4" w14:textId="77777777" w:rsidR="0009623E" w:rsidRDefault="0009623E">
            <w:pPr>
              <w:pStyle w:val="TableParagraph"/>
              <w:rPr>
                <w:rFonts w:ascii="Times New Roman"/>
                <w:sz w:val="20"/>
              </w:rPr>
            </w:pPr>
          </w:p>
        </w:tc>
      </w:tr>
      <w:tr w:rsidR="0009623E" w14:paraId="788FFAC1" w14:textId="77777777">
        <w:trPr>
          <w:trHeight w:val="998"/>
        </w:trPr>
        <w:tc>
          <w:tcPr>
            <w:tcW w:w="1604" w:type="dxa"/>
            <w:tcBorders>
              <w:top w:val="single" w:sz="4" w:space="0" w:color="000000"/>
              <w:bottom w:val="single" w:sz="4" w:space="0" w:color="000000"/>
              <w:right w:val="single" w:sz="4" w:space="0" w:color="000000"/>
            </w:tcBorders>
          </w:tcPr>
          <w:p w14:paraId="727E158F" w14:textId="77777777" w:rsidR="0009623E" w:rsidRDefault="00F00F55">
            <w:pPr>
              <w:pStyle w:val="TableParagraph"/>
              <w:spacing w:line="248"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6A0DF466" w14:textId="77777777" w:rsidR="0009623E" w:rsidRDefault="00F00F55">
            <w:pPr>
              <w:pStyle w:val="TableParagraph"/>
              <w:spacing w:line="237" w:lineRule="auto"/>
              <w:ind w:left="128" w:right="103"/>
              <w:jc w:val="both"/>
            </w:pPr>
            <w:r>
              <w:t>Port</w:t>
            </w:r>
            <w:r>
              <w:rPr>
                <w:spacing w:val="-20"/>
              </w:rPr>
              <w:t xml:space="preserve"> </w:t>
            </w:r>
            <w:r>
              <w:t>State</w:t>
            </w:r>
            <w:r>
              <w:rPr>
                <w:spacing w:val="-19"/>
              </w:rPr>
              <w:t xml:space="preserve"> </w:t>
            </w:r>
            <w:r>
              <w:t>control</w:t>
            </w:r>
            <w:r>
              <w:rPr>
                <w:spacing w:val="-19"/>
              </w:rPr>
              <w:t xml:space="preserve"> </w:t>
            </w:r>
            <w:r>
              <w:t>officers</w:t>
            </w:r>
            <w:r>
              <w:rPr>
                <w:spacing w:val="-19"/>
              </w:rPr>
              <w:t xml:space="preserve"> </w:t>
            </w:r>
            <w:r>
              <w:t>and</w:t>
            </w:r>
            <w:r>
              <w:rPr>
                <w:spacing w:val="-18"/>
              </w:rPr>
              <w:t xml:space="preserve"> </w:t>
            </w:r>
            <w:r>
              <w:t>persons</w:t>
            </w:r>
            <w:r>
              <w:rPr>
                <w:spacing w:val="-19"/>
              </w:rPr>
              <w:t xml:space="preserve"> </w:t>
            </w:r>
            <w:r>
              <w:t>assisting</w:t>
            </w:r>
            <w:r>
              <w:rPr>
                <w:spacing w:val="-17"/>
              </w:rPr>
              <w:t xml:space="preserve"> </w:t>
            </w:r>
            <w:r>
              <w:t>them free from any commercial, financial and other pressures and have no commercial interest, either</w:t>
            </w:r>
            <w:r>
              <w:rPr>
                <w:spacing w:val="-34"/>
              </w:rPr>
              <w:t xml:space="preserve"> </w:t>
            </w:r>
            <w:r>
              <w:t>in</w:t>
            </w:r>
          </w:p>
          <w:p w14:paraId="3465EB29" w14:textId="77777777" w:rsidR="0009623E" w:rsidRDefault="00F00F55">
            <w:pPr>
              <w:pStyle w:val="TableParagraph"/>
              <w:spacing w:line="230" w:lineRule="exact"/>
              <w:ind w:left="128"/>
              <w:jc w:val="both"/>
            </w:pPr>
            <w:r>
              <w:t>the port of inspection or the ships inspected</w:t>
            </w:r>
          </w:p>
        </w:tc>
        <w:tc>
          <w:tcPr>
            <w:tcW w:w="2979" w:type="dxa"/>
            <w:tcBorders>
              <w:top w:val="single" w:sz="4" w:space="0" w:color="000000"/>
              <w:left w:val="single" w:sz="4" w:space="0" w:color="000000"/>
              <w:bottom w:val="single" w:sz="4" w:space="0" w:color="000000"/>
            </w:tcBorders>
          </w:tcPr>
          <w:p w14:paraId="44FB5245" w14:textId="77777777" w:rsidR="0009623E" w:rsidRDefault="0009623E">
            <w:pPr>
              <w:pStyle w:val="TableParagraph"/>
              <w:rPr>
                <w:rFonts w:ascii="Times New Roman"/>
                <w:sz w:val="20"/>
              </w:rPr>
            </w:pPr>
          </w:p>
        </w:tc>
      </w:tr>
      <w:tr w:rsidR="0009623E" w14:paraId="7F91CF5D" w14:textId="77777777">
        <w:trPr>
          <w:trHeight w:val="748"/>
        </w:trPr>
        <w:tc>
          <w:tcPr>
            <w:tcW w:w="1604" w:type="dxa"/>
            <w:tcBorders>
              <w:top w:val="single" w:sz="4" w:space="0" w:color="000000"/>
              <w:bottom w:val="single" w:sz="4" w:space="0" w:color="000000"/>
              <w:right w:val="single" w:sz="4" w:space="0" w:color="000000"/>
            </w:tcBorders>
          </w:tcPr>
          <w:p w14:paraId="4693A836" w14:textId="77777777" w:rsidR="0009623E" w:rsidRDefault="00F00F55">
            <w:pPr>
              <w:pStyle w:val="TableParagraph"/>
              <w:spacing w:line="248"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29A90140" w14:textId="77777777" w:rsidR="0009623E" w:rsidRDefault="00F00F55">
            <w:pPr>
              <w:pStyle w:val="TableParagraph"/>
              <w:spacing w:before="1" w:line="250" w:lineRule="exact"/>
              <w:ind w:left="128" w:right="101"/>
              <w:jc w:val="both"/>
            </w:pPr>
            <w:r>
              <w:t>Port</w:t>
            </w:r>
            <w:r>
              <w:rPr>
                <w:spacing w:val="-19"/>
              </w:rPr>
              <w:t xml:space="preserve"> </w:t>
            </w:r>
            <w:r>
              <w:t>State</w:t>
            </w:r>
            <w:r>
              <w:rPr>
                <w:spacing w:val="-18"/>
              </w:rPr>
              <w:t xml:space="preserve"> </w:t>
            </w:r>
            <w:r>
              <w:t>control</w:t>
            </w:r>
            <w:r>
              <w:rPr>
                <w:spacing w:val="-19"/>
              </w:rPr>
              <w:t xml:space="preserve"> </w:t>
            </w:r>
            <w:r>
              <w:t>officers</w:t>
            </w:r>
            <w:r>
              <w:rPr>
                <w:spacing w:val="-18"/>
              </w:rPr>
              <w:t xml:space="preserve"> </w:t>
            </w:r>
            <w:r>
              <w:t>and</w:t>
            </w:r>
            <w:r>
              <w:rPr>
                <w:spacing w:val="-17"/>
              </w:rPr>
              <w:t xml:space="preserve"> </w:t>
            </w:r>
            <w:r>
              <w:t>persons</w:t>
            </w:r>
            <w:r>
              <w:rPr>
                <w:spacing w:val="-18"/>
              </w:rPr>
              <w:t xml:space="preserve"> </w:t>
            </w:r>
            <w:r>
              <w:t>assisting</w:t>
            </w:r>
            <w:r>
              <w:rPr>
                <w:spacing w:val="-17"/>
              </w:rPr>
              <w:t xml:space="preserve"> </w:t>
            </w:r>
            <w:r>
              <w:t>them not employed by or undertake work on behalf of recognized organizations or classification</w:t>
            </w:r>
            <w:r>
              <w:rPr>
                <w:spacing w:val="-29"/>
              </w:rPr>
              <w:t xml:space="preserve"> </w:t>
            </w:r>
            <w:r>
              <w:t>societies</w:t>
            </w:r>
          </w:p>
        </w:tc>
        <w:tc>
          <w:tcPr>
            <w:tcW w:w="2979" w:type="dxa"/>
            <w:tcBorders>
              <w:top w:val="single" w:sz="4" w:space="0" w:color="000000"/>
              <w:left w:val="single" w:sz="4" w:space="0" w:color="000000"/>
              <w:bottom w:val="single" w:sz="4" w:space="0" w:color="000000"/>
            </w:tcBorders>
          </w:tcPr>
          <w:p w14:paraId="53A1C1BA" w14:textId="77777777" w:rsidR="0009623E" w:rsidRDefault="0009623E">
            <w:pPr>
              <w:pStyle w:val="TableParagraph"/>
              <w:rPr>
                <w:rFonts w:ascii="Times New Roman"/>
                <w:sz w:val="20"/>
              </w:rPr>
            </w:pPr>
          </w:p>
        </w:tc>
      </w:tr>
      <w:tr w:rsidR="0009623E" w14:paraId="5FA5FF01" w14:textId="77777777">
        <w:trPr>
          <w:trHeight w:val="745"/>
        </w:trPr>
        <w:tc>
          <w:tcPr>
            <w:tcW w:w="1604" w:type="dxa"/>
            <w:tcBorders>
              <w:top w:val="single" w:sz="4" w:space="0" w:color="000000"/>
              <w:bottom w:val="single" w:sz="4" w:space="0" w:color="000000"/>
              <w:right w:val="single" w:sz="4" w:space="0" w:color="000000"/>
            </w:tcBorders>
          </w:tcPr>
          <w:p w14:paraId="17CD17FA" w14:textId="77777777" w:rsidR="0009623E" w:rsidRDefault="00F00F55">
            <w:pPr>
              <w:pStyle w:val="TableParagraph"/>
              <w:spacing w:line="245"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321D8898" w14:textId="77777777" w:rsidR="0009623E" w:rsidRDefault="00F00F55">
            <w:pPr>
              <w:pStyle w:val="TableParagraph"/>
              <w:spacing w:line="244" w:lineRule="exact"/>
              <w:ind w:left="128"/>
            </w:pPr>
            <w:r>
              <w:t>Procedures implemented to ensure that persons or</w:t>
            </w:r>
          </w:p>
          <w:p w14:paraId="320E0098" w14:textId="77777777" w:rsidR="0009623E" w:rsidRDefault="00F00F55">
            <w:pPr>
              <w:pStyle w:val="TableParagraph"/>
              <w:spacing w:before="4" w:line="250" w:lineRule="exact"/>
              <w:ind w:left="128"/>
            </w:pPr>
            <w:r>
              <w:t>organizations external to the port State cannot influence the results of port State inspection</w:t>
            </w:r>
          </w:p>
        </w:tc>
        <w:tc>
          <w:tcPr>
            <w:tcW w:w="2979" w:type="dxa"/>
            <w:tcBorders>
              <w:top w:val="single" w:sz="4" w:space="0" w:color="000000"/>
              <w:left w:val="single" w:sz="4" w:space="0" w:color="000000"/>
              <w:bottom w:val="single" w:sz="4" w:space="0" w:color="000000"/>
            </w:tcBorders>
          </w:tcPr>
          <w:p w14:paraId="5E3984BC" w14:textId="77777777" w:rsidR="0009623E" w:rsidRDefault="0009623E">
            <w:pPr>
              <w:pStyle w:val="TableParagraph"/>
              <w:rPr>
                <w:rFonts w:ascii="Times New Roman"/>
                <w:sz w:val="20"/>
              </w:rPr>
            </w:pPr>
          </w:p>
        </w:tc>
      </w:tr>
      <w:tr w:rsidR="0009623E" w14:paraId="47CFAC3F" w14:textId="77777777">
        <w:trPr>
          <w:trHeight w:val="494"/>
        </w:trPr>
        <w:tc>
          <w:tcPr>
            <w:tcW w:w="9928" w:type="dxa"/>
            <w:gridSpan w:val="3"/>
            <w:tcBorders>
              <w:top w:val="single" w:sz="4" w:space="0" w:color="000000"/>
              <w:bottom w:val="single" w:sz="4" w:space="0" w:color="000000"/>
            </w:tcBorders>
          </w:tcPr>
          <w:p w14:paraId="7E34B9FA" w14:textId="77777777" w:rsidR="0009623E" w:rsidRDefault="00F00F55">
            <w:pPr>
              <w:pStyle w:val="TableParagraph"/>
              <w:spacing w:before="120"/>
              <w:ind w:left="97"/>
              <w:rPr>
                <w:b/>
              </w:rPr>
            </w:pPr>
            <w:r>
              <w:rPr>
                <w:b/>
              </w:rPr>
              <w:t>EVALUATION AND REVIEW</w:t>
            </w:r>
          </w:p>
        </w:tc>
      </w:tr>
      <w:tr w:rsidR="0009623E" w14:paraId="7D51501B" w14:textId="77777777">
        <w:trPr>
          <w:trHeight w:val="750"/>
        </w:trPr>
        <w:tc>
          <w:tcPr>
            <w:tcW w:w="1604" w:type="dxa"/>
            <w:tcBorders>
              <w:top w:val="single" w:sz="4" w:space="0" w:color="000000"/>
              <w:right w:val="single" w:sz="4" w:space="0" w:color="000000"/>
            </w:tcBorders>
          </w:tcPr>
          <w:p w14:paraId="050FD39E" w14:textId="77777777" w:rsidR="0009623E" w:rsidRDefault="00F00F55">
            <w:pPr>
              <w:pStyle w:val="TableParagraph"/>
              <w:spacing w:line="248" w:lineRule="exact"/>
              <w:ind w:left="97"/>
            </w:pPr>
            <w:r>
              <w:t>63</w:t>
            </w:r>
          </w:p>
        </w:tc>
        <w:tc>
          <w:tcPr>
            <w:tcW w:w="5345" w:type="dxa"/>
            <w:tcBorders>
              <w:top w:val="single" w:sz="4" w:space="0" w:color="000000"/>
              <w:left w:val="single" w:sz="4" w:space="0" w:color="000000"/>
              <w:right w:val="single" w:sz="4" w:space="0" w:color="000000"/>
            </w:tcBorders>
          </w:tcPr>
          <w:p w14:paraId="4B3608FF" w14:textId="77777777" w:rsidR="0009623E" w:rsidRDefault="00F00F55">
            <w:pPr>
              <w:pStyle w:val="TableParagraph"/>
              <w:spacing w:before="1" w:line="250" w:lineRule="exact"/>
              <w:ind w:left="128" w:right="101"/>
              <w:jc w:val="both"/>
            </w:pPr>
            <w:r>
              <w:t>Performance periodically evaluated in respect of exercising</w:t>
            </w:r>
            <w:r>
              <w:rPr>
                <w:spacing w:val="-10"/>
              </w:rPr>
              <w:t xml:space="preserve"> </w:t>
            </w:r>
            <w:r>
              <w:t>its</w:t>
            </w:r>
            <w:r>
              <w:rPr>
                <w:spacing w:val="-9"/>
              </w:rPr>
              <w:t xml:space="preserve"> </w:t>
            </w:r>
            <w:r>
              <w:t>rights</w:t>
            </w:r>
            <w:r>
              <w:rPr>
                <w:spacing w:val="-11"/>
              </w:rPr>
              <w:t xml:space="preserve"> </w:t>
            </w:r>
            <w:r>
              <w:t>and</w:t>
            </w:r>
            <w:r>
              <w:rPr>
                <w:spacing w:val="-12"/>
              </w:rPr>
              <w:t xml:space="preserve"> </w:t>
            </w:r>
            <w:r>
              <w:t>meeting</w:t>
            </w:r>
            <w:r>
              <w:rPr>
                <w:spacing w:val="-11"/>
              </w:rPr>
              <w:t xml:space="preserve"> </w:t>
            </w:r>
            <w:r>
              <w:t>its</w:t>
            </w:r>
            <w:r>
              <w:rPr>
                <w:spacing w:val="-11"/>
              </w:rPr>
              <w:t xml:space="preserve"> </w:t>
            </w:r>
            <w:r>
              <w:t>obligations</w:t>
            </w:r>
            <w:r>
              <w:rPr>
                <w:spacing w:val="-11"/>
              </w:rPr>
              <w:t xml:space="preserve"> </w:t>
            </w:r>
            <w:r>
              <w:t>under the applicable instruments of the</w:t>
            </w:r>
            <w:r>
              <w:rPr>
                <w:spacing w:val="-18"/>
              </w:rPr>
              <w:t xml:space="preserve"> </w:t>
            </w:r>
            <w:r>
              <w:t>Organization</w:t>
            </w:r>
          </w:p>
        </w:tc>
        <w:tc>
          <w:tcPr>
            <w:tcW w:w="2979" w:type="dxa"/>
            <w:tcBorders>
              <w:top w:val="single" w:sz="4" w:space="0" w:color="000000"/>
              <w:left w:val="single" w:sz="4" w:space="0" w:color="000000"/>
            </w:tcBorders>
          </w:tcPr>
          <w:p w14:paraId="73040C1B" w14:textId="77777777" w:rsidR="0009623E" w:rsidRDefault="0009623E">
            <w:pPr>
              <w:pStyle w:val="TableParagraph"/>
              <w:rPr>
                <w:rFonts w:ascii="Times New Roman"/>
                <w:sz w:val="20"/>
              </w:rPr>
            </w:pPr>
          </w:p>
        </w:tc>
      </w:tr>
    </w:tbl>
    <w:p w14:paraId="337B1605" w14:textId="77777777" w:rsidR="0009623E" w:rsidRDefault="0009623E">
      <w:pPr>
        <w:rPr>
          <w:rFonts w:ascii="Times New Roman"/>
          <w:sz w:val="20"/>
        </w:rPr>
        <w:sectPr w:rsidR="0009623E">
          <w:headerReference w:type="default" r:id="rId109"/>
          <w:footerReference w:type="default" r:id="rId110"/>
          <w:pgSz w:w="11910" w:h="16840"/>
          <w:pgMar w:top="1380" w:right="860" w:bottom="1000" w:left="760" w:header="856" w:footer="803" w:gutter="0"/>
          <w:cols w:space="720"/>
        </w:sectPr>
      </w:pPr>
    </w:p>
    <w:p w14:paraId="14087B30" w14:textId="77777777" w:rsidR="0009623E" w:rsidRDefault="006570BA">
      <w:pPr>
        <w:pStyle w:val="BodyText"/>
        <w:spacing w:before="11"/>
        <w:rPr>
          <w:b/>
          <w:sz w:val="13"/>
        </w:rPr>
      </w:pPr>
      <w:r>
        <w:lastRenderedPageBreak/>
        <w:pict w14:anchorId="76287FF5">
          <v:line id="_x0000_s1079" style="position:absolute;z-index:-257608704;mso-position-horizontal-relative:page;mso-position-vertical-relative:page" from="92.05pt,574.4pt" to="386.7pt,574.4pt" strokeweight=".16936mm">
            <w10:wrap anchorx="page" anchory="page"/>
          </v:line>
        </w:pict>
      </w:r>
      <w:r>
        <w:pict w14:anchorId="0AC1C4EE">
          <v:rect id="_x0000_s1078" style="position:absolute;margin-left:1in;margin-top:626.95pt;width:10.2pt;height:10.2pt;z-index:-257607680;mso-position-horizontal-relative:page;mso-position-vertical-relative:page" filled="f" strokeweight=".72pt">
            <w10:wrap anchorx="page" anchory="page"/>
          </v:rect>
        </w:pict>
      </w:r>
      <w:r>
        <w:pict w14:anchorId="46AC99BB">
          <v:rect id="_x0000_s1077" style="position:absolute;margin-left:309.75pt;margin-top:626.95pt;width:10.2pt;height:10.2pt;z-index:-257606656;mso-position-horizontal-relative:page;mso-position-vertical-relative:page" filled="f" strokeweight=".72pt">
            <w10:wrap anchorx="page" anchory="page"/>
          </v:rect>
        </w:pict>
      </w:r>
      <w:r>
        <w:pict w14:anchorId="66926868">
          <v:rect id="_x0000_s1076" style="position:absolute;margin-left:125.05pt;margin-top:670.65pt;width:10.2pt;height:10.2pt;z-index:-257605632;mso-position-horizontal-relative:page;mso-position-vertical-relative:page" filled="f" strokeweight=".72pt">
            <w10:wrap anchorx="page" anchory="page"/>
          </v:rect>
        </w:pict>
      </w:r>
      <w:r>
        <w:pict w14:anchorId="19BC56F1">
          <v:group id="_x0000_s1062" style="position:absolute;margin-left:65.3pt;margin-top:534.45pt;width:465.6pt;height:178.6pt;z-index:-257604608;mso-position-horizontal-relative:page;mso-position-vertical-relative:page" coordorigin="1306,10689" coordsize="9312,3572">
            <v:line id="_x0000_s1075" style="position:absolute" from="1310,10689" to="1310,14251" strokeweight=".48pt"/>
            <v:rect id="_x0000_s1074" style="position:absolute;left:1305;top:14250;width:10;height:10" fillcolor="black" stroked="f"/>
            <v:line id="_x0000_s1073" style="position:absolute" from="1315,14256" to="2372,14256" strokeweight=".48pt"/>
            <v:rect id="_x0000_s1072" style="position:absolute;left:2357;top:14250;width:10;height:10" fillcolor="black" stroked="f"/>
            <v:line id="_x0000_s1071" style="position:absolute" from="2367,14256" to="2842,14256" strokeweight=".48pt"/>
            <v:rect id="_x0000_s1070" style="position:absolute;left:2827;top:14250;width:10;height:10" fillcolor="black" stroked="f"/>
            <v:line id="_x0000_s1069" style="position:absolute" from="2837,14256" to="6267,14256" strokeweight=".48pt"/>
            <v:rect id="_x0000_s1068" style="position:absolute;left:6253;top:14250;width:10;height:10" fillcolor="black" stroked="f"/>
            <v:line id="_x0000_s1067" style="position:absolute" from="6263,14256" to="6594,14256" strokeweight=".48pt"/>
            <v:rect id="_x0000_s1066" style="position:absolute;left:6579;top:14250;width:10;height:10" fillcolor="black" stroked="f"/>
            <v:line id="_x0000_s1065" style="position:absolute" from="6589,14256" to="10608,14256" strokeweight=".48pt"/>
            <v:line id="_x0000_s1064" style="position:absolute" from="10612,10689" to="10612,14251" strokeweight=".16936mm"/>
            <v:rect id="_x0000_s1063" style="position:absolute;left:10607;top:14250;width:10;height:10" fillcolor="black" stroked="f"/>
            <w10:wrap anchorx="page" anchory="page"/>
          </v:group>
        </w:pict>
      </w:r>
    </w:p>
    <w:p w14:paraId="246A8AD9" w14:textId="77777777" w:rsidR="0009623E" w:rsidRDefault="00F00F55">
      <w:pPr>
        <w:spacing w:before="91"/>
        <w:ind w:left="2128" w:right="2030"/>
        <w:jc w:val="center"/>
        <w:rPr>
          <w:b/>
        </w:rPr>
      </w:pPr>
      <w:r>
        <w:rPr>
          <w:b/>
        </w:rPr>
        <w:t>APPENDIX 3</w:t>
      </w:r>
    </w:p>
    <w:p w14:paraId="265D7954" w14:textId="77777777" w:rsidR="0009623E" w:rsidRDefault="0009623E">
      <w:pPr>
        <w:pStyle w:val="BodyText"/>
        <w:spacing w:before="8"/>
        <w:rPr>
          <w:b/>
        </w:rPr>
      </w:pPr>
    </w:p>
    <w:p w14:paraId="6B0464D4" w14:textId="77777777" w:rsidR="0009623E" w:rsidRDefault="00F00F55">
      <w:pPr>
        <w:pStyle w:val="Heading3"/>
        <w:ind w:left="2126" w:right="2035"/>
        <w:jc w:val="center"/>
      </w:pPr>
      <w:r>
        <w:t>[to be annexed to the audit final report]</w:t>
      </w:r>
    </w:p>
    <w:p w14:paraId="229D06A3" w14:textId="77777777" w:rsidR="0009623E" w:rsidRDefault="0009623E">
      <w:pPr>
        <w:pStyle w:val="BodyText"/>
        <w:spacing w:before="8"/>
        <w:rPr>
          <w:b/>
          <w:i/>
        </w:rPr>
      </w:pPr>
    </w:p>
    <w:p w14:paraId="7D146B29" w14:textId="77777777" w:rsidR="0009623E" w:rsidRDefault="00F00F55">
      <w:pPr>
        <w:ind w:left="2128" w:right="2031"/>
        <w:jc w:val="center"/>
        <w:rPr>
          <w:b/>
        </w:rPr>
      </w:pPr>
      <w:r>
        <w:rPr>
          <w:b/>
        </w:rPr>
        <w:t>IMO MEMBER STATE AUDIT SCHEME</w:t>
      </w:r>
    </w:p>
    <w:p w14:paraId="135FFCD5" w14:textId="77777777" w:rsidR="0009623E" w:rsidRDefault="0009623E">
      <w:pPr>
        <w:pStyle w:val="BodyText"/>
        <w:spacing w:before="7"/>
        <w:rPr>
          <w:b/>
        </w:rPr>
      </w:pPr>
    </w:p>
    <w:p w14:paraId="64733172" w14:textId="77777777" w:rsidR="0009623E" w:rsidRDefault="00F00F55">
      <w:pPr>
        <w:spacing w:before="1"/>
        <w:ind w:left="2128" w:right="2027"/>
        <w:jc w:val="center"/>
        <w:rPr>
          <w:b/>
        </w:rPr>
      </w:pPr>
      <w:r>
        <w:rPr>
          <w:b/>
        </w:rPr>
        <w:t>Form B</w:t>
      </w:r>
    </w:p>
    <w:p w14:paraId="323CD9DA" w14:textId="77777777" w:rsidR="0009623E" w:rsidRDefault="0009623E">
      <w:pPr>
        <w:pStyle w:val="BodyText"/>
        <w:spacing w:before="9"/>
        <w:rPr>
          <w:b/>
          <w:sz w:val="21"/>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2697"/>
        <w:gridCol w:w="1841"/>
        <w:gridCol w:w="2814"/>
      </w:tblGrid>
      <w:tr w:rsidR="0009623E" w14:paraId="7EA4BBB8" w14:textId="77777777">
        <w:trPr>
          <w:trHeight w:val="129"/>
        </w:trPr>
        <w:tc>
          <w:tcPr>
            <w:tcW w:w="9304" w:type="dxa"/>
            <w:gridSpan w:val="4"/>
          </w:tcPr>
          <w:p w14:paraId="637E4833" w14:textId="77777777" w:rsidR="0009623E" w:rsidRDefault="0009623E">
            <w:pPr>
              <w:pStyle w:val="TableParagraph"/>
              <w:rPr>
                <w:rFonts w:ascii="Times New Roman"/>
                <w:sz w:val="6"/>
              </w:rPr>
            </w:pPr>
          </w:p>
        </w:tc>
      </w:tr>
      <w:tr w:rsidR="0009623E" w14:paraId="0E747599" w14:textId="77777777">
        <w:trPr>
          <w:trHeight w:val="294"/>
        </w:trPr>
        <w:tc>
          <w:tcPr>
            <w:tcW w:w="9304" w:type="dxa"/>
            <w:gridSpan w:val="4"/>
          </w:tcPr>
          <w:p w14:paraId="10C270F7" w14:textId="77777777" w:rsidR="0009623E" w:rsidRDefault="00F00F55">
            <w:pPr>
              <w:pStyle w:val="TableParagraph"/>
              <w:spacing w:before="21"/>
              <w:ind w:left="3455" w:right="3452"/>
              <w:jc w:val="center"/>
              <w:rPr>
                <w:b/>
              </w:rPr>
            </w:pPr>
            <w:r>
              <w:rPr>
                <w:b/>
              </w:rPr>
              <w:t>CORRECTIVE ACTION</w:t>
            </w:r>
          </w:p>
        </w:tc>
      </w:tr>
      <w:tr w:rsidR="0009623E" w14:paraId="5DC6217E" w14:textId="77777777">
        <w:trPr>
          <w:trHeight w:val="371"/>
        </w:trPr>
        <w:tc>
          <w:tcPr>
            <w:tcW w:w="9304" w:type="dxa"/>
            <w:gridSpan w:val="4"/>
          </w:tcPr>
          <w:p w14:paraId="24D01519" w14:textId="77777777" w:rsidR="0009623E" w:rsidRDefault="0009623E">
            <w:pPr>
              <w:pStyle w:val="TableParagraph"/>
              <w:rPr>
                <w:rFonts w:ascii="Times New Roman"/>
                <w:sz w:val="20"/>
              </w:rPr>
            </w:pPr>
          </w:p>
        </w:tc>
      </w:tr>
      <w:tr w:rsidR="0009623E" w14:paraId="5897B0FD" w14:textId="77777777">
        <w:trPr>
          <w:trHeight w:val="286"/>
        </w:trPr>
        <w:tc>
          <w:tcPr>
            <w:tcW w:w="1952" w:type="dxa"/>
            <w:tcBorders>
              <w:right w:val="single" w:sz="2" w:space="0" w:color="000000"/>
            </w:tcBorders>
          </w:tcPr>
          <w:p w14:paraId="14FFCE92" w14:textId="77777777" w:rsidR="0009623E" w:rsidRDefault="00F00F55">
            <w:pPr>
              <w:pStyle w:val="TableParagraph"/>
              <w:spacing w:before="21" w:line="245" w:lineRule="exact"/>
              <w:ind w:left="108"/>
              <w:rPr>
                <w:b/>
              </w:rPr>
            </w:pPr>
            <w:r>
              <w:rPr>
                <w:b/>
              </w:rPr>
              <w:t>Member State</w:t>
            </w:r>
          </w:p>
        </w:tc>
        <w:tc>
          <w:tcPr>
            <w:tcW w:w="2697" w:type="dxa"/>
            <w:tcBorders>
              <w:left w:val="single" w:sz="2" w:space="0" w:color="000000"/>
              <w:right w:val="single" w:sz="2" w:space="0" w:color="000000"/>
            </w:tcBorders>
          </w:tcPr>
          <w:p w14:paraId="34A46AD1" w14:textId="77777777" w:rsidR="0009623E" w:rsidRDefault="00F00F55">
            <w:pPr>
              <w:pStyle w:val="TableParagraph"/>
              <w:spacing w:before="14" w:line="252" w:lineRule="exact"/>
              <w:ind w:left="109"/>
            </w:pPr>
            <w:r>
              <w:t>Round</w:t>
            </w:r>
          </w:p>
        </w:tc>
        <w:tc>
          <w:tcPr>
            <w:tcW w:w="1841" w:type="dxa"/>
            <w:tcBorders>
              <w:left w:val="single" w:sz="2" w:space="0" w:color="000000"/>
              <w:right w:val="single" w:sz="2" w:space="0" w:color="000000"/>
            </w:tcBorders>
          </w:tcPr>
          <w:p w14:paraId="22A29B1C" w14:textId="77777777" w:rsidR="0009623E" w:rsidRDefault="00F00F55">
            <w:pPr>
              <w:pStyle w:val="TableParagraph"/>
              <w:spacing w:before="21" w:line="245" w:lineRule="exact"/>
              <w:ind w:left="106"/>
              <w:rPr>
                <w:b/>
              </w:rPr>
            </w:pPr>
            <w:r>
              <w:rPr>
                <w:b/>
              </w:rPr>
              <w:t>Audit Period:</w:t>
            </w:r>
          </w:p>
        </w:tc>
        <w:tc>
          <w:tcPr>
            <w:tcW w:w="2814" w:type="dxa"/>
            <w:tcBorders>
              <w:left w:val="single" w:sz="2" w:space="0" w:color="000000"/>
            </w:tcBorders>
          </w:tcPr>
          <w:p w14:paraId="53254A14" w14:textId="77777777" w:rsidR="0009623E" w:rsidRDefault="00F00F55">
            <w:pPr>
              <w:pStyle w:val="TableParagraph"/>
              <w:spacing w:before="14" w:line="252" w:lineRule="exact"/>
              <w:ind w:left="108"/>
            </w:pPr>
            <w:r>
              <w:t>20-30 June 2016</w:t>
            </w:r>
          </w:p>
        </w:tc>
      </w:tr>
      <w:tr w:rsidR="0009623E" w14:paraId="631C8CD5" w14:textId="77777777">
        <w:trPr>
          <w:trHeight w:val="238"/>
        </w:trPr>
        <w:tc>
          <w:tcPr>
            <w:tcW w:w="9304" w:type="dxa"/>
            <w:gridSpan w:val="4"/>
            <w:tcBorders>
              <w:top w:val="single" w:sz="8" w:space="0" w:color="000000"/>
            </w:tcBorders>
          </w:tcPr>
          <w:p w14:paraId="4E6DBDF0" w14:textId="77777777" w:rsidR="0009623E" w:rsidRDefault="0009623E">
            <w:pPr>
              <w:pStyle w:val="TableParagraph"/>
              <w:rPr>
                <w:rFonts w:ascii="Times New Roman"/>
                <w:sz w:val="16"/>
              </w:rPr>
            </w:pPr>
          </w:p>
        </w:tc>
      </w:tr>
      <w:tr w:rsidR="0009623E" w14:paraId="3C5E8ADF" w14:textId="77777777">
        <w:trPr>
          <w:trHeight w:val="286"/>
        </w:trPr>
        <w:tc>
          <w:tcPr>
            <w:tcW w:w="1952" w:type="dxa"/>
            <w:tcBorders>
              <w:bottom w:val="single" w:sz="8" w:space="0" w:color="000000"/>
              <w:right w:val="single" w:sz="2" w:space="0" w:color="000000"/>
            </w:tcBorders>
          </w:tcPr>
          <w:p w14:paraId="5953AFC1" w14:textId="77777777" w:rsidR="0009623E" w:rsidRDefault="00F00F55">
            <w:pPr>
              <w:pStyle w:val="TableParagraph"/>
              <w:spacing w:before="21" w:line="245" w:lineRule="exact"/>
              <w:ind w:left="108"/>
              <w:rPr>
                <w:b/>
              </w:rPr>
            </w:pPr>
            <w:r>
              <w:rPr>
                <w:b/>
              </w:rPr>
              <w:t>Department:</w:t>
            </w:r>
          </w:p>
        </w:tc>
        <w:tc>
          <w:tcPr>
            <w:tcW w:w="2697" w:type="dxa"/>
            <w:tcBorders>
              <w:left w:val="single" w:sz="2" w:space="0" w:color="000000"/>
              <w:bottom w:val="double" w:sz="1" w:space="0" w:color="000000"/>
              <w:right w:val="single" w:sz="2" w:space="0" w:color="000000"/>
            </w:tcBorders>
          </w:tcPr>
          <w:p w14:paraId="7A8A59EC" w14:textId="77777777" w:rsidR="0009623E" w:rsidRDefault="00F00F55">
            <w:pPr>
              <w:pStyle w:val="TableParagraph"/>
              <w:spacing w:before="14" w:line="252" w:lineRule="exact"/>
              <w:ind w:left="109"/>
            </w:pPr>
            <w:r>
              <w:t>Environment Division</w:t>
            </w:r>
          </w:p>
        </w:tc>
        <w:tc>
          <w:tcPr>
            <w:tcW w:w="1841" w:type="dxa"/>
            <w:tcBorders>
              <w:left w:val="single" w:sz="2" w:space="0" w:color="000000"/>
              <w:bottom w:val="single" w:sz="8" w:space="0" w:color="000000"/>
              <w:right w:val="single" w:sz="2" w:space="0" w:color="000000"/>
            </w:tcBorders>
          </w:tcPr>
          <w:p w14:paraId="28A8B8A2" w14:textId="77777777" w:rsidR="0009623E" w:rsidRDefault="00F00F55">
            <w:pPr>
              <w:pStyle w:val="TableParagraph"/>
              <w:spacing w:before="21" w:line="245" w:lineRule="exact"/>
              <w:ind w:left="106"/>
              <w:rPr>
                <w:b/>
              </w:rPr>
            </w:pPr>
            <w:r>
              <w:rPr>
                <w:b/>
              </w:rPr>
              <w:t>Team leader:</w:t>
            </w:r>
          </w:p>
        </w:tc>
        <w:tc>
          <w:tcPr>
            <w:tcW w:w="2814" w:type="dxa"/>
            <w:tcBorders>
              <w:left w:val="single" w:sz="2" w:space="0" w:color="000000"/>
              <w:bottom w:val="double" w:sz="1" w:space="0" w:color="000000"/>
            </w:tcBorders>
          </w:tcPr>
          <w:p w14:paraId="6BBFE91A" w14:textId="77777777" w:rsidR="0009623E" w:rsidRDefault="00F00F55">
            <w:pPr>
              <w:pStyle w:val="TableParagraph"/>
              <w:spacing w:before="14" w:line="252" w:lineRule="exact"/>
              <w:ind w:left="108"/>
            </w:pPr>
            <w:r>
              <w:t>J. Johnson</w:t>
            </w:r>
          </w:p>
        </w:tc>
      </w:tr>
      <w:tr w:rsidR="0009623E" w14:paraId="559B653B" w14:textId="77777777">
        <w:trPr>
          <w:trHeight w:val="375"/>
        </w:trPr>
        <w:tc>
          <w:tcPr>
            <w:tcW w:w="4649" w:type="dxa"/>
            <w:gridSpan w:val="2"/>
            <w:tcBorders>
              <w:top w:val="single" w:sz="12" w:space="0" w:color="000000"/>
              <w:right w:val="single" w:sz="6" w:space="0" w:color="000000"/>
            </w:tcBorders>
          </w:tcPr>
          <w:p w14:paraId="120273BE" w14:textId="77777777" w:rsidR="0009623E" w:rsidRDefault="00F00F55">
            <w:pPr>
              <w:pStyle w:val="TableParagraph"/>
              <w:spacing w:before="121" w:line="234" w:lineRule="exact"/>
              <w:ind w:left="36"/>
              <w:rPr>
                <w:b/>
              </w:rPr>
            </w:pPr>
            <w:r>
              <w:rPr>
                <w:b/>
              </w:rPr>
              <w:t>Finding No.: FD-01</w:t>
            </w:r>
          </w:p>
        </w:tc>
        <w:tc>
          <w:tcPr>
            <w:tcW w:w="4655" w:type="dxa"/>
            <w:gridSpan w:val="2"/>
            <w:tcBorders>
              <w:top w:val="single" w:sz="12" w:space="0" w:color="000000"/>
              <w:left w:val="single" w:sz="6" w:space="0" w:color="000000"/>
            </w:tcBorders>
          </w:tcPr>
          <w:p w14:paraId="031EF4A1" w14:textId="77777777" w:rsidR="0009623E" w:rsidRDefault="00F00F55">
            <w:pPr>
              <w:pStyle w:val="TableParagraph"/>
              <w:spacing w:before="121" w:line="234" w:lineRule="exact"/>
              <w:ind w:left="70"/>
              <w:rPr>
                <w:b/>
              </w:rPr>
            </w:pPr>
            <w:r>
              <w:rPr>
                <w:b/>
              </w:rPr>
              <w:t>Observation No.:</w:t>
            </w:r>
          </w:p>
        </w:tc>
      </w:tr>
    </w:tbl>
    <w:p w14:paraId="458770BC"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4BEF202F" w14:textId="77777777">
        <w:trPr>
          <w:trHeight w:val="1211"/>
        </w:trPr>
        <w:tc>
          <w:tcPr>
            <w:tcW w:w="9302" w:type="dxa"/>
          </w:tcPr>
          <w:p w14:paraId="77FCC724" w14:textId="77777777" w:rsidR="0009623E" w:rsidRDefault="00F00F55">
            <w:pPr>
              <w:pStyle w:val="TableParagraph"/>
              <w:spacing w:before="122"/>
              <w:ind w:left="108"/>
              <w:rPr>
                <w:b/>
              </w:rPr>
            </w:pPr>
            <w:r>
              <w:rPr>
                <w:b/>
              </w:rPr>
              <w:t>Root Cause(s):</w:t>
            </w:r>
          </w:p>
          <w:p w14:paraId="3770B108" w14:textId="77777777" w:rsidR="0009623E" w:rsidRDefault="00F00F55">
            <w:pPr>
              <w:pStyle w:val="TableParagraph"/>
              <w:numPr>
                <w:ilvl w:val="0"/>
                <w:numId w:val="18"/>
              </w:numPr>
              <w:tabs>
                <w:tab w:val="left" w:pos="351"/>
              </w:tabs>
              <w:spacing w:before="117" w:line="251" w:lineRule="exact"/>
            </w:pPr>
            <w:r>
              <w:t>There</w:t>
            </w:r>
            <w:r>
              <w:rPr>
                <w:spacing w:val="-5"/>
              </w:rPr>
              <w:t xml:space="preserve"> </w:t>
            </w:r>
            <w:r>
              <w:t>was</w:t>
            </w:r>
            <w:r>
              <w:rPr>
                <w:spacing w:val="-5"/>
              </w:rPr>
              <w:t xml:space="preserve"> </w:t>
            </w:r>
            <w:r>
              <w:t>a</w:t>
            </w:r>
            <w:r>
              <w:rPr>
                <w:spacing w:val="-4"/>
              </w:rPr>
              <w:t xml:space="preserve"> </w:t>
            </w:r>
            <w:r>
              <w:t>lack</w:t>
            </w:r>
            <w:r>
              <w:rPr>
                <w:spacing w:val="-5"/>
              </w:rPr>
              <w:t xml:space="preserve"> </w:t>
            </w:r>
            <w:r>
              <w:t>of</w:t>
            </w:r>
            <w:r>
              <w:rPr>
                <w:spacing w:val="-3"/>
              </w:rPr>
              <w:t xml:space="preserve"> </w:t>
            </w:r>
            <w:r>
              <w:t>awareness</w:t>
            </w:r>
            <w:r>
              <w:rPr>
                <w:spacing w:val="-5"/>
              </w:rPr>
              <w:t xml:space="preserve"> </w:t>
            </w:r>
            <w:r>
              <w:t>on</w:t>
            </w:r>
            <w:r>
              <w:rPr>
                <w:spacing w:val="-5"/>
              </w:rPr>
              <w:t xml:space="preserve"> </w:t>
            </w:r>
            <w:r>
              <w:t>the</w:t>
            </w:r>
            <w:r>
              <w:rPr>
                <w:spacing w:val="-4"/>
              </w:rPr>
              <w:t xml:space="preserve"> </w:t>
            </w:r>
            <w:r>
              <w:t>extent</w:t>
            </w:r>
            <w:r>
              <w:rPr>
                <w:spacing w:val="-6"/>
              </w:rPr>
              <w:t xml:space="preserve"> </w:t>
            </w:r>
            <w:r>
              <w:t>and</w:t>
            </w:r>
            <w:r>
              <w:rPr>
                <w:spacing w:val="-4"/>
              </w:rPr>
              <w:t xml:space="preserve"> </w:t>
            </w:r>
            <w:r>
              <w:t>level</w:t>
            </w:r>
            <w:r>
              <w:rPr>
                <w:spacing w:val="-6"/>
              </w:rPr>
              <w:t xml:space="preserve"> </w:t>
            </w:r>
            <w:r>
              <w:t>of</w:t>
            </w:r>
            <w:r>
              <w:rPr>
                <w:spacing w:val="-3"/>
              </w:rPr>
              <w:t xml:space="preserve"> </w:t>
            </w:r>
            <w:r>
              <w:t>IMO</w:t>
            </w:r>
            <w:r>
              <w:rPr>
                <w:spacing w:val="-5"/>
              </w:rPr>
              <w:t xml:space="preserve"> </w:t>
            </w:r>
            <w:r>
              <w:t>reporting</w:t>
            </w:r>
            <w:r>
              <w:rPr>
                <w:spacing w:val="-4"/>
              </w:rPr>
              <w:t xml:space="preserve"> </w:t>
            </w:r>
            <w:r>
              <w:t>requirements;</w:t>
            </w:r>
            <w:r>
              <w:rPr>
                <w:spacing w:val="-5"/>
              </w:rPr>
              <w:t xml:space="preserve"> </w:t>
            </w:r>
            <w:r>
              <w:t>and</w:t>
            </w:r>
          </w:p>
          <w:p w14:paraId="79444A9B" w14:textId="77777777" w:rsidR="0009623E" w:rsidRDefault="00F00F55">
            <w:pPr>
              <w:pStyle w:val="TableParagraph"/>
              <w:numPr>
                <w:ilvl w:val="0"/>
                <w:numId w:val="18"/>
              </w:numPr>
              <w:tabs>
                <w:tab w:val="left" w:pos="351"/>
              </w:tabs>
              <w:spacing w:line="251" w:lineRule="exact"/>
            </w:pPr>
            <w:r>
              <w:t>The</w:t>
            </w:r>
            <w:r>
              <w:rPr>
                <w:spacing w:val="-4"/>
              </w:rPr>
              <w:t xml:space="preserve"> </w:t>
            </w:r>
            <w:r>
              <w:t>responsibility</w:t>
            </w:r>
            <w:r>
              <w:rPr>
                <w:spacing w:val="-9"/>
              </w:rPr>
              <w:t xml:space="preserve"> </w:t>
            </w:r>
            <w:r>
              <w:t>for</w:t>
            </w:r>
            <w:r>
              <w:rPr>
                <w:spacing w:val="-4"/>
              </w:rPr>
              <w:t xml:space="preserve"> </w:t>
            </w:r>
            <w:r>
              <w:t>submitting</w:t>
            </w:r>
            <w:r>
              <w:rPr>
                <w:spacing w:val="-2"/>
              </w:rPr>
              <w:t xml:space="preserve"> </w:t>
            </w:r>
            <w:r>
              <w:t>mandatory</w:t>
            </w:r>
            <w:r>
              <w:rPr>
                <w:spacing w:val="-10"/>
              </w:rPr>
              <w:t xml:space="preserve"> </w:t>
            </w:r>
            <w:r>
              <w:t>reports</w:t>
            </w:r>
            <w:r>
              <w:rPr>
                <w:spacing w:val="-3"/>
              </w:rPr>
              <w:t xml:space="preserve"> </w:t>
            </w:r>
            <w:r>
              <w:t>to</w:t>
            </w:r>
            <w:r>
              <w:rPr>
                <w:spacing w:val="-3"/>
              </w:rPr>
              <w:t xml:space="preserve"> </w:t>
            </w:r>
            <w:r>
              <w:t>IMO</w:t>
            </w:r>
            <w:r>
              <w:rPr>
                <w:spacing w:val="-3"/>
              </w:rPr>
              <w:t xml:space="preserve"> </w:t>
            </w:r>
            <w:r>
              <w:t>was</w:t>
            </w:r>
            <w:r>
              <w:rPr>
                <w:spacing w:val="-4"/>
              </w:rPr>
              <w:t xml:space="preserve"> </w:t>
            </w:r>
            <w:r>
              <w:t>not</w:t>
            </w:r>
            <w:r>
              <w:rPr>
                <w:spacing w:val="-4"/>
              </w:rPr>
              <w:t xml:space="preserve"> </w:t>
            </w:r>
            <w:r>
              <w:t>clearly</w:t>
            </w:r>
            <w:r>
              <w:rPr>
                <w:spacing w:val="-10"/>
              </w:rPr>
              <w:t xml:space="preserve"> </w:t>
            </w:r>
            <w:r>
              <w:t>defined.</w:t>
            </w:r>
          </w:p>
        </w:tc>
      </w:tr>
    </w:tbl>
    <w:p w14:paraId="2FB278ED"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65B37C18" w14:textId="77777777">
        <w:trPr>
          <w:trHeight w:val="119"/>
        </w:trPr>
        <w:tc>
          <w:tcPr>
            <w:tcW w:w="9302" w:type="dxa"/>
          </w:tcPr>
          <w:p w14:paraId="6CD5EB5F" w14:textId="77777777" w:rsidR="0009623E" w:rsidRDefault="0009623E">
            <w:pPr>
              <w:pStyle w:val="TableParagraph"/>
              <w:rPr>
                <w:rFonts w:ascii="Times New Roman"/>
                <w:sz w:val="6"/>
              </w:rPr>
            </w:pPr>
          </w:p>
        </w:tc>
      </w:tr>
      <w:tr w:rsidR="0009623E" w14:paraId="42493C92" w14:textId="77777777">
        <w:trPr>
          <w:trHeight w:val="294"/>
        </w:trPr>
        <w:tc>
          <w:tcPr>
            <w:tcW w:w="9302" w:type="dxa"/>
          </w:tcPr>
          <w:p w14:paraId="31AC83CE" w14:textId="77777777" w:rsidR="0009623E" w:rsidRDefault="00F00F55">
            <w:pPr>
              <w:pStyle w:val="TableParagraph"/>
              <w:spacing w:before="21"/>
              <w:ind w:left="108"/>
              <w:rPr>
                <w:b/>
              </w:rPr>
            </w:pPr>
            <w:r>
              <w:rPr>
                <w:b/>
              </w:rPr>
              <w:t>Corrective Action:</w:t>
            </w:r>
          </w:p>
        </w:tc>
      </w:tr>
      <w:tr w:rsidR="0009623E" w14:paraId="666E0E46" w14:textId="77777777">
        <w:trPr>
          <w:trHeight w:val="2116"/>
        </w:trPr>
        <w:tc>
          <w:tcPr>
            <w:tcW w:w="9302" w:type="dxa"/>
          </w:tcPr>
          <w:p w14:paraId="0EA57280" w14:textId="77777777" w:rsidR="0009623E" w:rsidRDefault="00F00F55">
            <w:pPr>
              <w:pStyle w:val="TableParagraph"/>
              <w:spacing w:before="117" w:line="237" w:lineRule="auto"/>
              <w:ind w:left="108" w:right="91"/>
              <w:jc w:val="both"/>
            </w:pPr>
            <w:r>
              <w:t xml:space="preserve">A formal </w:t>
            </w:r>
            <w:r>
              <w:rPr>
                <w:spacing w:val="-4"/>
              </w:rPr>
              <w:t>written</w:t>
            </w:r>
            <w:r>
              <w:rPr>
                <w:spacing w:val="53"/>
              </w:rPr>
              <w:t xml:space="preserve"> </w:t>
            </w:r>
            <w:r>
              <w:rPr>
                <w:spacing w:val="-3"/>
              </w:rPr>
              <w:t xml:space="preserve">procedure </w:t>
            </w:r>
            <w:r>
              <w:t xml:space="preserve">and a </w:t>
            </w:r>
            <w:r>
              <w:rPr>
                <w:spacing w:val="-3"/>
              </w:rPr>
              <w:t xml:space="preserve">central recording </w:t>
            </w:r>
            <w:r>
              <w:rPr>
                <w:spacing w:val="-4"/>
              </w:rPr>
              <w:t xml:space="preserve">system </w:t>
            </w:r>
            <w:r>
              <w:rPr>
                <w:spacing w:val="-3"/>
              </w:rPr>
              <w:t xml:space="preserve">will </w:t>
            </w:r>
            <w:r>
              <w:t xml:space="preserve">be </w:t>
            </w:r>
            <w:r>
              <w:rPr>
                <w:spacing w:val="-3"/>
              </w:rPr>
              <w:t xml:space="preserve">developed </w:t>
            </w:r>
            <w:r>
              <w:t xml:space="preserve">to </w:t>
            </w:r>
            <w:r>
              <w:rPr>
                <w:spacing w:val="-3"/>
              </w:rPr>
              <w:t>record communication</w:t>
            </w:r>
            <w:r>
              <w:rPr>
                <w:spacing w:val="-15"/>
              </w:rPr>
              <w:t xml:space="preserve"> </w:t>
            </w:r>
            <w:r>
              <w:t>to</w:t>
            </w:r>
            <w:r>
              <w:rPr>
                <w:spacing w:val="-14"/>
              </w:rPr>
              <w:t xml:space="preserve"> </w:t>
            </w:r>
            <w:r>
              <w:rPr>
                <w:spacing w:val="-3"/>
              </w:rPr>
              <w:t>IMO</w:t>
            </w:r>
            <w:r>
              <w:rPr>
                <w:spacing w:val="-15"/>
              </w:rPr>
              <w:t xml:space="preserve"> </w:t>
            </w:r>
            <w:r>
              <w:t>for</w:t>
            </w:r>
            <w:r>
              <w:rPr>
                <w:spacing w:val="-15"/>
              </w:rPr>
              <w:t xml:space="preserve"> </w:t>
            </w:r>
            <w:r>
              <w:t>any</w:t>
            </w:r>
            <w:r>
              <w:rPr>
                <w:spacing w:val="-21"/>
              </w:rPr>
              <w:t xml:space="preserve"> </w:t>
            </w:r>
            <w:r>
              <w:rPr>
                <w:spacing w:val="-3"/>
              </w:rPr>
              <w:t>given</w:t>
            </w:r>
            <w:r>
              <w:rPr>
                <w:spacing w:val="-14"/>
              </w:rPr>
              <w:t xml:space="preserve"> </w:t>
            </w:r>
            <w:r>
              <w:t>calendar</w:t>
            </w:r>
            <w:r>
              <w:rPr>
                <w:spacing w:val="-16"/>
              </w:rPr>
              <w:t xml:space="preserve"> </w:t>
            </w:r>
            <w:r>
              <w:rPr>
                <w:spacing w:val="-4"/>
              </w:rPr>
              <w:t>year</w:t>
            </w:r>
            <w:r>
              <w:rPr>
                <w:spacing w:val="-15"/>
              </w:rPr>
              <w:t xml:space="preserve"> </w:t>
            </w:r>
            <w:r>
              <w:t>to</w:t>
            </w:r>
            <w:r>
              <w:rPr>
                <w:spacing w:val="-14"/>
              </w:rPr>
              <w:t xml:space="preserve"> </w:t>
            </w:r>
            <w:r>
              <w:rPr>
                <w:spacing w:val="-2"/>
              </w:rPr>
              <w:t>ensure</w:t>
            </w:r>
            <w:r>
              <w:rPr>
                <w:spacing w:val="-15"/>
              </w:rPr>
              <w:t xml:space="preserve"> </w:t>
            </w:r>
            <w:r>
              <w:t>that</w:t>
            </w:r>
            <w:r>
              <w:rPr>
                <w:spacing w:val="-18"/>
              </w:rPr>
              <w:t xml:space="preserve"> </w:t>
            </w:r>
            <w:r>
              <w:t>annual</w:t>
            </w:r>
            <w:r>
              <w:rPr>
                <w:spacing w:val="-18"/>
              </w:rPr>
              <w:t xml:space="preserve"> </w:t>
            </w:r>
            <w:r>
              <w:rPr>
                <w:spacing w:val="-3"/>
              </w:rPr>
              <w:t>reports</w:t>
            </w:r>
            <w:r>
              <w:rPr>
                <w:spacing w:val="-16"/>
              </w:rPr>
              <w:t xml:space="preserve"> </w:t>
            </w:r>
            <w:r>
              <w:t>under</w:t>
            </w:r>
            <w:r>
              <w:rPr>
                <w:spacing w:val="-18"/>
              </w:rPr>
              <w:t xml:space="preserve"> </w:t>
            </w:r>
            <w:r>
              <w:rPr>
                <w:spacing w:val="-3"/>
              </w:rPr>
              <w:t xml:space="preserve">MARPOL </w:t>
            </w:r>
            <w:r>
              <w:rPr>
                <w:spacing w:val="-2"/>
              </w:rPr>
              <w:t>are</w:t>
            </w:r>
            <w:r>
              <w:rPr>
                <w:spacing w:val="-18"/>
              </w:rPr>
              <w:t xml:space="preserve"> </w:t>
            </w:r>
            <w:r>
              <w:rPr>
                <w:spacing w:val="-3"/>
              </w:rPr>
              <w:t>submitted</w:t>
            </w:r>
            <w:r>
              <w:rPr>
                <w:spacing w:val="-17"/>
              </w:rPr>
              <w:t xml:space="preserve"> </w:t>
            </w:r>
            <w:r>
              <w:t>to</w:t>
            </w:r>
            <w:r>
              <w:rPr>
                <w:spacing w:val="-18"/>
              </w:rPr>
              <w:t xml:space="preserve"> </w:t>
            </w:r>
            <w:r>
              <w:rPr>
                <w:spacing w:val="-3"/>
              </w:rPr>
              <w:t>IMO.</w:t>
            </w:r>
            <w:r>
              <w:rPr>
                <w:spacing w:val="-18"/>
              </w:rPr>
              <w:t xml:space="preserve"> </w:t>
            </w:r>
            <w:r>
              <w:rPr>
                <w:spacing w:val="-3"/>
              </w:rPr>
              <w:t>Responsibilities</w:t>
            </w:r>
            <w:r>
              <w:rPr>
                <w:spacing w:val="-19"/>
              </w:rPr>
              <w:t xml:space="preserve"> </w:t>
            </w:r>
            <w:r>
              <w:t>for</w:t>
            </w:r>
            <w:r>
              <w:rPr>
                <w:spacing w:val="-21"/>
              </w:rPr>
              <w:t xml:space="preserve"> </w:t>
            </w:r>
            <w:r>
              <w:rPr>
                <w:spacing w:val="-3"/>
              </w:rPr>
              <w:t>reporting</w:t>
            </w:r>
            <w:r>
              <w:rPr>
                <w:spacing w:val="-20"/>
              </w:rPr>
              <w:t xml:space="preserve"> </w:t>
            </w:r>
            <w:r>
              <w:t>to</w:t>
            </w:r>
            <w:r>
              <w:rPr>
                <w:spacing w:val="-19"/>
              </w:rPr>
              <w:t xml:space="preserve"> </w:t>
            </w:r>
            <w:r>
              <w:rPr>
                <w:spacing w:val="-3"/>
              </w:rPr>
              <w:t>IMO</w:t>
            </w:r>
            <w:r>
              <w:rPr>
                <w:spacing w:val="-20"/>
              </w:rPr>
              <w:t xml:space="preserve"> </w:t>
            </w:r>
            <w:r>
              <w:rPr>
                <w:spacing w:val="-3"/>
              </w:rPr>
              <w:t>will</w:t>
            </w:r>
            <w:r>
              <w:rPr>
                <w:spacing w:val="-20"/>
              </w:rPr>
              <w:t xml:space="preserve"> </w:t>
            </w:r>
            <w:r>
              <w:t>be</w:t>
            </w:r>
            <w:r>
              <w:rPr>
                <w:spacing w:val="-19"/>
              </w:rPr>
              <w:t xml:space="preserve"> </w:t>
            </w:r>
            <w:r>
              <w:t>assigned</w:t>
            </w:r>
            <w:r>
              <w:rPr>
                <w:spacing w:val="-19"/>
              </w:rPr>
              <w:t xml:space="preserve"> </w:t>
            </w:r>
            <w:r>
              <w:t>and</w:t>
            </w:r>
            <w:r>
              <w:rPr>
                <w:spacing w:val="-20"/>
              </w:rPr>
              <w:t xml:space="preserve"> </w:t>
            </w:r>
            <w:r>
              <w:rPr>
                <w:spacing w:val="-3"/>
              </w:rPr>
              <w:t>arrangements</w:t>
            </w:r>
            <w:r>
              <w:rPr>
                <w:spacing w:val="-19"/>
              </w:rPr>
              <w:t xml:space="preserve"> </w:t>
            </w:r>
            <w:r>
              <w:rPr>
                <w:spacing w:val="-3"/>
              </w:rPr>
              <w:t xml:space="preserve">will </w:t>
            </w:r>
            <w:r>
              <w:t xml:space="preserve">be made to </w:t>
            </w:r>
            <w:r>
              <w:rPr>
                <w:spacing w:val="-2"/>
              </w:rPr>
              <w:t xml:space="preserve">ensure </w:t>
            </w:r>
            <w:r>
              <w:t xml:space="preserve">ongoing </w:t>
            </w:r>
            <w:r>
              <w:rPr>
                <w:spacing w:val="-3"/>
              </w:rPr>
              <w:t xml:space="preserve">monitoring </w:t>
            </w:r>
            <w:r>
              <w:t xml:space="preserve">and </w:t>
            </w:r>
            <w:r>
              <w:rPr>
                <w:spacing w:val="-3"/>
              </w:rPr>
              <w:t xml:space="preserve">review </w:t>
            </w:r>
            <w:r>
              <w:t xml:space="preserve">of </w:t>
            </w:r>
            <w:r>
              <w:rPr>
                <w:spacing w:val="-2"/>
              </w:rPr>
              <w:t xml:space="preserve">the </w:t>
            </w:r>
            <w:r>
              <w:rPr>
                <w:spacing w:val="-3"/>
              </w:rPr>
              <w:t xml:space="preserve">communication system </w:t>
            </w:r>
            <w:r>
              <w:t xml:space="preserve">occurs, </w:t>
            </w:r>
            <w:r>
              <w:rPr>
                <w:spacing w:val="-3"/>
              </w:rPr>
              <w:t xml:space="preserve">with </w:t>
            </w:r>
            <w:r>
              <w:t>personnel</w:t>
            </w:r>
            <w:r>
              <w:rPr>
                <w:spacing w:val="-20"/>
              </w:rPr>
              <w:t xml:space="preserve"> </w:t>
            </w:r>
            <w:r>
              <w:rPr>
                <w:spacing w:val="-3"/>
              </w:rPr>
              <w:t>designated</w:t>
            </w:r>
            <w:r>
              <w:rPr>
                <w:spacing w:val="-18"/>
              </w:rPr>
              <w:t xml:space="preserve"> </w:t>
            </w:r>
            <w:r>
              <w:t>to</w:t>
            </w:r>
            <w:r>
              <w:rPr>
                <w:spacing w:val="-19"/>
              </w:rPr>
              <w:t xml:space="preserve"> </w:t>
            </w:r>
            <w:r>
              <w:t>follow</w:t>
            </w:r>
            <w:r>
              <w:rPr>
                <w:spacing w:val="-20"/>
              </w:rPr>
              <w:t xml:space="preserve"> </w:t>
            </w:r>
            <w:r>
              <w:t>up.</w:t>
            </w:r>
            <w:r>
              <w:rPr>
                <w:spacing w:val="-19"/>
              </w:rPr>
              <w:t xml:space="preserve"> </w:t>
            </w:r>
            <w:r>
              <w:t>This</w:t>
            </w:r>
            <w:r>
              <w:rPr>
                <w:spacing w:val="-18"/>
              </w:rPr>
              <w:t xml:space="preserve"> </w:t>
            </w:r>
            <w:r>
              <w:rPr>
                <w:spacing w:val="-3"/>
              </w:rPr>
              <w:t>corrective</w:t>
            </w:r>
            <w:r>
              <w:rPr>
                <w:spacing w:val="-20"/>
              </w:rPr>
              <w:t xml:space="preserve"> </w:t>
            </w:r>
            <w:r>
              <w:rPr>
                <w:spacing w:val="-3"/>
              </w:rPr>
              <w:t>action</w:t>
            </w:r>
            <w:r>
              <w:rPr>
                <w:spacing w:val="-20"/>
              </w:rPr>
              <w:t xml:space="preserve"> </w:t>
            </w:r>
            <w:r>
              <w:rPr>
                <w:spacing w:val="-3"/>
              </w:rPr>
              <w:t>will</w:t>
            </w:r>
            <w:r>
              <w:rPr>
                <w:spacing w:val="-22"/>
              </w:rPr>
              <w:t xml:space="preserve"> </w:t>
            </w:r>
            <w:r>
              <w:t>be</w:t>
            </w:r>
            <w:r>
              <w:rPr>
                <w:spacing w:val="-20"/>
              </w:rPr>
              <w:t xml:space="preserve"> </w:t>
            </w:r>
            <w:r>
              <w:rPr>
                <w:spacing w:val="-3"/>
              </w:rPr>
              <w:t>completed</w:t>
            </w:r>
            <w:r>
              <w:rPr>
                <w:spacing w:val="-20"/>
              </w:rPr>
              <w:t xml:space="preserve"> </w:t>
            </w:r>
            <w:r>
              <w:t>by</w:t>
            </w:r>
            <w:r>
              <w:rPr>
                <w:spacing w:val="-26"/>
              </w:rPr>
              <w:t xml:space="preserve"> </w:t>
            </w:r>
            <w:r>
              <w:rPr>
                <w:spacing w:val="-2"/>
              </w:rPr>
              <w:t>the</w:t>
            </w:r>
            <w:r>
              <w:rPr>
                <w:spacing w:val="-21"/>
              </w:rPr>
              <w:t xml:space="preserve"> </w:t>
            </w:r>
            <w:r>
              <w:t>end</w:t>
            </w:r>
            <w:r>
              <w:rPr>
                <w:spacing w:val="-20"/>
              </w:rPr>
              <w:t xml:space="preserve"> </w:t>
            </w:r>
            <w:r>
              <w:t>of</w:t>
            </w:r>
            <w:r>
              <w:rPr>
                <w:spacing w:val="-19"/>
              </w:rPr>
              <w:t xml:space="preserve"> </w:t>
            </w:r>
            <w:r>
              <w:rPr>
                <w:spacing w:val="-3"/>
              </w:rPr>
              <w:t xml:space="preserve">February </w:t>
            </w:r>
            <w:r>
              <w:t>2017.</w:t>
            </w:r>
            <w:r>
              <w:rPr>
                <w:spacing w:val="-26"/>
              </w:rPr>
              <w:t xml:space="preserve"> </w:t>
            </w:r>
            <w:r>
              <w:t>To</w:t>
            </w:r>
            <w:r>
              <w:rPr>
                <w:spacing w:val="-22"/>
              </w:rPr>
              <w:t xml:space="preserve"> </w:t>
            </w:r>
            <w:r>
              <w:t>ensure</w:t>
            </w:r>
            <w:r>
              <w:rPr>
                <w:spacing w:val="-22"/>
              </w:rPr>
              <w:t xml:space="preserve"> </w:t>
            </w:r>
            <w:r>
              <w:t>continuous</w:t>
            </w:r>
            <w:r>
              <w:rPr>
                <w:spacing w:val="-22"/>
              </w:rPr>
              <w:t xml:space="preserve"> </w:t>
            </w:r>
            <w:r>
              <w:t>compliance</w:t>
            </w:r>
            <w:r>
              <w:rPr>
                <w:spacing w:val="-22"/>
              </w:rPr>
              <w:t xml:space="preserve"> </w:t>
            </w:r>
            <w:r>
              <w:t>with</w:t>
            </w:r>
            <w:r>
              <w:rPr>
                <w:spacing w:val="-22"/>
              </w:rPr>
              <w:t xml:space="preserve"> </w:t>
            </w:r>
            <w:r>
              <w:rPr>
                <w:spacing w:val="-3"/>
              </w:rPr>
              <w:t>this</w:t>
            </w:r>
            <w:r>
              <w:rPr>
                <w:spacing w:val="-25"/>
              </w:rPr>
              <w:t xml:space="preserve"> </w:t>
            </w:r>
            <w:r>
              <w:rPr>
                <w:spacing w:val="-3"/>
              </w:rPr>
              <w:t>requirement,</w:t>
            </w:r>
            <w:r>
              <w:rPr>
                <w:spacing w:val="-27"/>
              </w:rPr>
              <w:t xml:space="preserve"> </w:t>
            </w:r>
            <w:r>
              <w:rPr>
                <w:spacing w:val="-2"/>
              </w:rPr>
              <w:t>the</w:t>
            </w:r>
            <w:r>
              <w:rPr>
                <w:spacing w:val="-27"/>
              </w:rPr>
              <w:t xml:space="preserve"> </w:t>
            </w:r>
            <w:r>
              <w:t>Code</w:t>
            </w:r>
            <w:r>
              <w:rPr>
                <w:spacing w:val="-26"/>
              </w:rPr>
              <w:t xml:space="preserve"> </w:t>
            </w:r>
            <w:r>
              <w:t>has</w:t>
            </w:r>
            <w:r>
              <w:rPr>
                <w:spacing w:val="-25"/>
              </w:rPr>
              <w:t xml:space="preserve"> </w:t>
            </w:r>
            <w:r>
              <w:t>been</w:t>
            </w:r>
            <w:r>
              <w:rPr>
                <w:spacing w:val="-26"/>
              </w:rPr>
              <w:t xml:space="preserve"> </w:t>
            </w:r>
            <w:r>
              <w:t>included</w:t>
            </w:r>
            <w:r>
              <w:rPr>
                <w:spacing w:val="-27"/>
              </w:rPr>
              <w:t xml:space="preserve"> </w:t>
            </w:r>
            <w:r>
              <w:t>in</w:t>
            </w:r>
            <w:r>
              <w:rPr>
                <w:spacing w:val="-26"/>
              </w:rPr>
              <w:t xml:space="preserve"> </w:t>
            </w:r>
            <w:r>
              <w:rPr>
                <w:spacing w:val="-2"/>
              </w:rPr>
              <w:t xml:space="preserve">the </w:t>
            </w:r>
            <w:r>
              <w:t>quality system manual and as one of the materials</w:t>
            </w:r>
            <w:r>
              <w:rPr>
                <w:spacing w:val="-15"/>
              </w:rPr>
              <w:t xml:space="preserve"> </w:t>
            </w:r>
            <w:r>
              <w:t>in the induction training that is given to</w:t>
            </w:r>
          </w:p>
          <w:p w14:paraId="7C265A95" w14:textId="77777777" w:rsidR="0009623E" w:rsidRDefault="00F00F55">
            <w:pPr>
              <w:pStyle w:val="TableParagraph"/>
              <w:spacing w:line="227" w:lineRule="exact"/>
              <w:ind w:left="108"/>
              <w:jc w:val="both"/>
            </w:pPr>
            <w:r>
              <w:t>personnel who are assigned to the relevant environment divisions.</w:t>
            </w:r>
          </w:p>
        </w:tc>
      </w:tr>
      <w:tr w:rsidR="0009623E" w14:paraId="0879FEE6" w14:textId="77777777">
        <w:trPr>
          <w:trHeight w:val="294"/>
        </w:trPr>
        <w:tc>
          <w:tcPr>
            <w:tcW w:w="9302" w:type="dxa"/>
          </w:tcPr>
          <w:p w14:paraId="27266EEB" w14:textId="77777777" w:rsidR="0009623E" w:rsidRDefault="0009623E">
            <w:pPr>
              <w:pStyle w:val="TableParagraph"/>
              <w:rPr>
                <w:rFonts w:ascii="Times New Roman"/>
                <w:sz w:val="20"/>
              </w:rPr>
            </w:pPr>
          </w:p>
        </w:tc>
      </w:tr>
      <w:tr w:rsidR="0009623E" w14:paraId="33B92A69" w14:textId="77777777">
        <w:trPr>
          <w:trHeight w:val="256"/>
        </w:trPr>
        <w:tc>
          <w:tcPr>
            <w:tcW w:w="9302" w:type="dxa"/>
          </w:tcPr>
          <w:p w14:paraId="4B3462A5" w14:textId="77777777" w:rsidR="0009623E" w:rsidRDefault="00F00F55">
            <w:pPr>
              <w:pStyle w:val="TableParagraph"/>
              <w:spacing w:before="2" w:line="234" w:lineRule="exact"/>
              <w:ind w:left="108"/>
              <w:rPr>
                <w:b/>
              </w:rPr>
            </w:pPr>
            <w:r>
              <w:rPr>
                <w:b/>
              </w:rPr>
              <w:t>Proposed target completion date:</w:t>
            </w:r>
          </w:p>
        </w:tc>
      </w:tr>
    </w:tbl>
    <w:p w14:paraId="619CC925" w14:textId="77777777" w:rsidR="0009623E" w:rsidRDefault="0009623E">
      <w:pPr>
        <w:pStyle w:val="BodyText"/>
        <w:spacing w:before="9" w:after="1"/>
        <w:rPr>
          <w:b/>
          <w:sz w:val="15"/>
        </w:rPr>
      </w:pPr>
    </w:p>
    <w:tbl>
      <w:tblPr>
        <w:tblW w:w="0" w:type="auto"/>
        <w:tblInd w:w="557" w:type="dxa"/>
        <w:tblLayout w:type="fixed"/>
        <w:tblCellMar>
          <w:left w:w="0" w:type="dxa"/>
          <w:right w:w="0" w:type="dxa"/>
        </w:tblCellMar>
        <w:tblLook w:val="01E0" w:firstRow="1" w:lastRow="1" w:firstColumn="1" w:lastColumn="1" w:noHBand="0" w:noVBand="0"/>
      </w:tblPr>
      <w:tblGrid>
        <w:gridCol w:w="2311"/>
        <w:gridCol w:w="2401"/>
        <w:gridCol w:w="2088"/>
        <w:gridCol w:w="160"/>
        <w:gridCol w:w="575"/>
        <w:gridCol w:w="232"/>
        <w:gridCol w:w="1531"/>
      </w:tblGrid>
      <w:tr w:rsidR="0009623E" w14:paraId="0BFD4763" w14:textId="77777777">
        <w:trPr>
          <w:trHeight w:val="437"/>
        </w:trPr>
        <w:tc>
          <w:tcPr>
            <w:tcW w:w="9298" w:type="dxa"/>
            <w:gridSpan w:val="7"/>
            <w:tcBorders>
              <w:top w:val="single" w:sz="4" w:space="0" w:color="000000"/>
            </w:tcBorders>
          </w:tcPr>
          <w:p w14:paraId="56DD89D3" w14:textId="77777777" w:rsidR="0009623E" w:rsidRDefault="00F00F55">
            <w:pPr>
              <w:pStyle w:val="TableParagraph"/>
              <w:spacing w:before="122"/>
              <w:ind w:left="108"/>
              <w:rPr>
                <w:b/>
              </w:rPr>
            </w:pPr>
            <w:r>
              <w:rPr>
                <w:b/>
              </w:rPr>
              <w:t>Action Plan Submitted:</w:t>
            </w:r>
          </w:p>
        </w:tc>
      </w:tr>
      <w:tr w:rsidR="0009623E" w14:paraId="337211C3" w14:textId="77777777">
        <w:trPr>
          <w:trHeight w:val="346"/>
        </w:trPr>
        <w:tc>
          <w:tcPr>
            <w:tcW w:w="2311" w:type="dxa"/>
          </w:tcPr>
          <w:p w14:paraId="0EA84B61" w14:textId="77777777" w:rsidR="0009623E" w:rsidRDefault="00F00F55">
            <w:pPr>
              <w:pStyle w:val="TableParagraph"/>
              <w:spacing w:before="54"/>
              <w:ind w:left="108"/>
            </w:pPr>
            <w:r>
              <w:t>By</w:t>
            </w:r>
          </w:p>
        </w:tc>
        <w:tc>
          <w:tcPr>
            <w:tcW w:w="2401" w:type="dxa"/>
          </w:tcPr>
          <w:p w14:paraId="6960745E" w14:textId="77777777" w:rsidR="0009623E" w:rsidRDefault="00F00F55">
            <w:pPr>
              <w:pStyle w:val="TableParagraph"/>
              <w:spacing w:before="54"/>
              <w:ind w:left="106"/>
              <w:rPr>
                <w:i/>
              </w:rPr>
            </w:pPr>
            <w:r>
              <w:rPr>
                <w:i/>
              </w:rPr>
              <w:t>(Name and signature)</w:t>
            </w:r>
          </w:p>
        </w:tc>
        <w:tc>
          <w:tcPr>
            <w:tcW w:w="2088" w:type="dxa"/>
          </w:tcPr>
          <w:p w14:paraId="345D39D4" w14:textId="77777777" w:rsidR="0009623E" w:rsidRDefault="00F00F55">
            <w:pPr>
              <w:pStyle w:val="TableParagraph"/>
              <w:spacing w:before="54"/>
              <w:ind w:right="-58"/>
              <w:jc w:val="right"/>
            </w:pPr>
            <w:r>
              <w:rPr>
                <w:w w:val="95"/>
              </w:rPr>
              <w:t>On</w:t>
            </w:r>
          </w:p>
        </w:tc>
        <w:tc>
          <w:tcPr>
            <w:tcW w:w="160" w:type="dxa"/>
          </w:tcPr>
          <w:p w14:paraId="77804145" w14:textId="77777777" w:rsidR="0009623E" w:rsidRDefault="0009623E">
            <w:pPr>
              <w:pStyle w:val="TableParagraph"/>
              <w:rPr>
                <w:rFonts w:ascii="Times New Roman"/>
                <w:sz w:val="20"/>
              </w:rPr>
            </w:pPr>
          </w:p>
        </w:tc>
        <w:tc>
          <w:tcPr>
            <w:tcW w:w="575" w:type="dxa"/>
            <w:tcBorders>
              <w:bottom w:val="single" w:sz="4" w:space="0" w:color="000000"/>
            </w:tcBorders>
          </w:tcPr>
          <w:p w14:paraId="0E54EA4E" w14:textId="77777777" w:rsidR="0009623E" w:rsidRDefault="0009623E">
            <w:pPr>
              <w:pStyle w:val="TableParagraph"/>
              <w:rPr>
                <w:rFonts w:ascii="Times New Roman"/>
                <w:sz w:val="20"/>
              </w:rPr>
            </w:pPr>
          </w:p>
        </w:tc>
        <w:tc>
          <w:tcPr>
            <w:tcW w:w="232" w:type="dxa"/>
            <w:tcBorders>
              <w:bottom w:val="single" w:sz="4" w:space="0" w:color="000000"/>
            </w:tcBorders>
          </w:tcPr>
          <w:p w14:paraId="6AAD7E16" w14:textId="77777777" w:rsidR="0009623E" w:rsidRDefault="0009623E">
            <w:pPr>
              <w:pStyle w:val="TableParagraph"/>
              <w:rPr>
                <w:rFonts w:ascii="Times New Roman"/>
                <w:sz w:val="20"/>
              </w:rPr>
            </w:pPr>
          </w:p>
        </w:tc>
        <w:tc>
          <w:tcPr>
            <w:tcW w:w="1531" w:type="dxa"/>
            <w:tcBorders>
              <w:bottom w:val="single" w:sz="4" w:space="0" w:color="000000"/>
            </w:tcBorders>
          </w:tcPr>
          <w:p w14:paraId="1CCB0456" w14:textId="77777777" w:rsidR="0009623E" w:rsidRDefault="0009623E">
            <w:pPr>
              <w:pStyle w:val="TableParagraph"/>
              <w:rPr>
                <w:rFonts w:ascii="Times New Roman"/>
                <w:sz w:val="20"/>
              </w:rPr>
            </w:pPr>
          </w:p>
        </w:tc>
      </w:tr>
      <w:tr w:rsidR="0009623E" w14:paraId="79020551" w14:textId="77777777">
        <w:trPr>
          <w:trHeight w:val="182"/>
        </w:trPr>
        <w:tc>
          <w:tcPr>
            <w:tcW w:w="2311" w:type="dxa"/>
            <w:tcBorders>
              <w:bottom w:val="single" w:sz="4" w:space="0" w:color="000000"/>
            </w:tcBorders>
          </w:tcPr>
          <w:p w14:paraId="3A203A5C" w14:textId="77777777" w:rsidR="0009623E" w:rsidRDefault="0009623E">
            <w:pPr>
              <w:pStyle w:val="TableParagraph"/>
              <w:rPr>
                <w:rFonts w:ascii="Times New Roman"/>
                <w:sz w:val="12"/>
              </w:rPr>
            </w:pPr>
          </w:p>
        </w:tc>
        <w:tc>
          <w:tcPr>
            <w:tcW w:w="2401" w:type="dxa"/>
            <w:tcBorders>
              <w:bottom w:val="single" w:sz="4" w:space="0" w:color="000000"/>
            </w:tcBorders>
          </w:tcPr>
          <w:p w14:paraId="016BB112" w14:textId="77777777" w:rsidR="0009623E" w:rsidRDefault="0009623E">
            <w:pPr>
              <w:pStyle w:val="TableParagraph"/>
              <w:rPr>
                <w:rFonts w:ascii="Times New Roman"/>
                <w:sz w:val="12"/>
              </w:rPr>
            </w:pPr>
          </w:p>
        </w:tc>
        <w:tc>
          <w:tcPr>
            <w:tcW w:w="2088" w:type="dxa"/>
            <w:tcBorders>
              <w:bottom w:val="single" w:sz="4" w:space="0" w:color="000000"/>
            </w:tcBorders>
          </w:tcPr>
          <w:p w14:paraId="1B74A442" w14:textId="77777777" w:rsidR="0009623E" w:rsidRDefault="0009623E">
            <w:pPr>
              <w:pStyle w:val="TableParagraph"/>
              <w:rPr>
                <w:rFonts w:ascii="Times New Roman"/>
                <w:sz w:val="12"/>
              </w:rPr>
            </w:pPr>
          </w:p>
        </w:tc>
        <w:tc>
          <w:tcPr>
            <w:tcW w:w="160" w:type="dxa"/>
            <w:tcBorders>
              <w:bottom w:val="single" w:sz="4" w:space="0" w:color="000000"/>
            </w:tcBorders>
          </w:tcPr>
          <w:p w14:paraId="64CE2B9A" w14:textId="77777777" w:rsidR="0009623E" w:rsidRDefault="0009623E">
            <w:pPr>
              <w:pStyle w:val="TableParagraph"/>
              <w:rPr>
                <w:rFonts w:ascii="Times New Roman"/>
                <w:sz w:val="12"/>
              </w:rPr>
            </w:pPr>
          </w:p>
        </w:tc>
        <w:tc>
          <w:tcPr>
            <w:tcW w:w="575" w:type="dxa"/>
            <w:tcBorders>
              <w:top w:val="single" w:sz="4" w:space="0" w:color="000000"/>
              <w:bottom w:val="single" w:sz="4" w:space="0" w:color="000000"/>
            </w:tcBorders>
          </w:tcPr>
          <w:p w14:paraId="546B9E0E" w14:textId="77777777" w:rsidR="0009623E" w:rsidRDefault="0009623E">
            <w:pPr>
              <w:pStyle w:val="TableParagraph"/>
              <w:rPr>
                <w:rFonts w:ascii="Times New Roman"/>
                <w:sz w:val="12"/>
              </w:rPr>
            </w:pPr>
          </w:p>
        </w:tc>
        <w:tc>
          <w:tcPr>
            <w:tcW w:w="232" w:type="dxa"/>
            <w:tcBorders>
              <w:top w:val="single" w:sz="4" w:space="0" w:color="000000"/>
              <w:bottom w:val="single" w:sz="4" w:space="0" w:color="000000"/>
            </w:tcBorders>
          </w:tcPr>
          <w:p w14:paraId="3F9B5ED8" w14:textId="77777777" w:rsidR="0009623E" w:rsidRDefault="0009623E">
            <w:pPr>
              <w:pStyle w:val="TableParagraph"/>
              <w:rPr>
                <w:rFonts w:ascii="Times New Roman"/>
                <w:sz w:val="12"/>
              </w:rPr>
            </w:pPr>
          </w:p>
        </w:tc>
        <w:tc>
          <w:tcPr>
            <w:tcW w:w="1531" w:type="dxa"/>
            <w:tcBorders>
              <w:top w:val="single" w:sz="4" w:space="0" w:color="000000"/>
              <w:bottom w:val="single" w:sz="4" w:space="0" w:color="000000"/>
            </w:tcBorders>
          </w:tcPr>
          <w:p w14:paraId="4692638D" w14:textId="77777777" w:rsidR="0009623E" w:rsidRDefault="0009623E">
            <w:pPr>
              <w:pStyle w:val="TableParagraph"/>
              <w:rPr>
                <w:rFonts w:ascii="Times New Roman"/>
                <w:sz w:val="12"/>
              </w:rPr>
            </w:pPr>
          </w:p>
        </w:tc>
      </w:tr>
      <w:tr w:rsidR="0009623E" w14:paraId="3932F998" w14:textId="77777777">
        <w:trPr>
          <w:trHeight w:val="618"/>
        </w:trPr>
        <w:tc>
          <w:tcPr>
            <w:tcW w:w="2311" w:type="dxa"/>
            <w:tcBorders>
              <w:top w:val="single" w:sz="4" w:space="0" w:color="000000"/>
            </w:tcBorders>
          </w:tcPr>
          <w:p w14:paraId="5D92E03F" w14:textId="77777777" w:rsidR="0009623E" w:rsidRDefault="00F00F55">
            <w:pPr>
              <w:pStyle w:val="TableParagraph"/>
              <w:tabs>
                <w:tab w:val="left" w:pos="786"/>
                <w:tab w:val="left" w:pos="1642"/>
              </w:tabs>
              <w:spacing w:before="115" w:line="251" w:lineRule="exact"/>
              <w:ind w:left="108"/>
            </w:pPr>
            <w:r>
              <w:t>To:</w:t>
            </w:r>
            <w:r>
              <w:tab/>
              <w:t>Audit</w:t>
            </w:r>
            <w:r>
              <w:tab/>
              <w:t>Team</w:t>
            </w:r>
          </w:p>
          <w:p w14:paraId="66B1B969" w14:textId="77777777" w:rsidR="0009623E" w:rsidRDefault="00F00F55">
            <w:pPr>
              <w:pStyle w:val="TableParagraph"/>
              <w:tabs>
                <w:tab w:val="left" w:pos="2208"/>
                <w:tab w:val="left" w:pos="5208"/>
              </w:tabs>
              <w:spacing w:line="232" w:lineRule="exact"/>
              <w:ind w:left="108" w:right="-2909"/>
            </w:pPr>
            <w:r>
              <w:t>Leader:</w:t>
            </w:r>
            <w:r>
              <w:tab/>
            </w:r>
            <w:r>
              <w:rPr>
                <w:w w:val="99"/>
                <w:u w:val="single"/>
              </w:rPr>
              <w:t xml:space="preserve"> </w:t>
            </w:r>
            <w:r>
              <w:rPr>
                <w:u w:val="single"/>
              </w:rPr>
              <w:tab/>
            </w:r>
          </w:p>
        </w:tc>
        <w:tc>
          <w:tcPr>
            <w:tcW w:w="2401" w:type="dxa"/>
            <w:tcBorders>
              <w:top w:val="single" w:sz="4" w:space="0" w:color="000000"/>
            </w:tcBorders>
          </w:tcPr>
          <w:p w14:paraId="4B22D9E5" w14:textId="77777777" w:rsidR="0009623E" w:rsidRDefault="0009623E">
            <w:pPr>
              <w:pStyle w:val="TableParagraph"/>
              <w:rPr>
                <w:rFonts w:ascii="Times New Roman"/>
                <w:sz w:val="20"/>
              </w:rPr>
            </w:pPr>
          </w:p>
        </w:tc>
        <w:tc>
          <w:tcPr>
            <w:tcW w:w="2088" w:type="dxa"/>
            <w:tcBorders>
              <w:top w:val="single" w:sz="4" w:space="0" w:color="000000"/>
            </w:tcBorders>
          </w:tcPr>
          <w:p w14:paraId="130DFD7C" w14:textId="77777777" w:rsidR="0009623E" w:rsidRDefault="00F00F55">
            <w:pPr>
              <w:pStyle w:val="TableParagraph"/>
              <w:spacing w:before="115"/>
              <w:ind w:right="-15"/>
              <w:jc w:val="right"/>
            </w:pPr>
            <w:r>
              <w:t>IMO Secretariat:</w:t>
            </w:r>
          </w:p>
        </w:tc>
        <w:tc>
          <w:tcPr>
            <w:tcW w:w="160" w:type="dxa"/>
            <w:tcBorders>
              <w:top w:val="single" w:sz="4" w:space="0" w:color="000000"/>
              <w:bottom w:val="single" w:sz="4" w:space="0" w:color="000000"/>
            </w:tcBorders>
          </w:tcPr>
          <w:p w14:paraId="1AC248FA" w14:textId="77777777" w:rsidR="0009623E" w:rsidRDefault="0009623E">
            <w:pPr>
              <w:pStyle w:val="TableParagraph"/>
              <w:rPr>
                <w:rFonts w:ascii="Times New Roman"/>
                <w:sz w:val="20"/>
              </w:rPr>
            </w:pPr>
          </w:p>
        </w:tc>
        <w:tc>
          <w:tcPr>
            <w:tcW w:w="575" w:type="dxa"/>
            <w:tcBorders>
              <w:top w:val="single" w:sz="4" w:space="0" w:color="000000"/>
              <w:bottom w:val="single" w:sz="4" w:space="0" w:color="000000"/>
            </w:tcBorders>
          </w:tcPr>
          <w:p w14:paraId="2A766AE0" w14:textId="77777777" w:rsidR="0009623E" w:rsidRDefault="0009623E">
            <w:pPr>
              <w:pStyle w:val="TableParagraph"/>
              <w:rPr>
                <w:rFonts w:ascii="Times New Roman"/>
                <w:sz w:val="20"/>
              </w:rPr>
            </w:pPr>
          </w:p>
        </w:tc>
        <w:tc>
          <w:tcPr>
            <w:tcW w:w="232" w:type="dxa"/>
            <w:tcBorders>
              <w:top w:val="single" w:sz="4" w:space="0" w:color="000000"/>
              <w:bottom w:val="single" w:sz="4" w:space="0" w:color="000000"/>
            </w:tcBorders>
          </w:tcPr>
          <w:p w14:paraId="1BEED4DD" w14:textId="77777777" w:rsidR="0009623E" w:rsidRDefault="0009623E">
            <w:pPr>
              <w:pStyle w:val="TableParagraph"/>
              <w:rPr>
                <w:rFonts w:ascii="Times New Roman"/>
                <w:sz w:val="20"/>
              </w:rPr>
            </w:pPr>
          </w:p>
        </w:tc>
        <w:tc>
          <w:tcPr>
            <w:tcW w:w="1531" w:type="dxa"/>
            <w:tcBorders>
              <w:top w:val="single" w:sz="4" w:space="0" w:color="000000"/>
              <w:bottom w:val="single" w:sz="4" w:space="0" w:color="000000"/>
            </w:tcBorders>
          </w:tcPr>
          <w:p w14:paraId="3468F2AF" w14:textId="77777777" w:rsidR="0009623E" w:rsidRDefault="0009623E">
            <w:pPr>
              <w:pStyle w:val="TableParagraph"/>
              <w:rPr>
                <w:rFonts w:ascii="Times New Roman"/>
                <w:sz w:val="20"/>
              </w:rPr>
            </w:pPr>
          </w:p>
        </w:tc>
      </w:tr>
      <w:tr w:rsidR="0009623E" w14:paraId="6C01BC8A" w14:textId="77777777">
        <w:trPr>
          <w:trHeight w:val="205"/>
        </w:trPr>
        <w:tc>
          <w:tcPr>
            <w:tcW w:w="4712" w:type="dxa"/>
            <w:gridSpan w:val="2"/>
          </w:tcPr>
          <w:p w14:paraId="739E03C6" w14:textId="77777777" w:rsidR="0009623E" w:rsidRDefault="00F00F55">
            <w:pPr>
              <w:pStyle w:val="TableParagraph"/>
              <w:spacing w:line="186" w:lineRule="exact"/>
              <w:ind w:right="788"/>
              <w:jc w:val="right"/>
              <w:rPr>
                <w:sz w:val="18"/>
              </w:rPr>
            </w:pPr>
            <w:r>
              <w:rPr>
                <w:sz w:val="18"/>
              </w:rPr>
              <w:t>Name</w:t>
            </w:r>
          </w:p>
        </w:tc>
        <w:tc>
          <w:tcPr>
            <w:tcW w:w="2088" w:type="dxa"/>
          </w:tcPr>
          <w:p w14:paraId="1003AEAE" w14:textId="77777777" w:rsidR="0009623E" w:rsidRDefault="0009623E">
            <w:pPr>
              <w:pStyle w:val="TableParagraph"/>
              <w:rPr>
                <w:rFonts w:ascii="Times New Roman"/>
                <w:sz w:val="14"/>
              </w:rPr>
            </w:pPr>
          </w:p>
        </w:tc>
        <w:tc>
          <w:tcPr>
            <w:tcW w:w="160" w:type="dxa"/>
            <w:tcBorders>
              <w:top w:val="single" w:sz="4" w:space="0" w:color="000000"/>
            </w:tcBorders>
          </w:tcPr>
          <w:p w14:paraId="7851047A" w14:textId="77777777" w:rsidR="0009623E" w:rsidRDefault="0009623E">
            <w:pPr>
              <w:pStyle w:val="TableParagraph"/>
              <w:rPr>
                <w:rFonts w:ascii="Times New Roman"/>
                <w:sz w:val="14"/>
              </w:rPr>
            </w:pPr>
          </w:p>
        </w:tc>
        <w:tc>
          <w:tcPr>
            <w:tcW w:w="575" w:type="dxa"/>
            <w:tcBorders>
              <w:top w:val="single" w:sz="4" w:space="0" w:color="000000"/>
            </w:tcBorders>
          </w:tcPr>
          <w:p w14:paraId="5725B029" w14:textId="77777777" w:rsidR="0009623E" w:rsidRDefault="0009623E">
            <w:pPr>
              <w:pStyle w:val="TableParagraph"/>
              <w:rPr>
                <w:rFonts w:ascii="Times New Roman"/>
                <w:sz w:val="14"/>
              </w:rPr>
            </w:pPr>
          </w:p>
        </w:tc>
        <w:tc>
          <w:tcPr>
            <w:tcW w:w="232" w:type="dxa"/>
            <w:tcBorders>
              <w:top w:val="single" w:sz="4" w:space="0" w:color="000000"/>
            </w:tcBorders>
          </w:tcPr>
          <w:p w14:paraId="5BE3E7D7" w14:textId="77777777" w:rsidR="0009623E" w:rsidRDefault="0009623E">
            <w:pPr>
              <w:pStyle w:val="TableParagraph"/>
              <w:rPr>
                <w:rFonts w:ascii="Times New Roman"/>
                <w:sz w:val="14"/>
              </w:rPr>
            </w:pPr>
          </w:p>
        </w:tc>
        <w:tc>
          <w:tcPr>
            <w:tcW w:w="1531" w:type="dxa"/>
            <w:tcBorders>
              <w:top w:val="single" w:sz="4" w:space="0" w:color="000000"/>
            </w:tcBorders>
          </w:tcPr>
          <w:p w14:paraId="5141FFDE" w14:textId="77777777" w:rsidR="0009623E" w:rsidRDefault="00F00F55">
            <w:pPr>
              <w:pStyle w:val="TableParagraph"/>
              <w:spacing w:line="186" w:lineRule="exact"/>
              <w:ind w:left="41"/>
              <w:rPr>
                <w:sz w:val="18"/>
              </w:rPr>
            </w:pPr>
            <w:r>
              <w:rPr>
                <w:sz w:val="18"/>
              </w:rPr>
              <w:t>Name</w:t>
            </w:r>
          </w:p>
        </w:tc>
      </w:tr>
      <w:tr w:rsidR="0009623E" w14:paraId="75E8AD61" w14:textId="77777777">
        <w:trPr>
          <w:trHeight w:val="573"/>
        </w:trPr>
        <w:tc>
          <w:tcPr>
            <w:tcW w:w="2311" w:type="dxa"/>
            <w:tcBorders>
              <w:bottom w:val="single" w:sz="4" w:space="0" w:color="000000"/>
            </w:tcBorders>
          </w:tcPr>
          <w:p w14:paraId="19AAF29F" w14:textId="77777777" w:rsidR="0009623E" w:rsidRDefault="00F00F55">
            <w:pPr>
              <w:pStyle w:val="TableParagraph"/>
              <w:spacing w:line="246" w:lineRule="exact"/>
              <w:ind w:left="418"/>
            </w:pPr>
            <w:r>
              <w:t>For Review:</w:t>
            </w:r>
          </w:p>
        </w:tc>
        <w:tc>
          <w:tcPr>
            <w:tcW w:w="2401" w:type="dxa"/>
            <w:tcBorders>
              <w:bottom w:val="single" w:sz="4" w:space="0" w:color="000000"/>
            </w:tcBorders>
          </w:tcPr>
          <w:p w14:paraId="4E2A743C" w14:textId="77777777" w:rsidR="0009623E" w:rsidRDefault="0009623E">
            <w:pPr>
              <w:pStyle w:val="TableParagraph"/>
              <w:rPr>
                <w:rFonts w:ascii="Times New Roman"/>
                <w:sz w:val="20"/>
              </w:rPr>
            </w:pPr>
          </w:p>
        </w:tc>
        <w:tc>
          <w:tcPr>
            <w:tcW w:w="2088" w:type="dxa"/>
            <w:tcBorders>
              <w:bottom w:val="single" w:sz="4" w:space="0" w:color="000000"/>
            </w:tcBorders>
          </w:tcPr>
          <w:p w14:paraId="4DB9FDA9" w14:textId="77777777" w:rsidR="0009623E" w:rsidRDefault="00F00F55">
            <w:pPr>
              <w:pStyle w:val="TableParagraph"/>
              <w:spacing w:line="246" w:lineRule="exact"/>
              <w:ind w:left="461"/>
            </w:pPr>
            <w:r>
              <w:t>For Information:</w:t>
            </w:r>
          </w:p>
        </w:tc>
        <w:tc>
          <w:tcPr>
            <w:tcW w:w="160" w:type="dxa"/>
            <w:tcBorders>
              <w:bottom w:val="single" w:sz="4" w:space="0" w:color="000000"/>
            </w:tcBorders>
          </w:tcPr>
          <w:p w14:paraId="73450A64" w14:textId="77777777" w:rsidR="0009623E" w:rsidRDefault="0009623E">
            <w:pPr>
              <w:pStyle w:val="TableParagraph"/>
              <w:rPr>
                <w:rFonts w:ascii="Times New Roman"/>
                <w:sz w:val="20"/>
              </w:rPr>
            </w:pPr>
          </w:p>
        </w:tc>
        <w:tc>
          <w:tcPr>
            <w:tcW w:w="575" w:type="dxa"/>
            <w:tcBorders>
              <w:bottom w:val="single" w:sz="4" w:space="0" w:color="000000"/>
            </w:tcBorders>
          </w:tcPr>
          <w:p w14:paraId="3AACA1E7" w14:textId="77777777" w:rsidR="0009623E" w:rsidRDefault="0009623E">
            <w:pPr>
              <w:pStyle w:val="TableParagraph"/>
              <w:rPr>
                <w:rFonts w:ascii="Times New Roman"/>
                <w:sz w:val="20"/>
              </w:rPr>
            </w:pPr>
          </w:p>
        </w:tc>
        <w:tc>
          <w:tcPr>
            <w:tcW w:w="232" w:type="dxa"/>
          </w:tcPr>
          <w:p w14:paraId="0BCBF343" w14:textId="77777777" w:rsidR="0009623E" w:rsidRDefault="0009623E">
            <w:pPr>
              <w:pStyle w:val="TableParagraph"/>
              <w:rPr>
                <w:rFonts w:ascii="Times New Roman"/>
                <w:sz w:val="20"/>
              </w:rPr>
            </w:pPr>
          </w:p>
        </w:tc>
        <w:tc>
          <w:tcPr>
            <w:tcW w:w="1531" w:type="dxa"/>
            <w:tcBorders>
              <w:bottom w:val="single" w:sz="4" w:space="0" w:color="000000"/>
            </w:tcBorders>
          </w:tcPr>
          <w:p w14:paraId="2A400ABD" w14:textId="77777777" w:rsidR="0009623E" w:rsidRDefault="0009623E">
            <w:pPr>
              <w:pStyle w:val="TableParagraph"/>
              <w:rPr>
                <w:rFonts w:ascii="Times New Roman"/>
                <w:sz w:val="20"/>
              </w:rPr>
            </w:pPr>
          </w:p>
        </w:tc>
      </w:tr>
      <w:tr w:rsidR="0009623E" w14:paraId="0CD2FA90" w14:textId="77777777">
        <w:trPr>
          <w:trHeight w:val="247"/>
        </w:trPr>
        <w:tc>
          <w:tcPr>
            <w:tcW w:w="2311" w:type="dxa"/>
            <w:tcBorders>
              <w:top w:val="single" w:sz="4" w:space="0" w:color="000000"/>
            </w:tcBorders>
          </w:tcPr>
          <w:p w14:paraId="7A504F55" w14:textId="77777777" w:rsidR="0009623E" w:rsidRDefault="00F00F55">
            <w:pPr>
              <w:pStyle w:val="TableParagraph"/>
              <w:spacing w:line="204" w:lineRule="exact"/>
              <w:ind w:left="1068"/>
              <w:rPr>
                <w:sz w:val="18"/>
              </w:rPr>
            </w:pPr>
            <w:r>
              <w:rPr>
                <w:sz w:val="18"/>
              </w:rPr>
              <w:t>Signature</w:t>
            </w:r>
          </w:p>
        </w:tc>
        <w:tc>
          <w:tcPr>
            <w:tcW w:w="2401" w:type="dxa"/>
            <w:tcBorders>
              <w:top w:val="single" w:sz="4" w:space="0" w:color="000000"/>
            </w:tcBorders>
          </w:tcPr>
          <w:p w14:paraId="76005BB3" w14:textId="77777777" w:rsidR="0009623E" w:rsidRDefault="00F00F55">
            <w:pPr>
              <w:pStyle w:val="TableParagraph"/>
              <w:spacing w:line="204" w:lineRule="exact"/>
              <w:ind w:left="1371"/>
              <w:rPr>
                <w:sz w:val="18"/>
              </w:rPr>
            </w:pPr>
            <w:r>
              <w:rPr>
                <w:sz w:val="18"/>
              </w:rPr>
              <w:t>Date</w:t>
            </w:r>
          </w:p>
        </w:tc>
        <w:tc>
          <w:tcPr>
            <w:tcW w:w="2088" w:type="dxa"/>
            <w:tcBorders>
              <w:top w:val="single" w:sz="4" w:space="0" w:color="000000"/>
            </w:tcBorders>
          </w:tcPr>
          <w:p w14:paraId="06CACA8E" w14:textId="77777777" w:rsidR="0009623E" w:rsidRDefault="00F00F55">
            <w:pPr>
              <w:pStyle w:val="TableParagraph"/>
              <w:spacing w:line="204" w:lineRule="exact"/>
              <w:ind w:left="1140"/>
              <w:rPr>
                <w:sz w:val="18"/>
              </w:rPr>
            </w:pPr>
            <w:r>
              <w:rPr>
                <w:sz w:val="18"/>
              </w:rPr>
              <w:t>Signature</w:t>
            </w:r>
          </w:p>
        </w:tc>
        <w:tc>
          <w:tcPr>
            <w:tcW w:w="160" w:type="dxa"/>
            <w:tcBorders>
              <w:top w:val="single" w:sz="4" w:space="0" w:color="000000"/>
            </w:tcBorders>
          </w:tcPr>
          <w:p w14:paraId="2CC96C0D" w14:textId="77777777" w:rsidR="0009623E" w:rsidRDefault="0009623E">
            <w:pPr>
              <w:pStyle w:val="TableParagraph"/>
              <w:rPr>
                <w:rFonts w:ascii="Times New Roman"/>
                <w:sz w:val="18"/>
              </w:rPr>
            </w:pPr>
          </w:p>
        </w:tc>
        <w:tc>
          <w:tcPr>
            <w:tcW w:w="575" w:type="dxa"/>
            <w:tcBorders>
              <w:top w:val="single" w:sz="4" w:space="0" w:color="000000"/>
            </w:tcBorders>
          </w:tcPr>
          <w:p w14:paraId="4642E69E" w14:textId="77777777" w:rsidR="0009623E" w:rsidRDefault="0009623E">
            <w:pPr>
              <w:pStyle w:val="TableParagraph"/>
              <w:rPr>
                <w:rFonts w:ascii="Times New Roman"/>
                <w:sz w:val="18"/>
              </w:rPr>
            </w:pPr>
          </w:p>
        </w:tc>
        <w:tc>
          <w:tcPr>
            <w:tcW w:w="232" w:type="dxa"/>
          </w:tcPr>
          <w:p w14:paraId="0F962892" w14:textId="77777777" w:rsidR="0009623E" w:rsidRDefault="0009623E">
            <w:pPr>
              <w:pStyle w:val="TableParagraph"/>
              <w:rPr>
                <w:rFonts w:ascii="Times New Roman"/>
                <w:sz w:val="18"/>
              </w:rPr>
            </w:pPr>
          </w:p>
        </w:tc>
        <w:tc>
          <w:tcPr>
            <w:tcW w:w="1531" w:type="dxa"/>
            <w:tcBorders>
              <w:top w:val="single" w:sz="4" w:space="0" w:color="000000"/>
            </w:tcBorders>
          </w:tcPr>
          <w:p w14:paraId="0E9F3578" w14:textId="77777777" w:rsidR="0009623E" w:rsidRDefault="00F00F55">
            <w:pPr>
              <w:pStyle w:val="TableParagraph"/>
              <w:spacing w:line="204" w:lineRule="exact"/>
              <w:ind w:left="557" w:right="553"/>
              <w:jc w:val="center"/>
              <w:rPr>
                <w:sz w:val="18"/>
              </w:rPr>
            </w:pPr>
            <w:r>
              <w:rPr>
                <w:sz w:val="18"/>
              </w:rPr>
              <w:t>Date</w:t>
            </w:r>
          </w:p>
        </w:tc>
      </w:tr>
      <w:tr w:rsidR="0009623E" w14:paraId="1A6879EA" w14:textId="77777777">
        <w:trPr>
          <w:trHeight w:val="288"/>
        </w:trPr>
        <w:tc>
          <w:tcPr>
            <w:tcW w:w="2311" w:type="dxa"/>
          </w:tcPr>
          <w:p w14:paraId="14E3221C" w14:textId="77777777" w:rsidR="0009623E" w:rsidRDefault="00F00F55">
            <w:pPr>
              <w:pStyle w:val="TableParagraph"/>
              <w:spacing w:before="35" w:line="233" w:lineRule="exact"/>
              <w:ind w:left="108"/>
            </w:pPr>
            <w:r>
              <w:t>Copies to:</w:t>
            </w:r>
          </w:p>
        </w:tc>
        <w:tc>
          <w:tcPr>
            <w:tcW w:w="2401" w:type="dxa"/>
          </w:tcPr>
          <w:p w14:paraId="68A03DB3" w14:textId="77777777" w:rsidR="0009623E" w:rsidRDefault="0009623E">
            <w:pPr>
              <w:pStyle w:val="TableParagraph"/>
              <w:rPr>
                <w:rFonts w:ascii="Times New Roman"/>
                <w:sz w:val="20"/>
              </w:rPr>
            </w:pPr>
          </w:p>
        </w:tc>
        <w:tc>
          <w:tcPr>
            <w:tcW w:w="2088" w:type="dxa"/>
          </w:tcPr>
          <w:p w14:paraId="666BD856" w14:textId="77777777" w:rsidR="0009623E" w:rsidRDefault="0009623E">
            <w:pPr>
              <w:pStyle w:val="TableParagraph"/>
              <w:spacing w:before="8"/>
              <w:rPr>
                <w:b/>
                <w:sz w:val="4"/>
              </w:rPr>
            </w:pPr>
          </w:p>
          <w:p w14:paraId="5257530D" w14:textId="77777777" w:rsidR="0009623E" w:rsidRDefault="006570BA">
            <w:pPr>
              <w:pStyle w:val="TableParagraph"/>
              <w:spacing w:line="220" w:lineRule="exact"/>
              <w:ind w:left="282"/>
              <w:rPr>
                <w:sz w:val="20"/>
              </w:rPr>
            </w:pPr>
            <w:r>
              <w:rPr>
                <w:position w:val="-3"/>
                <w:sz w:val="20"/>
              </w:rPr>
            </w:r>
            <w:r>
              <w:rPr>
                <w:position w:val="-3"/>
                <w:sz w:val="20"/>
              </w:rPr>
              <w:pict w14:anchorId="29468203">
                <v:group id="_x0000_s1060" style="width:10.95pt;height:10.95pt;mso-position-horizontal-relative:char;mso-position-vertical-relative:line" coordsize="219,219">
                  <o:lock v:ext="edit" rotation="t" position="t"/>
                  <v:rect id="_x0000_s1061" style="position:absolute;left:7;top:7;width:204;height:204" filled="f" strokeweight=".72pt"/>
                  <w10:wrap type="none"/>
                  <w10:anchorlock/>
                </v:group>
              </w:pict>
            </w:r>
          </w:p>
        </w:tc>
        <w:tc>
          <w:tcPr>
            <w:tcW w:w="160" w:type="dxa"/>
          </w:tcPr>
          <w:p w14:paraId="7B1A0491" w14:textId="77777777" w:rsidR="0009623E" w:rsidRDefault="0009623E">
            <w:pPr>
              <w:pStyle w:val="TableParagraph"/>
              <w:rPr>
                <w:rFonts w:ascii="Times New Roman"/>
                <w:sz w:val="20"/>
              </w:rPr>
            </w:pPr>
          </w:p>
        </w:tc>
        <w:tc>
          <w:tcPr>
            <w:tcW w:w="575" w:type="dxa"/>
          </w:tcPr>
          <w:p w14:paraId="302E2FA1" w14:textId="77777777" w:rsidR="0009623E" w:rsidRDefault="0009623E">
            <w:pPr>
              <w:pStyle w:val="TableParagraph"/>
              <w:rPr>
                <w:rFonts w:ascii="Times New Roman"/>
                <w:sz w:val="20"/>
              </w:rPr>
            </w:pPr>
          </w:p>
        </w:tc>
        <w:tc>
          <w:tcPr>
            <w:tcW w:w="232" w:type="dxa"/>
          </w:tcPr>
          <w:p w14:paraId="76E5FE30" w14:textId="77777777" w:rsidR="0009623E" w:rsidRDefault="0009623E">
            <w:pPr>
              <w:pStyle w:val="TableParagraph"/>
              <w:rPr>
                <w:rFonts w:ascii="Times New Roman"/>
                <w:sz w:val="20"/>
              </w:rPr>
            </w:pPr>
          </w:p>
        </w:tc>
        <w:tc>
          <w:tcPr>
            <w:tcW w:w="1531" w:type="dxa"/>
          </w:tcPr>
          <w:p w14:paraId="70557B4F" w14:textId="77777777" w:rsidR="0009623E" w:rsidRDefault="0009623E">
            <w:pPr>
              <w:pStyle w:val="TableParagraph"/>
              <w:rPr>
                <w:rFonts w:ascii="Times New Roman"/>
                <w:sz w:val="20"/>
              </w:rPr>
            </w:pPr>
          </w:p>
        </w:tc>
      </w:tr>
    </w:tbl>
    <w:p w14:paraId="3519D55C" w14:textId="77777777" w:rsidR="0009623E" w:rsidRDefault="006570BA">
      <w:pPr>
        <w:pStyle w:val="BodyText"/>
        <w:spacing w:before="6"/>
        <w:rPr>
          <w:b/>
          <w:sz w:val="13"/>
        </w:rPr>
      </w:pPr>
      <w:r>
        <w:pict w14:anchorId="10F67E77">
          <v:rect id="_x0000_s1059" style="position:absolute;margin-left:125.05pt;margin-top:10.15pt;width:10.2pt;height:10.2pt;z-index:-251650048;mso-wrap-distance-left:0;mso-wrap-distance-right:0;mso-position-horizontal-relative:page;mso-position-vertical-relative:text" filled="f" strokeweight=".72pt">
            <w10:wrap type="topAndBottom" anchorx="page"/>
          </v:rect>
        </w:pict>
      </w:r>
      <w:r>
        <w:pict w14:anchorId="5B5E58BF">
          <v:rect id="_x0000_s1058" style="position:absolute;margin-left:315.65pt;margin-top:10.15pt;width:10.2pt;height:10.2pt;z-index:-251649024;mso-wrap-distance-left:0;mso-wrap-distance-right:0;mso-position-horizontal-relative:page;mso-position-vertical-relative:text" filled="f" strokeweight=".72pt">
            <w10:wrap type="topAndBottom" anchorx="page"/>
          </v:rect>
        </w:pict>
      </w:r>
    </w:p>
    <w:p w14:paraId="3B1AEB9C" w14:textId="77777777" w:rsidR="0009623E" w:rsidRDefault="0009623E">
      <w:pPr>
        <w:rPr>
          <w:sz w:val="13"/>
        </w:rPr>
        <w:sectPr w:rsidR="0009623E">
          <w:headerReference w:type="default" r:id="rId111"/>
          <w:footerReference w:type="default" r:id="rId112"/>
          <w:pgSz w:w="11910" w:h="16840"/>
          <w:pgMar w:top="1380" w:right="860" w:bottom="1000" w:left="760" w:header="856" w:footer="803" w:gutter="0"/>
          <w:cols w:space="720"/>
        </w:sectPr>
      </w:pPr>
    </w:p>
    <w:p w14:paraId="12CD9A90" w14:textId="77777777" w:rsidR="0009623E" w:rsidRDefault="0009623E">
      <w:pPr>
        <w:pStyle w:val="BodyText"/>
        <w:spacing w:before="11"/>
        <w:rPr>
          <w:b/>
          <w:sz w:val="13"/>
        </w:rPr>
      </w:pPr>
    </w:p>
    <w:p w14:paraId="74AF4673" w14:textId="77777777" w:rsidR="0009623E" w:rsidRDefault="00F00F55">
      <w:pPr>
        <w:spacing w:before="91"/>
        <w:ind w:left="2128" w:right="2031"/>
        <w:jc w:val="center"/>
        <w:rPr>
          <w:b/>
        </w:rPr>
      </w:pPr>
      <w:r>
        <w:rPr>
          <w:b/>
        </w:rPr>
        <w:t>IMO MEMBER STATE AUDIT SCHEME</w:t>
      </w:r>
    </w:p>
    <w:p w14:paraId="032E9634" w14:textId="77777777" w:rsidR="0009623E" w:rsidRDefault="0009623E">
      <w:pPr>
        <w:pStyle w:val="BodyText"/>
        <w:spacing w:before="8"/>
        <w:rPr>
          <w:b/>
        </w:rPr>
      </w:pPr>
    </w:p>
    <w:p w14:paraId="2D44F613" w14:textId="77777777" w:rsidR="0009623E" w:rsidRDefault="00F00F55">
      <w:pPr>
        <w:ind w:left="2128" w:right="2027"/>
        <w:jc w:val="center"/>
        <w:rPr>
          <w:b/>
        </w:rPr>
      </w:pPr>
      <w:r>
        <w:rPr>
          <w:b/>
        </w:rPr>
        <w:t>Form B</w:t>
      </w:r>
    </w:p>
    <w:p w14:paraId="49A0FEB0" w14:textId="77777777" w:rsidR="0009623E" w:rsidRDefault="0009623E">
      <w:pPr>
        <w:pStyle w:val="BodyText"/>
        <w:spacing w:before="10"/>
        <w:rPr>
          <w:b/>
          <w:sz w:val="21"/>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2697"/>
        <w:gridCol w:w="1841"/>
        <w:gridCol w:w="2814"/>
      </w:tblGrid>
      <w:tr w:rsidR="0009623E" w14:paraId="7591C0B3" w14:textId="77777777">
        <w:trPr>
          <w:trHeight w:val="129"/>
        </w:trPr>
        <w:tc>
          <w:tcPr>
            <w:tcW w:w="9304" w:type="dxa"/>
            <w:gridSpan w:val="4"/>
          </w:tcPr>
          <w:p w14:paraId="405770DE" w14:textId="77777777" w:rsidR="0009623E" w:rsidRDefault="0009623E">
            <w:pPr>
              <w:pStyle w:val="TableParagraph"/>
              <w:rPr>
                <w:rFonts w:ascii="Times New Roman"/>
                <w:sz w:val="6"/>
              </w:rPr>
            </w:pPr>
          </w:p>
        </w:tc>
      </w:tr>
      <w:tr w:rsidR="0009623E" w14:paraId="0868DA4A" w14:textId="77777777">
        <w:trPr>
          <w:trHeight w:val="294"/>
        </w:trPr>
        <w:tc>
          <w:tcPr>
            <w:tcW w:w="9304" w:type="dxa"/>
            <w:gridSpan w:val="4"/>
          </w:tcPr>
          <w:p w14:paraId="739A7AE0" w14:textId="77777777" w:rsidR="0009623E" w:rsidRDefault="00F00F55">
            <w:pPr>
              <w:pStyle w:val="TableParagraph"/>
              <w:spacing w:before="21"/>
              <w:ind w:left="3455" w:right="3452"/>
              <w:jc w:val="center"/>
              <w:rPr>
                <w:b/>
              </w:rPr>
            </w:pPr>
            <w:r>
              <w:rPr>
                <w:b/>
              </w:rPr>
              <w:t>CORRECTIVE ACTION</w:t>
            </w:r>
          </w:p>
        </w:tc>
      </w:tr>
      <w:tr w:rsidR="0009623E" w14:paraId="25871582" w14:textId="77777777">
        <w:trPr>
          <w:trHeight w:val="371"/>
        </w:trPr>
        <w:tc>
          <w:tcPr>
            <w:tcW w:w="9304" w:type="dxa"/>
            <w:gridSpan w:val="4"/>
          </w:tcPr>
          <w:p w14:paraId="398B068D" w14:textId="77777777" w:rsidR="0009623E" w:rsidRDefault="0009623E">
            <w:pPr>
              <w:pStyle w:val="TableParagraph"/>
              <w:rPr>
                <w:rFonts w:ascii="Times New Roman"/>
                <w:sz w:val="20"/>
              </w:rPr>
            </w:pPr>
          </w:p>
        </w:tc>
      </w:tr>
      <w:tr w:rsidR="0009623E" w14:paraId="0642823D" w14:textId="77777777">
        <w:trPr>
          <w:trHeight w:val="286"/>
        </w:trPr>
        <w:tc>
          <w:tcPr>
            <w:tcW w:w="1952" w:type="dxa"/>
            <w:tcBorders>
              <w:right w:val="single" w:sz="2" w:space="0" w:color="000000"/>
            </w:tcBorders>
          </w:tcPr>
          <w:p w14:paraId="4A50DE3D" w14:textId="77777777" w:rsidR="0009623E" w:rsidRDefault="00F00F55">
            <w:pPr>
              <w:pStyle w:val="TableParagraph"/>
              <w:spacing w:before="21" w:line="245" w:lineRule="exact"/>
              <w:ind w:left="108"/>
              <w:rPr>
                <w:b/>
              </w:rPr>
            </w:pPr>
            <w:r>
              <w:rPr>
                <w:b/>
              </w:rPr>
              <w:t>Member State</w:t>
            </w:r>
          </w:p>
        </w:tc>
        <w:tc>
          <w:tcPr>
            <w:tcW w:w="2697" w:type="dxa"/>
            <w:tcBorders>
              <w:left w:val="single" w:sz="2" w:space="0" w:color="000000"/>
              <w:right w:val="single" w:sz="2" w:space="0" w:color="000000"/>
            </w:tcBorders>
          </w:tcPr>
          <w:p w14:paraId="1B6AA4FA" w14:textId="77777777" w:rsidR="0009623E" w:rsidRDefault="00F00F55">
            <w:pPr>
              <w:pStyle w:val="TableParagraph"/>
              <w:spacing w:before="14" w:line="252" w:lineRule="exact"/>
              <w:ind w:left="109"/>
            </w:pPr>
            <w:r>
              <w:t>Round</w:t>
            </w:r>
          </w:p>
        </w:tc>
        <w:tc>
          <w:tcPr>
            <w:tcW w:w="1841" w:type="dxa"/>
            <w:tcBorders>
              <w:left w:val="single" w:sz="2" w:space="0" w:color="000000"/>
              <w:right w:val="single" w:sz="2" w:space="0" w:color="000000"/>
            </w:tcBorders>
          </w:tcPr>
          <w:p w14:paraId="6547C3FD" w14:textId="77777777" w:rsidR="0009623E" w:rsidRDefault="00F00F55">
            <w:pPr>
              <w:pStyle w:val="TableParagraph"/>
              <w:spacing w:before="21" w:line="245" w:lineRule="exact"/>
              <w:ind w:left="106"/>
              <w:rPr>
                <w:b/>
              </w:rPr>
            </w:pPr>
            <w:r>
              <w:rPr>
                <w:b/>
              </w:rPr>
              <w:t>Audit Period:</w:t>
            </w:r>
          </w:p>
        </w:tc>
        <w:tc>
          <w:tcPr>
            <w:tcW w:w="2814" w:type="dxa"/>
            <w:tcBorders>
              <w:left w:val="single" w:sz="2" w:space="0" w:color="000000"/>
            </w:tcBorders>
          </w:tcPr>
          <w:p w14:paraId="0D36B175" w14:textId="77777777" w:rsidR="0009623E" w:rsidRDefault="00F00F55">
            <w:pPr>
              <w:pStyle w:val="TableParagraph"/>
              <w:spacing w:before="14" w:line="252" w:lineRule="exact"/>
              <w:ind w:left="108"/>
            </w:pPr>
            <w:r>
              <w:t>20-30 June 2016</w:t>
            </w:r>
          </w:p>
        </w:tc>
      </w:tr>
      <w:tr w:rsidR="0009623E" w14:paraId="34B72ECA" w14:textId="77777777">
        <w:trPr>
          <w:trHeight w:val="238"/>
        </w:trPr>
        <w:tc>
          <w:tcPr>
            <w:tcW w:w="9304" w:type="dxa"/>
            <w:gridSpan w:val="4"/>
            <w:tcBorders>
              <w:top w:val="single" w:sz="8" w:space="0" w:color="000000"/>
            </w:tcBorders>
          </w:tcPr>
          <w:p w14:paraId="408B227F" w14:textId="77777777" w:rsidR="0009623E" w:rsidRDefault="0009623E">
            <w:pPr>
              <w:pStyle w:val="TableParagraph"/>
              <w:rPr>
                <w:rFonts w:ascii="Times New Roman"/>
                <w:sz w:val="16"/>
              </w:rPr>
            </w:pPr>
          </w:p>
        </w:tc>
      </w:tr>
      <w:tr w:rsidR="0009623E" w14:paraId="20EE7DCF" w14:textId="77777777">
        <w:trPr>
          <w:trHeight w:val="286"/>
        </w:trPr>
        <w:tc>
          <w:tcPr>
            <w:tcW w:w="1952" w:type="dxa"/>
            <w:tcBorders>
              <w:bottom w:val="single" w:sz="8" w:space="0" w:color="000000"/>
              <w:right w:val="single" w:sz="2" w:space="0" w:color="000000"/>
            </w:tcBorders>
          </w:tcPr>
          <w:p w14:paraId="728ACE40" w14:textId="77777777" w:rsidR="0009623E" w:rsidRDefault="00F00F55">
            <w:pPr>
              <w:pStyle w:val="TableParagraph"/>
              <w:spacing w:before="21" w:line="245" w:lineRule="exact"/>
              <w:ind w:left="108"/>
              <w:rPr>
                <w:b/>
              </w:rPr>
            </w:pPr>
            <w:r>
              <w:rPr>
                <w:b/>
              </w:rPr>
              <w:t>Department:</w:t>
            </w:r>
          </w:p>
        </w:tc>
        <w:tc>
          <w:tcPr>
            <w:tcW w:w="2697" w:type="dxa"/>
            <w:tcBorders>
              <w:left w:val="single" w:sz="2" w:space="0" w:color="000000"/>
              <w:bottom w:val="double" w:sz="1" w:space="0" w:color="000000"/>
              <w:right w:val="single" w:sz="2" w:space="0" w:color="000000"/>
            </w:tcBorders>
          </w:tcPr>
          <w:p w14:paraId="52176968" w14:textId="77777777" w:rsidR="0009623E" w:rsidRDefault="00F00F55">
            <w:pPr>
              <w:pStyle w:val="TableParagraph"/>
              <w:spacing w:before="14" w:line="252" w:lineRule="exact"/>
              <w:ind w:left="109"/>
            </w:pPr>
            <w:r>
              <w:t>Maritime Administration</w:t>
            </w:r>
          </w:p>
        </w:tc>
        <w:tc>
          <w:tcPr>
            <w:tcW w:w="1841" w:type="dxa"/>
            <w:tcBorders>
              <w:left w:val="single" w:sz="2" w:space="0" w:color="000000"/>
              <w:bottom w:val="single" w:sz="8" w:space="0" w:color="000000"/>
              <w:right w:val="single" w:sz="2" w:space="0" w:color="000000"/>
            </w:tcBorders>
          </w:tcPr>
          <w:p w14:paraId="673393DE" w14:textId="77777777" w:rsidR="0009623E" w:rsidRDefault="00F00F55">
            <w:pPr>
              <w:pStyle w:val="TableParagraph"/>
              <w:spacing w:before="21" w:line="245" w:lineRule="exact"/>
              <w:ind w:left="106"/>
              <w:rPr>
                <w:b/>
              </w:rPr>
            </w:pPr>
            <w:r>
              <w:rPr>
                <w:b/>
              </w:rPr>
              <w:t>Team leader:</w:t>
            </w:r>
          </w:p>
        </w:tc>
        <w:tc>
          <w:tcPr>
            <w:tcW w:w="2814" w:type="dxa"/>
            <w:tcBorders>
              <w:left w:val="single" w:sz="2" w:space="0" w:color="000000"/>
              <w:bottom w:val="double" w:sz="1" w:space="0" w:color="000000"/>
            </w:tcBorders>
          </w:tcPr>
          <w:p w14:paraId="40BCAABA" w14:textId="77777777" w:rsidR="0009623E" w:rsidRDefault="00F00F55">
            <w:pPr>
              <w:pStyle w:val="TableParagraph"/>
              <w:spacing w:before="14" w:line="252" w:lineRule="exact"/>
              <w:ind w:left="108"/>
            </w:pPr>
            <w:r>
              <w:t>J. Johnson</w:t>
            </w:r>
          </w:p>
        </w:tc>
      </w:tr>
      <w:tr w:rsidR="0009623E" w14:paraId="5854B337" w14:textId="77777777">
        <w:trPr>
          <w:trHeight w:val="374"/>
        </w:trPr>
        <w:tc>
          <w:tcPr>
            <w:tcW w:w="4649" w:type="dxa"/>
            <w:gridSpan w:val="2"/>
            <w:tcBorders>
              <w:top w:val="single" w:sz="12" w:space="0" w:color="000000"/>
              <w:right w:val="single" w:sz="6" w:space="0" w:color="000000"/>
            </w:tcBorders>
          </w:tcPr>
          <w:p w14:paraId="785D38AD" w14:textId="77777777" w:rsidR="0009623E" w:rsidRDefault="00F00F55">
            <w:pPr>
              <w:pStyle w:val="TableParagraph"/>
              <w:spacing w:before="120" w:line="234" w:lineRule="exact"/>
              <w:ind w:left="36"/>
              <w:rPr>
                <w:b/>
              </w:rPr>
            </w:pPr>
            <w:r>
              <w:rPr>
                <w:b/>
              </w:rPr>
              <w:t>Finding No.:</w:t>
            </w:r>
          </w:p>
        </w:tc>
        <w:tc>
          <w:tcPr>
            <w:tcW w:w="4655" w:type="dxa"/>
            <w:gridSpan w:val="2"/>
            <w:tcBorders>
              <w:top w:val="single" w:sz="12" w:space="0" w:color="000000"/>
              <w:left w:val="single" w:sz="6" w:space="0" w:color="000000"/>
            </w:tcBorders>
          </w:tcPr>
          <w:p w14:paraId="2B5433D1" w14:textId="77777777" w:rsidR="0009623E" w:rsidRDefault="00F00F55">
            <w:pPr>
              <w:pStyle w:val="TableParagraph"/>
              <w:spacing w:before="120" w:line="234" w:lineRule="exact"/>
              <w:ind w:left="70"/>
              <w:rPr>
                <w:b/>
              </w:rPr>
            </w:pPr>
            <w:r>
              <w:rPr>
                <w:b/>
              </w:rPr>
              <w:t>Observation No.: OB-01</w:t>
            </w:r>
          </w:p>
        </w:tc>
      </w:tr>
    </w:tbl>
    <w:p w14:paraId="446C1A19"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4EAB0CE6" w14:textId="77777777">
        <w:trPr>
          <w:trHeight w:val="1581"/>
        </w:trPr>
        <w:tc>
          <w:tcPr>
            <w:tcW w:w="9302" w:type="dxa"/>
          </w:tcPr>
          <w:p w14:paraId="0232181D" w14:textId="77777777" w:rsidR="0009623E" w:rsidRDefault="00F00F55">
            <w:pPr>
              <w:pStyle w:val="TableParagraph"/>
              <w:spacing w:before="122"/>
              <w:ind w:left="108"/>
              <w:rPr>
                <w:b/>
              </w:rPr>
            </w:pPr>
            <w:r>
              <w:rPr>
                <w:b/>
              </w:rPr>
              <w:t>Root Cause(s):</w:t>
            </w:r>
          </w:p>
          <w:p w14:paraId="56D3BAA5" w14:textId="77777777" w:rsidR="0009623E" w:rsidRDefault="00F00F55">
            <w:pPr>
              <w:pStyle w:val="TableParagraph"/>
              <w:numPr>
                <w:ilvl w:val="0"/>
                <w:numId w:val="17"/>
              </w:numPr>
              <w:tabs>
                <w:tab w:val="left" w:pos="535"/>
                <w:tab w:val="left" w:pos="536"/>
              </w:tabs>
              <w:spacing w:before="117" w:line="252" w:lineRule="exact"/>
            </w:pPr>
            <w:r>
              <w:t>Maritime affairs were not prioritized on the national</w:t>
            </w:r>
            <w:r>
              <w:rPr>
                <w:spacing w:val="-17"/>
              </w:rPr>
              <w:t xml:space="preserve"> </w:t>
            </w:r>
            <w:r>
              <w:t>level;</w:t>
            </w:r>
          </w:p>
          <w:p w14:paraId="13AC28EF" w14:textId="77777777" w:rsidR="0009623E" w:rsidRDefault="00F00F55">
            <w:pPr>
              <w:pStyle w:val="TableParagraph"/>
              <w:numPr>
                <w:ilvl w:val="0"/>
                <w:numId w:val="17"/>
              </w:numPr>
              <w:tabs>
                <w:tab w:val="left" w:pos="535"/>
                <w:tab w:val="left" w:pos="536"/>
              </w:tabs>
              <w:spacing w:line="237" w:lineRule="auto"/>
              <w:ind w:right="98"/>
            </w:pPr>
            <w:r>
              <w:t>There was a lack of competent personnel and insufficient financing for development of the</w:t>
            </w:r>
            <w:r>
              <w:rPr>
                <w:spacing w:val="-6"/>
              </w:rPr>
              <w:t xml:space="preserve"> </w:t>
            </w:r>
            <w:r>
              <w:t>strategy</w:t>
            </w:r>
            <w:r>
              <w:rPr>
                <w:spacing w:val="-12"/>
              </w:rPr>
              <w:t xml:space="preserve"> </w:t>
            </w:r>
            <w:r>
              <w:t>for</w:t>
            </w:r>
            <w:r>
              <w:rPr>
                <w:spacing w:val="-7"/>
              </w:rPr>
              <w:t xml:space="preserve"> </w:t>
            </w:r>
            <w:r>
              <w:t>the</w:t>
            </w:r>
            <w:r>
              <w:rPr>
                <w:spacing w:val="-6"/>
              </w:rPr>
              <w:t xml:space="preserve"> </w:t>
            </w:r>
            <w:r>
              <w:t>implementation</w:t>
            </w:r>
            <w:r>
              <w:rPr>
                <w:spacing w:val="-5"/>
              </w:rPr>
              <w:t xml:space="preserve"> </w:t>
            </w:r>
            <w:r>
              <w:t>and</w:t>
            </w:r>
            <w:r>
              <w:rPr>
                <w:spacing w:val="-6"/>
              </w:rPr>
              <w:t xml:space="preserve"> </w:t>
            </w:r>
            <w:r>
              <w:t>enforcement</w:t>
            </w:r>
            <w:r>
              <w:rPr>
                <w:spacing w:val="-7"/>
              </w:rPr>
              <w:t xml:space="preserve"> </w:t>
            </w:r>
            <w:r>
              <w:t>of</w:t>
            </w:r>
            <w:r>
              <w:rPr>
                <w:spacing w:val="-5"/>
              </w:rPr>
              <w:t xml:space="preserve"> </w:t>
            </w:r>
            <w:r>
              <w:t>the</w:t>
            </w:r>
            <w:r>
              <w:rPr>
                <w:spacing w:val="-6"/>
              </w:rPr>
              <w:t xml:space="preserve"> </w:t>
            </w:r>
            <w:r>
              <w:t>mandatory</w:t>
            </w:r>
            <w:r>
              <w:rPr>
                <w:spacing w:val="-11"/>
              </w:rPr>
              <w:t xml:space="preserve"> </w:t>
            </w:r>
            <w:r>
              <w:t>IMO</w:t>
            </w:r>
            <w:r>
              <w:rPr>
                <w:spacing w:val="-6"/>
              </w:rPr>
              <w:t xml:space="preserve"> </w:t>
            </w:r>
            <w:r>
              <w:t>instruments.</w:t>
            </w:r>
          </w:p>
        </w:tc>
      </w:tr>
    </w:tbl>
    <w:p w14:paraId="131AB69D"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5AFA22BA" w14:textId="77777777">
        <w:trPr>
          <w:trHeight w:val="119"/>
        </w:trPr>
        <w:tc>
          <w:tcPr>
            <w:tcW w:w="9302" w:type="dxa"/>
          </w:tcPr>
          <w:p w14:paraId="02DC5D76" w14:textId="77777777" w:rsidR="0009623E" w:rsidRDefault="0009623E">
            <w:pPr>
              <w:pStyle w:val="TableParagraph"/>
              <w:rPr>
                <w:rFonts w:ascii="Times New Roman"/>
                <w:sz w:val="6"/>
              </w:rPr>
            </w:pPr>
          </w:p>
        </w:tc>
      </w:tr>
      <w:tr w:rsidR="0009623E" w14:paraId="7B47128A" w14:textId="77777777">
        <w:trPr>
          <w:trHeight w:val="294"/>
        </w:trPr>
        <w:tc>
          <w:tcPr>
            <w:tcW w:w="9302" w:type="dxa"/>
          </w:tcPr>
          <w:p w14:paraId="49130F84" w14:textId="77777777" w:rsidR="0009623E" w:rsidRDefault="00F00F55">
            <w:pPr>
              <w:pStyle w:val="TableParagraph"/>
              <w:spacing w:before="21"/>
              <w:ind w:left="108"/>
              <w:rPr>
                <w:b/>
              </w:rPr>
            </w:pPr>
            <w:r>
              <w:rPr>
                <w:b/>
              </w:rPr>
              <w:t>Corrective Action:</w:t>
            </w:r>
          </w:p>
        </w:tc>
      </w:tr>
      <w:tr w:rsidR="0009623E" w14:paraId="2C607511" w14:textId="77777777">
        <w:trPr>
          <w:trHeight w:val="8042"/>
        </w:trPr>
        <w:tc>
          <w:tcPr>
            <w:tcW w:w="9302" w:type="dxa"/>
          </w:tcPr>
          <w:p w14:paraId="709F454C" w14:textId="77777777" w:rsidR="0009623E" w:rsidRDefault="00F00F55">
            <w:pPr>
              <w:pStyle w:val="TableParagraph"/>
              <w:spacing w:before="117" w:line="237" w:lineRule="auto"/>
              <w:ind w:left="108"/>
            </w:pPr>
            <w:r>
              <w:t>To</w:t>
            </w:r>
            <w:r>
              <w:rPr>
                <w:spacing w:val="-13"/>
              </w:rPr>
              <w:t xml:space="preserve"> </w:t>
            </w:r>
            <w:r>
              <w:t>achieve</w:t>
            </w:r>
            <w:r>
              <w:rPr>
                <w:spacing w:val="-12"/>
              </w:rPr>
              <w:t xml:space="preserve"> </w:t>
            </w:r>
            <w:r>
              <w:t>full</w:t>
            </w:r>
            <w:r>
              <w:rPr>
                <w:spacing w:val="-14"/>
              </w:rPr>
              <w:t xml:space="preserve"> </w:t>
            </w:r>
            <w:r>
              <w:t>compliance,</w:t>
            </w:r>
            <w:r>
              <w:rPr>
                <w:spacing w:val="-13"/>
              </w:rPr>
              <w:t xml:space="preserve"> </w:t>
            </w:r>
            <w:r>
              <w:t>maintain</w:t>
            </w:r>
            <w:r>
              <w:rPr>
                <w:spacing w:val="-12"/>
              </w:rPr>
              <w:t xml:space="preserve"> </w:t>
            </w:r>
            <w:r>
              <w:t>and</w:t>
            </w:r>
            <w:r>
              <w:rPr>
                <w:spacing w:val="-12"/>
              </w:rPr>
              <w:t xml:space="preserve"> </w:t>
            </w:r>
            <w:r>
              <w:t>enhance</w:t>
            </w:r>
            <w:r>
              <w:rPr>
                <w:spacing w:val="-12"/>
              </w:rPr>
              <w:t xml:space="preserve"> </w:t>
            </w:r>
            <w:r>
              <w:t>the</w:t>
            </w:r>
            <w:r>
              <w:rPr>
                <w:spacing w:val="-12"/>
              </w:rPr>
              <w:t xml:space="preserve"> </w:t>
            </w:r>
            <w:r>
              <w:t>State's</w:t>
            </w:r>
            <w:r>
              <w:rPr>
                <w:spacing w:val="-12"/>
              </w:rPr>
              <w:t xml:space="preserve"> </w:t>
            </w:r>
            <w:r>
              <w:t>ability</w:t>
            </w:r>
            <w:r>
              <w:rPr>
                <w:spacing w:val="-19"/>
              </w:rPr>
              <w:t xml:space="preserve"> </w:t>
            </w:r>
            <w:r>
              <w:t>to</w:t>
            </w:r>
            <w:r>
              <w:rPr>
                <w:spacing w:val="-12"/>
              </w:rPr>
              <w:t xml:space="preserve"> </w:t>
            </w:r>
            <w:r>
              <w:t>fully</w:t>
            </w:r>
            <w:r>
              <w:rPr>
                <w:spacing w:val="-18"/>
              </w:rPr>
              <w:t xml:space="preserve"> </w:t>
            </w:r>
            <w:r>
              <w:t>meet</w:t>
            </w:r>
            <w:r>
              <w:rPr>
                <w:spacing w:val="-13"/>
              </w:rPr>
              <w:t xml:space="preserve"> </w:t>
            </w:r>
            <w:r>
              <w:t>its</w:t>
            </w:r>
            <w:r>
              <w:rPr>
                <w:spacing w:val="-14"/>
              </w:rPr>
              <w:t xml:space="preserve"> </w:t>
            </w:r>
            <w:r>
              <w:t>obligations under the mandatory IMO instruments, planned corrective action</w:t>
            </w:r>
            <w:r>
              <w:rPr>
                <w:spacing w:val="-21"/>
              </w:rPr>
              <w:t xml:space="preserve"> </w:t>
            </w:r>
            <w:r>
              <w:t>includes:</w:t>
            </w:r>
          </w:p>
          <w:p w14:paraId="2932568B" w14:textId="77777777" w:rsidR="0009623E" w:rsidRDefault="0009623E">
            <w:pPr>
              <w:pStyle w:val="TableParagraph"/>
              <w:spacing w:before="7"/>
              <w:rPr>
                <w:b/>
                <w:sz w:val="19"/>
              </w:rPr>
            </w:pPr>
          </w:p>
          <w:p w14:paraId="0B2ED58F" w14:textId="77777777" w:rsidR="0009623E" w:rsidRDefault="00F00F55">
            <w:pPr>
              <w:pStyle w:val="TableParagraph"/>
              <w:numPr>
                <w:ilvl w:val="0"/>
                <w:numId w:val="16"/>
              </w:numPr>
              <w:tabs>
                <w:tab w:val="left" w:pos="1549"/>
              </w:tabs>
              <w:spacing w:before="1" w:line="237" w:lineRule="auto"/>
              <w:ind w:right="88"/>
              <w:jc w:val="both"/>
            </w:pPr>
            <w:r>
              <w:rPr>
                <w:spacing w:val="-3"/>
              </w:rPr>
              <w:t xml:space="preserve">Drafting </w:t>
            </w:r>
            <w:r>
              <w:t xml:space="preserve">and </w:t>
            </w:r>
            <w:r>
              <w:rPr>
                <w:spacing w:val="-3"/>
              </w:rPr>
              <w:t xml:space="preserve">implementing </w:t>
            </w:r>
            <w:r>
              <w:t xml:space="preserve">a </w:t>
            </w:r>
            <w:r>
              <w:rPr>
                <w:spacing w:val="-3"/>
              </w:rPr>
              <w:t xml:space="preserve">maritime </w:t>
            </w:r>
            <w:r>
              <w:t xml:space="preserve">safety and </w:t>
            </w:r>
            <w:r>
              <w:rPr>
                <w:spacing w:val="-3"/>
              </w:rPr>
              <w:t xml:space="preserve">marine pollution prevention strategy </w:t>
            </w:r>
            <w:r>
              <w:t xml:space="preserve">based on </w:t>
            </w:r>
            <w:r>
              <w:rPr>
                <w:spacing w:val="-2"/>
              </w:rPr>
              <w:t xml:space="preserve">the </w:t>
            </w:r>
            <w:r>
              <w:rPr>
                <w:spacing w:val="-3"/>
              </w:rPr>
              <w:t xml:space="preserve">mandatory IMO instruments </w:t>
            </w:r>
            <w:r>
              <w:t xml:space="preserve">to </w:t>
            </w:r>
            <w:r>
              <w:rPr>
                <w:spacing w:val="-3"/>
              </w:rPr>
              <w:t xml:space="preserve">which </w:t>
            </w:r>
            <w:r>
              <w:rPr>
                <w:spacing w:val="-2"/>
              </w:rPr>
              <w:t xml:space="preserve">the </w:t>
            </w:r>
            <w:r>
              <w:rPr>
                <w:spacing w:val="-3"/>
              </w:rPr>
              <w:t xml:space="preserve">State </w:t>
            </w:r>
            <w:r>
              <w:t xml:space="preserve">is a </w:t>
            </w:r>
            <w:r>
              <w:rPr>
                <w:spacing w:val="-4"/>
              </w:rPr>
              <w:t xml:space="preserve">Party. </w:t>
            </w:r>
            <w:r>
              <w:t>The</w:t>
            </w:r>
            <w:r>
              <w:rPr>
                <w:spacing w:val="-4"/>
              </w:rPr>
              <w:t xml:space="preserve"> </w:t>
            </w:r>
            <w:r>
              <w:rPr>
                <w:spacing w:val="-3"/>
              </w:rPr>
              <w:t>maritime</w:t>
            </w:r>
            <w:r>
              <w:rPr>
                <w:spacing w:val="-4"/>
              </w:rPr>
              <w:t xml:space="preserve"> </w:t>
            </w:r>
            <w:r>
              <w:rPr>
                <w:spacing w:val="-3"/>
              </w:rPr>
              <w:t>administration will</w:t>
            </w:r>
            <w:r>
              <w:rPr>
                <w:spacing w:val="-6"/>
              </w:rPr>
              <w:t xml:space="preserve"> </w:t>
            </w:r>
            <w:r>
              <w:t>draft</w:t>
            </w:r>
            <w:r>
              <w:rPr>
                <w:spacing w:val="-7"/>
              </w:rPr>
              <w:t xml:space="preserve"> </w:t>
            </w:r>
            <w:r>
              <w:t>and</w:t>
            </w:r>
            <w:r>
              <w:rPr>
                <w:spacing w:val="-6"/>
              </w:rPr>
              <w:t xml:space="preserve"> </w:t>
            </w:r>
            <w:r>
              <w:t>submit</w:t>
            </w:r>
            <w:r>
              <w:rPr>
                <w:spacing w:val="-7"/>
              </w:rPr>
              <w:t xml:space="preserve"> </w:t>
            </w:r>
            <w:r>
              <w:t>for</w:t>
            </w:r>
            <w:r>
              <w:rPr>
                <w:spacing w:val="-8"/>
              </w:rPr>
              <w:t xml:space="preserve"> </w:t>
            </w:r>
            <w:r>
              <w:rPr>
                <w:spacing w:val="-3"/>
              </w:rPr>
              <w:t>approval</w:t>
            </w:r>
            <w:r>
              <w:rPr>
                <w:spacing w:val="-7"/>
              </w:rPr>
              <w:t xml:space="preserve"> </w:t>
            </w:r>
            <w:r>
              <w:t>to</w:t>
            </w:r>
            <w:r>
              <w:rPr>
                <w:spacing w:val="-6"/>
              </w:rPr>
              <w:t xml:space="preserve"> </w:t>
            </w:r>
            <w:r>
              <w:t>the</w:t>
            </w:r>
            <w:r>
              <w:rPr>
                <w:spacing w:val="-6"/>
              </w:rPr>
              <w:t xml:space="preserve"> </w:t>
            </w:r>
            <w:r>
              <w:rPr>
                <w:spacing w:val="-3"/>
              </w:rPr>
              <w:t xml:space="preserve">inter-agency coordination body, </w:t>
            </w:r>
            <w:r>
              <w:t xml:space="preserve">to be </w:t>
            </w:r>
            <w:r>
              <w:rPr>
                <w:spacing w:val="-3"/>
              </w:rPr>
              <w:t xml:space="preserve">established </w:t>
            </w:r>
            <w:r>
              <w:t xml:space="preserve">by </w:t>
            </w:r>
            <w:r>
              <w:rPr>
                <w:spacing w:val="-2"/>
              </w:rPr>
              <w:t xml:space="preserve">the </w:t>
            </w:r>
            <w:r>
              <w:rPr>
                <w:spacing w:val="-3"/>
              </w:rPr>
              <w:t xml:space="preserve">State, </w:t>
            </w:r>
            <w:r>
              <w:t xml:space="preserve">a </w:t>
            </w:r>
            <w:r>
              <w:rPr>
                <w:spacing w:val="-3"/>
              </w:rPr>
              <w:t xml:space="preserve">strategy </w:t>
            </w:r>
            <w:r>
              <w:t xml:space="preserve">for </w:t>
            </w:r>
            <w:r>
              <w:rPr>
                <w:spacing w:val="-3"/>
              </w:rPr>
              <w:t xml:space="preserve">achieving </w:t>
            </w:r>
            <w:r>
              <w:t xml:space="preserve">a high </w:t>
            </w:r>
            <w:r>
              <w:rPr>
                <w:spacing w:val="-3"/>
              </w:rPr>
              <w:t xml:space="preserve">level </w:t>
            </w:r>
            <w:r>
              <w:t xml:space="preserve">of safety of </w:t>
            </w:r>
            <w:r>
              <w:rPr>
                <w:spacing w:val="-3"/>
              </w:rPr>
              <w:t xml:space="preserve">its </w:t>
            </w:r>
            <w:r>
              <w:t xml:space="preserve">ships, as </w:t>
            </w:r>
            <w:r>
              <w:rPr>
                <w:spacing w:val="-3"/>
              </w:rPr>
              <w:t xml:space="preserve">well </w:t>
            </w:r>
            <w:r>
              <w:t xml:space="preserve">as </w:t>
            </w:r>
            <w:r>
              <w:rPr>
                <w:spacing w:val="-3"/>
              </w:rPr>
              <w:t xml:space="preserve">criteria </w:t>
            </w:r>
            <w:r>
              <w:t xml:space="preserve">for assessment of fulfilment of </w:t>
            </w:r>
            <w:r>
              <w:rPr>
                <w:spacing w:val="-2"/>
              </w:rPr>
              <w:t xml:space="preserve">the </w:t>
            </w:r>
            <w:r>
              <w:rPr>
                <w:spacing w:val="-3"/>
              </w:rPr>
              <w:t>obligations</w:t>
            </w:r>
            <w:r>
              <w:rPr>
                <w:spacing w:val="-22"/>
              </w:rPr>
              <w:t xml:space="preserve"> </w:t>
            </w:r>
            <w:r>
              <w:t>under</w:t>
            </w:r>
            <w:r>
              <w:rPr>
                <w:spacing w:val="-24"/>
              </w:rPr>
              <w:t xml:space="preserve"> </w:t>
            </w:r>
            <w:r>
              <w:rPr>
                <w:spacing w:val="-2"/>
              </w:rPr>
              <w:t>the</w:t>
            </w:r>
            <w:r>
              <w:rPr>
                <w:spacing w:val="-23"/>
              </w:rPr>
              <w:t xml:space="preserve"> </w:t>
            </w:r>
            <w:r>
              <w:rPr>
                <w:spacing w:val="-3"/>
              </w:rPr>
              <w:t>mandatory</w:t>
            </w:r>
            <w:r>
              <w:rPr>
                <w:spacing w:val="-29"/>
              </w:rPr>
              <w:t xml:space="preserve"> </w:t>
            </w:r>
            <w:r>
              <w:rPr>
                <w:spacing w:val="-3"/>
              </w:rPr>
              <w:t>IMO</w:t>
            </w:r>
            <w:r>
              <w:rPr>
                <w:spacing w:val="-23"/>
              </w:rPr>
              <w:t xml:space="preserve"> </w:t>
            </w:r>
            <w:r>
              <w:rPr>
                <w:spacing w:val="-3"/>
              </w:rPr>
              <w:t>instruments.</w:t>
            </w:r>
            <w:r>
              <w:rPr>
                <w:spacing w:val="16"/>
              </w:rPr>
              <w:t xml:space="preserve"> </w:t>
            </w:r>
            <w:r>
              <w:t>The</w:t>
            </w:r>
            <w:r>
              <w:rPr>
                <w:spacing w:val="-23"/>
              </w:rPr>
              <w:t xml:space="preserve"> </w:t>
            </w:r>
            <w:r>
              <w:rPr>
                <w:spacing w:val="-3"/>
              </w:rPr>
              <w:t>maritime</w:t>
            </w:r>
            <w:r>
              <w:rPr>
                <w:spacing w:val="-23"/>
              </w:rPr>
              <w:t xml:space="preserve"> </w:t>
            </w:r>
            <w:r>
              <w:rPr>
                <w:spacing w:val="-5"/>
              </w:rPr>
              <w:t>administration</w:t>
            </w:r>
            <w:r>
              <w:rPr>
                <w:spacing w:val="-27"/>
              </w:rPr>
              <w:t xml:space="preserve"> </w:t>
            </w:r>
            <w:r>
              <w:rPr>
                <w:spacing w:val="-5"/>
              </w:rPr>
              <w:t xml:space="preserve">will </w:t>
            </w:r>
            <w:r>
              <w:t xml:space="preserve">also draft and submit to </w:t>
            </w:r>
            <w:r>
              <w:rPr>
                <w:spacing w:val="-2"/>
              </w:rPr>
              <w:t xml:space="preserve">the </w:t>
            </w:r>
            <w:r>
              <w:t xml:space="preserve">Council of </w:t>
            </w:r>
            <w:r>
              <w:rPr>
                <w:spacing w:val="-3"/>
              </w:rPr>
              <w:t xml:space="preserve">Ministers </w:t>
            </w:r>
            <w:r>
              <w:t xml:space="preserve">a </w:t>
            </w:r>
            <w:r>
              <w:rPr>
                <w:spacing w:val="-3"/>
              </w:rPr>
              <w:t xml:space="preserve">report </w:t>
            </w:r>
            <w:r>
              <w:t xml:space="preserve">on </w:t>
            </w:r>
            <w:r>
              <w:rPr>
                <w:spacing w:val="-2"/>
              </w:rPr>
              <w:t xml:space="preserve">the </w:t>
            </w:r>
            <w:r>
              <w:t xml:space="preserve">measures necessary for </w:t>
            </w:r>
            <w:r>
              <w:rPr>
                <w:spacing w:val="-2"/>
              </w:rPr>
              <w:t xml:space="preserve">the </w:t>
            </w:r>
            <w:r>
              <w:rPr>
                <w:spacing w:val="-3"/>
              </w:rPr>
              <w:t xml:space="preserve">provision </w:t>
            </w:r>
            <w:r>
              <w:t xml:space="preserve">of </w:t>
            </w:r>
            <w:r>
              <w:rPr>
                <w:spacing w:val="-2"/>
              </w:rPr>
              <w:t xml:space="preserve">the </w:t>
            </w:r>
            <w:r>
              <w:rPr>
                <w:spacing w:val="-3"/>
              </w:rPr>
              <w:t xml:space="preserve">maritime administration with </w:t>
            </w:r>
            <w:r>
              <w:t xml:space="preserve">adequate </w:t>
            </w:r>
            <w:r>
              <w:rPr>
                <w:spacing w:val="-3"/>
              </w:rPr>
              <w:t xml:space="preserve">administrative capacity, </w:t>
            </w:r>
            <w:r>
              <w:rPr>
                <w:spacing w:val="-2"/>
              </w:rPr>
              <w:t xml:space="preserve">the </w:t>
            </w:r>
            <w:r>
              <w:rPr>
                <w:spacing w:val="-3"/>
              </w:rPr>
              <w:t xml:space="preserve">attraction </w:t>
            </w:r>
            <w:r>
              <w:t xml:space="preserve">of highly </w:t>
            </w:r>
            <w:r>
              <w:rPr>
                <w:spacing w:val="-2"/>
              </w:rPr>
              <w:t xml:space="preserve">qualified </w:t>
            </w:r>
            <w:r>
              <w:t xml:space="preserve">and </w:t>
            </w:r>
            <w:r>
              <w:rPr>
                <w:spacing w:val="-3"/>
              </w:rPr>
              <w:t xml:space="preserve">experienced professionals, </w:t>
            </w:r>
            <w:r>
              <w:t xml:space="preserve">and </w:t>
            </w:r>
            <w:r>
              <w:rPr>
                <w:spacing w:val="-3"/>
              </w:rPr>
              <w:t xml:space="preserve">improvement </w:t>
            </w:r>
            <w:r>
              <w:t xml:space="preserve">of </w:t>
            </w:r>
            <w:r>
              <w:rPr>
                <w:spacing w:val="-3"/>
              </w:rPr>
              <w:t xml:space="preserve">their remuneration. </w:t>
            </w:r>
            <w:r>
              <w:t xml:space="preserve">The deadline for </w:t>
            </w:r>
            <w:r>
              <w:rPr>
                <w:spacing w:val="-2"/>
              </w:rPr>
              <w:t xml:space="preserve">the </w:t>
            </w:r>
            <w:r>
              <w:rPr>
                <w:spacing w:val="-3"/>
              </w:rPr>
              <w:t xml:space="preserve">implementation </w:t>
            </w:r>
            <w:r>
              <w:t xml:space="preserve">of </w:t>
            </w:r>
            <w:r>
              <w:rPr>
                <w:spacing w:val="-3"/>
              </w:rPr>
              <w:t xml:space="preserve">this action </w:t>
            </w:r>
            <w:r>
              <w:t xml:space="preserve">is 1 </w:t>
            </w:r>
            <w:r>
              <w:rPr>
                <w:spacing w:val="-3"/>
              </w:rPr>
              <w:t>May</w:t>
            </w:r>
            <w:r>
              <w:rPr>
                <w:spacing w:val="-36"/>
              </w:rPr>
              <w:t xml:space="preserve"> </w:t>
            </w:r>
            <w:r>
              <w:t>2017.</w:t>
            </w:r>
          </w:p>
          <w:p w14:paraId="1EC3983B" w14:textId="77777777" w:rsidR="0009623E" w:rsidRDefault="0009623E">
            <w:pPr>
              <w:pStyle w:val="TableParagraph"/>
              <w:rPr>
                <w:b/>
                <w:sz w:val="19"/>
              </w:rPr>
            </w:pPr>
          </w:p>
          <w:p w14:paraId="50B3DBA3" w14:textId="77777777" w:rsidR="0009623E" w:rsidRDefault="00F00F55">
            <w:pPr>
              <w:pStyle w:val="TableParagraph"/>
              <w:numPr>
                <w:ilvl w:val="0"/>
                <w:numId w:val="16"/>
              </w:numPr>
              <w:tabs>
                <w:tab w:val="left" w:pos="1549"/>
              </w:tabs>
              <w:spacing w:line="237" w:lineRule="auto"/>
              <w:ind w:right="96"/>
              <w:jc w:val="both"/>
            </w:pPr>
            <w:r>
              <w:t xml:space="preserve">A mechanism will be developed through which the Ministry of Transport will monitor and evaluate the activity of the maritime administration related to </w:t>
            </w:r>
            <w:r>
              <w:rPr>
                <w:spacing w:val="3"/>
              </w:rPr>
              <w:t xml:space="preserve">the </w:t>
            </w:r>
            <w:r>
              <w:t>fulfilment</w:t>
            </w:r>
            <w:r>
              <w:rPr>
                <w:spacing w:val="-20"/>
              </w:rPr>
              <w:t xml:space="preserve"> </w:t>
            </w:r>
            <w:r>
              <w:t>of</w:t>
            </w:r>
            <w:r>
              <w:rPr>
                <w:spacing w:val="-17"/>
              </w:rPr>
              <w:t xml:space="preserve"> </w:t>
            </w:r>
            <w:r>
              <w:t>the</w:t>
            </w:r>
            <w:r>
              <w:rPr>
                <w:spacing w:val="-18"/>
              </w:rPr>
              <w:t xml:space="preserve"> </w:t>
            </w:r>
            <w:r>
              <w:t>obligations</w:t>
            </w:r>
            <w:r>
              <w:rPr>
                <w:spacing w:val="-20"/>
              </w:rPr>
              <w:t xml:space="preserve"> </w:t>
            </w:r>
            <w:r>
              <w:t>under</w:t>
            </w:r>
            <w:r>
              <w:rPr>
                <w:spacing w:val="-22"/>
              </w:rPr>
              <w:t xml:space="preserve"> </w:t>
            </w:r>
            <w:r>
              <w:t>the</w:t>
            </w:r>
            <w:r>
              <w:rPr>
                <w:spacing w:val="-20"/>
              </w:rPr>
              <w:t xml:space="preserve"> </w:t>
            </w:r>
            <w:r>
              <w:t>mandatory</w:t>
            </w:r>
            <w:r>
              <w:rPr>
                <w:spacing w:val="-26"/>
              </w:rPr>
              <w:t xml:space="preserve"> </w:t>
            </w:r>
            <w:r>
              <w:t>IMO</w:t>
            </w:r>
            <w:r>
              <w:rPr>
                <w:spacing w:val="-21"/>
              </w:rPr>
              <w:t xml:space="preserve"> </w:t>
            </w:r>
            <w:r>
              <w:t>instruments.</w:t>
            </w:r>
            <w:r>
              <w:rPr>
                <w:spacing w:val="19"/>
              </w:rPr>
              <w:t xml:space="preserve"> </w:t>
            </w:r>
            <w:r>
              <w:t>The</w:t>
            </w:r>
            <w:r>
              <w:rPr>
                <w:spacing w:val="-20"/>
              </w:rPr>
              <w:t xml:space="preserve"> </w:t>
            </w:r>
            <w:r>
              <w:t>maritime administration will submit an annual report to the Minister of Transport on its assessment</w:t>
            </w:r>
            <w:r>
              <w:rPr>
                <w:spacing w:val="-21"/>
              </w:rPr>
              <w:t xml:space="preserve"> </w:t>
            </w:r>
            <w:r>
              <w:t>of</w:t>
            </w:r>
            <w:r>
              <w:rPr>
                <w:spacing w:val="-18"/>
              </w:rPr>
              <w:t xml:space="preserve"> </w:t>
            </w:r>
            <w:r>
              <w:t>maritime</w:t>
            </w:r>
            <w:r>
              <w:rPr>
                <w:spacing w:val="-19"/>
              </w:rPr>
              <w:t xml:space="preserve"> </w:t>
            </w:r>
            <w:r>
              <w:t>safety</w:t>
            </w:r>
            <w:r>
              <w:rPr>
                <w:spacing w:val="-25"/>
              </w:rPr>
              <w:t xml:space="preserve"> </w:t>
            </w:r>
            <w:r>
              <w:t>and</w:t>
            </w:r>
            <w:r>
              <w:rPr>
                <w:spacing w:val="-23"/>
              </w:rPr>
              <w:t xml:space="preserve"> </w:t>
            </w:r>
            <w:r>
              <w:rPr>
                <w:spacing w:val="-3"/>
              </w:rPr>
              <w:t>protection</w:t>
            </w:r>
            <w:r>
              <w:rPr>
                <w:spacing w:val="-24"/>
              </w:rPr>
              <w:t xml:space="preserve"> </w:t>
            </w:r>
            <w:r>
              <w:t>of</w:t>
            </w:r>
            <w:r>
              <w:rPr>
                <w:spacing w:val="-22"/>
              </w:rPr>
              <w:t xml:space="preserve"> </w:t>
            </w:r>
            <w:r>
              <w:rPr>
                <w:spacing w:val="-2"/>
              </w:rPr>
              <w:t>the</w:t>
            </w:r>
            <w:r>
              <w:rPr>
                <w:spacing w:val="-24"/>
              </w:rPr>
              <w:t xml:space="preserve"> </w:t>
            </w:r>
            <w:r>
              <w:rPr>
                <w:spacing w:val="-3"/>
              </w:rPr>
              <w:t>marine</w:t>
            </w:r>
            <w:r>
              <w:rPr>
                <w:spacing w:val="-23"/>
              </w:rPr>
              <w:t xml:space="preserve"> </w:t>
            </w:r>
            <w:r>
              <w:rPr>
                <w:spacing w:val="-3"/>
              </w:rPr>
              <w:t>environment</w:t>
            </w:r>
            <w:r>
              <w:rPr>
                <w:spacing w:val="-24"/>
              </w:rPr>
              <w:t xml:space="preserve"> </w:t>
            </w:r>
            <w:r>
              <w:rPr>
                <w:spacing w:val="-3"/>
              </w:rPr>
              <w:t xml:space="preserve">activities </w:t>
            </w:r>
            <w:r>
              <w:t>based on approved criteria for their achievement. The report will be drafted in accordance with the form to be approved by the Minister of Transport, and accompanied</w:t>
            </w:r>
            <w:r>
              <w:rPr>
                <w:spacing w:val="-11"/>
              </w:rPr>
              <w:t xml:space="preserve"> </w:t>
            </w:r>
            <w:r>
              <w:t>by</w:t>
            </w:r>
            <w:r>
              <w:rPr>
                <w:spacing w:val="-17"/>
              </w:rPr>
              <w:t xml:space="preserve"> </w:t>
            </w:r>
            <w:r>
              <w:t>proposal</w:t>
            </w:r>
            <w:r>
              <w:rPr>
                <w:spacing w:val="-12"/>
              </w:rPr>
              <w:t xml:space="preserve"> </w:t>
            </w:r>
            <w:r>
              <w:t>for</w:t>
            </w:r>
            <w:r>
              <w:rPr>
                <w:spacing w:val="-12"/>
              </w:rPr>
              <w:t xml:space="preserve"> </w:t>
            </w:r>
            <w:r>
              <w:t>corrective</w:t>
            </w:r>
            <w:r>
              <w:rPr>
                <w:spacing w:val="-13"/>
              </w:rPr>
              <w:t xml:space="preserve"> </w:t>
            </w:r>
            <w:r>
              <w:t>measures.</w:t>
            </w:r>
            <w:r>
              <w:rPr>
                <w:spacing w:val="33"/>
              </w:rPr>
              <w:t xml:space="preserve"> </w:t>
            </w:r>
            <w:r>
              <w:t>The</w:t>
            </w:r>
            <w:r>
              <w:rPr>
                <w:spacing w:val="-13"/>
              </w:rPr>
              <w:t xml:space="preserve"> </w:t>
            </w:r>
            <w:r>
              <w:t>report</w:t>
            </w:r>
            <w:r>
              <w:rPr>
                <w:spacing w:val="-14"/>
              </w:rPr>
              <w:t xml:space="preserve"> </w:t>
            </w:r>
            <w:r>
              <w:t>will</w:t>
            </w:r>
            <w:r>
              <w:rPr>
                <w:spacing w:val="-14"/>
              </w:rPr>
              <w:t xml:space="preserve"> </w:t>
            </w:r>
            <w:r>
              <w:t>be</w:t>
            </w:r>
            <w:r>
              <w:rPr>
                <w:spacing w:val="-13"/>
              </w:rPr>
              <w:t xml:space="preserve"> </w:t>
            </w:r>
            <w:r>
              <w:t>submitted not later than 1 March each year. The deadline for approval of the form of the report is 1 December</w:t>
            </w:r>
            <w:r>
              <w:rPr>
                <w:spacing w:val="-7"/>
              </w:rPr>
              <w:t xml:space="preserve"> </w:t>
            </w:r>
            <w:r>
              <w:t>2017.</w:t>
            </w:r>
          </w:p>
          <w:p w14:paraId="1EFDCBA4" w14:textId="77777777" w:rsidR="0009623E" w:rsidRDefault="0009623E">
            <w:pPr>
              <w:pStyle w:val="TableParagraph"/>
              <w:spacing w:before="6"/>
              <w:rPr>
                <w:b/>
                <w:sz w:val="19"/>
              </w:rPr>
            </w:pPr>
          </w:p>
          <w:p w14:paraId="097A1ABD" w14:textId="77777777" w:rsidR="0009623E" w:rsidRDefault="00F00F55">
            <w:pPr>
              <w:pStyle w:val="TableParagraph"/>
              <w:numPr>
                <w:ilvl w:val="0"/>
                <w:numId w:val="16"/>
              </w:numPr>
              <w:tabs>
                <w:tab w:val="left" w:pos="1549"/>
              </w:tabs>
              <w:spacing w:line="250" w:lineRule="exact"/>
              <w:ind w:right="88"/>
              <w:jc w:val="both"/>
            </w:pPr>
            <w:r>
              <w:t xml:space="preserve">An </w:t>
            </w:r>
            <w:r>
              <w:rPr>
                <w:spacing w:val="-3"/>
              </w:rPr>
              <w:t xml:space="preserve">inter-agency coordination body, </w:t>
            </w:r>
            <w:r>
              <w:t xml:space="preserve">dealing </w:t>
            </w:r>
            <w:r>
              <w:rPr>
                <w:spacing w:val="-3"/>
              </w:rPr>
              <w:t xml:space="preserve">with maritime </w:t>
            </w:r>
            <w:r>
              <w:t xml:space="preserve">safety and </w:t>
            </w:r>
            <w:r>
              <w:rPr>
                <w:spacing w:val="-3"/>
              </w:rPr>
              <w:t>marine pollution</w:t>
            </w:r>
            <w:r>
              <w:rPr>
                <w:spacing w:val="-10"/>
              </w:rPr>
              <w:t xml:space="preserve"> </w:t>
            </w:r>
            <w:r>
              <w:rPr>
                <w:spacing w:val="-3"/>
              </w:rPr>
              <w:t>prevention</w:t>
            </w:r>
            <w:r>
              <w:rPr>
                <w:spacing w:val="-10"/>
              </w:rPr>
              <w:t xml:space="preserve"> </w:t>
            </w:r>
            <w:r>
              <w:t>from</w:t>
            </w:r>
            <w:r>
              <w:rPr>
                <w:spacing w:val="-11"/>
              </w:rPr>
              <w:t xml:space="preserve"> </w:t>
            </w:r>
            <w:r>
              <w:t>ships,</w:t>
            </w:r>
            <w:r>
              <w:rPr>
                <w:spacing w:val="-12"/>
              </w:rPr>
              <w:t xml:space="preserve"> </w:t>
            </w:r>
            <w:r>
              <w:rPr>
                <w:spacing w:val="-3"/>
              </w:rPr>
              <w:t>will</w:t>
            </w:r>
            <w:r>
              <w:rPr>
                <w:spacing w:val="-12"/>
              </w:rPr>
              <w:t xml:space="preserve"> </w:t>
            </w:r>
            <w:r>
              <w:t>be</w:t>
            </w:r>
            <w:r>
              <w:rPr>
                <w:spacing w:val="-10"/>
              </w:rPr>
              <w:t xml:space="preserve"> </w:t>
            </w:r>
            <w:r>
              <w:rPr>
                <w:spacing w:val="-3"/>
              </w:rPr>
              <w:t>established</w:t>
            </w:r>
            <w:r>
              <w:rPr>
                <w:spacing w:val="-10"/>
              </w:rPr>
              <w:t xml:space="preserve"> </w:t>
            </w:r>
            <w:r>
              <w:t>by</w:t>
            </w:r>
            <w:r>
              <w:rPr>
                <w:spacing w:val="-16"/>
              </w:rPr>
              <w:t xml:space="preserve"> </w:t>
            </w:r>
            <w:r>
              <w:t>a</w:t>
            </w:r>
            <w:r>
              <w:rPr>
                <w:spacing w:val="-10"/>
              </w:rPr>
              <w:t xml:space="preserve"> </w:t>
            </w:r>
            <w:r>
              <w:rPr>
                <w:spacing w:val="-3"/>
              </w:rPr>
              <w:t>government</w:t>
            </w:r>
            <w:r>
              <w:rPr>
                <w:spacing w:val="-14"/>
              </w:rPr>
              <w:t xml:space="preserve"> </w:t>
            </w:r>
            <w:r>
              <w:t>decree.</w:t>
            </w:r>
            <w:r>
              <w:rPr>
                <w:spacing w:val="37"/>
              </w:rPr>
              <w:t xml:space="preserve"> </w:t>
            </w:r>
            <w:r>
              <w:t xml:space="preserve">The </w:t>
            </w:r>
            <w:r>
              <w:rPr>
                <w:spacing w:val="-3"/>
              </w:rPr>
              <w:t xml:space="preserve">inter-agency coordination body, which will report </w:t>
            </w:r>
            <w:r>
              <w:t xml:space="preserve">to </w:t>
            </w:r>
            <w:r>
              <w:rPr>
                <w:spacing w:val="-2"/>
              </w:rPr>
              <w:t xml:space="preserve">the </w:t>
            </w:r>
            <w:r>
              <w:rPr>
                <w:spacing w:val="-3"/>
              </w:rPr>
              <w:t xml:space="preserve">Minister </w:t>
            </w:r>
            <w:r>
              <w:t xml:space="preserve">of </w:t>
            </w:r>
            <w:r>
              <w:rPr>
                <w:spacing w:val="-3"/>
              </w:rPr>
              <w:t>Transport, will comprise</w:t>
            </w:r>
            <w:r>
              <w:rPr>
                <w:spacing w:val="-23"/>
              </w:rPr>
              <w:t xml:space="preserve"> </w:t>
            </w:r>
            <w:r>
              <w:rPr>
                <w:spacing w:val="-2"/>
              </w:rPr>
              <w:t>deputy</w:t>
            </w:r>
            <w:r>
              <w:rPr>
                <w:spacing w:val="-28"/>
              </w:rPr>
              <w:t xml:space="preserve"> </w:t>
            </w:r>
            <w:r>
              <w:rPr>
                <w:spacing w:val="-3"/>
              </w:rPr>
              <w:t>ministers</w:t>
            </w:r>
            <w:r>
              <w:rPr>
                <w:spacing w:val="-21"/>
              </w:rPr>
              <w:t xml:space="preserve"> </w:t>
            </w:r>
            <w:r>
              <w:t>of</w:t>
            </w:r>
            <w:r>
              <w:rPr>
                <w:spacing w:val="-22"/>
              </w:rPr>
              <w:t xml:space="preserve"> </w:t>
            </w:r>
            <w:r>
              <w:rPr>
                <w:spacing w:val="-2"/>
              </w:rPr>
              <w:t>the</w:t>
            </w:r>
            <w:r>
              <w:rPr>
                <w:spacing w:val="-22"/>
              </w:rPr>
              <w:t xml:space="preserve"> </w:t>
            </w:r>
            <w:r>
              <w:rPr>
                <w:spacing w:val="-3"/>
              </w:rPr>
              <w:t>ministries</w:t>
            </w:r>
            <w:r>
              <w:rPr>
                <w:spacing w:val="-21"/>
              </w:rPr>
              <w:t xml:space="preserve"> </w:t>
            </w:r>
            <w:r>
              <w:rPr>
                <w:spacing w:val="-3"/>
              </w:rPr>
              <w:t>involved</w:t>
            </w:r>
            <w:r>
              <w:rPr>
                <w:spacing w:val="-22"/>
              </w:rPr>
              <w:t xml:space="preserve"> </w:t>
            </w:r>
            <w:r>
              <w:rPr>
                <w:spacing w:val="-3"/>
              </w:rPr>
              <w:t>and</w:t>
            </w:r>
            <w:r>
              <w:rPr>
                <w:spacing w:val="-27"/>
              </w:rPr>
              <w:t xml:space="preserve"> </w:t>
            </w:r>
            <w:r>
              <w:rPr>
                <w:spacing w:val="-5"/>
              </w:rPr>
              <w:t>will</w:t>
            </w:r>
            <w:r>
              <w:rPr>
                <w:spacing w:val="-28"/>
              </w:rPr>
              <w:t xml:space="preserve"> </w:t>
            </w:r>
            <w:r>
              <w:rPr>
                <w:spacing w:val="-4"/>
              </w:rPr>
              <w:t>carry</w:t>
            </w:r>
            <w:r>
              <w:rPr>
                <w:spacing w:val="-32"/>
              </w:rPr>
              <w:t xml:space="preserve"> </w:t>
            </w:r>
            <w:r>
              <w:rPr>
                <w:spacing w:val="-3"/>
              </w:rPr>
              <w:t>out</w:t>
            </w:r>
            <w:r>
              <w:rPr>
                <w:spacing w:val="-28"/>
              </w:rPr>
              <w:t xml:space="preserve"> </w:t>
            </w:r>
            <w:r>
              <w:rPr>
                <w:spacing w:val="-5"/>
              </w:rPr>
              <w:t xml:space="preserve">consultations, </w:t>
            </w:r>
            <w:r>
              <w:rPr>
                <w:spacing w:val="-3"/>
              </w:rPr>
              <w:t xml:space="preserve">coordination </w:t>
            </w:r>
            <w:r>
              <w:t xml:space="preserve">and </w:t>
            </w:r>
            <w:r>
              <w:rPr>
                <w:spacing w:val="-3"/>
              </w:rPr>
              <w:t xml:space="preserve">cooperation between </w:t>
            </w:r>
            <w:r>
              <w:rPr>
                <w:spacing w:val="-2"/>
              </w:rPr>
              <w:t xml:space="preserve">the </w:t>
            </w:r>
            <w:r>
              <w:t xml:space="preserve">legal </w:t>
            </w:r>
            <w:r>
              <w:rPr>
                <w:spacing w:val="-3"/>
              </w:rPr>
              <w:t xml:space="preserve">entities </w:t>
            </w:r>
            <w:r>
              <w:t xml:space="preserve">and </w:t>
            </w:r>
            <w:r>
              <w:rPr>
                <w:spacing w:val="-3"/>
              </w:rPr>
              <w:t xml:space="preserve">natural </w:t>
            </w:r>
            <w:r>
              <w:t xml:space="preserve">persons engaged in </w:t>
            </w:r>
            <w:r>
              <w:rPr>
                <w:spacing w:val="-2"/>
              </w:rPr>
              <w:t xml:space="preserve">the </w:t>
            </w:r>
            <w:r>
              <w:rPr>
                <w:spacing w:val="-3"/>
              </w:rPr>
              <w:t xml:space="preserve">implementation </w:t>
            </w:r>
            <w:r>
              <w:t xml:space="preserve">of </w:t>
            </w:r>
            <w:r>
              <w:rPr>
                <w:spacing w:val="-3"/>
              </w:rPr>
              <w:t xml:space="preserve">mandatory IMO instruments. </w:t>
            </w:r>
            <w:r>
              <w:t>The</w:t>
            </w:r>
            <w:r>
              <w:rPr>
                <w:spacing w:val="-10"/>
              </w:rPr>
              <w:t xml:space="preserve"> </w:t>
            </w:r>
            <w:r>
              <w:rPr>
                <w:spacing w:val="-3"/>
              </w:rPr>
              <w:t>inter-agency</w:t>
            </w:r>
          </w:p>
        </w:tc>
      </w:tr>
    </w:tbl>
    <w:p w14:paraId="0B77CDB1" w14:textId="77777777" w:rsidR="0009623E" w:rsidRDefault="0009623E">
      <w:pPr>
        <w:spacing w:line="250" w:lineRule="exact"/>
        <w:jc w:val="both"/>
        <w:sectPr w:rsidR="0009623E">
          <w:headerReference w:type="default" r:id="rId113"/>
          <w:footerReference w:type="default" r:id="rId114"/>
          <w:pgSz w:w="11910" w:h="16840"/>
          <w:pgMar w:top="1380" w:right="860" w:bottom="1000" w:left="760" w:header="856" w:footer="803" w:gutter="0"/>
          <w:cols w:space="720"/>
        </w:sectPr>
      </w:pPr>
    </w:p>
    <w:p w14:paraId="0E1AC1D7" w14:textId="77777777" w:rsidR="0009623E" w:rsidRDefault="006570BA">
      <w:pPr>
        <w:pStyle w:val="BodyText"/>
        <w:spacing w:line="20" w:lineRule="exact"/>
        <w:ind w:left="625"/>
        <w:rPr>
          <w:sz w:val="2"/>
        </w:rPr>
      </w:pPr>
      <w:r>
        <w:lastRenderedPageBreak/>
        <w:pict w14:anchorId="4D7F7618">
          <v:line id="_x0000_s1057" style="position:absolute;left:0;text-align:left;z-index:-257599488;mso-position-horizontal-relative:page;mso-position-vertical-relative:page" from="92.05pt,306.55pt" to="386.7pt,306.55pt" strokeweight=".48pt">
            <w10:wrap anchorx="page" anchory="page"/>
          </v:line>
        </w:pict>
      </w:r>
      <w:r>
        <w:pict w14:anchorId="2DE26756">
          <v:rect id="_x0000_s1056" style="position:absolute;left:0;text-align:left;margin-left:1in;margin-top:359.1pt;width:10.2pt;height:10.2pt;z-index:-257598464;mso-position-horizontal-relative:page;mso-position-vertical-relative:page" filled="f" strokeweight=".72pt">
            <w10:wrap anchorx="page" anchory="page"/>
          </v:rect>
        </w:pict>
      </w:r>
      <w:r>
        <w:pict w14:anchorId="61A3284E">
          <v:rect id="_x0000_s1055" style="position:absolute;left:0;text-align:left;margin-left:309.75pt;margin-top:359.1pt;width:10.2pt;height:10.2pt;z-index:-257597440;mso-position-horizontal-relative:page;mso-position-vertical-relative:page" filled="f" strokeweight=".72pt">
            <w10:wrap anchorx="page" anchory="page"/>
          </v:rect>
        </w:pict>
      </w:r>
      <w:r>
        <w:pict w14:anchorId="4B4E1EEA">
          <v:rect id="_x0000_s1054" style="position:absolute;left:0;text-align:left;margin-left:125.05pt;margin-top:402.75pt;width:10.2pt;height:10.2pt;z-index:-257596416;mso-position-horizontal-relative:page;mso-position-vertical-relative:page" filled="f" strokeweight=".72pt">
            <w10:wrap anchorx="page" anchory="page"/>
          </v:rect>
        </w:pict>
      </w:r>
      <w:r>
        <w:pict w14:anchorId="0F04C40A">
          <v:group id="_x0000_s1040" style="position:absolute;left:0;text-align:left;margin-left:65.3pt;margin-top:266.55pt;width:465.6pt;height:178.6pt;z-index:-257595392;mso-position-horizontal-relative:page;mso-position-vertical-relative:page" coordorigin="1306,5331" coordsize="9312,3572">
            <v:line id="_x0000_s1053" style="position:absolute" from="1310,5331" to="1310,8893" strokeweight=".48pt"/>
            <v:rect id="_x0000_s1052" style="position:absolute;left:1305;top:8893;width:10;height:10" fillcolor="black" stroked="f"/>
            <v:line id="_x0000_s1051" style="position:absolute" from="1315,8898" to="2372,8898" strokeweight=".48pt"/>
            <v:rect id="_x0000_s1050" style="position:absolute;left:2357;top:8893;width:10;height:10" fillcolor="black" stroked="f"/>
            <v:line id="_x0000_s1049" style="position:absolute" from="2367,8898" to="2842,8898" strokeweight=".48pt"/>
            <v:rect id="_x0000_s1048" style="position:absolute;left:2827;top:8893;width:10;height:10" fillcolor="black" stroked="f"/>
            <v:line id="_x0000_s1047" style="position:absolute" from="2837,8898" to="6267,8898" strokeweight=".48pt"/>
            <v:rect id="_x0000_s1046" style="position:absolute;left:6253;top:8893;width:10;height:10" fillcolor="black" stroked="f"/>
            <v:line id="_x0000_s1045" style="position:absolute" from="6263,8898" to="6594,8898" strokeweight=".48pt"/>
            <v:rect id="_x0000_s1044" style="position:absolute;left:6579;top:8893;width:10;height:10" fillcolor="black" stroked="f"/>
            <v:line id="_x0000_s1043" style="position:absolute" from="6589,8898" to="10608,8898" strokeweight=".48pt"/>
            <v:line id="_x0000_s1042" style="position:absolute" from="10612,5331" to="10612,8893" strokeweight=".16936mm"/>
            <v:rect id="_x0000_s1041" style="position:absolute;left:10607;top:8893;width:10;height:10" fillcolor="black" stroked="f"/>
            <w10:wrap anchorx="page" anchory="page"/>
          </v:group>
        </w:pict>
      </w:r>
      <w:r>
        <w:rPr>
          <w:sz w:val="2"/>
        </w:rPr>
      </w:r>
      <w:r>
        <w:rPr>
          <w:sz w:val="2"/>
        </w:rPr>
        <w:pict w14:anchorId="14AB00F4">
          <v:group id="_x0000_s1038" style="width:456.45pt;height:.5pt;mso-position-horizontal-relative:char;mso-position-vertical-relative:line" coordsize="9129,10">
            <o:lock v:ext="edit" rotation="t" position="t"/>
            <v:line id="_x0000_s1039" style="position:absolute" from="0,5" to="9129,5" strokeweight=".48pt"/>
            <w10:anchorlock/>
          </v:group>
        </w:pict>
      </w:r>
    </w:p>
    <w:p w14:paraId="338B13F9" w14:textId="77777777" w:rsidR="0009623E" w:rsidRDefault="0009623E">
      <w:pPr>
        <w:pStyle w:val="BodyText"/>
        <w:spacing w:before="7"/>
        <w:rPr>
          <w:b/>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3D4E2A3E" w14:textId="77777777">
        <w:trPr>
          <w:trHeight w:val="2745"/>
        </w:trPr>
        <w:tc>
          <w:tcPr>
            <w:tcW w:w="9302" w:type="dxa"/>
          </w:tcPr>
          <w:p w14:paraId="7989FA24" w14:textId="77777777" w:rsidR="0009623E" w:rsidRDefault="00F00F55">
            <w:pPr>
              <w:pStyle w:val="TableParagraph"/>
              <w:spacing w:line="237" w:lineRule="auto"/>
              <w:ind w:left="1548" w:right="92"/>
              <w:jc w:val="both"/>
            </w:pPr>
            <w:r>
              <w:rPr>
                <w:spacing w:val="-3"/>
              </w:rPr>
              <w:t xml:space="preserve">coordination </w:t>
            </w:r>
            <w:r>
              <w:t xml:space="preserve">body </w:t>
            </w:r>
            <w:r>
              <w:rPr>
                <w:spacing w:val="-3"/>
              </w:rPr>
              <w:t xml:space="preserve">will </w:t>
            </w:r>
            <w:r>
              <w:t xml:space="preserve">be tasked to </w:t>
            </w:r>
            <w:r>
              <w:rPr>
                <w:spacing w:val="-3"/>
              </w:rPr>
              <w:t xml:space="preserve">approve </w:t>
            </w:r>
            <w:r>
              <w:rPr>
                <w:spacing w:val="-2"/>
              </w:rPr>
              <w:t xml:space="preserve">the </w:t>
            </w:r>
            <w:r>
              <w:rPr>
                <w:spacing w:val="-3"/>
              </w:rPr>
              <w:t xml:space="preserve">strategy </w:t>
            </w:r>
            <w:r>
              <w:t xml:space="preserve">for </w:t>
            </w:r>
            <w:r>
              <w:rPr>
                <w:spacing w:val="-3"/>
              </w:rPr>
              <w:t xml:space="preserve">maritime </w:t>
            </w:r>
            <w:r>
              <w:t xml:space="preserve">safety and </w:t>
            </w:r>
            <w:r>
              <w:rPr>
                <w:spacing w:val="-3"/>
              </w:rPr>
              <w:t xml:space="preserve">marine environment protection; monitor </w:t>
            </w:r>
            <w:r>
              <w:t xml:space="preserve">and </w:t>
            </w:r>
            <w:r>
              <w:rPr>
                <w:spacing w:val="-3"/>
              </w:rPr>
              <w:t xml:space="preserve">coordinate </w:t>
            </w:r>
            <w:r>
              <w:rPr>
                <w:spacing w:val="-2"/>
              </w:rPr>
              <w:t xml:space="preserve">the </w:t>
            </w:r>
            <w:r>
              <w:rPr>
                <w:spacing w:val="-3"/>
              </w:rPr>
              <w:t xml:space="preserve">activities </w:t>
            </w:r>
            <w:r>
              <w:t xml:space="preserve">of </w:t>
            </w:r>
            <w:r>
              <w:rPr>
                <w:spacing w:val="-2"/>
              </w:rPr>
              <w:t xml:space="preserve">the </w:t>
            </w:r>
            <w:r>
              <w:rPr>
                <w:spacing w:val="-3"/>
              </w:rPr>
              <w:t>institutions</w:t>
            </w:r>
            <w:r>
              <w:rPr>
                <w:spacing w:val="-22"/>
              </w:rPr>
              <w:t xml:space="preserve"> </w:t>
            </w:r>
            <w:r>
              <w:rPr>
                <w:spacing w:val="-3"/>
              </w:rPr>
              <w:t>involved</w:t>
            </w:r>
            <w:r>
              <w:rPr>
                <w:spacing w:val="-23"/>
              </w:rPr>
              <w:t xml:space="preserve"> </w:t>
            </w:r>
            <w:r>
              <w:t>in</w:t>
            </w:r>
            <w:r>
              <w:rPr>
                <w:spacing w:val="-22"/>
              </w:rPr>
              <w:t xml:space="preserve"> </w:t>
            </w:r>
            <w:r>
              <w:rPr>
                <w:spacing w:val="-3"/>
              </w:rPr>
              <w:t>fulfilling</w:t>
            </w:r>
            <w:r>
              <w:rPr>
                <w:spacing w:val="-23"/>
              </w:rPr>
              <w:t xml:space="preserve"> </w:t>
            </w:r>
            <w:r>
              <w:rPr>
                <w:spacing w:val="-2"/>
              </w:rPr>
              <w:t>the</w:t>
            </w:r>
            <w:r>
              <w:rPr>
                <w:spacing w:val="-22"/>
              </w:rPr>
              <w:t xml:space="preserve"> </w:t>
            </w:r>
            <w:r>
              <w:rPr>
                <w:spacing w:val="-3"/>
              </w:rPr>
              <w:t>obligations</w:t>
            </w:r>
            <w:r>
              <w:rPr>
                <w:spacing w:val="-22"/>
              </w:rPr>
              <w:t xml:space="preserve"> </w:t>
            </w:r>
            <w:r>
              <w:t>under</w:t>
            </w:r>
            <w:r>
              <w:rPr>
                <w:spacing w:val="-23"/>
              </w:rPr>
              <w:t xml:space="preserve"> </w:t>
            </w:r>
            <w:r>
              <w:rPr>
                <w:spacing w:val="-2"/>
              </w:rPr>
              <w:t>the</w:t>
            </w:r>
            <w:r>
              <w:rPr>
                <w:spacing w:val="-23"/>
              </w:rPr>
              <w:t xml:space="preserve"> </w:t>
            </w:r>
            <w:r>
              <w:rPr>
                <w:spacing w:val="-3"/>
              </w:rPr>
              <w:t>respective</w:t>
            </w:r>
            <w:r>
              <w:rPr>
                <w:spacing w:val="-22"/>
              </w:rPr>
              <w:t xml:space="preserve"> </w:t>
            </w:r>
            <w:r>
              <w:rPr>
                <w:spacing w:val="-3"/>
              </w:rPr>
              <w:t>mandatory</w:t>
            </w:r>
            <w:r>
              <w:rPr>
                <w:spacing w:val="-29"/>
              </w:rPr>
              <w:t xml:space="preserve"> </w:t>
            </w:r>
            <w:r>
              <w:rPr>
                <w:spacing w:val="-3"/>
              </w:rPr>
              <w:t>IMO instruments.</w:t>
            </w:r>
            <w:r>
              <w:rPr>
                <w:spacing w:val="18"/>
              </w:rPr>
              <w:t xml:space="preserve"> </w:t>
            </w:r>
            <w:r>
              <w:t>The</w:t>
            </w:r>
            <w:r>
              <w:rPr>
                <w:spacing w:val="-22"/>
              </w:rPr>
              <w:t xml:space="preserve"> </w:t>
            </w:r>
            <w:r>
              <w:rPr>
                <w:spacing w:val="-3"/>
              </w:rPr>
              <w:t>inter-agency</w:t>
            </w:r>
            <w:r>
              <w:rPr>
                <w:spacing w:val="-29"/>
              </w:rPr>
              <w:t xml:space="preserve"> </w:t>
            </w:r>
            <w:r>
              <w:rPr>
                <w:spacing w:val="-3"/>
              </w:rPr>
              <w:t>coordination</w:t>
            </w:r>
            <w:r>
              <w:rPr>
                <w:spacing w:val="-22"/>
              </w:rPr>
              <w:t xml:space="preserve"> </w:t>
            </w:r>
            <w:r>
              <w:t>body</w:t>
            </w:r>
            <w:r>
              <w:rPr>
                <w:spacing w:val="-29"/>
              </w:rPr>
              <w:t xml:space="preserve"> </w:t>
            </w:r>
            <w:r>
              <w:rPr>
                <w:spacing w:val="-3"/>
              </w:rPr>
              <w:t>will</w:t>
            </w:r>
            <w:r>
              <w:rPr>
                <w:spacing w:val="-23"/>
              </w:rPr>
              <w:t xml:space="preserve"> </w:t>
            </w:r>
            <w:r>
              <w:rPr>
                <w:spacing w:val="-3"/>
              </w:rPr>
              <w:t>draft</w:t>
            </w:r>
            <w:r>
              <w:rPr>
                <w:spacing w:val="-27"/>
              </w:rPr>
              <w:t xml:space="preserve"> </w:t>
            </w:r>
            <w:r>
              <w:rPr>
                <w:spacing w:val="-5"/>
              </w:rPr>
              <w:t>mandatory</w:t>
            </w:r>
            <w:r>
              <w:rPr>
                <w:spacing w:val="-33"/>
              </w:rPr>
              <w:t xml:space="preserve"> </w:t>
            </w:r>
            <w:r>
              <w:rPr>
                <w:spacing w:val="-5"/>
              </w:rPr>
              <w:t>guidelines</w:t>
            </w:r>
            <w:r>
              <w:rPr>
                <w:spacing w:val="-25"/>
              </w:rPr>
              <w:t xml:space="preserve"> </w:t>
            </w:r>
            <w:r>
              <w:rPr>
                <w:spacing w:val="-3"/>
              </w:rPr>
              <w:t xml:space="preserve">for </w:t>
            </w:r>
            <w:r>
              <w:rPr>
                <w:spacing w:val="-2"/>
              </w:rPr>
              <w:t>the</w:t>
            </w:r>
            <w:r>
              <w:rPr>
                <w:spacing w:val="-27"/>
              </w:rPr>
              <w:t xml:space="preserve"> </w:t>
            </w:r>
            <w:r>
              <w:rPr>
                <w:spacing w:val="-3"/>
              </w:rPr>
              <w:t>respective</w:t>
            </w:r>
            <w:r>
              <w:rPr>
                <w:spacing w:val="-26"/>
              </w:rPr>
              <w:t xml:space="preserve"> </w:t>
            </w:r>
            <w:r>
              <w:rPr>
                <w:spacing w:val="-3"/>
              </w:rPr>
              <w:t>institutions,</w:t>
            </w:r>
            <w:r>
              <w:rPr>
                <w:spacing w:val="-28"/>
              </w:rPr>
              <w:t xml:space="preserve"> </w:t>
            </w:r>
            <w:r>
              <w:t>based</w:t>
            </w:r>
            <w:r>
              <w:rPr>
                <w:spacing w:val="-26"/>
              </w:rPr>
              <w:t xml:space="preserve"> </w:t>
            </w:r>
            <w:r>
              <w:t>on</w:t>
            </w:r>
            <w:r>
              <w:rPr>
                <w:spacing w:val="-27"/>
              </w:rPr>
              <w:t xml:space="preserve"> </w:t>
            </w:r>
            <w:r>
              <w:rPr>
                <w:spacing w:val="-2"/>
              </w:rPr>
              <w:t>the</w:t>
            </w:r>
            <w:r>
              <w:rPr>
                <w:spacing w:val="-26"/>
              </w:rPr>
              <w:t xml:space="preserve"> </w:t>
            </w:r>
            <w:r>
              <w:t>assessment</w:t>
            </w:r>
            <w:r>
              <w:rPr>
                <w:spacing w:val="-27"/>
              </w:rPr>
              <w:t xml:space="preserve"> </w:t>
            </w:r>
            <w:r>
              <w:t>of</w:t>
            </w:r>
            <w:r>
              <w:rPr>
                <w:spacing w:val="-26"/>
              </w:rPr>
              <w:t xml:space="preserve"> </w:t>
            </w:r>
            <w:r>
              <w:rPr>
                <w:spacing w:val="-3"/>
              </w:rPr>
              <w:t>maritime</w:t>
            </w:r>
            <w:r>
              <w:rPr>
                <w:spacing w:val="-26"/>
              </w:rPr>
              <w:t xml:space="preserve"> </w:t>
            </w:r>
            <w:r>
              <w:t>safety</w:t>
            </w:r>
            <w:r>
              <w:rPr>
                <w:spacing w:val="-33"/>
              </w:rPr>
              <w:t xml:space="preserve"> </w:t>
            </w:r>
            <w:r>
              <w:rPr>
                <w:spacing w:val="-2"/>
              </w:rPr>
              <w:t>and</w:t>
            </w:r>
            <w:r>
              <w:rPr>
                <w:spacing w:val="-30"/>
              </w:rPr>
              <w:t xml:space="preserve"> </w:t>
            </w:r>
            <w:r>
              <w:rPr>
                <w:spacing w:val="-5"/>
              </w:rPr>
              <w:t xml:space="preserve">marine </w:t>
            </w:r>
            <w:r>
              <w:rPr>
                <w:spacing w:val="-3"/>
              </w:rPr>
              <w:t xml:space="preserve">environment protection activities </w:t>
            </w:r>
            <w:r>
              <w:t xml:space="preserve">aiming at </w:t>
            </w:r>
            <w:r>
              <w:rPr>
                <w:spacing w:val="-3"/>
              </w:rPr>
              <w:t xml:space="preserve">improving </w:t>
            </w:r>
            <w:r>
              <w:rPr>
                <w:spacing w:val="-2"/>
              </w:rPr>
              <w:t xml:space="preserve">the </w:t>
            </w:r>
            <w:r>
              <w:rPr>
                <w:spacing w:val="-3"/>
              </w:rPr>
              <w:t xml:space="preserve">performance </w:t>
            </w:r>
            <w:r>
              <w:t xml:space="preserve">of these </w:t>
            </w:r>
            <w:r>
              <w:rPr>
                <w:spacing w:val="-3"/>
              </w:rPr>
              <w:t>institutions.</w:t>
            </w:r>
            <w:r>
              <w:rPr>
                <w:spacing w:val="11"/>
              </w:rPr>
              <w:t xml:space="preserve"> </w:t>
            </w:r>
            <w:r>
              <w:t>It</w:t>
            </w:r>
            <w:r>
              <w:rPr>
                <w:spacing w:val="-27"/>
              </w:rPr>
              <w:t xml:space="preserve"> </w:t>
            </w:r>
            <w:r>
              <w:rPr>
                <w:spacing w:val="-3"/>
              </w:rPr>
              <w:t>will</w:t>
            </w:r>
            <w:r>
              <w:rPr>
                <w:spacing w:val="-26"/>
              </w:rPr>
              <w:t xml:space="preserve"> </w:t>
            </w:r>
            <w:r>
              <w:t>also</w:t>
            </w:r>
            <w:r>
              <w:rPr>
                <w:spacing w:val="-25"/>
              </w:rPr>
              <w:t xml:space="preserve"> </w:t>
            </w:r>
            <w:r>
              <w:t>draft</w:t>
            </w:r>
            <w:r>
              <w:rPr>
                <w:spacing w:val="-26"/>
              </w:rPr>
              <w:t xml:space="preserve"> </w:t>
            </w:r>
            <w:r>
              <w:t>and</w:t>
            </w:r>
            <w:r>
              <w:rPr>
                <w:spacing w:val="-26"/>
              </w:rPr>
              <w:t xml:space="preserve"> </w:t>
            </w:r>
            <w:r>
              <w:t>enforce</w:t>
            </w:r>
            <w:r>
              <w:rPr>
                <w:spacing w:val="-25"/>
              </w:rPr>
              <w:t xml:space="preserve"> </w:t>
            </w:r>
            <w:r>
              <w:t>a</w:t>
            </w:r>
            <w:r>
              <w:rPr>
                <w:spacing w:val="-26"/>
              </w:rPr>
              <w:t xml:space="preserve"> </w:t>
            </w:r>
            <w:r>
              <w:rPr>
                <w:spacing w:val="-3"/>
              </w:rPr>
              <w:t>mechanism</w:t>
            </w:r>
            <w:r>
              <w:rPr>
                <w:spacing w:val="-29"/>
              </w:rPr>
              <w:t xml:space="preserve"> </w:t>
            </w:r>
            <w:r>
              <w:rPr>
                <w:spacing w:val="-3"/>
              </w:rPr>
              <w:t>for</w:t>
            </w:r>
            <w:r>
              <w:rPr>
                <w:spacing w:val="-31"/>
              </w:rPr>
              <w:t xml:space="preserve"> </w:t>
            </w:r>
            <w:r>
              <w:rPr>
                <w:spacing w:val="-5"/>
              </w:rPr>
              <w:t>incorporation</w:t>
            </w:r>
            <w:r>
              <w:rPr>
                <w:spacing w:val="-30"/>
              </w:rPr>
              <w:t xml:space="preserve"> </w:t>
            </w:r>
            <w:r>
              <w:rPr>
                <w:spacing w:val="-4"/>
              </w:rPr>
              <w:t>into</w:t>
            </w:r>
            <w:r>
              <w:rPr>
                <w:spacing w:val="-29"/>
              </w:rPr>
              <w:t xml:space="preserve"> </w:t>
            </w:r>
            <w:r>
              <w:rPr>
                <w:spacing w:val="-4"/>
              </w:rPr>
              <w:t xml:space="preserve">national </w:t>
            </w:r>
            <w:r>
              <w:rPr>
                <w:spacing w:val="-3"/>
              </w:rPr>
              <w:t>legislation</w:t>
            </w:r>
            <w:r>
              <w:rPr>
                <w:spacing w:val="-25"/>
              </w:rPr>
              <w:t xml:space="preserve"> </w:t>
            </w:r>
            <w:r>
              <w:t>of</w:t>
            </w:r>
            <w:r>
              <w:rPr>
                <w:spacing w:val="-24"/>
              </w:rPr>
              <w:t xml:space="preserve"> </w:t>
            </w:r>
            <w:r>
              <w:t>all</w:t>
            </w:r>
            <w:r>
              <w:rPr>
                <w:spacing w:val="-26"/>
              </w:rPr>
              <w:t xml:space="preserve"> </w:t>
            </w:r>
            <w:r>
              <w:t>amendments</w:t>
            </w:r>
            <w:r>
              <w:rPr>
                <w:spacing w:val="-23"/>
              </w:rPr>
              <w:t xml:space="preserve"> </w:t>
            </w:r>
            <w:r>
              <w:t>to</w:t>
            </w:r>
            <w:r>
              <w:rPr>
                <w:spacing w:val="-25"/>
              </w:rPr>
              <w:t xml:space="preserve"> </w:t>
            </w:r>
            <w:r>
              <w:rPr>
                <w:spacing w:val="-2"/>
              </w:rPr>
              <w:t>the</w:t>
            </w:r>
            <w:r>
              <w:rPr>
                <w:spacing w:val="-25"/>
              </w:rPr>
              <w:t xml:space="preserve"> </w:t>
            </w:r>
            <w:r>
              <w:rPr>
                <w:spacing w:val="-4"/>
              </w:rPr>
              <w:t>applicable</w:t>
            </w:r>
            <w:r>
              <w:rPr>
                <w:spacing w:val="-29"/>
              </w:rPr>
              <w:t xml:space="preserve"> </w:t>
            </w:r>
            <w:r>
              <w:rPr>
                <w:spacing w:val="-5"/>
              </w:rPr>
              <w:t>mandatory</w:t>
            </w:r>
            <w:r>
              <w:rPr>
                <w:spacing w:val="-34"/>
              </w:rPr>
              <w:t xml:space="preserve"> </w:t>
            </w:r>
            <w:r>
              <w:rPr>
                <w:spacing w:val="-5"/>
              </w:rPr>
              <w:t>IMO</w:t>
            </w:r>
            <w:r>
              <w:rPr>
                <w:spacing w:val="-30"/>
              </w:rPr>
              <w:t xml:space="preserve"> </w:t>
            </w:r>
            <w:r>
              <w:rPr>
                <w:spacing w:val="-5"/>
              </w:rPr>
              <w:t>instruments</w:t>
            </w:r>
            <w:r>
              <w:rPr>
                <w:spacing w:val="-28"/>
              </w:rPr>
              <w:t xml:space="preserve"> </w:t>
            </w:r>
            <w:r>
              <w:rPr>
                <w:spacing w:val="-3"/>
              </w:rPr>
              <w:t>to</w:t>
            </w:r>
            <w:r>
              <w:rPr>
                <w:spacing w:val="-29"/>
              </w:rPr>
              <w:t xml:space="preserve"> </w:t>
            </w:r>
            <w:r>
              <w:rPr>
                <w:spacing w:val="-5"/>
              </w:rPr>
              <w:t xml:space="preserve">which </w:t>
            </w:r>
            <w:r>
              <w:rPr>
                <w:spacing w:val="-2"/>
              </w:rPr>
              <w:t>the</w:t>
            </w:r>
            <w:r>
              <w:rPr>
                <w:spacing w:val="-22"/>
              </w:rPr>
              <w:t xml:space="preserve"> </w:t>
            </w:r>
            <w:r>
              <w:rPr>
                <w:spacing w:val="-3"/>
              </w:rPr>
              <w:t>State</w:t>
            </w:r>
            <w:r>
              <w:rPr>
                <w:spacing w:val="-21"/>
              </w:rPr>
              <w:t xml:space="preserve"> </w:t>
            </w:r>
            <w:r>
              <w:t>is</w:t>
            </w:r>
            <w:r>
              <w:rPr>
                <w:spacing w:val="-21"/>
              </w:rPr>
              <w:t xml:space="preserve"> </w:t>
            </w:r>
            <w:r>
              <w:t>a</w:t>
            </w:r>
            <w:r>
              <w:rPr>
                <w:spacing w:val="-22"/>
              </w:rPr>
              <w:t xml:space="preserve"> </w:t>
            </w:r>
            <w:r>
              <w:rPr>
                <w:spacing w:val="-4"/>
              </w:rPr>
              <w:t>Party.</w:t>
            </w:r>
            <w:r>
              <w:rPr>
                <w:spacing w:val="19"/>
              </w:rPr>
              <w:t xml:space="preserve"> </w:t>
            </w:r>
            <w:r>
              <w:t>The</w:t>
            </w:r>
            <w:r>
              <w:rPr>
                <w:spacing w:val="-21"/>
              </w:rPr>
              <w:t xml:space="preserve"> </w:t>
            </w:r>
            <w:r>
              <w:t>deadline</w:t>
            </w:r>
            <w:r>
              <w:rPr>
                <w:spacing w:val="-22"/>
              </w:rPr>
              <w:t xml:space="preserve"> </w:t>
            </w:r>
            <w:r>
              <w:t>for</w:t>
            </w:r>
            <w:r>
              <w:rPr>
                <w:spacing w:val="-23"/>
              </w:rPr>
              <w:t xml:space="preserve"> </w:t>
            </w:r>
            <w:r>
              <w:rPr>
                <w:spacing w:val="-2"/>
              </w:rPr>
              <w:t>the</w:t>
            </w:r>
            <w:r>
              <w:rPr>
                <w:spacing w:val="-21"/>
              </w:rPr>
              <w:t xml:space="preserve"> </w:t>
            </w:r>
            <w:r>
              <w:rPr>
                <w:spacing w:val="-3"/>
              </w:rPr>
              <w:t>implementation</w:t>
            </w:r>
            <w:r>
              <w:rPr>
                <w:spacing w:val="-21"/>
              </w:rPr>
              <w:t xml:space="preserve"> </w:t>
            </w:r>
            <w:r>
              <w:t>of</w:t>
            </w:r>
            <w:r>
              <w:rPr>
                <w:spacing w:val="-22"/>
              </w:rPr>
              <w:t xml:space="preserve"> </w:t>
            </w:r>
            <w:r>
              <w:rPr>
                <w:spacing w:val="-3"/>
              </w:rPr>
              <w:t>this</w:t>
            </w:r>
            <w:r>
              <w:rPr>
                <w:spacing w:val="-23"/>
              </w:rPr>
              <w:t xml:space="preserve"> </w:t>
            </w:r>
            <w:r>
              <w:rPr>
                <w:spacing w:val="-3"/>
              </w:rPr>
              <w:t>action</w:t>
            </w:r>
            <w:r>
              <w:rPr>
                <w:spacing w:val="-24"/>
              </w:rPr>
              <w:t xml:space="preserve"> </w:t>
            </w:r>
            <w:r>
              <w:t>is</w:t>
            </w:r>
            <w:r>
              <w:rPr>
                <w:spacing w:val="-23"/>
              </w:rPr>
              <w:t xml:space="preserve"> </w:t>
            </w:r>
            <w:r>
              <w:t>1</w:t>
            </w:r>
            <w:r>
              <w:rPr>
                <w:spacing w:val="-24"/>
              </w:rPr>
              <w:t xml:space="preserve"> </w:t>
            </w:r>
            <w:r>
              <w:t>October 2016.</w:t>
            </w:r>
          </w:p>
        </w:tc>
      </w:tr>
      <w:tr w:rsidR="0009623E" w14:paraId="69ED034C" w14:textId="77777777">
        <w:trPr>
          <w:trHeight w:val="294"/>
        </w:trPr>
        <w:tc>
          <w:tcPr>
            <w:tcW w:w="9302" w:type="dxa"/>
          </w:tcPr>
          <w:p w14:paraId="7AB76D67" w14:textId="77777777" w:rsidR="0009623E" w:rsidRDefault="0009623E">
            <w:pPr>
              <w:pStyle w:val="TableParagraph"/>
              <w:rPr>
                <w:rFonts w:ascii="Times New Roman"/>
                <w:sz w:val="20"/>
              </w:rPr>
            </w:pPr>
          </w:p>
        </w:tc>
      </w:tr>
      <w:tr w:rsidR="0009623E" w14:paraId="74675679" w14:textId="77777777">
        <w:trPr>
          <w:trHeight w:val="256"/>
        </w:trPr>
        <w:tc>
          <w:tcPr>
            <w:tcW w:w="9302" w:type="dxa"/>
          </w:tcPr>
          <w:p w14:paraId="44A4769E" w14:textId="77777777" w:rsidR="0009623E" w:rsidRDefault="00F00F55">
            <w:pPr>
              <w:pStyle w:val="TableParagraph"/>
              <w:spacing w:before="2" w:line="234" w:lineRule="exact"/>
              <w:ind w:left="108"/>
              <w:rPr>
                <w:b/>
              </w:rPr>
            </w:pPr>
            <w:r>
              <w:rPr>
                <w:b/>
              </w:rPr>
              <w:t>Proposed target completion date:</w:t>
            </w:r>
          </w:p>
        </w:tc>
      </w:tr>
    </w:tbl>
    <w:p w14:paraId="3B6D604F" w14:textId="77777777" w:rsidR="0009623E" w:rsidRDefault="0009623E">
      <w:pPr>
        <w:pStyle w:val="BodyText"/>
        <w:rPr>
          <w:b/>
          <w:sz w:val="20"/>
        </w:rPr>
      </w:pPr>
    </w:p>
    <w:p w14:paraId="6E149661" w14:textId="77777777" w:rsidR="0009623E" w:rsidRDefault="0009623E">
      <w:pPr>
        <w:pStyle w:val="BodyText"/>
        <w:spacing w:before="8"/>
        <w:rPr>
          <w:b/>
          <w:sz w:val="11"/>
        </w:rPr>
      </w:pPr>
    </w:p>
    <w:tbl>
      <w:tblPr>
        <w:tblW w:w="0" w:type="auto"/>
        <w:tblInd w:w="557" w:type="dxa"/>
        <w:tblLayout w:type="fixed"/>
        <w:tblCellMar>
          <w:left w:w="0" w:type="dxa"/>
          <w:right w:w="0" w:type="dxa"/>
        </w:tblCellMar>
        <w:tblLook w:val="01E0" w:firstRow="1" w:lastRow="1" w:firstColumn="1" w:lastColumn="1" w:noHBand="0" w:noVBand="0"/>
      </w:tblPr>
      <w:tblGrid>
        <w:gridCol w:w="2311"/>
        <w:gridCol w:w="2401"/>
        <w:gridCol w:w="2088"/>
        <w:gridCol w:w="160"/>
        <w:gridCol w:w="575"/>
        <w:gridCol w:w="232"/>
        <w:gridCol w:w="1531"/>
      </w:tblGrid>
      <w:tr w:rsidR="0009623E" w14:paraId="151A2EB3" w14:textId="77777777">
        <w:trPr>
          <w:trHeight w:val="437"/>
        </w:trPr>
        <w:tc>
          <w:tcPr>
            <w:tcW w:w="9298" w:type="dxa"/>
            <w:gridSpan w:val="7"/>
            <w:tcBorders>
              <w:top w:val="single" w:sz="4" w:space="0" w:color="000000"/>
            </w:tcBorders>
          </w:tcPr>
          <w:p w14:paraId="26DA05B8" w14:textId="77777777" w:rsidR="0009623E" w:rsidRDefault="00F00F55">
            <w:pPr>
              <w:pStyle w:val="TableParagraph"/>
              <w:spacing w:before="122"/>
              <w:ind w:left="108"/>
              <w:rPr>
                <w:b/>
              </w:rPr>
            </w:pPr>
            <w:r>
              <w:rPr>
                <w:b/>
              </w:rPr>
              <w:t>Action Plan Submitted:</w:t>
            </w:r>
          </w:p>
        </w:tc>
      </w:tr>
      <w:tr w:rsidR="0009623E" w14:paraId="71DD8FC9" w14:textId="77777777">
        <w:trPr>
          <w:trHeight w:val="347"/>
        </w:trPr>
        <w:tc>
          <w:tcPr>
            <w:tcW w:w="2311" w:type="dxa"/>
          </w:tcPr>
          <w:p w14:paraId="287E4E1D" w14:textId="77777777" w:rsidR="0009623E" w:rsidRDefault="00F00F55">
            <w:pPr>
              <w:pStyle w:val="TableParagraph"/>
              <w:spacing w:before="54"/>
              <w:ind w:left="108"/>
            </w:pPr>
            <w:r>
              <w:t>By</w:t>
            </w:r>
          </w:p>
        </w:tc>
        <w:tc>
          <w:tcPr>
            <w:tcW w:w="2401" w:type="dxa"/>
          </w:tcPr>
          <w:p w14:paraId="10877426" w14:textId="77777777" w:rsidR="0009623E" w:rsidRDefault="00F00F55">
            <w:pPr>
              <w:pStyle w:val="TableParagraph"/>
              <w:spacing w:before="54"/>
              <w:ind w:left="106"/>
              <w:rPr>
                <w:i/>
              </w:rPr>
            </w:pPr>
            <w:r>
              <w:rPr>
                <w:i/>
              </w:rPr>
              <w:t>(Name and signature)</w:t>
            </w:r>
          </w:p>
        </w:tc>
        <w:tc>
          <w:tcPr>
            <w:tcW w:w="2088" w:type="dxa"/>
          </w:tcPr>
          <w:p w14:paraId="377F7F77" w14:textId="77777777" w:rsidR="0009623E" w:rsidRDefault="00F00F55">
            <w:pPr>
              <w:pStyle w:val="TableParagraph"/>
              <w:spacing w:before="54"/>
              <w:ind w:right="-58"/>
              <w:jc w:val="right"/>
            </w:pPr>
            <w:r>
              <w:rPr>
                <w:w w:val="95"/>
              </w:rPr>
              <w:t>On</w:t>
            </w:r>
          </w:p>
        </w:tc>
        <w:tc>
          <w:tcPr>
            <w:tcW w:w="160" w:type="dxa"/>
          </w:tcPr>
          <w:p w14:paraId="3149D1C5" w14:textId="77777777" w:rsidR="0009623E" w:rsidRDefault="0009623E">
            <w:pPr>
              <w:pStyle w:val="TableParagraph"/>
              <w:rPr>
                <w:rFonts w:ascii="Times New Roman"/>
                <w:sz w:val="20"/>
              </w:rPr>
            </w:pPr>
          </w:p>
        </w:tc>
        <w:tc>
          <w:tcPr>
            <w:tcW w:w="575" w:type="dxa"/>
            <w:tcBorders>
              <w:bottom w:val="single" w:sz="4" w:space="0" w:color="000000"/>
            </w:tcBorders>
          </w:tcPr>
          <w:p w14:paraId="78014EBA" w14:textId="77777777" w:rsidR="0009623E" w:rsidRDefault="0009623E">
            <w:pPr>
              <w:pStyle w:val="TableParagraph"/>
              <w:rPr>
                <w:rFonts w:ascii="Times New Roman"/>
                <w:sz w:val="20"/>
              </w:rPr>
            </w:pPr>
          </w:p>
        </w:tc>
        <w:tc>
          <w:tcPr>
            <w:tcW w:w="232" w:type="dxa"/>
            <w:tcBorders>
              <w:bottom w:val="single" w:sz="4" w:space="0" w:color="000000"/>
            </w:tcBorders>
          </w:tcPr>
          <w:p w14:paraId="65361F71" w14:textId="77777777" w:rsidR="0009623E" w:rsidRDefault="0009623E">
            <w:pPr>
              <w:pStyle w:val="TableParagraph"/>
              <w:rPr>
                <w:rFonts w:ascii="Times New Roman"/>
                <w:sz w:val="20"/>
              </w:rPr>
            </w:pPr>
          </w:p>
        </w:tc>
        <w:tc>
          <w:tcPr>
            <w:tcW w:w="1531" w:type="dxa"/>
            <w:tcBorders>
              <w:bottom w:val="single" w:sz="4" w:space="0" w:color="000000"/>
            </w:tcBorders>
          </w:tcPr>
          <w:p w14:paraId="68612537" w14:textId="77777777" w:rsidR="0009623E" w:rsidRDefault="0009623E">
            <w:pPr>
              <w:pStyle w:val="TableParagraph"/>
              <w:rPr>
                <w:rFonts w:ascii="Times New Roman"/>
                <w:sz w:val="20"/>
              </w:rPr>
            </w:pPr>
          </w:p>
        </w:tc>
      </w:tr>
      <w:tr w:rsidR="0009623E" w14:paraId="4CF18C20" w14:textId="77777777">
        <w:trPr>
          <w:trHeight w:val="182"/>
        </w:trPr>
        <w:tc>
          <w:tcPr>
            <w:tcW w:w="2311" w:type="dxa"/>
            <w:tcBorders>
              <w:bottom w:val="single" w:sz="4" w:space="0" w:color="000000"/>
            </w:tcBorders>
          </w:tcPr>
          <w:p w14:paraId="5BE205EF" w14:textId="77777777" w:rsidR="0009623E" w:rsidRDefault="0009623E">
            <w:pPr>
              <w:pStyle w:val="TableParagraph"/>
              <w:rPr>
                <w:rFonts w:ascii="Times New Roman"/>
                <w:sz w:val="12"/>
              </w:rPr>
            </w:pPr>
          </w:p>
        </w:tc>
        <w:tc>
          <w:tcPr>
            <w:tcW w:w="2401" w:type="dxa"/>
            <w:tcBorders>
              <w:bottom w:val="single" w:sz="4" w:space="0" w:color="000000"/>
            </w:tcBorders>
          </w:tcPr>
          <w:p w14:paraId="090A7BAB" w14:textId="77777777" w:rsidR="0009623E" w:rsidRDefault="0009623E">
            <w:pPr>
              <w:pStyle w:val="TableParagraph"/>
              <w:rPr>
                <w:rFonts w:ascii="Times New Roman"/>
                <w:sz w:val="12"/>
              </w:rPr>
            </w:pPr>
          </w:p>
        </w:tc>
        <w:tc>
          <w:tcPr>
            <w:tcW w:w="2088" w:type="dxa"/>
            <w:tcBorders>
              <w:bottom w:val="single" w:sz="4" w:space="0" w:color="000000"/>
            </w:tcBorders>
          </w:tcPr>
          <w:p w14:paraId="7236FA6D" w14:textId="77777777" w:rsidR="0009623E" w:rsidRDefault="0009623E">
            <w:pPr>
              <w:pStyle w:val="TableParagraph"/>
              <w:rPr>
                <w:rFonts w:ascii="Times New Roman"/>
                <w:sz w:val="12"/>
              </w:rPr>
            </w:pPr>
          </w:p>
        </w:tc>
        <w:tc>
          <w:tcPr>
            <w:tcW w:w="160" w:type="dxa"/>
            <w:tcBorders>
              <w:bottom w:val="single" w:sz="4" w:space="0" w:color="000000"/>
            </w:tcBorders>
          </w:tcPr>
          <w:p w14:paraId="4232275A" w14:textId="77777777" w:rsidR="0009623E" w:rsidRDefault="0009623E">
            <w:pPr>
              <w:pStyle w:val="TableParagraph"/>
              <w:rPr>
                <w:rFonts w:ascii="Times New Roman"/>
                <w:sz w:val="12"/>
              </w:rPr>
            </w:pPr>
          </w:p>
        </w:tc>
        <w:tc>
          <w:tcPr>
            <w:tcW w:w="575" w:type="dxa"/>
            <w:tcBorders>
              <w:top w:val="single" w:sz="4" w:space="0" w:color="000000"/>
              <w:bottom w:val="single" w:sz="4" w:space="0" w:color="000000"/>
            </w:tcBorders>
          </w:tcPr>
          <w:p w14:paraId="191C7600" w14:textId="77777777" w:rsidR="0009623E" w:rsidRDefault="0009623E">
            <w:pPr>
              <w:pStyle w:val="TableParagraph"/>
              <w:rPr>
                <w:rFonts w:ascii="Times New Roman"/>
                <w:sz w:val="12"/>
              </w:rPr>
            </w:pPr>
          </w:p>
        </w:tc>
        <w:tc>
          <w:tcPr>
            <w:tcW w:w="232" w:type="dxa"/>
            <w:tcBorders>
              <w:top w:val="single" w:sz="4" w:space="0" w:color="000000"/>
              <w:bottom w:val="single" w:sz="4" w:space="0" w:color="000000"/>
            </w:tcBorders>
          </w:tcPr>
          <w:p w14:paraId="73E78A5B" w14:textId="77777777" w:rsidR="0009623E" w:rsidRDefault="0009623E">
            <w:pPr>
              <w:pStyle w:val="TableParagraph"/>
              <w:rPr>
                <w:rFonts w:ascii="Times New Roman"/>
                <w:sz w:val="12"/>
              </w:rPr>
            </w:pPr>
          </w:p>
        </w:tc>
        <w:tc>
          <w:tcPr>
            <w:tcW w:w="1531" w:type="dxa"/>
            <w:tcBorders>
              <w:top w:val="single" w:sz="4" w:space="0" w:color="000000"/>
              <w:bottom w:val="single" w:sz="4" w:space="0" w:color="000000"/>
            </w:tcBorders>
          </w:tcPr>
          <w:p w14:paraId="14B3B348" w14:textId="77777777" w:rsidR="0009623E" w:rsidRDefault="0009623E">
            <w:pPr>
              <w:pStyle w:val="TableParagraph"/>
              <w:rPr>
                <w:rFonts w:ascii="Times New Roman"/>
                <w:sz w:val="12"/>
              </w:rPr>
            </w:pPr>
          </w:p>
        </w:tc>
      </w:tr>
      <w:tr w:rsidR="0009623E" w14:paraId="671E2751" w14:textId="77777777">
        <w:trPr>
          <w:trHeight w:val="618"/>
        </w:trPr>
        <w:tc>
          <w:tcPr>
            <w:tcW w:w="2311" w:type="dxa"/>
            <w:tcBorders>
              <w:top w:val="single" w:sz="4" w:space="0" w:color="000000"/>
            </w:tcBorders>
          </w:tcPr>
          <w:p w14:paraId="69997F97" w14:textId="77777777" w:rsidR="0009623E" w:rsidRDefault="00F00F55">
            <w:pPr>
              <w:pStyle w:val="TableParagraph"/>
              <w:tabs>
                <w:tab w:val="left" w:pos="786"/>
                <w:tab w:val="left" w:pos="1642"/>
              </w:tabs>
              <w:spacing w:before="115" w:line="251" w:lineRule="exact"/>
              <w:ind w:left="108"/>
            </w:pPr>
            <w:r>
              <w:t>To:</w:t>
            </w:r>
            <w:r>
              <w:tab/>
              <w:t>Audit</w:t>
            </w:r>
            <w:r>
              <w:tab/>
              <w:t>Team</w:t>
            </w:r>
          </w:p>
          <w:p w14:paraId="40C0A723" w14:textId="77777777" w:rsidR="0009623E" w:rsidRDefault="00F00F55">
            <w:pPr>
              <w:pStyle w:val="TableParagraph"/>
              <w:tabs>
                <w:tab w:val="left" w:pos="2208"/>
                <w:tab w:val="left" w:pos="5208"/>
              </w:tabs>
              <w:spacing w:line="232" w:lineRule="exact"/>
              <w:ind w:left="108" w:right="-2909"/>
            </w:pPr>
            <w:r>
              <w:t>Leader:</w:t>
            </w:r>
            <w:r>
              <w:tab/>
            </w:r>
            <w:r>
              <w:rPr>
                <w:w w:val="99"/>
                <w:u w:val="single"/>
              </w:rPr>
              <w:t xml:space="preserve"> </w:t>
            </w:r>
            <w:r>
              <w:rPr>
                <w:u w:val="single"/>
              </w:rPr>
              <w:tab/>
            </w:r>
          </w:p>
        </w:tc>
        <w:tc>
          <w:tcPr>
            <w:tcW w:w="2401" w:type="dxa"/>
            <w:tcBorders>
              <w:top w:val="single" w:sz="4" w:space="0" w:color="000000"/>
            </w:tcBorders>
          </w:tcPr>
          <w:p w14:paraId="39D8B70B" w14:textId="77777777" w:rsidR="0009623E" w:rsidRDefault="0009623E">
            <w:pPr>
              <w:pStyle w:val="TableParagraph"/>
              <w:rPr>
                <w:rFonts w:ascii="Times New Roman"/>
                <w:sz w:val="20"/>
              </w:rPr>
            </w:pPr>
          </w:p>
        </w:tc>
        <w:tc>
          <w:tcPr>
            <w:tcW w:w="2088" w:type="dxa"/>
            <w:tcBorders>
              <w:top w:val="single" w:sz="4" w:space="0" w:color="000000"/>
            </w:tcBorders>
          </w:tcPr>
          <w:p w14:paraId="49F2E5DB" w14:textId="77777777" w:rsidR="0009623E" w:rsidRDefault="00F00F55">
            <w:pPr>
              <w:pStyle w:val="TableParagraph"/>
              <w:spacing w:before="115"/>
              <w:ind w:right="-15"/>
              <w:jc w:val="right"/>
            </w:pPr>
            <w:r>
              <w:t>IMO Secretariat:</w:t>
            </w:r>
          </w:p>
        </w:tc>
        <w:tc>
          <w:tcPr>
            <w:tcW w:w="160" w:type="dxa"/>
            <w:tcBorders>
              <w:top w:val="single" w:sz="4" w:space="0" w:color="000000"/>
              <w:bottom w:val="single" w:sz="4" w:space="0" w:color="000000"/>
            </w:tcBorders>
          </w:tcPr>
          <w:p w14:paraId="0668D9A1" w14:textId="77777777" w:rsidR="0009623E" w:rsidRDefault="0009623E">
            <w:pPr>
              <w:pStyle w:val="TableParagraph"/>
              <w:rPr>
                <w:rFonts w:ascii="Times New Roman"/>
                <w:sz w:val="20"/>
              </w:rPr>
            </w:pPr>
          </w:p>
        </w:tc>
        <w:tc>
          <w:tcPr>
            <w:tcW w:w="575" w:type="dxa"/>
            <w:tcBorders>
              <w:top w:val="single" w:sz="4" w:space="0" w:color="000000"/>
              <w:bottom w:val="single" w:sz="4" w:space="0" w:color="000000"/>
            </w:tcBorders>
          </w:tcPr>
          <w:p w14:paraId="7F71AB82" w14:textId="77777777" w:rsidR="0009623E" w:rsidRDefault="0009623E">
            <w:pPr>
              <w:pStyle w:val="TableParagraph"/>
              <w:rPr>
                <w:rFonts w:ascii="Times New Roman"/>
                <w:sz w:val="20"/>
              </w:rPr>
            </w:pPr>
          </w:p>
        </w:tc>
        <w:tc>
          <w:tcPr>
            <w:tcW w:w="232" w:type="dxa"/>
            <w:tcBorders>
              <w:top w:val="single" w:sz="4" w:space="0" w:color="000000"/>
              <w:bottom w:val="single" w:sz="4" w:space="0" w:color="000000"/>
            </w:tcBorders>
          </w:tcPr>
          <w:p w14:paraId="46CD9901" w14:textId="77777777" w:rsidR="0009623E" w:rsidRDefault="0009623E">
            <w:pPr>
              <w:pStyle w:val="TableParagraph"/>
              <w:rPr>
                <w:rFonts w:ascii="Times New Roman"/>
                <w:sz w:val="20"/>
              </w:rPr>
            </w:pPr>
          </w:p>
        </w:tc>
        <w:tc>
          <w:tcPr>
            <w:tcW w:w="1531" w:type="dxa"/>
            <w:tcBorders>
              <w:top w:val="single" w:sz="4" w:space="0" w:color="000000"/>
              <w:bottom w:val="single" w:sz="4" w:space="0" w:color="000000"/>
            </w:tcBorders>
          </w:tcPr>
          <w:p w14:paraId="5873A217" w14:textId="77777777" w:rsidR="0009623E" w:rsidRDefault="0009623E">
            <w:pPr>
              <w:pStyle w:val="TableParagraph"/>
              <w:rPr>
                <w:rFonts w:ascii="Times New Roman"/>
                <w:sz w:val="20"/>
              </w:rPr>
            </w:pPr>
          </w:p>
        </w:tc>
      </w:tr>
      <w:tr w:rsidR="0009623E" w14:paraId="0FB09973" w14:textId="77777777">
        <w:trPr>
          <w:trHeight w:val="205"/>
        </w:trPr>
        <w:tc>
          <w:tcPr>
            <w:tcW w:w="4712" w:type="dxa"/>
            <w:gridSpan w:val="2"/>
          </w:tcPr>
          <w:p w14:paraId="0AD73BE6" w14:textId="77777777" w:rsidR="0009623E" w:rsidRDefault="00F00F55">
            <w:pPr>
              <w:pStyle w:val="TableParagraph"/>
              <w:spacing w:line="186" w:lineRule="exact"/>
              <w:ind w:right="788"/>
              <w:jc w:val="right"/>
              <w:rPr>
                <w:sz w:val="18"/>
              </w:rPr>
            </w:pPr>
            <w:r>
              <w:rPr>
                <w:sz w:val="18"/>
              </w:rPr>
              <w:t>Name</w:t>
            </w:r>
          </w:p>
        </w:tc>
        <w:tc>
          <w:tcPr>
            <w:tcW w:w="2088" w:type="dxa"/>
          </w:tcPr>
          <w:p w14:paraId="7E21A87D" w14:textId="77777777" w:rsidR="0009623E" w:rsidRDefault="0009623E">
            <w:pPr>
              <w:pStyle w:val="TableParagraph"/>
              <w:rPr>
                <w:rFonts w:ascii="Times New Roman"/>
                <w:sz w:val="14"/>
              </w:rPr>
            </w:pPr>
          </w:p>
        </w:tc>
        <w:tc>
          <w:tcPr>
            <w:tcW w:w="160" w:type="dxa"/>
            <w:tcBorders>
              <w:top w:val="single" w:sz="4" w:space="0" w:color="000000"/>
            </w:tcBorders>
          </w:tcPr>
          <w:p w14:paraId="6C49BD9E" w14:textId="77777777" w:rsidR="0009623E" w:rsidRDefault="0009623E">
            <w:pPr>
              <w:pStyle w:val="TableParagraph"/>
              <w:rPr>
                <w:rFonts w:ascii="Times New Roman"/>
                <w:sz w:val="14"/>
              </w:rPr>
            </w:pPr>
          </w:p>
        </w:tc>
        <w:tc>
          <w:tcPr>
            <w:tcW w:w="575" w:type="dxa"/>
            <w:tcBorders>
              <w:top w:val="single" w:sz="4" w:space="0" w:color="000000"/>
            </w:tcBorders>
          </w:tcPr>
          <w:p w14:paraId="63FC3A20" w14:textId="77777777" w:rsidR="0009623E" w:rsidRDefault="0009623E">
            <w:pPr>
              <w:pStyle w:val="TableParagraph"/>
              <w:rPr>
                <w:rFonts w:ascii="Times New Roman"/>
                <w:sz w:val="14"/>
              </w:rPr>
            </w:pPr>
          </w:p>
        </w:tc>
        <w:tc>
          <w:tcPr>
            <w:tcW w:w="232" w:type="dxa"/>
            <w:tcBorders>
              <w:top w:val="single" w:sz="4" w:space="0" w:color="000000"/>
            </w:tcBorders>
          </w:tcPr>
          <w:p w14:paraId="5E4ED4D6" w14:textId="77777777" w:rsidR="0009623E" w:rsidRDefault="0009623E">
            <w:pPr>
              <w:pStyle w:val="TableParagraph"/>
              <w:rPr>
                <w:rFonts w:ascii="Times New Roman"/>
                <w:sz w:val="14"/>
              </w:rPr>
            </w:pPr>
          </w:p>
        </w:tc>
        <w:tc>
          <w:tcPr>
            <w:tcW w:w="1531" w:type="dxa"/>
            <w:tcBorders>
              <w:top w:val="single" w:sz="4" w:space="0" w:color="000000"/>
            </w:tcBorders>
          </w:tcPr>
          <w:p w14:paraId="1147EF36" w14:textId="77777777" w:rsidR="0009623E" w:rsidRDefault="00F00F55">
            <w:pPr>
              <w:pStyle w:val="TableParagraph"/>
              <w:spacing w:line="186" w:lineRule="exact"/>
              <w:ind w:left="41"/>
              <w:rPr>
                <w:sz w:val="18"/>
              </w:rPr>
            </w:pPr>
            <w:r>
              <w:rPr>
                <w:sz w:val="18"/>
              </w:rPr>
              <w:t>Name</w:t>
            </w:r>
          </w:p>
        </w:tc>
      </w:tr>
      <w:tr w:rsidR="0009623E" w14:paraId="495ACA0D" w14:textId="77777777">
        <w:trPr>
          <w:trHeight w:val="573"/>
        </w:trPr>
        <w:tc>
          <w:tcPr>
            <w:tcW w:w="2311" w:type="dxa"/>
            <w:tcBorders>
              <w:bottom w:val="single" w:sz="4" w:space="0" w:color="000000"/>
            </w:tcBorders>
          </w:tcPr>
          <w:p w14:paraId="04FB986A" w14:textId="77777777" w:rsidR="0009623E" w:rsidRDefault="00F00F55">
            <w:pPr>
              <w:pStyle w:val="TableParagraph"/>
              <w:spacing w:line="246" w:lineRule="exact"/>
              <w:ind w:left="418"/>
            </w:pPr>
            <w:r>
              <w:t>For Review:</w:t>
            </w:r>
          </w:p>
        </w:tc>
        <w:tc>
          <w:tcPr>
            <w:tcW w:w="2401" w:type="dxa"/>
            <w:tcBorders>
              <w:bottom w:val="single" w:sz="4" w:space="0" w:color="000000"/>
            </w:tcBorders>
          </w:tcPr>
          <w:p w14:paraId="4312C07F" w14:textId="77777777" w:rsidR="0009623E" w:rsidRDefault="0009623E">
            <w:pPr>
              <w:pStyle w:val="TableParagraph"/>
              <w:rPr>
                <w:rFonts w:ascii="Times New Roman"/>
                <w:sz w:val="20"/>
              </w:rPr>
            </w:pPr>
          </w:p>
        </w:tc>
        <w:tc>
          <w:tcPr>
            <w:tcW w:w="2088" w:type="dxa"/>
            <w:tcBorders>
              <w:bottom w:val="single" w:sz="4" w:space="0" w:color="000000"/>
            </w:tcBorders>
          </w:tcPr>
          <w:p w14:paraId="416FA57F" w14:textId="77777777" w:rsidR="0009623E" w:rsidRDefault="00F00F55">
            <w:pPr>
              <w:pStyle w:val="TableParagraph"/>
              <w:spacing w:line="246" w:lineRule="exact"/>
              <w:ind w:left="461"/>
            </w:pPr>
            <w:r>
              <w:t>For Information:</w:t>
            </w:r>
          </w:p>
        </w:tc>
        <w:tc>
          <w:tcPr>
            <w:tcW w:w="160" w:type="dxa"/>
            <w:tcBorders>
              <w:bottom w:val="single" w:sz="4" w:space="0" w:color="000000"/>
            </w:tcBorders>
          </w:tcPr>
          <w:p w14:paraId="732CDF69" w14:textId="77777777" w:rsidR="0009623E" w:rsidRDefault="0009623E">
            <w:pPr>
              <w:pStyle w:val="TableParagraph"/>
              <w:rPr>
                <w:rFonts w:ascii="Times New Roman"/>
                <w:sz w:val="20"/>
              </w:rPr>
            </w:pPr>
          </w:p>
        </w:tc>
        <w:tc>
          <w:tcPr>
            <w:tcW w:w="575" w:type="dxa"/>
            <w:tcBorders>
              <w:bottom w:val="single" w:sz="4" w:space="0" w:color="000000"/>
            </w:tcBorders>
          </w:tcPr>
          <w:p w14:paraId="1B83BD07" w14:textId="77777777" w:rsidR="0009623E" w:rsidRDefault="0009623E">
            <w:pPr>
              <w:pStyle w:val="TableParagraph"/>
              <w:rPr>
                <w:rFonts w:ascii="Times New Roman"/>
                <w:sz w:val="20"/>
              </w:rPr>
            </w:pPr>
          </w:p>
        </w:tc>
        <w:tc>
          <w:tcPr>
            <w:tcW w:w="232" w:type="dxa"/>
          </w:tcPr>
          <w:p w14:paraId="27F76F04" w14:textId="77777777" w:rsidR="0009623E" w:rsidRDefault="0009623E">
            <w:pPr>
              <w:pStyle w:val="TableParagraph"/>
              <w:rPr>
                <w:rFonts w:ascii="Times New Roman"/>
                <w:sz w:val="20"/>
              </w:rPr>
            </w:pPr>
          </w:p>
        </w:tc>
        <w:tc>
          <w:tcPr>
            <w:tcW w:w="1531" w:type="dxa"/>
            <w:tcBorders>
              <w:bottom w:val="single" w:sz="4" w:space="0" w:color="000000"/>
            </w:tcBorders>
          </w:tcPr>
          <w:p w14:paraId="5A6AAC24" w14:textId="77777777" w:rsidR="0009623E" w:rsidRDefault="0009623E">
            <w:pPr>
              <w:pStyle w:val="TableParagraph"/>
              <w:rPr>
                <w:rFonts w:ascii="Times New Roman"/>
                <w:sz w:val="20"/>
              </w:rPr>
            </w:pPr>
          </w:p>
        </w:tc>
      </w:tr>
      <w:tr w:rsidR="0009623E" w14:paraId="55129C1E" w14:textId="77777777">
        <w:trPr>
          <w:trHeight w:val="247"/>
        </w:trPr>
        <w:tc>
          <w:tcPr>
            <w:tcW w:w="2311" w:type="dxa"/>
            <w:tcBorders>
              <w:top w:val="single" w:sz="4" w:space="0" w:color="000000"/>
            </w:tcBorders>
          </w:tcPr>
          <w:p w14:paraId="3B0640EB" w14:textId="77777777" w:rsidR="0009623E" w:rsidRDefault="00F00F55">
            <w:pPr>
              <w:pStyle w:val="TableParagraph"/>
              <w:spacing w:line="204" w:lineRule="exact"/>
              <w:ind w:left="1068"/>
              <w:rPr>
                <w:sz w:val="18"/>
              </w:rPr>
            </w:pPr>
            <w:r>
              <w:rPr>
                <w:sz w:val="18"/>
              </w:rPr>
              <w:t>Signature</w:t>
            </w:r>
          </w:p>
        </w:tc>
        <w:tc>
          <w:tcPr>
            <w:tcW w:w="2401" w:type="dxa"/>
            <w:tcBorders>
              <w:top w:val="single" w:sz="4" w:space="0" w:color="000000"/>
            </w:tcBorders>
          </w:tcPr>
          <w:p w14:paraId="79F55C4C" w14:textId="77777777" w:rsidR="0009623E" w:rsidRDefault="00F00F55">
            <w:pPr>
              <w:pStyle w:val="TableParagraph"/>
              <w:spacing w:line="204" w:lineRule="exact"/>
              <w:ind w:left="1371"/>
              <w:rPr>
                <w:sz w:val="18"/>
              </w:rPr>
            </w:pPr>
            <w:r>
              <w:rPr>
                <w:sz w:val="18"/>
              </w:rPr>
              <w:t>Date</w:t>
            </w:r>
          </w:p>
        </w:tc>
        <w:tc>
          <w:tcPr>
            <w:tcW w:w="2088" w:type="dxa"/>
            <w:tcBorders>
              <w:top w:val="single" w:sz="4" w:space="0" w:color="000000"/>
            </w:tcBorders>
          </w:tcPr>
          <w:p w14:paraId="54E2C326" w14:textId="77777777" w:rsidR="0009623E" w:rsidRDefault="00F00F55">
            <w:pPr>
              <w:pStyle w:val="TableParagraph"/>
              <w:spacing w:line="204" w:lineRule="exact"/>
              <w:ind w:left="1140"/>
              <w:rPr>
                <w:sz w:val="18"/>
              </w:rPr>
            </w:pPr>
            <w:r>
              <w:rPr>
                <w:sz w:val="18"/>
              </w:rPr>
              <w:t>Signature</w:t>
            </w:r>
          </w:p>
        </w:tc>
        <w:tc>
          <w:tcPr>
            <w:tcW w:w="160" w:type="dxa"/>
            <w:tcBorders>
              <w:top w:val="single" w:sz="4" w:space="0" w:color="000000"/>
            </w:tcBorders>
          </w:tcPr>
          <w:p w14:paraId="1A65663E" w14:textId="77777777" w:rsidR="0009623E" w:rsidRDefault="0009623E">
            <w:pPr>
              <w:pStyle w:val="TableParagraph"/>
              <w:rPr>
                <w:rFonts w:ascii="Times New Roman"/>
                <w:sz w:val="18"/>
              </w:rPr>
            </w:pPr>
          </w:p>
        </w:tc>
        <w:tc>
          <w:tcPr>
            <w:tcW w:w="575" w:type="dxa"/>
            <w:tcBorders>
              <w:top w:val="single" w:sz="4" w:space="0" w:color="000000"/>
            </w:tcBorders>
          </w:tcPr>
          <w:p w14:paraId="3F101F68" w14:textId="77777777" w:rsidR="0009623E" w:rsidRDefault="0009623E">
            <w:pPr>
              <w:pStyle w:val="TableParagraph"/>
              <w:rPr>
                <w:rFonts w:ascii="Times New Roman"/>
                <w:sz w:val="18"/>
              </w:rPr>
            </w:pPr>
          </w:p>
        </w:tc>
        <w:tc>
          <w:tcPr>
            <w:tcW w:w="232" w:type="dxa"/>
          </w:tcPr>
          <w:p w14:paraId="6891AC2D" w14:textId="77777777" w:rsidR="0009623E" w:rsidRDefault="0009623E">
            <w:pPr>
              <w:pStyle w:val="TableParagraph"/>
              <w:rPr>
                <w:rFonts w:ascii="Times New Roman"/>
                <w:sz w:val="18"/>
              </w:rPr>
            </w:pPr>
          </w:p>
        </w:tc>
        <w:tc>
          <w:tcPr>
            <w:tcW w:w="1531" w:type="dxa"/>
            <w:tcBorders>
              <w:top w:val="single" w:sz="4" w:space="0" w:color="000000"/>
            </w:tcBorders>
          </w:tcPr>
          <w:p w14:paraId="37871A8E" w14:textId="77777777" w:rsidR="0009623E" w:rsidRDefault="00F00F55">
            <w:pPr>
              <w:pStyle w:val="TableParagraph"/>
              <w:spacing w:line="204" w:lineRule="exact"/>
              <w:ind w:left="557" w:right="553"/>
              <w:jc w:val="center"/>
              <w:rPr>
                <w:sz w:val="18"/>
              </w:rPr>
            </w:pPr>
            <w:r>
              <w:rPr>
                <w:sz w:val="18"/>
              </w:rPr>
              <w:t>Date</w:t>
            </w:r>
          </w:p>
        </w:tc>
      </w:tr>
      <w:tr w:rsidR="0009623E" w14:paraId="209FBA58" w14:textId="77777777">
        <w:trPr>
          <w:trHeight w:val="288"/>
        </w:trPr>
        <w:tc>
          <w:tcPr>
            <w:tcW w:w="2311" w:type="dxa"/>
          </w:tcPr>
          <w:p w14:paraId="45FBFF45" w14:textId="77777777" w:rsidR="0009623E" w:rsidRDefault="00F00F55">
            <w:pPr>
              <w:pStyle w:val="TableParagraph"/>
              <w:spacing w:before="35" w:line="233" w:lineRule="exact"/>
              <w:ind w:left="108"/>
            </w:pPr>
            <w:r>
              <w:t>Copies to:</w:t>
            </w:r>
          </w:p>
        </w:tc>
        <w:tc>
          <w:tcPr>
            <w:tcW w:w="2401" w:type="dxa"/>
          </w:tcPr>
          <w:p w14:paraId="6F7CC1C5" w14:textId="77777777" w:rsidR="0009623E" w:rsidRDefault="0009623E">
            <w:pPr>
              <w:pStyle w:val="TableParagraph"/>
              <w:rPr>
                <w:rFonts w:ascii="Times New Roman"/>
                <w:sz w:val="20"/>
              </w:rPr>
            </w:pPr>
          </w:p>
        </w:tc>
        <w:tc>
          <w:tcPr>
            <w:tcW w:w="2088" w:type="dxa"/>
          </w:tcPr>
          <w:p w14:paraId="20229C41" w14:textId="77777777" w:rsidR="0009623E" w:rsidRDefault="0009623E">
            <w:pPr>
              <w:pStyle w:val="TableParagraph"/>
              <w:spacing w:before="7"/>
              <w:rPr>
                <w:b/>
                <w:sz w:val="4"/>
              </w:rPr>
            </w:pPr>
          </w:p>
          <w:p w14:paraId="6AD11C7D" w14:textId="77777777" w:rsidR="0009623E" w:rsidRDefault="006570BA">
            <w:pPr>
              <w:pStyle w:val="TableParagraph"/>
              <w:spacing w:line="220" w:lineRule="exact"/>
              <w:ind w:left="282"/>
              <w:rPr>
                <w:sz w:val="20"/>
              </w:rPr>
            </w:pPr>
            <w:r>
              <w:rPr>
                <w:position w:val="-3"/>
                <w:sz w:val="20"/>
              </w:rPr>
            </w:r>
            <w:r>
              <w:rPr>
                <w:position w:val="-3"/>
                <w:sz w:val="20"/>
              </w:rPr>
              <w:pict w14:anchorId="457A42C2">
                <v:group id="_x0000_s1036" style="width:10.95pt;height:10.95pt;mso-position-horizontal-relative:char;mso-position-vertical-relative:line" coordsize="219,219">
                  <o:lock v:ext="edit" rotation="t" position="t"/>
                  <v:rect id="_x0000_s1037" style="position:absolute;left:7;top:7;width:204;height:204" filled="f" strokeweight=".72pt"/>
                  <w10:wrap type="none"/>
                  <w10:anchorlock/>
                </v:group>
              </w:pict>
            </w:r>
          </w:p>
        </w:tc>
        <w:tc>
          <w:tcPr>
            <w:tcW w:w="160" w:type="dxa"/>
          </w:tcPr>
          <w:p w14:paraId="733ECE0F" w14:textId="77777777" w:rsidR="0009623E" w:rsidRDefault="0009623E">
            <w:pPr>
              <w:pStyle w:val="TableParagraph"/>
              <w:rPr>
                <w:rFonts w:ascii="Times New Roman"/>
                <w:sz w:val="20"/>
              </w:rPr>
            </w:pPr>
          </w:p>
        </w:tc>
        <w:tc>
          <w:tcPr>
            <w:tcW w:w="575" w:type="dxa"/>
          </w:tcPr>
          <w:p w14:paraId="4B740FF5" w14:textId="77777777" w:rsidR="0009623E" w:rsidRDefault="0009623E">
            <w:pPr>
              <w:pStyle w:val="TableParagraph"/>
              <w:rPr>
                <w:rFonts w:ascii="Times New Roman"/>
                <w:sz w:val="20"/>
              </w:rPr>
            </w:pPr>
          </w:p>
        </w:tc>
        <w:tc>
          <w:tcPr>
            <w:tcW w:w="232" w:type="dxa"/>
          </w:tcPr>
          <w:p w14:paraId="3E95033E" w14:textId="77777777" w:rsidR="0009623E" w:rsidRDefault="0009623E">
            <w:pPr>
              <w:pStyle w:val="TableParagraph"/>
              <w:rPr>
                <w:rFonts w:ascii="Times New Roman"/>
                <w:sz w:val="20"/>
              </w:rPr>
            </w:pPr>
          </w:p>
        </w:tc>
        <w:tc>
          <w:tcPr>
            <w:tcW w:w="1531" w:type="dxa"/>
          </w:tcPr>
          <w:p w14:paraId="75AA482C" w14:textId="77777777" w:rsidR="0009623E" w:rsidRDefault="0009623E">
            <w:pPr>
              <w:pStyle w:val="TableParagraph"/>
              <w:rPr>
                <w:rFonts w:ascii="Times New Roman"/>
                <w:sz w:val="20"/>
              </w:rPr>
            </w:pPr>
          </w:p>
        </w:tc>
      </w:tr>
    </w:tbl>
    <w:p w14:paraId="2ABC8D46" w14:textId="77777777" w:rsidR="0009623E" w:rsidRDefault="006570BA">
      <w:pPr>
        <w:pStyle w:val="BodyText"/>
        <w:spacing w:before="6"/>
        <w:rPr>
          <w:b/>
          <w:sz w:val="13"/>
        </w:rPr>
      </w:pPr>
      <w:r>
        <w:pict w14:anchorId="7E5FF8E5">
          <v:rect id="_x0000_s1035" style="position:absolute;margin-left:125.05pt;margin-top:10.15pt;width:10.2pt;height:10.2pt;z-index:-251640832;mso-wrap-distance-left:0;mso-wrap-distance-right:0;mso-position-horizontal-relative:page;mso-position-vertical-relative:text" filled="f" strokeweight=".72pt">
            <w10:wrap type="topAndBottom" anchorx="page"/>
          </v:rect>
        </w:pict>
      </w:r>
      <w:r>
        <w:pict w14:anchorId="42DC6306">
          <v:rect id="_x0000_s1034" style="position:absolute;margin-left:315.65pt;margin-top:10.15pt;width:10.2pt;height:10.2pt;z-index:-251639808;mso-wrap-distance-left:0;mso-wrap-distance-right:0;mso-position-horizontal-relative:page;mso-position-vertical-relative:text" filled="f" strokeweight=".72pt">
            <w10:wrap type="topAndBottom" anchorx="page"/>
          </v:rect>
        </w:pict>
      </w:r>
    </w:p>
    <w:p w14:paraId="1E847EF6" w14:textId="77777777" w:rsidR="0009623E" w:rsidRDefault="0009623E">
      <w:pPr>
        <w:rPr>
          <w:sz w:val="13"/>
        </w:rPr>
        <w:sectPr w:rsidR="0009623E">
          <w:headerReference w:type="default" r:id="rId115"/>
          <w:footerReference w:type="default" r:id="rId116"/>
          <w:pgSz w:w="11910" w:h="16840"/>
          <w:pgMar w:top="1340" w:right="860" w:bottom="1000" w:left="760" w:header="856" w:footer="803" w:gutter="0"/>
          <w:pgNumType w:start="54"/>
          <w:cols w:space="720"/>
        </w:sectPr>
      </w:pPr>
    </w:p>
    <w:p w14:paraId="5C07769C" w14:textId="77777777" w:rsidR="0009623E" w:rsidRDefault="006570BA">
      <w:pPr>
        <w:pStyle w:val="BodyText"/>
        <w:spacing w:line="20" w:lineRule="exact"/>
        <w:ind w:left="509"/>
        <w:rPr>
          <w:sz w:val="2"/>
        </w:rPr>
      </w:pPr>
      <w:r>
        <w:rPr>
          <w:sz w:val="2"/>
        </w:rPr>
      </w:r>
      <w:r>
        <w:rPr>
          <w:sz w:val="2"/>
        </w:rPr>
        <w:pict w14:anchorId="0CB27537">
          <v:group id="_x0000_s1032" style="width:476.4pt;height:.5pt;mso-position-horizontal-relative:char;mso-position-vertical-relative:line" coordsize="9528,10">
            <o:lock v:ext="edit" rotation="t" position="t"/>
            <v:line id="_x0000_s1033" style="position:absolute" from="0,5" to="9528,5" strokeweight=".48pt"/>
            <w10:anchorlock/>
          </v:group>
        </w:pict>
      </w:r>
    </w:p>
    <w:p w14:paraId="255E374F" w14:textId="77777777" w:rsidR="0009623E" w:rsidRDefault="0009623E">
      <w:pPr>
        <w:pStyle w:val="BodyText"/>
        <w:rPr>
          <w:b/>
          <w:sz w:val="20"/>
        </w:rPr>
      </w:pPr>
    </w:p>
    <w:p w14:paraId="2A7C961C" w14:textId="77777777" w:rsidR="0009623E" w:rsidRDefault="0009623E">
      <w:pPr>
        <w:pStyle w:val="BodyText"/>
        <w:rPr>
          <w:b/>
          <w:sz w:val="20"/>
        </w:rPr>
      </w:pPr>
    </w:p>
    <w:p w14:paraId="089783CC" w14:textId="77777777" w:rsidR="0009623E" w:rsidRDefault="0009623E">
      <w:pPr>
        <w:pStyle w:val="BodyText"/>
        <w:rPr>
          <w:b/>
          <w:sz w:val="20"/>
        </w:rPr>
      </w:pPr>
    </w:p>
    <w:p w14:paraId="37A7D17F" w14:textId="77777777" w:rsidR="0009623E" w:rsidRDefault="0009623E">
      <w:pPr>
        <w:pStyle w:val="BodyText"/>
        <w:rPr>
          <w:b/>
          <w:sz w:val="20"/>
        </w:rPr>
      </w:pPr>
    </w:p>
    <w:p w14:paraId="3C1CCB4E" w14:textId="77777777" w:rsidR="0009623E" w:rsidRDefault="0009623E">
      <w:pPr>
        <w:pStyle w:val="BodyText"/>
        <w:spacing w:before="1"/>
        <w:rPr>
          <w:b/>
          <w:sz w:val="21"/>
        </w:rPr>
      </w:pPr>
    </w:p>
    <w:p w14:paraId="37B044D4" w14:textId="77777777" w:rsidR="0009623E" w:rsidRDefault="00F00F55">
      <w:pPr>
        <w:pStyle w:val="BodyText"/>
        <w:spacing w:before="91"/>
        <w:ind w:left="1461" w:right="1193"/>
        <w:jc w:val="center"/>
      </w:pPr>
      <w:r>
        <w:t>Annex 1</w:t>
      </w:r>
    </w:p>
    <w:p w14:paraId="004D5C86" w14:textId="77777777" w:rsidR="0009623E" w:rsidRDefault="0009623E">
      <w:pPr>
        <w:pStyle w:val="BodyText"/>
        <w:spacing w:before="1"/>
      </w:pPr>
    </w:p>
    <w:p w14:paraId="32E33C8C" w14:textId="77777777" w:rsidR="0009623E" w:rsidRDefault="00F00F55">
      <w:pPr>
        <w:pStyle w:val="Heading2"/>
        <w:ind w:left="1461" w:right="1195"/>
        <w:jc w:val="center"/>
      </w:pPr>
      <w:r>
        <w:t>Audit programme</w:t>
      </w:r>
    </w:p>
    <w:p w14:paraId="5296A5B8" w14:textId="77777777" w:rsidR="0009623E" w:rsidRDefault="0009623E">
      <w:pPr>
        <w:pStyle w:val="BodyText"/>
        <w:spacing w:before="4"/>
        <w:rPr>
          <w:b/>
          <w:sz w:val="21"/>
        </w:rPr>
      </w:pPr>
    </w:p>
    <w:p w14:paraId="78606A6B" w14:textId="77777777" w:rsidR="0009623E" w:rsidRDefault="00F00F55">
      <w:pPr>
        <w:pStyle w:val="BodyText"/>
        <w:spacing w:before="1"/>
        <w:ind w:left="1461" w:right="1199"/>
        <w:jc w:val="center"/>
      </w:pPr>
      <w:r>
        <w:t>(to be completed and inserted by the audit team)</w:t>
      </w:r>
    </w:p>
    <w:p w14:paraId="25DF7E43" w14:textId="77777777" w:rsidR="0009623E" w:rsidRDefault="0009623E">
      <w:pPr>
        <w:pStyle w:val="BodyText"/>
        <w:rPr>
          <w:sz w:val="24"/>
        </w:rPr>
      </w:pPr>
    </w:p>
    <w:p w14:paraId="09FB9FB1" w14:textId="77777777" w:rsidR="0009623E" w:rsidRDefault="0009623E">
      <w:pPr>
        <w:pStyle w:val="BodyText"/>
        <w:rPr>
          <w:sz w:val="24"/>
        </w:rPr>
      </w:pPr>
    </w:p>
    <w:p w14:paraId="152A0A7E" w14:textId="77777777" w:rsidR="0009623E" w:rsidRDefault="0009623E">
      <w:pPr>
        <w:pStyle w:val="BodyText"/>
        <w:rPr>
          <w:sz w:val="24"/>
        </w:rPr>
      </w:pPr>
    </w:p>
    <w:p w14:paraId="08E1384D" w14:textId="77777777" w:rsidR="0009623E" w:rsidRDefault="00F00F55">
      <w:pPr>
        <w:pStyle w:val="BodyText"/>
        <w:spacing w:before="167"/>
        <w:ind w:left="1461" w:right="1193"/>
        <w:jc w:val="center"/>
      </w:pPr>
      <w:r>
        <w:t>Annex 2</w:t>
      </w:r>
    </w:p>
    <w:p w14:paraId="4339A21D" w14:textId="77777777" w:rsidR="0009623E" w:rsidRDefault="0009623E">
      <w:pPr>
        <w:pStyle w:val="BodyText"/>
        <w:spacing w:before="1"/>
      </w:pPr>
    </w:p>
    <w:p w14:paraId="150CF899" w14:textId="77777777" w:rsidR="0009623E" w:rsidRDefault="00F00F55">
      <w:pPr>
        <w:pStyle w:val="Heading2"/>
        <w:ind w:left="1461" w:right="1200"/>
        <w:jc w:val="center"/>
      </w:pPr>
      <w:r>
        <w:t>Agenda and list of attendees to the opening meeting</w:t>
      </w:r>
    </w:p>
    <w:p w14:paraId="2DA9B2B1" w14:textId="77777777" w:rsidR="0009623E" w:rsidRDefault="0009623E">
      <w:pPr>
        <w:pStyle w:val="BodyText"/>
        <w:spacing w:before="4"/>
        <w:rPr>
          <w:b/>
          <w:sz w:val="21"/>
        </w:rPr>
      </w:pPr>
    </w:p>
    <w:p w14:paraId="6238F11D" w14:textId="77777777" w:rsidR="0009623E" w:rsidRDefault="00F00F55">
      <w:pPr>
        <w:pStyle w:val="BodyText"/>
        <w:spacing w:before="1"/>
        <w:ind w:left="1461" w:right="1192"/>
        <w:jc w:val="center"/>
      </w:pPr>
      <w:r>
        <w:t>(to be prepared and inserted by the audit team)</w:t>
      </w:r>
    </w:p>
    <w:p w14:paraId="3D86C3F2" w14:textId="77777777" w:rsidR="0009623E" w:rsidRDefault="0009623E">
      <w:pPr>
        <w:pStyle w:val="BodyText"/>
        <w:rPr>
          <w:sz w:val="24"/>
        </w:rPr>
      </w:pPr>
    </w:p>
    <w:p w14:paraId="7617EFA8" w14:textId="77777777" w:rsidR="0009623E" w:rsidRDefault="0009623E">
      <w:pPr>
        <w:pStyle w:val="BodyText"/>
        <w:rPr>
          <w:sz w:val="24"/>
        </w:rPr>
      </w:pPr>
    </w:p>
    <w:p w14:paraId="0F51EA95" w14:textId="77777777" w:rsidR="0009623E" w:rsidRDefault="0009623E">
      <w:pPr>
        <w:pStyle w:val="BodyText"/>
        <w:rPr>
          <w:sz w:val="24"/>
        </w:rPr>
      </w:pPr>
    </w:p>
    <w:p w14:paraId="54A114FE" w14:textId="77777777" w:rsidR="0009623E" w:rsidRDefault="00F00F55">
      <w:pPr>
        <w:pStyle w:val="BodyText"/>
        <w:spacing w:before="167"/>
        <w:ind w:left="1461" w:right="1193"/>
        <w:jc w:val="center"/>
      </w:pPr>
      <w:r>
        <w:t>Annex 3</w:t>
      </w:r>
    </w:p>
    <w:p w14:paraId="42AF3D53" w14:textId="77777777" w:rsidR="0009623E" w:rsidRDefault="0009623E">
      <w:pPr>
        <w:pStyle w:val="BodyText"/>
      </w:pPr>
    </w:p>
    <w:p w14:paraId="57D065F4" w14:textId="77777777" w:rsidR="0009623E" w:rsidRDefault="00F00F55">
      <w:pPr>
        <w:pStyle w:val="Heading2"/>
        <w:ind w:left="1461" w:right="1195"/>
        <w:jc w:val="center"/>
      </w:pPr>
      <w:r>
        <w:t>Structure of the maritime Administration</w:t>
      </w:r>
    </w:p>
    <w:p w14:paraId="70E42272" w14:textId="77777777" w:rsidR="0009623E" w:rsidRDefault="0009623E">
      <w:pPr>
        <w:pStyle w:val="BodyText"/>
        <w:spacing w:before="5"/>
        <w:rPr>
          <w:b/>
          <w:sz w:val="21"/>
        </w:rPr>
      </w:pPr>
    </w:p>
    <w:p w14:paraId="7B0A6353" w14:textId="77777777" w:rsidR="0009623E" w:rsidRDefault="00F00F55">
      <w:pPr>
        <w:pStyle w:val="BodyText"/>
        <w:ind w:left="1461" w:right="1195"/>
        <w:jc w:val="center"/>
      </w:pPr>
      <w:r>
        <w:t>(to be inserted by the audit team)</w:t>
      </w:r>
    </w:p>
    <w:p w14:paraId="5891675A" w14:textId="77777777" w:rsidR="0009623E" w:rsidRDefault="0009623E">
      <w:pPr>
        <w:pStyle w:val="BodyText"/>
        <w:rPr>
          <w:sz w:val="20"/>
        </w:rPr>
      </w:pPr>
    </w:p>
    <w:p w14:paraId="5D36DFCE" w14:textId="77777777" w:rsidR="0009623E" w:rsidRDefault="0009623E">
      <w:pPr>
        <w:pStyle w:val="BodyText"/>
        <w:rPr>
          <w:sz w:val="20"/>
        </w:rPr>
      </w:pPr>
    </w:p>
    <w:p w14:paraId="1D34C232" w14:textId="77777777" w:rsidR="0009623E" w:rsidRDefault="0009623E">
      <w:pPr>
        <w:pStyle w:val="BodyText"/>
        <w:rPr>
          <w:sz w:val="20"/>
        </w:rPr>
      </w:pPr>
    </w:p>
    <w:p w14:paraId="0C0AC246" w14:textId="77777777" w:rsidR="0009623E" w:rsidRDefault="0009623E">
      <w:pPr>
        <w:pStyle w:val="BodyText"/>
        <w:rPr>
          <w:sz w:val="20"/>
        </w:rPr>
      </w:pPr>
    </w:p>
    <w:p w14:paraId="13CB9D32" w14:textId="77777777" w:rsidR="0009623E" w:rsidRDefault="0009623E">
      <w:pPr>
        <w:pStyle w:val="BodyText"/>
        <w:rPr>
          <w:sz w:val="20"/>
        </w:rPr>
      </w:pPr>
    </w:p>
    <w:p w14:paraId="055A4FA0" w14:textId="77777777" w:rsidR="0009623E" w:rsidRDefault="0009623E">
      <w:pPr>
        <w:pStyle w:val="BodyText"/>
        <w:rPr>
          <w:sz w:val="20"/>
        </w:rPr>
      </w:pPr>
    </w:p>
    <w:p w14:paraId="74AD5309" w14:textId="77777777" w:rsidR="0009623E" w:rsidRDefault="0009623E">
      <w:pPr>
        <w:pStyle w:val="BodyText"/>
        <w:rPr>
          <w:sz w:val="20"/>
        </w:rPr>
      </w:pPr>
    </w:p>
    <w:p w14:paraId="38577D07" w14:textId="77777777" w:rsidR="0009623E" w:rsidRDefault="0009623E">
      <w:pPr>
        <w:pStyle w:val="BodyText"/>
        <w:rPr>
          <w:sz w:val="20"/>
        </w:rPr>
      </w:pPr>
    </w:p>
    <w:p w14:paraId="0F6439A8" w14:textId="77777777" w:rsidR="0009623E" w:rsidRDefault="0009623E">
      <w:pPr>
        <w:pStyle w:val="BodyText"/>
        <w:rPr>
          <w:sz w:val="20"/>
        </w:rPr>
      </w:pPr>
    </w:p>
    <w:p w14:paraId="130499C8" w14:textId="77777777" w:rsidR="0009623E" w:rsidRDefault="0009623E">
      <w:pPr>
        <w:pStyle w:val="BodyText"/>
        <w:rPr>
          <w:sz w:val="20"/>
        </w:rPr>
      </w:pPr>
    </w:p>
    <w:p w14:paraId="328C4687" w14:textId="77777777" w:rsidR="0009623E" w:rsidRDefault="0009623E">
      <w:pPr>
        <w:pStyle w:val="BodyText"/>
        <w:rPr>
          <w:sz w:val="20"/>
        </w:rPr>
      </w:pPr>
    </w:p>
    <w:p w14:paraId="4A7A7DB6" w14:textId="77777777" w:rsidR="0009623E" w:rsidRDefault="0009623E">
      <w:pPr>
        <w:pStyle w:val="BodyText"/>
        <w:rPr>
          <w:sz w:val="20"/>
        </w:rPr>
      </w:pPr>
    </w:p>
    <w:p w14:paraId="583592B2" w14:textId="77777777" w:rsidR="0009623E" w:rsidRDefault="0009623E">
      <w:pPr>
        <w:pStyle w:val="BodyText"/>
        <w:rPr>
          <w:sz w:val="20"/>
        </w:rPr>
      </w:pPr>
    </w:p>
    <w:p w14:paraId="1A499FDE" w14:textId="77777777" w:rsidR="0009623E" w:rsidRDefault="0009623E">
      <w:pPr>
        <w:pStyle w:val="BodyText"/>
        <w:rPr>
          <w:sz w:val="20"/>
        </w:rPr>
      </w:pPr>
    </w:p>
    <w:p w14:paraId="1586BC07" w14:textId="77777777" w:rsidR="0009623E" w:rsidRDefault="0009623E">
      <w:pPr>
        <w:pStyle w:val="BodyText"/>
        <w:rPr>
          <w:sz w:val="20"/>
        </w:rPr>
      </w:pPr>
    </w:p>
    <w:p w14:paraId="6CE80ABE" w14:textId="77777777" w:rsidR="0009623E" w:rsidRDefault="0009623E">
      <w:pPr>
        <w:pStyle w:val="BodyText"/>
        <w:rPr>
          <w:sz w:val="20"/>
        </w:rPr>
      </w:pPr>
    </w:p>
    <w:p w14:paraId="1CF10FB0" w14:textId="77777777" w:rsidR="0009623E" w:rsidRDefault="0009623E">
      <w:pPr>
        <w:pStyle w:val="BodyText"/>
        <w:rPr>
          <w:sz w:val="20"/>
        </w:rPr>
      </w:pPr>
    </w:p>
    <w:p w14:paraId="66F3A5BB" w14:textId="77777777" w:rsidR="0009623E" w:rsidRDefault="0009623E">
      <w:pPr>
        <w:pStyle w:val="BodyText"/>
        <w:rPr>
          <w:sz w:val="20"/>
        </w:rPr>
      </w:pPr>
    </w:p>
    <w:p w14:paraId="2C29EC1F" w14:textId="77777777" w:rsidR="0009623E" w:rsidRDefault="0009623E">
      <w:pPr>
        <w:pStyle w:val="BodyText"/>
        <w:rPr>
          <w:sz w:val="20"/>
        </w:rPr>
      </w:pPr>
    </w:p>
    <w:p w14:paraId="5F543E65" w14:textId="77777777" w:rsidR="0009623E" w:rsidRDefault="0009623E">
      <w:pPr>
        <w:pStyle w:val="BodyText"/>
        <w:rPr>
          <w:sz w:val="20"/>
        </w:rPr>
      </w:pPr>
    </w:p>
    <w:p w14:paraId="3DEAA06D" w14:textId="77777777" w:rsidR="0009623E" w:rsidRDefault="0009623E">
      <w:pPr>
        <w:pStyle w:val="BodyText"/>
        <w:rPr>
          <w:sz w:val="20"/>
        </w:rPr>
      </w:pPr>
    </w:p>
    <w:p w14:paraId="6D19597A" w14:textId="77777777" w:rsidR="0009623E" w:rsidRDefault="0009623E">
      <w:pPr>
        <w:pStyle w:val="BodyText"/>
        <w:rPr>
          <w:sz w:val="20"/>
        </w:rPr>
      </w:pPr>
    </w:p>
    <w:p w14:paraId="008A7C09" w14:textId="77777777" w:rsidR="0009623E" w:rsidRDefault="0009623E">
      <w:pPr>
        <w:pStyle w:val="BodyText"/>
        <w:rPr>
          <w:sz w:val="20"/>
        </w:rPr>
      </w:pPr>
    </w:p>
    <w:p w14:paraId="5BC50929" w14:textId="77777777" w:rsidR="0009623E" w:rsidRDefault="0009623E">
      <w:pPr>
        <w:pStyle w:val="BodyText"/>
        <w:rPr>
          <w:sz w:val="20"/>
        </w:rPr>
      </w:pPr>
    </w:p>
    <w:p w14:paraId="30FD43F6" w14:textId="77777777" w:rsidR="0009623E" w:rsidRDefault="0009623E">
      <w:pPr>
        <w:pStyle w:val="BodyText"/>
        <w:rPr>
          <w:sz w:val="20"/>
        </w:rPr>
      </w:pPr>
    </w:p>
    <w:p w14:paraId="7F25000B" w14:textId="77777777" w:rsidR="0009623E" w:rsidRDefault="0009623E">
      <w:pPr>
        <w:pStyle w:val="BodyText"/>
        <w:rPr>
          <w:sz w:val="20"/>
        </w:rPr>
      </w:pPr>
    </w:p>
    <w:p w14:paraId="497F915E" w14:textId="77777777" w:rsidR="0009623E" w:rsidRDefault="0009623E">
      <w:pPr>
        <w:pStyle w:val="BodyText"/>
        <w:rPr>
          <w:sz w:val="20"/>
        </w:rPr>
      </w:pPr>
    </w:p>
    <w:p w14:paraId="3DF8A83A" w14:textId="77777777" w:rsidR="0009623E" w:rsidRDefault="0009623E">
      <w:pPr>
        <w:pStyle w:val="BodyText"/>
        <w:rPr>
          <w:sz w:val="20"/>
        </w:rPr>
      </w:pPr>
    </w:p>
    <w:p w14:paraId="075A9430" w14:textId="77777777" w:rsidR="0009623E" w:rsidRDefault="0009623E">
      <w:pPr>
        <w:pStyle w:val="BodyText"/>
        <w:rPr>
          <w:sz w:val="20"/>
        </w:rPr>
      </w:pPr>
    </w:p>
    <w:p w14:paraId="38F3A41E" w14:textId="77777777" w:rsidR="0009623E" w:rsidRDefault="0009623E">
      <w:pPr>
        <w:pStyle w:val="BodyText"/>
        <w:rPr>
          <w:sz w:val="20"/>
        </w:rPr>
      </w:pPr>
    </w:p>
    <w:p w14:paraId="75EBF2F4" w14:textId="77777777" w:rsidR="0009623E" w:rsidRDefault="006570BA">
      <w:pPr>
        <w:pStyle w:val="BodyText"/>
        <w:spacing w:before="4"/>
        <w:rPr>
          <w:sz w:val="19"/>
        </w:rPr>
      </w:pPr>
      <w:r>
        <w:pict w14:anchorId="3547651F">
          <v:shape id="_x0000_s1031" style="position:absolute;margin-left:63.75pt;margin-top:13.35pt;width:476.4pt;height:.1pt;z-index:-251632640;mso-wrap-distance-left:0;mso-wrap-distance-right:0;mso-position-horizontal-relative:page" coordorigin="1275,267" coordsize="9528,0" path="m1275,267r9527,e" filled="f" strokeweight=".48pt">
            <v:path arrowok="t"/>
            <w10:wrap type="topAndBottom" anchorx="page"/>
          </v:shape>
        </w:pict>
      </w:r>
    </w:p>
    <w:p w14:paraId="77D47598" w14:textId="77777777" w:rsidR="0009623E" w:rsidRDefault="00F00F55">
      <w:pPr>
        <w:spacing w:line="194" w:lineRule="exact"/>
        <w:ind w:left="543"/>
        <w:rPr>
          <w:sz w:val="18"/>
        </w:rPr>
      </w:pPr>
      <w:r>
        <w:rPr>
          <w:sz w:val="18"/>
        </w:rPr>
        <w:t>I:\C_L\3425.doc</w:t>
      </w:r>
    </w:p>
    <w:p w14:paraId="2CB04B45" w14:textId="77777777" w:rsidR="0009623E" w:rsidRDefault="0009623E">
      <w:pPr>
        <w:spacing w:line="194" w:lineRule="exact"/>
        <w:rPr>
          <w:sz w:val="18"/>
        </w:rPr>
        <w:sectPr w:rsidR="0009623E">
          <w:headerReference w:type="default" r:id="rId117"/>
          <w:footerReference w:type="default" r:id="rId118"/>
          <w:pgSz w:w="11910" w:h="16840"/>
          <w:pgMar w:top="1340" w:right="857" w:bottom="280" w:left="760" w:header="856" w:footer="0" w:gutter="0"/>
          <w:pgNumType w:start="55"/>
          <w:cols w:space="720"/>
        </w:sectPr>
      </w:pPr>
    </w:p>
    <w:p w14:paraId="02446412" w14:textId="77777777" w:rsidR="0009623E" w:rsidRDefault="0009623E">
      <w:pPr>
        <w:pStyle w:val="BodyText"/>
        <w:spacing w:before="6"/>
        <w:rPr>
          <w:sz w:val="12"/>
        </w:rPr>
      </w:pPr>
    </w:p>
    <w:p w14:paraId="14BFBD64" w14:textId="77777777" w:rsidR="0009623E" w:rsidRDefault="00F00F55">
      <w:pPr>
        <w:pStyle w:val="BodyText"/>
        <w:spacing w:before="91"/>
        <w:ind w:left="1461" w:right="1195"/>
        <w:jc w:val="center"/>
      </w:pPr>
      <w:r>
        <w:t>ANNEX 3</w:t>
      </w:r>
    </w:p>
    <w:p w14:paraId="1AD1574F" w14:textId="77777777" w:rsidR="0009623E" w:rsidRDefault="0009623E">
      <w:pPr>
        <w:pStyle w:val="BodyText"/>
        <w:spacing w:before="8"/>
      </w:pPr>
    </w:p>
    <w:p w14:paraId="6C0F4218" w14:textId="77777777" w:rsidR="0009623E" w:rsidRDefault="00F00F55">
      <w:pPr>
        <w:pStyle w:val="Heading2"/>
        <w:spacing w:line="244" w:lineRule="auto"/>
        <w:ind w:left="1461" w:right="1203"/>
        <w:jc w:val="center"/>
      </w:pPr>
      <w:r>
        <w:t>ANNEX TO DOCUMENT MSC 81/24/1, WHICH HAS BEEN PROVIDED FOR GUIDANCE TO MEMBER STATES AND AUDITORS</w:t>
      </w:r>
    </w:p>
    <w:p w14:paraId="20678F1A" w14:textId="77777777" w:rsidR="0009623E" w:rsidRDefault="0009623E">
      <w:pPr>
        <w:pStyle w:val="BodyText"/>
        <w:rPr>
          <w:b/>
          <w:sz w:val="24"/>
        </w:rPr>
      </w:pPr>
    </w:p>
    <w:p w14:paraId="3FE9A001" w14:textId="77777777" w:rsidR="0009623E" w:rsidRDefault="00F00F55">
      <w:pPr>
        <w:pStyle w:val="BodyText"/>
        <w:spacing w:before="216" w:line="237" w:lineRule="auto"/>
        <w:ind w:left="1623" w:hanging="1080"/>
      </w:pPr>
      <w:r>
        <w:t>PART 1 – Pre-Audit Questionnaire – Aids to Navigation (</w:t>
      </w:r>
      <w:proofErr w:type="spellStart"/>
      <w:r>
        <w:t>AtoN</w:t>
      </w:r>
      <w:proofErr w:type="spellEnd"/>
      <w:r>
        <w:t>) and Vessel Traffic Services (VTS) elements</w:t>
      </w:r>
    </w:p>
    <w:p w14:paraId="00AC0BC0" w14:textId="77777777" w:rsidR="0009623E" w:rsidRDefault="0009623E">
      <w:pPr>
        <w:pStyle w:val="BodyText"/>
        <w:spacing w:before="6"/>
        <w:rPr>
          <w:sz w:val="21"/>
        </w:rPr>
      </w:pPr>
    </w:p>
    <w:p w14:paraId="634B7FDE" w14:textId="77777777" w:rsidR="0009623E" w:rsidRDefault="00F00F55">
      <w:pPr>
        <w:pStyle w:val="BodyText"/>
        <w:spacing w:line="237" w:lineRule="auto"/>
        <w:ind w:left="543" w:right="271"/>
        <w:jc w:val="both"/>
      </w:pPr>
      <w:r>
        <w:t>This</w:t>
      </w:r>
      <w:r>
        <w:rPr>
          <w:spacing w:val="-22"/>
        </w:rPr>
        <w:t xml:space="preserve"> </w:t>
      </w:r>
      <w:r>
        <w:t>part</w:t>
      </w:r>
      <w:r>
        <w:rPr>
          <w:spacing w:val="-22"/>
        </w:rPr>
        <w:t xml:space="preserve"> </w:t>
      </w:r>
      <w:r>
        <w:t>is</w:t>
      </w:r>
      <w:r>
        <w:rPr>
          <w:spacing w:val="-22"/>
        </w:rPr>
        <w:t xml:space="preserve"> </w:t>
      </w:r>
      <w:r>
        <w:t>intended</w:t>
      </w:r>
      <w:r>
        <w:rPr>
          <w:spacing w:val="-20"/>
        </w:rPr>
        <w:t xml:space="preserve"> </w:t>
      </w:r>
      <w:r>
        <w:t>to</w:t>
      </w:r>
      <w:r>
        <w:rPr>
          <w:spacing w:val="-21"/>
        </w:rPr>
        <w:t xml:space="preserve"> </w:t>
      </w:r>
      <w:r>
        <w:t>facilitate</w:t>
      </w:r>
      <w:r>
        <w:rPr>
          <w:spacing w:val="-20"/>
        </w:rPr>
        <w:t xml:space="preserve"> </w:t>
      </w:r>
      <w:r>
        <w:t>the</w:t>
      </w:r>
      <w:r>
        <w:rPr>
          <w:spacing w:val="-21"/>
        </w:rPr>
        <w:t xml:space="preserve"> </w:t>
      </w:r>
      <w:r>
        <w:t>response</w:t>
      </w:r>
      <w:r>
        <w:rPr>
          <w:spacing w:val="-21"/>
        </w:rPr>
        <w:t xml:space="preserve"> </w:t>
      </w:r>
      <w:r>
        <w:t>to</w:t>
      </w:r>
      <w:r>
        <w:rPr>
          <w:spacing w:val="-20"/>
        </w:rPr>
        <w:t xml:space="preserve"> </w:t>
      </w:r>
      <w:r>
        <w:t>the</w:t>
      </w:r>
      <w:r>
        <w:rPr>
          <w:spacing w:val="-25"/>
        </w:rPr>
        <w:t xml:space="preserve"> </w:t>
      </w:r>
      <w:r>
        <w:t>pre-audit</w:t>
      </w:r>
      <w:r>
        <w:rPr>
          <w:spacing w:val="-26"/>
        </w:rPr>
        <w:t xml:space="preserve"> </w:t>
      </w:r>
      <w:r>
        <w:rPr>
          <w:spacing w:val="-3"/>
        </w:rPr>
        <w:t>questionnaire</w:t>
      </w:r>
      <w:r>
        <w:rPr>
          <w:spacing w:val="-25"/>
        </w:rPr>
        <w:t xml:space="preserve"> </w:t>
      </w:r>
      <w:r>
        <w:t>for</w:t>
      </w:r>
      <w:r>
        <w:rPr>
          <w:spacing w:val="-26"/>
        </w:rPr>
        <w:t xml:space="preserve"> </w:t>
      </w:r>
      <w:r>
        <w:t>those</w:t>
      </w:r>
      <w:r>
        <w:rPr>
          <w:spacing w:val="-25"/>
        </w:rPr>
        <w:t xml:space="preserve"> </w:t>
      </w:r>
      <w:r>
        <w:rPr>
          <w:spacing w:val="-3"/>
        </w:rPr>
        <w:t xml:space="preserve">Administrations </w:t>
      </w:r>
      <w:r>
        <w:t>responsible</w:t>
      </w:r>
      <w:r>
        <w:rPr>
          <w:spacing w:val="-21"/>
        </w:rPr>
        <w:t xml:space="preserve"> </w:t>
      </w:r>
      <w:r>
        <w:t>for</w:t>
      </w:r>
      <w:r>
        <w:rPr>
          <w:spacing w:val="-23"/>
        </w:rPr>
        <w:t xml:space="preserve"> </w:t>
      </w:r>
      <w:r>
        <w:t>the</w:t>
      </w:r>
      <w:r>
        <w:rPr>
          <w:spacing w:val="-20"/>
        </w:rPr>
        <w:t xml:space="preserve"> </w:t>
      </w:r>
      <w:r>
        <w:t>provision</w:t>
      </w:r>
      <w:r>
        <w:rPr>
          <w:spacing w:val="-21"/>
        </w:rPr>
        <w:t xml:space="preserve"> </w:t>
      </w:r>
      <w:r>
        <w:t>of</w:t>
      </w:r>
      <w:r>
        <w:rPr>
          <w:spacing w:val="-20"/>
        </w:rPr>
        <w:t xml:space="preserve"> </w:t>
      </w:r>
      <w:r>
        <w:t>VTS</w:t>
      </w:r>
      <w:r>
        <w:rPr>
          <w:spacing w:val="-21"/>
        </w:rPr>
        <w:t xml:space="preserve"> </w:t>
      </w:r>
      <w:r>
        <w:t>and</w:t>
      </w:r>
      <w:r>
        <w:rPr>
          <w:spacing w:val="-16"/>
        </w:rPr>
        <w:t xml:space="preserve"> </w:t>
      </w:r>
      <w:proofErr w:type="spellStart"/>
      <w:r>
        <w:t>AtoN</w:t>
      </w:r>
      <w:proofErr w:type="spellEnd"/>
      <w:r>
        <w:rPr>
          <w:spacing w:val="-20"/>
        </w:rPr>
        <w:t xml:space="preserve"> </w:t>
      </w:r>
      <w:r>
        <w:t>in</w:t>
      </w:r>
      <w:r>
        <w:rPr>
          <w:spacing w:val="-21"/>
        </w:rPr>
        <w:t xml:space="preserve"> </w:t>
      </w:r>
      <w:r>
        <w:t>Member</w:t>
      </w:r>
      <w:r>
        <w:rPr>
          <w:spacing w:val="-23"/>
        </w:rPr>
        <w:t xml:space="preserve"> </w:t>
      </w:r>
      <w:r>
        <w:t>States</w:t>
      </w:r>
      <w:r>
        <w:rPr>
          <w:spacing w:val="-20"/>
        </w:rPr>
        <w:t xml:space="preserve"> </w:t>
      </w:r>
      <w:r>
        <w:t>who</w:t>
      </w:r>
      <w:r>
        <w:rPr>
          <w:spacing w:val="-21"/>
        </w:rPr>
        <w:t xml:space="preserve"> </w:t>
      </w:r>
      <w:r>
        <w:t>have</w:t>
      </w:r>
      <w:r>
        <w:rPr>
          <w:spacing w:val="-21"/>
        </w:rPr>
        <w:t xml:space="preserve"> </w:t>
      </w:r>
      <w:r>
        <w:t>volunteered</w:t>
      </w:r>
      <w:r>
        <w:rPr>
          <w:spacing w:val="-25"/>
        </w:rPr>
        <w:t xml:space="preserve"> </w:t>
      </w:r>
      <w:r>
        <w:t>to</w:t>
      </w:r>
      <w:r>
        <w:rPr>
          <w:spacing w:val="-25"/>
        </w:rPr>
        <w:t xml:space="preserve"> </w:t>
      </w:r>
      <w:r>
        <w:rPr>
          <w:spacing w:val="-3"/>
        </w:rPr>
        <w:t xml:space="preserve">participate </w:t>
      </w:r>
      <w:r>
        <w:t>in the Voluntary IMO Member State Audit</w:t>
      </w:r>
      <w:r>
        <w:rPr>
          <w:spacing w:val="-18"/>
        </w:rPr>
        <w:t xml:space="preserve"> </w:t>
      </w:r>
      <w:r>
        <w:t>Scheme.</w:t>
      </w:r>
    </w:p>
    <w:p w14:paraId="62754D8D" w14:textId="77777777" w:rsidR="0009623E" w:rsidRDefault="0009623E">
      <w:pPr>
        <w:pStyle w:val="BodyText"/>
        <w:spacing w:before="6"/>
        <w:rPr>
          <w:sz w:val="21"/>
        </w:rPr>
      </w:pPr>
    </w:p>
    <w:p w14:paraId="492D00B9" w14:textId="77777777" w:rsidR="00F00F55" w:rsidRDefault="00F00F55" w:rsidP="00F00F55">
      <w:pPr>
        <w:pStyle w:val="BodyText"/>
        <w:spacing w:line="237" w:lineRule="auto"/>
        <w:ind w:left="543" w:right="269"/>
        <w:jc w:val="both"/>
      </w:pPr>
      <w:r>
        <w:t>SOLAS</w:t>
      </w:r>
      <w:r>
        <w:rPr>
          <w:spacing w:val="-21"/>
        </w:rPr>
        <w:t xml:space="preserve"> </w:t>
      </w:r>
      <w:r>
        <w:t>regulations</w:t>
      </w:r>
      <w:r>
        <w:rPr>
          <w:spacing w:val="-19"/>
        </w:rPr>
        <w:t xml:space="preserve"> </w:t>
      </w:r>
      <w:r>
        <w:t>V/12</w:t>
      </w:r>
      <w:r>
        <w:rPr>
          <w:spacing w:val="-20"/>
        </w:rPr>
        <w:t xml:space="preserve"> </w:t>
      </w:r>
      <w:r>
        <w:t>and</w:t>
      </w:r>
      <w:r>
        <w:rPr>
          <w:spacing w:val="-19"/>
        </w:rPr>
        <w:t xml:space="preserve"> </w:t>
      </w:r>
      <w:r>
        <w:t>13</w:t>
      </w:r>
      <w:r>
        <w:rPr>
          <w:spacing w:val="-24"/>
        </w:rPr>
        <w:t xml:space="preserve"> </w:t>
      </w:r>
      <w:r>
        <w:t>refer</w:t>
      </w:r>
      <w:r>
        <w:rPr>
          <w:spacing w:val="-25"/>
        </w:rPr>
        <w:t xml:space="preserve"> </w:t>
      </w:r>
      <w:r>
        <w:t>to</w:t>
      </w:r>
      <w:r>
        <w:rPr>
          <w:spacing w:val="-24"/>
        </w:rPr>
        <w:t xml:space="preserve"> </w:t>
      </w:r>
      <w:r>
        <w:rPr>
          <w:spacing w:val="-2"/>
        </w:rPr>
        <w:t>the</w:t>
      </w:r>
      <w:r>
        <w:rPr>
          <w:spacing w:val="-24"/>
        </w:rPr>
        <w:t xml:space="preserve"> </w:t>
      </w:r>
      <w:r>
        <w:rPr>
          <w:spacing w:val="-3"/>
        </w:rPr>
        <w:t>appropriate</w:t>
      </w:r>
      <w:r>
        <w:rPr>
          <w:spacing w:val="-24"/>
        </w:rPr>
        <w:t xml:space="preserve"> </w:t>
      </w:r>
      <w:r>
        <w:rPr>
          <w:spacing w:val="-3"/>
        </w:rPr>
        <w:t>recommendations</w:t>
      </w:r>
      <w:r>
        <w:rPr>
          <w:spacing w:val="-23"/>
        </w:rPr>
        <w:t xml:space="preserve"> </w:t>
      </w:r>
      <w:r>
        <w:t>and</w:t>
      </w:r>
      <w:r>
        <w:rPr>
          <w:spacing w:val="-24"/>
        </w:rPr>
        <w:t xml:space="preserve"> </w:t>
      </w:r>
      <w:r>
        <w:rPr>
          <w:spacing w:val="-3"/>
        </w:rPr>
        <w:t>guidelines</w:t>
      </w:r>
      <w:r>
        <w:rPr>
          <w:spacing w:val="-23"/>
        </w:rPr>
        <w:t xml:space="preserve"> </w:t>
      </w:r>
      <w:r>
        <w:t>of</w:t>
      </w:r>
      <w:r>
        <w:rPr>
          <w:spacing w:val="-3"/>
        </w:rPr>
        <w:t xml:space="preserve"> IMO</w:t>
      </w:r>
      <w:r>
        <w:rPr>
          <w:spacing w:val="-24"/>
        </w:rPr>
        <w:t xml:space="preserve"> </w:t>
      </w:r>
      <w:r>
        <w:t xml:space="preserve">and IALA. The IALA recommendations are freely available for download in pdf format at </w:t>
      </w:r>
      <w:hyperlink r:id="rId119">
        <w:r>
          <w:rPr>
            <w:color w:val="0000FF"/>
          </w:rPr>
          <w:t>www.iala-</w:t>
        </w:r>
      </w:hyperlink>
      <w:r>
        <w:rPr>
          <w:color w:val="0000FF"/>
        </w:rPr>
        <w:t xml:space="preserve"> </w:t>
      </w:r>
      <w:hyperlink r:id="rId120">
        <w:r>
          <w:rPr>
            <w:color w:val="0000FF"/>
          </w:rPr>
          <w:t xml:space="preserve">aism.org </w:t>
        </w:r>
      </w:hyperlink>
      <w:r>
        <w:t xml:space="preserve">under "publications". Information on the general management of </w:t>
      </w:r>
      <w:proofErr w:type="spellStart"/>
      <w:r>
        <w:t>AtoN</w:t>
      </w:r>
      <w:proofErr w:type="spellEnd"/>
      <w:r>
        <w:t xml:space="preserve"> and VTS can be found in IALA manuals (NAVGUIDE and IALA VTS</w:t>
      </w:r>
      <w:r>
        <w:rPr>
          <w:spacing w:val="-7"/>
        </w:rPr>
        <w:t xml:space="preserve"> </w:t>
      </w:r>
      <w:r>
        <w:t>Manual).</w:t>
      </w:r>
    </w:p>
    <w:p w14:paraId="5E81A5A0" w14:textId="77777777" w:rsidR="0009623E" w:rsidRDefault="00F00F55" w:rsidP="00F00F55">
      <w:pPr>
        <w:pStyle w:val="BodyText"/>
        <w:spacing w:line="237" w:lineRule="auto"/>
        <w:ind w:left="543" w:right="269"/>
        <w:jc w:val="both"/>
        <w:rPr>
          <w:sz w:val="13"/>
        </w:rPr>
      </w:pPr>
      <w:r>
        <w:rPr>
          <w:sz w:val="13"/>
        </w:rPr>
        <w:t xml:space="preserve"> </w:t>
      </w:r>
    </w:p>
    <w:p w14:paraId="2EBBE4F6" w14:textId="77777777" w:rsidR="0009623E" w:rsidRDefault="0009623E">
      <w:pPr>
        <w:rPr>
          <w:sz w:val="13"/>
        </w:rPr>
        <w:sectPr w:rsidR="0009623E">
          <w:headerReference w:type="default" r:id="rId121"/>
          <w:footerReference w:type="default" r:id="rId122"/>
          <w:pgSz w:w="11910" w:h="16840"/>
          <w:pgMar w:top="1380" w:right="857" w:bottom="1000" w:left="760" w:header="856" w:footer="800" w:gutter="0"/>
          <w:cols w:space="720"/>
        </w:sectPr>
      </w:pPr>
    </w:p>
    <w:p w14:paraId="794B722D" w14:textId="77777777" w:rsidR="003F0861" w:rsidRDefault="003F0861" w:rsidP="003F0861">
      <w:pPr>
        <w:tabs>
          <w:tab w:val="left" w:pos="970"/>
          <w:tab w:val="left" w:pos="1395"/>
        </w:tabs>
        <w:spacing w:before="92"/>
        <w:ind w:left="543"/>
        <w:rPr>
          <w:b/>
          <w:w w:val="99"/>
        </w:rPr>
      </w:pPr>
      <w:r>
        <w:rPr>
          <w:b/>
          <w:w w:val="99"/>
        </w:rPr>
        <w:lastRenderedPageBreak/>
        <w:t>General Information</w:t>
      </w:r>
    </w:p>
    <w:p w14:paraId="5E682D1E" w14:textId="77777777" w:rsidR="003F0861" w:rsidRPr="003F0861" w:rsidRDefault="003F0861" w:rsidP="003F0861">
      <w:pPr>
        <w:tabs>
          <w:tab w:val="left" w:pos="970"/>
          <w:tab w:val="left" w:pos="1395"/>
        </w:tabs>
        <w:spacing w:before="92"/>
        <w:rPr>
          <w:b/>
          <w:w w:val="99"/>
        </w:rPr>
      </w:pPr>
    </w:p>
    <w:p w14:paraId="5D97D301" w14:textId="77777777" w:rsidR="00F00F55" w:rsidRDefault="00F00F55" w:rsidP="00F00F55">
      <w:pPr>
        <w:pStyle w:val="ListParagraph"/>
        <w:numPr>
          <w:ilvl w:val="0"/>
          <w:numId w:val="35"/>
        </w:numPr>
        <w:tabs>
          <w:tab w:val="left" w:pos="970"/>
          <w:tab w:val="left" w:pos="1395"/>
        </w:tabs>
        <w:spacing w:before="92"/>
        <w:rPr>
          <w:b/>
          <w:w w:val="99"/>
        </w:rPr>
      </w:pPr>
      <w:r>
        <w:rPr>
          <w:b/>
          <w:w w:val="99"/>
        </w:rPr>
        <w:t>Are you a member of IALA?</w:t>
      </w:r>
    </w:p>
    <w:p w14:paraId="2486B7EA"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Do you have an </w:t>
      </w:r>
      <w:proofErr w:type="spellStart"/>
      <w:r>
        <w:rPr>
          <w:b/>
          <w:w w:val="99"/>
        </w:rPr>
        <w:t>AtoN</w:t>
      </w:r>
      <w:proofErr w:type="spellEnd"/>
      <w:r>
        <w:rPr>
          <w:b/>
          <w:w w:val="99"/>
        </w:rPr>
        <w:t xml:space="preserve"> </w:t>
      </w:r>
      <w:ins w:id="32" w:author="Tom Southall" w:date="2020-03-11T11:18:00Z">
        <w:r w:rsidR="00640FC3">
          <w:rPr>
            <w:b/>
            <w:w w:val="99"/>
          </w:rPr>
          <w:t>C</w:t>
        </w:r>
      </w:ins>
      <w:ins w:id="33" w:author="Tom Southall" w:date="2020-03-11T11:15:00Z">
        <w:r w:rsidR="00BE0C15">
          <w:rPr>
            <w:b/>
            <w:w w:val="99"/>
          </w:rPr>
          <w:t xml:space="preserve">ompetent </w:t>
        </w:r>
      </w:ins>
      <w:ins w:id="34" w:author="Tom Southall" w:date="2020-03-11T11:18:00Z">
        <w:r w:rsidR="00640FC3">
          <w:rPr>
            <w:b/>
            <w:w w:val="99"/>
          </w:rPr>
          <w:t>A</w:t>
        </w:r>
      </w:ins>
      <w:del w:id="35" w:author="Tom Southall" w:date="2020-03-11T11:18:00Z">
        <w:r w:rsidDel="00640FC3">
          <w:rPr>
            <w:b/>
            <w:w w:val="99"/>
          </w:rPr>
          <w:delText>a</w:delText>
        </w:r>
      </w:del>
      <w:r>
        <w:rPr>
          <w:b/>
          <w:w w:val="99"/>
        </w:rPr>
        <w:t>uthority</w:t>
      </w:r>
      <w:ins w:id="36" w:author="Tom Southall" w:date="2020-03-11T11:18:00Z">
        <w:r w:rsidR="00640FC3">
          <w:rPr>
            <w:b/>
            <w:w w:val="99"/>
          </w:rPr>
          <w:t>?</w:t>
        </w:r>
      </w:ins>
      <w:del w:id="37" w:author="Tom Southall" w:date="2020-03-11T11:18:00Z">
        <w:r w:rsidDel="00640FC3">
          <w:rPr>
            <w:b/>
            <w:w w:val="99"/>
          </w:rPr>
          <w:delText>, if not is there another governmental or non governmental, agency responsible for AtoN matters</w:delText>
        </w:r>
      </w:del>
    </w:p>
    <w:p w14:paraId="5F4A4AB9"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Is the responsibility for providing </w:t>
      </w:r>
      <w:proofErr w:type="spellStart"/>
      <w:r>
        <w:rPr>
          <w:b/>
          <w:w w:val="99"/>
        </w:rPr>
        <w:t>AtoN</w:t>
      </w:r>
      <w:proofErr w:type="spellEnd"/>
      <w:r>
        <w:rPr>
          <w:b/>
          <w:w w:val="99"/>
        </w:rPr>
        <w:t xml:space="preserve"> services officially assigned by your government, by decree or any other legal text, to an organisation within your country.</w:t>
      </w:r>
    </w:p>
    <w:p w14:paraId="40217652" w14:textId="77777777" w:rsidR="00F00F55" w:rsidRPr="00F00F55" w:rsidRDefault="00F00F55" w:rsidP="00F00F55">
      <w:pPr>
        <w:pStyle w:val="ListParagraph"/>
        <w:numPr>
          <w:ilvl w:val="0"/>
          <w:numId w:val="35"/>
        </w:numPr>
        <w:rPr>
          <w:b/>
          <w:w w:val="99"/>
        </w:rPr>
      </w:pPr>
      <w:r w:rsidRPr="00F00F55">
        <w:rPr>
          <w:b/>
          <w:w w:val="99"/>
        </w:rPr>
        <w:t xml:space="preserve">Do you have an </w:t>
      </w:r>
      <w:ins w:id="38" w:author="Tom Southall" w:date="2020-03-11T11:19:00Z">
        <w:r w:rsidR="00640FC3">
          <w:rPr>
            <w:b/>
            <w:w w:val="99"/>
          </w:rPr>
          <w:t xml:space="preserve">VTS Competent </w:t>
        </w:r>
      </w:ins>
      <w:del w:id="39" w:author="Tom Southall" w:date="2020-03-11T11:19:00Z">
        <w:r w:rsidDel="00640FC3">
          <w:rPr>
            <w:b/>
            <w:w w:val="99"/>
          </w:rPr>
          <w:delText>VTS</w:delText>
        </w:r>
        <w:r w:rsidRPr="00F00F55" w:rsidDel="00640FC3">
          <w:rPr>
            <w:b/>
            <w:w w:val="99"/>
          </w:rPr>
          <w:delText xml:space="preserve"> </w:delText>
        </w:r>
      </w:del>
      <w:ins w:id="40" w:author="Tom Southall" w:date="2020-03-11T11:19:00Z">
        <w:r w:rsidR="00640FC3">
          <w:rPr>
            <w:b/>
            <w:w w:val="99"/>
          </w:rPr>
          <w:t>A</w:t>
        </w:r>
      </w:ins>
      <w:del w:id="41" w:author="Tom Southall" w:date="2020-03-11T11:19:00Z">
        <w:r w:rsidRPr="00F00F55" w:rsidDel="00640FC3">
          <w:rPr>
            <w:b/>
            <w:w w:val="99"/>
          </w:rPr>
          <w:delText>a</w:delText>
        </w:r>
      </w:del>
      <w:r w:rsidRPr="00F00F55">
        <w:rPr>
          <w:b/>
          <w:w w:val="99"/>
        </w:rPr>
        <w:t>uthority</w:t>
      </w:r>
      <w:del w:id="42" w:author="Tom Southall" w:date="2020-03-11T11:19:00Z">
        <w:r w:rsidRPr="00F00F55" w:rsidDel="00640FC3">
          <w:rPr>
            <w:b/>
            <w:w w:val="99"/>
          </w:rPr>
          <w:delText xml:space="preserve">, if not is there another governmental or non governmental, agency responsible for </w:delText>
        </w:r>
        <w:r w:rsidDel="00640FC3">
          <w:rPr>
            <w:b/>
            <w:w w:val="99"/>
          </w:rPr>
          <w:delText>VTS</w:delText>
        </w:r>
        <w:r w:rsidRPr="00F00F55" w:rsidDel="00640FC3">
          <w:rPr>
            <w:b/>
            <w:w w:val="99"/>
          </w:rPr>
          <w:delText xml:space="preserve"> matters</w:delText>
        </w:r>
      </w:del>
      <w:ins w:id="43" w:author="Tom Southall" w:date="2020-03-11T11:19:00Z">
        <w:r w:rsidR="00640FC3">
          <w:rPr>
            <w:b/>
            <w:w w:val="99"/>
          </w:rPr>
          <w:t>?</w:t>
        </w:r>
      </w:ins>
    </w:p>
    <w:p w14:paraId="5EC4FCD5" w14:textId="77777777" w:rsidR="00F00F55" w:rsidRPr="00F00F55" w:rsidRDefault="00F00F55" w:rsidP="00F00F55">
      <w:pPr>
        <w:pStyle w:val="ListParagraph"/>
        <w:numPr>
          <w:ilvl w:val="0"/>
          <w:numId w:val="35"/>
        </w:numPr>
        <w:rPr>
          <w:b/>
          <w:w w:val="99"/>
        </w:rPr>
      </w:pPr>
      <w:r w:rsidRPr="00F00F55">
        <w:rPr>
          <w:b/>
          <w:w w:val="99"/>
        </w:rPr>
        <w:t xml:space="preserve">Is the responsibility for providing </w:t>
      </w:r>
      <w:r>
        <w:rPr>
          <w:b/>
          <w:w w:val="99"/>
        </w:rPr>
        <w:t>VTS</w:t>
      </w:r>
      <w:r w:rsidRPr="00F00F55">
        <w:rPr>
          <w:b/>
          <w:w w:val="99"/>
        </w:rPr>
        <w:t xml:space="preserve"> services officially assigned by your government, by decree or any other legal text, to an organisation within your country.</w:t>
      </w:r>
    </w:p>
    <w:p w14:paraId="46245770"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Do you require Capacity building support to help develop </w:t>
      </w:r>
      <w:proofErr w:type="spellStart"/>
      <w:r>
        <w:rPr>
          <w:b/>
          <w:w w:val="99"/>
        </w:rPr>
        <w:t>AtoN</w:t>
      </w:r>
      <w:proofErr w:type="spellEnd"/>
      <w:r>
        <w:rPr>
          <w:b/>
          <w:w w:val="99"/>
        </w:rPr>
        <w:t xml:space="preserve"> and/or VTS services. If the answer is yes please indicate in which areas this is required.</w:t>
      </w:r>
    </w:p>
    <w:p w14:paraId="3D7C07DF" w14:textId="15B8D568" w:rsidR="004C1DB0" w:rsidRDefault="00F00F55">
      <w:pPr>
        <w:pStyle w:val="ListParagraph"/>
        <w:tabs>
          <w:tab w:val="left" w:pos="970"/>
          <w:tab w:val="left" w:pos="1395"/>
        </w:tabs>
        <w:spacing w:before="92"/>
        <w:ind w:left="903"/>
        <w:rPr>
          <w:b/>
          <w:w w:val="99"/>
        </w:rPr>
        <w:pPrChange w:id="44" w:author="Tom Southall" w:date="2020-03-11T11:25:00Z">
          <w:pPr>
            <w:pStyle w:val="ListParagraph"/>
            <w:numPr>
              <w:numId w:val="35"/>
            </w:numPr>
            <w:tabs>
              <w:tab w:val="left" w:pos="970"/>
              <w:tab w:val="left" w:pos="1395"/>
            </w:tabs>
            <w:spacing w:before="92"/>
            <w:ind w:left="903" w:hanging="360"/>
          </w:pPr>
        </w:pPrChange>
      </w:pPr>
      <w:del w:id="45" w:author="Tom Southall" w:date="2020-03-11T11:28:00Z">
        <w:r w:rsidDel="004C1DB0">
          <w:rPr>
            <w:b/>
            <w:w w:val="99"/>
          </w:rPr>
          <w:delText xml:space="preserve">Are the </w:delText>
        </w:r>
        <w:r w:rsidR="007B15F9" w:rsidDel="004C1DB0">
          <w:rPr>
            <w:b/>
            <w:w w:val="99"/>
          </w:rPr>
          <w:delText xml:space="preserve">AtoN </w:delText>
        </w:r>
      </w:del>
      <w:del w:id="46" w:author="Tom Southall" w:date="2020-03-11T11:25:00Z">
        <w:r w:rsidR="007B15F9" w:rsidDel="004C1DB0">
          <w:rPr>
            <w:b/>
            <w:w w:val="99"/>
          </w:rPr>
          <w:delText xml:space="preserve">and /or VTS </w:delText>
        </w:r>
      </w:del>
      <w:del w:id="47" w:author="Tom Southall" w:date="2020-03-11T11:23:00Z">
        <w:r w:rsidR="007B15F9" w:rsidDel="004C1DB0">
          <w:rPr>
            <w:b/>
            <w:w w:val="99"/>
          </w:rPr>
          <w:delText xml:space="preserve">services </w:delText>
        </w:r>
      </w:del>
      <w:del w:id="48" w:author="Tom Southall" w:date="2020-03-11T11:28:00Z">
        <w:r w:rsidR="007B15F9" w:rsidDel="004C1DB0">
          <w:rPr>
            <w:b/>
            <w:w w:val="99"/>
          </w:rPr>
          <w:delText>associated with safety of navigation accredited with quality assurance certification. If yes what does the certification apply to.</w:delText>
        </w:r>
      </w:del>
    </w:p>
    <w:p w14:paraId="29EAFEC5" w14:textId="77777777" w:rsidR="007B15F9" w:rsidRDefault="007B15F9" w:rsidP="007B15F9">
      <w:pPr>
        <w:tabs>
          <w:tab w:val="left" w:pos="970"/>
          <w:tab w:val="left" w:pos="1395"/>
        </w:tabs>
        <w:spacing w:before="92"/>
        <w:rPr>
          <w:b/>
          <w:w w:val="99"/>
        </w:rPr>
      </w:pPr>
    </w:p>
    <w:p w14:paraId="373C9286" w14:textId="77777777" w:rsidR="007B15F9" w:rsidRPr="007B15F9" w:rsidRDefault="007B15F9" w:rsidP="007B15F9">
      <w:pPr>
        <w:tabs>
          <w:tab w:val="left" w:pos="970"/>
          <w:tab w:val="left" w:pos="1395"/>
        </w:tabs>
        <w:spacing w:before="92"/>
        <w:ind w:left="903"/>
        <w:rPr>
          <w:b/>
          <w:w w:val="99"/>
        </w:rPr>
      </w:pPr>
      <w:r>
        <w:rPr>
          <w:b/>
          <w:w w:val="99"/>
        </w:rPr>
        <w:t>SOLAS Regulation V/13</w:t>
      </w:r>
    </w:p>
    <w:p w14:paraId="29CDF90B" w14:textId="77777777" w:rsidR="00F00F55" w:rsidRDefault="007B15F9">
      <w:pPr>
        <w:tabs>
          <w:tab w:val="left" w:pos="970"/>
          <w:tab w:val="left" w:pos="1395"/>
        </w:tabs>
        <w:spacing w:before="92"/>
        <w:ind w:left="543"/>
        <w:rPr>
          <w:b/>
          <w:w w:val="99"/>
        </w:rPr>
      </w:pPr>
      <w:proofErr w:type="spellStart"/>
      <w:r>
        <w:rPr>
          <w:b/>
          <w:w w:val="99"/>
        </w:rPr>
        <w:t>AtoN</w:t>
      </w:r>
      <w:proofErr w:type="spellEnd"/>
      <w:r>
        <w:rPr>
          <w:b/>
          <w:w w:val="99"/>
        </w:rPr>
        <w:t xml:space="preserve"> Services</w:t>
      </w:r>
    </w:p>
    <w:p w14:paraId="5DD7F715" w14:textId="518E1470" w:rsidR="007B15F9" w:rsidDel="003062CC" w:rsidRDefault="007B15F9" w:rsidP="007B15F9">
      <w:pPr>
        <w:pStyle w:val="ListParagraph"/>
        <w:numPr>
          <w:ilvl w:val="0"/>
          <w:numId w:val="36"/>
        </w:numPr>
        <w:tabs>
          <w:tab w:val="left" w:pos="970"/>
          <w:tab w:val="left" w:pos="1395"/>
        </w:tabs>
        <w:spacing w:before="92"/>
        <w:rPr>
          <w:moveFrom w:id="49" w:author="Tom Southall" w:date="2020-03-11T11:39:00Z"/>
          <w:b/>
          <w:w w:val="99"/>
        </w:rPr>
      </w:pPr>
      <w:moveFromRangeStart w:id="50" w:author="Tom Southall" w:date="2020-03-11T11:39:00Z" w:name="move34819037"/>
      <w:moveFrom w:id="51" w:author="Tom Southall" w:date="2020-03-11T11:39:00Z">
        <w:r w:rsidDel="003062CC">
          <w:rPr>
            <w:b/>
            <w:w w:val="99"/>
          </w:rPr>
          <w:t>Do you claim compliance with IALA standards? If Yes which</w:t>
        </w:r>
      </w:moveFrom>
    </w:p>
    <w:moveFromRangeEnd w:id="50"/>
    <w:p w14:paraId="412EC389" w14:textId="61D682BB" w:rsidR="007B15F9" w:rsidRDefault="007B15F9" w:rsidP="007B15F9">
      <w:pPr>
        <w:pStyle w:val="ListParagraph"/>
        <w:numPr>
          <w:ilvl w:val="0"/>
          <w:numId w:val="36"/>
        </w:numPr>
        <w:tabs>
          <w:tab w:val="left" w:pos="970"/>
          <w:tab w:val="left" w:pos="1395"/>
        </w:tabs>
        <w:spacing w:before="92"/>
        <w:rPr>
          <w:b/>
          <w:w w:val="99"/>
        </w:rPr>
      </w:pPr>
      <w:r>
        <w:rPr>
          <w:b/>
          <w:w w:val="99"/>
        </w:rPr>
        <w:t xml:space="preserve">How do you ensure </w:t>
      </w:r>
      <w:ins w:id="52" w:author="Tom Southall" w:date="2020-03-13T09:40:00Z">
        <w:r w:rsidR="00551223">
          <w:rPr>
            <w:b/>
            <w:w w:val="99"/>
          </w:rPr>
          <w:t xml:space="preserve">that the </w:t>
        </w:r>
      </w:ins>
      <w:r>
        <w:rPr>
          <w:b/>
          <w:w w:val="99"/>
        </w:rPr>
        <w:t xml:space="preserve">provision of </w:t>
      </w:r>
      <w:proofErr w:type="spellStart"/>
      <w:r>
        <w:rPr>
          <w:b/>
          <w:w w:val="99"/>
        </w:rPr>
        <w:t>AtoN</w:t>
      </w:r>
      <w:proofErr w:type="spellEnd"/>
      <w:r>
        <w:rPr>
          <w:b/>
          <w:w w:val="99"/>
        </w:rPr>
        <w:t xml:space="preserve"> meets the </w:t>
      </w:r>
      <w:ins w:id="53" w:author="Tom Southall" w:date="2020-03-13T09:40:00Z">
        <w:r w:rsidR="00551223">
          <w:rPr>
            <w:b/>
            <w:w w:val="99"/>
          </w:rPr>
          <w:t>v</w:t>
        </w:r>
        <w:r w:rsidR="00551223">
          <w:rPr>
            <w:b/>
            <w:w w:val="99"/>
          </w:rPr>
          <w:t xml:space="preserve">olume </w:t>
        </w:r>
        <w:r w:rsidR="00551223">
          <w:rPr>
            <w:b/>
            <w:w w:val="99"/>
          </w:rPr>
          <w:t xml:space="preserve">of </w:t>
        </w:r>
      </w:ins>
      <w:del w:id="54" w:author="Tom Southall" w:date="2020-03-13T09:40:00Z">
        <w:r w:rsidDel="00551223">
          <w:rPr>
            <w:b/>
            <w:w w:val="99"/>
          </w:rPr>
          <w:delText xml:space="preserve">Volume </w:delText>
        </w:r>
      </w:del>
      <w:r>
        <w:rPr>
          <w:b/>
          <w:w w:val="99"/>
        </w:rPr>
        <w:t xml:space="preserve">traffic justification and </w:t>
      </w:r>
      <w:ins w:id="55" w:author="Tom Southall" w:date="2020-03-13T09:41:00Z">
        <w:r w:rsidR="00551223">
          <w:rPr>
            <w:b/>
            <w:w w:val="99"/>
          </w:rPr>
          <w:t xml:space="preserve">the </w:t>
        </w:r>
      </w:ins>
      <w:bookmarkStart w:id="56" w:name="_GoBack"/>
      <w:bookmarkEnd w:id="56"/>
      <w:r>
        <w:rPr>
          <w:b/>
          <w:w w:val="99"/>
        </w:rPr>
        <w:t>degree of risk requirement</w:t>
      </w:r>
      <w:ins w:id="57" w:author="Tom Southall" w:date="2020-03-13T09:39:00Z">
        <w:r w:rsidR="005E4450">
          <w:rPr>
            <w:b/>
            <w:w w:val="99"/>
          </w:rPr>
          <w:t>?</w:t>
        </w:r>
      </w:ins>
      <w:del w:id="58" w:author="Tom Southall" w:date="2020-03-13T09:39:00Z">
        <w:r w:rsidDel="005E4450">
          <w:rPr>
            <w:b/>
            <w:w w:val="99"/>
          </w:rPr>
          <w:delText>.</w:delText>
        </w:r>
      </w:del>
      <w:ins w:id="59" w:author="Tom Southall" w:date="2020-03-11T11:31:00Z">
        <w:r w:rsidR="004B2F95">
          <w:rPr>
            <w:b/>
            <w:w w:val="99"/>
          </w:rPr>
          <w:t xml:space="preserve">  Please describe the applicable processes used for determ</w:t>
        </w:r>
      </w:ins>
      <w:ins w:id="60" w:author="Tom Southall" w:date="2020-03-11T11:32:00Z">
        <w:r w:rsidR="004B2F95">
          <w:rPr>
            <w:b/>
            <w:w w:val="99"/>
          </w:rPr>
          <w:t xml:space="preserve">ining your </w:t>
        </w:r>
        <w:proofErr w:type="spellStart"/>
        <w:r w:rsidR="004B2F95">
          <w:rPr>
            <w:b/>
            <w:w w:val="99"/>
          </w:rPr>
          <w:t>AtoN</w:t>
        </w:r>
        <w:proofErr w:type="spellEnd"/>
        <w:r w:rsidR="004B2F95">
          <w:rPr>
            <w:b/>
            <w:w w:val="99"/>
          </w:rPr>
          <w:t xml:space="preserve"> provision.</w:t>
        </w:r>
      </w:ins>
    </w:p>
    <w:p w14:paraId="3A102F9E" w14:textId="2598EC74" w:rsidR="007B15F9" w:rsidRDefault="007B15F9" w:rsidP="007B15F9">
      <w:pPr>
        <w:pStyle w:val="ListParagraph"/>
        <w:numPr>
          <w:ilvl w:val="0"/>
          <w:numId w:val="36"/>
        </w:numPr>
        <w:tabs>
          <w:tab w:val="left" w:pos="970"/>
          <w:tab w:val="left" w:pos="1395"/>
        </w:tabs>
        <w:spacing w:before="92"/>
        <w:rPr>
          <w:b/>
          <w:w w:val="99"/>
        </w:rPr>
      </w:pPr>
      <w:r>
        <w:rPr>
          <w:b/>
          <w:w w:val="99"/>
        </w:rPr>
        <w:t>How do you ensure information on the establishment, function</w:t>
      </w:r>
      <w:ins w:id="61" w:author="Tom Southall" w:date="2020-03-11T11:43:00Z">
        <w:r w:rsidR="0021112F">
          <w:rPr>
            <w:b/>
            <w:w w:val="99"/>
          </w:rPr>
          <w:t>, changes</w:t>
        </w:r>
      </w:ins>
      <w:r>
        <w:rPr>
          <w:b/>
          <w:w w:val="99"/>
        </w:rPr>
        <w:t xml:space="preserve"> and removal of </w:t>
      </w:r>
      <w:proofErr w:type="spellStart"/>
      <w:r>
        <w:rPr>
          <w:b/>
          <w:w w:val="99"/>
        </w:rPr>
        <w:t>AtoN</w:t>
      </w:r>
      <w:proofErr w:type="spellEnd"/>
      <w:r>
        <w:rPr>
          <w:b/>
          <w:w w:val="99"/>
        </w:rPr>
        <w:t xml:space="preserve"> is made available to all concerned</w:t>
      </w:r>
      <w:ins w:id="62" w:author="Tom Southall" w:date="2020-03-13T09:39:00Z">
        <w:r w:rsidR="005E4450">
          <w:rPr>
            <w:b/>
            <w:w w:val="99"/>
          </w:rPr>
          <w:t>?</w:t>
        </w:r>
      </w:ins>
      <w:del w:id="63" w:author="Tom Southall" w:date="2020-03-13T09:39:00Z">
        <w:r w:rsidDel="005E4450">
          <w:rPr>
            <w:b/>
            <w:w w:val="99"/>
          </w:rPr>
          <w:delText>.</w:delText>
        </w:r>
      </w:del>
    </w:p>
    <w:p w14:paraId="19FF99DE" w14:textId="13C1C6E3" w:rsidR="007B15F9" w:rsidRPr="0021112F" w:rsidDel="004B2F95" w:rsidRDefault="007B15F9">
      <w:pPr>
        <w:pStyle w:val="ListParagraph"/>
        <w:numPr>
          <w:ilvl w:val="0"/>
          <w:numId w:val="36"/>
        </w:numPr>
        <w:tabs>
          <w:tab w:val="left" w:pos="970"/>
          <w:tab w:val="left" w:pos="1395"/>
        </w:tabs>
        <w:spacing w:before="92"/>
        <w:rPr>
          <w:del w:id="64" w:author="Tom Southall" w:date="2020-03-11T11:31:00Z"/>
          <w:b/>
          <w:w w:val="99"/>
          <w:rPrChange w:id="65" w:author="Tom Southall" w:date="2020-03-11T11:38:00Z">
            <w:rPr>
              <w:del w:id="66" w:author="Tom Southall" w:date="2020-03-11T11:31:00Z"/>
              <w:w w:val="99"/>
            </w:rPr>
          </w:rPrChange>
        </w:rPr>
      </w:pPr>
      <w:del w:id="67" w:author="Tom Southall" w:date="2020-03-11T11:31:00Z">
        <w:r w:rsidRPr="0021112F" w:rsidDel="004B2F95">
          <w:rPr>
            <w:b/>
            <w:w w:val="99"/>
            <w:rPrChange w:id="68" w:author="Tom Southall" w:date="2020-03-11T11:38:00Z">
              <w:rPr>
                <w:w w:val="99"/>
              </w:rPr>
            </w:rPrChange>
          </w:rPr>
          <w:delText>Please describe your process for justifying the provision of AtoN relative to the volume of traffic and degree of risk.</w:delText>
        </w:r>
      </w:del>
    </w:p>
    <w:p w14:paraId="1CFF39DF" w14:textId="2FA22306" w:rsidR="0021112F" w:rsidDel="0021112F" w:rsidRDefault="007B15F9" w:rsidP="001B0192">
      <w:pPr>
        <w:pStyle w:val="ListParagraph"/>
        <w:numPr>
          <w:ilvl w:val="0"/>
          <w:numId w:val="36"/>
        </w:numPr>
        <w:tabs>
          <w:tab w:val="left" w:pos="970"/>
          <w:tab w:val="left" w:pos="1395"/>
        </w:tabs>
        <w:spacing w:before="92"/>
        <w:rPr>
          <w:del w:id="69" w:author="Tom Southall" w:date="2020-03-11T11:38:00Z"/>
          <w:moveTo w:id="70" w:author="Tom Southall" w:date="2020-03-11T11:39:00Z"/>
          <w:b/>
          <w:w w:val="99"/>
        </w:rPr>
      </w:pPr>
      <w:del w:id="71" w:author="Tom Southall" w:date="2020-03-11T11:38:00Z">
        <w:r w:rsidRPr="0021112F" w:rsidDel="0021112F">
          <w:rPr>
            <w:b/>
            <w:w w:val="99"/>
            <w:rPrChange w:id="72" w:author="Tom Southall" w:date="2020-03-11T11:40:00Z">
              <w:rPr>
                <w:w w:val="99"/>
              </w:rPr>
            </w:rPrChange>
          </w:rPr>
          <w:delText>P</w:delText>
        </w:r>
      </w:del>
      <w:ins w:id="73" w:author="Tom Southall" w:date="2020-03-11T11:39:00Z">
        <w:r w:rsidR="0021112F" w:rsidRPr="0021112F">
          <w:rPr>
            <w:b/>
            <w:w w:val="99"/>
            <w:rPrChange w:id="74" w:author="Tom Southall" w:date="2020-03-11T11:40:00Z">
              <w:rPr>
                <w:w w:val="99"/>
              </w:rPr>
            </w:rPrChange>
          </w:rPr>
          <w:t>P</w:t>
        </w:r>
      </w:ins>
      <w:r w:rsidRPr="0021112F">
        <w:rPr>
          <w:b/>
          <w:w w:val="99"/>
          <w:rPrChange w:id="75" w:author="Tom Southall" w:date="2020-03-11T11:40:00Z">
            <w:rPr>
              <w:w w:val="99"/>
            </w:rPr>
          </w:rPrChange>
        </w:rPr>
        <w:t xml:space="preserve">lease describe how your organization achieves uniformity in </w:t>
      </w:r>
      <w:proofErr w:type="spellStart"/>
      <w:r w:rsidRPr="0021112F">
        <w:rPr>
          <w:b/>
          <w:w w:val="99"/>
          <w:rPrChange w:id="76" w:author="Tom Southall" w:date="2020-03-11T11:40:00Z">
            <w:rPr>
              <w:w w:val="99"/>
            </w:rPr>
          </w:rPrChange>
        </w:rPr>
        <w:t>AtoN</w:t>
      </w:r>
      <w:proofErr w:type="spellEnd"/>
      <w:r w:rsidRPr="0021112F">
        <w:rPr>
          <w:b/>
          <w:w w:val="99"/>
          <w:rPrChange w:id="77" w:author="Tom Southall" w:date="2020-03-11T11:40:00Z">
            <w:rPr>
              <w:w w:val="99"/>
            </w:rPr>
          </w:rPrChange>
        </w:rPr>
        <w:t xml:space="preserve"> in accordance with IALA </w:t>
      </w:r>
      <w:ins w:id="78" w:author="Tom Southall" w:date="2020-03-11T11:39:00Z">
        <w:r w:rsidR="0021112F" w:rsidRPr="0021112F">
          <w:rPr>
            <w:b/>
            <w:w w:val="99"/>
            <w:rPrChange w:id="79" w:author="Tom Southall" w:date="2020-03-11T11:40:00Z">
              <w:rPr>
                <w:w w:val="99"/>
              </w:rPr>
            </w:rPrChange>
          </w:rPr>
          <w:t>Standards</w:t>
        </w:r>
      </w:ins>
      <w:ins w:id="80" w:author="Tom Southall" w:date="2020-03-11T11:43:00Z">
        <w:r w:rsidR="0021112F">
          <w:rPr>
            <w:b/>
            <w:w w:val="99"/>
          </w:rPr>
          <w:t xml:space="preserve"> that </w:t>
        </w:r>
      </w:ins>
      <w:ins w:id="81" w:author="Tom Southall" w:date="2020-03-11T11:44:00Z">
        <w:r w:rsidR="0021112F">
          <w:rPr>
            <w:b/>
            <w:w w:val="99"/>
          </w:rPr>
          <w:t xml:space="preserve">list normative </w:t>
        </w:r>
      </w:ins>
      <w:r w:rsidRPr="0021112F">
        <w:rPr>
          <w:b/>
          <w:w w:val="99"/>
          <w:rPrChange w:id="82" w:author="Tom Southall" w:date="2020-03-11T11:40:00Z">
            <w:rPr>
              <w:w w:val="99"/>
            </w:rPr>
          </w:rPrChange>
        </w:rPr>
        <w:t>recommendations and guidelines.</w:t>
      </w:r>
      <w:ins w:id="83" w:author="Tom Southall" w:date="2020-03-11T11:39:00Z">
        <w:r w:rsidR="0021112F" w:rsidRPr="0021112F">
          <w:rPr>
            <w:b/>
            <w:w w:val="99"/>
          </w:rPr>
          <w:t xml:space="preserve"> </w:t>
        </w:r>
      </w:ins>
      <w:moveToRangeStart w:id="84" w:author="Tom Southall" w:date="2020-03-11T11:39:00Z" w:name="move34819037"/>
      <w:moveTo w:id="85" w:author="Tom Southall" w:date="2020-03-11T11:39:00Z">
        <w:del w:id="86" w:author="Tom Southall" w:date="2020-03-11T11:40:00Z">
          <w:r w:rsidR="0021112F" w:rsidDel="0021112F">
            <w:rPr>
              <w:b/>
              <w:w w:val="99"/>
            </w:rPr>
            <w:delText xml:space="preserve">Do you claim compliance with IALA standards? If Yes </w:delText>
          </w:r>
        </w:del>
        <w:del w:id="87" w:author="Tom Southall" w:date="2020-03-11T11:38:00Z">
          <w:r w:rsidR="0021112F" w:rsidDel="0021112F">
            <w:rPr>
              <w:b/>
              <w:w w:val="99"/>
            </w:rPr>
            <w:delText>which</w:delText>
          </w:r>
        </w:del>
      </w:moveTo>
    </w:p>
    <w:moveToRangeEnd w:id="84"/>
    <w:p w14:paraId="7DBE887A" w14:textId="065BE912" w:rsidR="007B15F9" w:rsidRPr="007B15F9" w:rsidRDefault="007B15F9">
      <w:pPr>
        <w:pStyle w:val="ListParagraph"/>
        <w:numPr>
          <w:ilvl w:val="0"/>
          <w:numId w:val="36"/>
        </w:numPr>
        <w:tabs>
          <w:tab w:val="left" w:pos="970"/>
          <w:tab w:val="left" w:pos="1395"/>
        </w:tabs>
        <w:spacing w:before="92"/>
        <w:rPr>
          <w:w w:val="99"/>
        </w:rPr>
      </w:pPr>
    </w:p>
    <w:p w14:paraId="11869E51" w14:textId="43A2A67E" w:rsidR="007B15F9" w:rsidRPr="007B15F9" w:rsidDel="0021112F" w:rsidRDefault="007B15F9" w:rsidP="007B15F9">
      <w:pPr>
        <w:pStyle w:val="ListParagraph"/>
        <w:numPr>
          <w:ilvl w:val="0"/>
          <w:numId w:val="36"/>
        </w:numPr>
        <w:tabs>
          <w:tab w:val="left" w:pos="970"/>
          <w:tab w:val="left" w:pos="1395"/>
        </w:tabs>
        <w:spacing w:before="92"/>
        <w:rPr>
          <w:del w:id="88" w:author="Tom Southall" w:date="2020-03-11T11:40:00Z"/>
          <w:b/>
          <w:w w:val="99"/>
        </w:rPr>
      </w:pPr>
      <w:del w:id="89" w:author="Tom Southall" w:date="2020-03-11T11:40:00Z">
        <w:r w:rsidRPr="007B15F9" w:rsidDel="0021112F">
          <w:rPr>
            <w:b/>
            <w:w w:val="99"/>
          </w:rPr>
          <w:delText>Please describe the process used to promulgate information about, and changes to, AtoN.</w:delText>
        </w:r>
      </w:del>
    </w:p>
    <w:p w14:paraId="747455C6" w14:textId="77777777" w:rsidR="007B15F9" w:rsidRDefault="007B15F9" w:rsidP="007B15F9">
      <w:pPr>
        <w:pStyle w:val="ListParagraph"/>
        <w:tabs>
          <w:tab w:val="left" w:pos="970"/>
          <w:tab w:val="left" w:pos="1395"/>
        </w:tabs>
        <w:spacing w:before="92"/>
        <w:ind w:left="903"/>
        <w:rPr>
          <w:b/>
          <w:w w:val="99"/>
        </w:rPr>
      </w:pPr>
    </w:p>
    <w:p w14:paraId="2E0B90A8" w14:textId="77777777" w:rsidR="007B15F9" w:rsidRPr="007B15F9" w:rsidRDefault="007B15F9" w:rsidP="007B15F9">
      <w:pPr>
        <w:pStyle w:val="ListParagraph"/>
        <w:tabs>
          <w:tab w:val="left" w:pos="970"/>
          <w:tab w:val="left" w:pos="1395"/>
        </w:tabs>
        <w:spacing w:before="92"/>
        <w:ind w:left="903"/>
        <w:rPr>
          <w:b/>
          <w:w w:val="99"/>
        </w:rPr>
      </w:pPr>
    </w:p>
    <w:p w14:paraId="0CB93D19" w14:textId="77777777" w:rsidR="007130FB" w:rsidRDefault="007B15F9" w:rsidP="007B15F9">
      <w:pPr>
        <w:tabs>
          <w:tab w:val="left" w:pos="970"/>
          <w:tab w:val="left" w:pos="1395"/>
        </w:tabs>
        <w:spacing w:before="92"/>
        <w:ind w:left="543"/>
      </w:pPr>
      <w:r>
        <w:rPr>
          <w:b/>
          <w:w w:val="99"/>
        </w:rPr>
        <w:t>SOLAS Regulation V/12</w:t>
      </w:r>
      <w:r w:rsidR="007130FB" w:rsidRPr="007130FB">
        <w:t xml:space="preserve"> </w:t>
      </w:r>
    </w:p>
    <w:p w14:paraId="3969A72C" w14:textId="77777777" w:rsidR="007130FB" w:rsidRDefault="007130FB" w:rsidP="007B15F9">
      <w:pPr>
        <w:tabs>
          <w:tab w:val="left" w:pos="970"/>
          <w:tab w:val="left" w:pos="1395"/>
        </w:tabs>
        <w:spacing w:before="92"/>
        <w:ind w:left="543"/>
        <w:rPr>
          <w:b/>
          <w:w w:val="99"/>
        </w:rPr>
      </w:pPr>
      <w:r w:rsidRPr="007130FB">
        <w:rPr>
          <w:b/>
          <w:w w:val="99"/>
        </w:rPr>
        <w:t>Although there is no VTS system formally adopted by IMO, VTS should be in conformity with IMO regulations.</w:t>
      </w:r>
    </w:p>
    <w:p w14:paraId="253F1A94" w14:textId="77777777" w:rsidR="007130FB" w:rsidRDefault="007130FB" w:rsidP="007B15F9">
      <w:pPr>
        <w:tabs>
          <w:tab w:val="left" w:pos="970"/>
          <w:tab w:val="left" w:pos="1395"/>
        </w:tabs>
        <w:spacing w:before="92"/>
        <w:ind w:left="543"/>
        <w:rPr>
          <w:b/>
          <w:w w:val="99"/>
        </w:rPr>
      </w:pPr>
    </w:p>
    <w:p w14:paraId="00EB6035" w14:textId="77777777" w:rsidR="007130FB" w:rsidRDefault="007130FB" w:rsidP="007B15F9">
      <w:pPr>
        <w:tabs>
          <w:tab w:val="left" w:pos="970"/>
          <w:tab w:val="left" w:pos="1395"/>
        </w:tabs>
        <w:spacing w:before="92"/>
        <w:ind w:left="543"/>
        <w:rPr>
          <w:b/>
          <w:w w:val="99"/>
        </w:rPr>
      </w:pPr>
      <w:r>
        <w:rPr>
          <w:b/>
          <w:w w:val="99"/>
        </w:rPr>
        <w:t>VTS services</w:t>
      </w:r>
    </w:p>
    <w:p w14:paraId="60D68CD2" w14:textId="77777777" w:rsidR="007B15F9" w:rsidRDefault="007B15F9" w:rsidP="007B15F9">
      <w:pPr>
        <w:tabs>
          <w:tab w:val="left" w:pos="970"/>
          <w:tab w:val="left" w:pos="1395"/>
        </w:tabs>
        <w:spacing w:before="92"/>
        <w:ind w:left="543"/>
      </w:pPr>
      <w:r w:rsidRPr="007B15F9">
        <w:t xml:space="preserve"> </w:t>
      </w:r>
    </w:p>
    <w:p w14:paraId="21E53DA4" w14:textId="77777777" w:rsidR="007B15F9" w:rsidRPr="007130FB" w:rsidRDefault="007B15F9" w:rsidP="007130FB">
      <w:pPr>
        <w:pStyle w:val="ListParagraph"/>
        <w:numPr>
          <w:ilvl w:val="0"/>
          <w:numId w:val="37"/>
        </w:numPr>
        <w:tabs>
          <w:tab w:val="left" w:pos="970"/>
          <w:tab w:val="left" w:pos="1395"/>
        </w:tabs>
        <w:spacing w:before="92"/>
        <w:rPr>
          <w:b/>
          <w:w w:val="99"/>
        </w:rPr>
      </w:pPr>
      <w:r w:rsidRPr="007130FB">
        <w:rPr>
          <w:b/>
          <w:w w:val="99"/>
        </w:rPr>
        <w:t>Do you claim compliance with IALA standards? If Yes which</w:t>
      </w:r>
    </w:p>
    <w:p w14:paraId="727A8A5A" w14:textId="77777777" w:rsidR="007130FB" w:rsidRDefault="007130FB" w:rsidP="007130FB">
      <w:pPr>
        <w:pStyle w:val="ListParagraph"/>
        <w:numPr>
          <w:ilvl w:val="0"/>
          <w:numId w:val="37"/>
        </w:numPr>
        <w:tabs>
          <w:tab w:val="left" w:pos="970"/>
          <w:tab w:val="left" w:pos="1395"/>
        </w:tabs>
        <w:spacing w:before="92"/>
        <w:rPr>
          <w:b/>
          <w:w w:val="99"/>
        </w:rPr>
      </w:pPr>
      <w:r w:rsidRPr="007130FB">
        <w:rPr>
          <w:b/>
          <w:w w:val="99"/>
        </w:rPr>
        <w:t>How do you ensure provision of VTS meets the Volume traffic justification and degree of risk requirement.</w:t>
      </w:r>
    </w:p>
    <w:p w14:paraId="621A8D5D" w14:textId="77777777" w:rsidR="007130FB" w:rsidRDefault="007130FB" w:rsidP="007130FB">
      <w:pPr>
        <w:pStyle w:val="ListParagraph"/>
        <w:numPr>
          <w:ilvl w:val="0"/>
          <w:numId w:val="37"/>
        </w:numPr>
        <w:tabs>
          <w:tab w:val="left" w:pos="970"/>
          <w:tab w:val="left" w:pos="1395"/>
        </w:tabs>
        <w:spacing w:before="92"/>
        <w:rPr>
          <w:b/>
          <w:w w:val="99"/>
        </w:rPr>
      </w:pPr>
      <w:r>
        <w:rPr>
          <w:b/>
          <w:w w:val="99"/>
        </w:rPr>
        <w:t>How do you ensure compliance with the guidelines developed by the organisation on Vessel Traffic Services</w:t>
      </w:r>
    </w:p>
    <w:p w14:paraId="2FAE0D91" w14:textId="77777777" w:rsidR="0009623E" w:rsidRDefault="0009623E">
      <w:pPr>
        <w:pStyle w:val="BodyText"/>
        <w:spacing w:before="5"/>
        <w:rPr>
          <w:b/>
          <w:sz w:val="21"/>
        </w:rPr>
      </w:pPr>
    </w:p>
    <w:p w14:paraId="434B32EA" w14:textId="77777777" w:rsidR="0009623E" w:rsidRDefault="0009623E">
      <w:pPr>
        <w:pStyle w:val="BodyText"/>
      </w:pPr>
    </w:p>
    <w:p w14:paraId="36ED2089" w14:textId="77777777" w:rsidR="0009623E" w:rsidRDefault="00F00F55">
      <w:pPr>
        <w:pStyle w:val="Heading2"/>
        <w:numPr>
          <w:ilvl w:val="0"/>
          <w:numId w:val="12"/>
        </w:numPr>
        <w:tabs>
          <w:tab w:val="left" w:pos="971"/>
          <w:tab w:val="left" w:pos="1395"/>
        </w:tabs>
        <w:spacing w:line="244" w:lineRule="auto"/>
        <w:ind w:left="1395" w:right="285" w:hanging="852"/>
      </w:pPr>
      <w:r>
        <w:t>–</w:t>
      </w:r>
      <w:r>
        <w:tab/>
        <w:t xml:space="preserve">Methodology the State employs to enforce maritime legislation within its  </w:t>
      </w:r>
      <w:r>
        <w:lastRenderedPageBreak/>
        <w:t>territorial</w:t>
      </w:r>
      <w:r>
        <w:rPr>
          <w:spacing w:val="-3"/>
        </w:rPr>
        <w:t xml:space="preserve"> </w:t>
      </w:r>
      <w:r>
        <w:t>waters</w:t>
      </w:r>
    </w:p>
    <w:p w14:paraId="42060654" w14:textId="77777777" w:rsidR="0009623E" w:rsidRDefault="0009623E">
      <w:pPr>
        <w:pStyle w:val="BodyText"/>
        <w:spacing w:before="6"/>
        <w:rPr>
          <w:b/>
          <w:sz w:val="21"/>
        </w:rPr>
      </w:pPr>
    </w:p>
    <w:p w14:paraId="7C2DA731" w14:textId="77777777" w:rsidR="0009623E" w:rsidRDefault="00F00F55">
      <w:pPr>
        <w:pStyle w:val="ListParagraph"/>
        <w:numPr>
          <w:ilvl w:val="0"/>
          <w:numId w:val="9"/>
        </w:numPr>
        <w:tabs>
          <w:tab w:val="left" w:pos="1395"/>
          <w:tab w:val="left" w:pos="1396"/>
        </w:tabs>
        <w:ind w:hanging="853"/>
      </w:pPr>
      <w:r>
        <w:t>Please</w:t>
      </w:r>
      <w:r>
        <w:rPr>
          <w:spacing w:val="-7"/>
        </w:rPr>
        <w:t xml:space="preserve"> </w:t>
      </w:r>
      <w:r>
        <w:t>describe</w:t>
      </w:r>
      <w:r>
        <w:rPr>
          <w:spacing w:val="-6"/>
        </w:rPr>
        <w:t xml:space="preserve"> </w:t>
      </w:r>
      <w:r>
        <w:t>the</w:t>
      </w:r>
      <w:r>
        <w:rPr>
          <w:spacing w:val="-6"/>
        </w:rPr>
        <w:t xml:space="preserve"> </w:t>
      </w:r>
      <w:r>
        <w:t>measures</w:t>
      </w:r>
      <w:r>
        <w:rPr>
          <w:spacing w:val="-7"/>
        </w:rPr>
        <w:t xml:space="preserve"> </w:t>
      </w:r>
      <w:r>
        <w:t>employed</w:t>
      </w:r>
      <w:r>
        <w:rPr>
          <w:spacing w:val="-6"/>
        </w:rPr>
        <w:t xml:space="preserve"> </w:t>
      </w:r>
      <w:r>
        <w:t>by</w:t>
      </w:r>
      <w:r>
        <w:rPr>
          <w:spacing w:val="-12"/>
        </w:rPr>
        <w:t xml:space="preserve"> </w:t>
      </w:r>
      <w:r>
        <w:t>the</w:t>
      </w:r>
      <w:r>
        <w:rPr>
          <w:spacing w:val="-7"/>
        </w:rPr>
        <w:t xml:space="preserve"> </w:t>
      </w:r>
      <w:r>
        <w:t>State</w:t>
      </w:r>
      <w:r>
        <w:rPr>
          <w:spacing w:val="-6"/>
        </w:rPr>
        <w:t xml:space="preserve"> </w:t>
      </w:r>
      <w:r>
        <w:t>to</w:t>
      </w:r>
      <w:r>
        <w:rPr>
          <w:spacing w:val="-7"/>
        </w:rPr>
        <w:t xml:space="preserve"> </w:t>
      </w:r>
      <w:r>
        <w:t>enforce</w:t>
      </w:r>
      <w:r>
        <w:rPr>
          <w:spacing w:val="-6"/>
        </w:rPr>
        <w:t xml:space="preserve"> </w:t>
      </w:r>
      <w:r>
        <w:t>VTS</w:t>
      </w:r>
      <w:r>
        <w:rPr>
          <w:spacing w:val="-7"/>
        </w:rPr>
        <w:t xml:space="preserve"> </w:t>
      </w:r>
      <w:r>
        <w:t>legislation.</w:t>
      </w:r>
    </w:p>
    <w:p w14:paraId="7E740B77" w14:textId="77777777" w:rsidR="0009623E" w:rsidRDefault="00F00F55">
      <w:pPr>
        <w:pStyle w:val="ListParagraph"/>
        <w:numPr>
          <w:ilvl w:val="0"/>
          <w:numId w:val="9"/>
        </w:numPr>
        <w:tabs>
          <w:tab w:val="left" w:pos="1395"/>
          <w:tab w:val="left" w:pos="1396"/>
        </w:tabs>
        <w:spacing w:before="117"/>
        <w:ind w:hanging="853"/>
      </w:pPr>
      <w:r>
        <w:t>Please</w:t>
      </w:r>
      <w:r>
        <w:rPr>
          <w:spacing w:val="-7"/>
        </w:rPr>
        <w:t xml:space="preserve"> </w:t>
      </w:r>
      <w:r>
        <w:t>describe</w:t>
      </w:r>
      <w:r>
        <w:rPr>
          <w:spacing w:val="-6"/>
        </w:rPr>
        <w:t xml:space="preserve"> </w:t>
      </w:r>
      <w:r>
        <w:t>the</w:t>
      </w:r>
      <w:r>
        <w:rPr>
          <w:spacing w:val="-7"/>
        </w:rPr>
        <w:t xml:space="preserve"> </w:t>
      </w:r>
      <w:r>
        <w:t>measures</w:t>
      </w:r>
      <w:r>
        <w:rPr>
          <w:spacing w:val="-7"/>
        </w:rPr>
        <w:t xml:space="preserve"> </w:t>
      </w:r>
      <w:r>
        <w:t>employed</w:t>
      </w:r>
      <w:r>
        <w:rPr>
          <w:spacing w:val="-7"/>
        </w:rPr>
        <w:t xml:space="preserve"> </w:t>
      </w:r>
      <w:r>
        <w:t>by</w:t>
      </w:r>
      <w:r>
        <w:rPr>
          <w:spacing w:val="-13"/>
        </w:rPr>
        <w:t xml:space="preserve"> </w:t>
      </w:r>
      <w:r>
        <w:t>the</w:t>
      </w:r>
      <w:r>
        <w:rPr>
          <w:spacing w:val="-6"/>
        </w:rPr>
        <w:t xml:space="preserve"> </w:t>
      </w:r>
      <w:r>
        <w:t>State</w:t>
      </w:r>
      <w:r>
        <w:rPr>
          <w:spacing w:val="-7"/>
        </w:rPr>
        <w:t xml:space="preserve"> </w:t>
      </w:r>
      <w:r>
        <w:t>to</w:t>
      </w:r>
      <w:r>
        <w:rPr>
          <w:spacing w:val="-7"/>
        </w:rPr>
        <w:t xml:space="preserve"> </w:t>
      </w:r>
      <w:r>
        <w:t>enforce</w:t>
      </w:r>
      <w:r>
        <w:rPr>
          <w:spacing w:val="-7"/>
        </w:rPr>
        <w:t xml:space="preserve"> </w:t>
      </w:r>
      <w:proofErr w:type="spellStart"/>
      <w:r>
        <w:t>AtoN</w:t>
      </w:r>
      <w:proofErr w:type="spellEnd"/>
      <w:r>
        <w:rPr>
          <w:spacing w:val="-7"/>
        </w:rPr>
        <w:t xml:space="preserve"> </w:t>
      </w:r>
      <w:r>
        <w:t>legislation.</w:t>
      </w:r>
    </w:p>
    <w:p w14:paraId="44E8E06C" w14:textId="77777777" w:rsidR="0009623E" w:rsidRDefault="0009623E">
      <w:pPr>
        <w:pStyle w:val="BodyText"/>
      </w:pPr>
    </w:p>
    <w:p w14:paraId="34F66361" w14:textId="77777777" w:rsidR="0009623E" w:rsidRDefault="00F00F55">
      <w:pPr>
        <w:pStyle w:val="Heading2"/>
        <w:numPr>
          <w:ilvl w:val="0"/>
          <w:numId w:val="12"/>
        </w:numPr>
        <w:tabs>
          <w:tab w:val="left" w:pos="971"/>
          <w:tab w:val="left" w:pos="1395"/>
        </w:tabs>
      </w:pPr>
      <w:r>
        <w:t>–</w:t>
      </w:r>
      <w:r>
        <w:tab/>
        <w:t>N/A</w:t>
      </w:r>
    </w:p>
    <w:p w14:paraId="6B4F5967" w14:textId="77777777" w:rsidR="0009623E" w:rsidRDefault="0009623E">
      <w:pPr>
        <w:pStyle w:val="BodyText"/>
        <w:spacing w:before="1"/>
        <w:rPr>
          <w:b/>
        </w:rPr>
      </w:pPr>
    </w:p>
    <w:p w14:paraId="5E25A41A" w14:textId="77777777" w:rsidR="0009623E" w:rsidRDefault="00F00F55">
      <w:pPr>
        <w:pStyle w:val="ListParagraph"/>
        <w:numPr>
          <w:ilvl w:val="0"/>
          <w:numId w:val="12"/>
        </w:numPr>
        <w:tabs>
          <w:tab w:val="left" w:pos="971"/>
          <w:tab w:val="left" w:pos="1395"/>
        </w:tabs>
        <w:rPr>
          <w:b/>
        </w:rPr>
      </w:pPr>
      <w:r>
        <w:rPr>
          <w:b/>
        </w:rPr>
        <w:t>–</w:t>
      </w:r>
      <w:r>
        <w:rPr>
          <w:b/>
        </w:rPr>
        <w:tab/>
        <w:t>Measures</w:t>
      </w:r>
      <w:r>
        <w:rPr>
          <w:b/>
          <w:spacing w:val="-6"/>
        </w:rPr>
        <w:t xml:space="preserve"> </w:t>
      </w:r>
      <w:r>
        <w:rPr>
          <w:b/>
        </w:rPr>
        <w:t>to</w:t>
      </w:r>
      <w:r>
        <w:rPr>
          <w:b/>
          <w:spacing w:val="-6"/>
        </w:rPr>
        <w:t xml:space="preserve"> </w:t>
      </w:r>
      <w:r>
        <w:rPr>
          <w:b/>
        </w:rPr>
        <w:t>evaluate</w:t>
      </w:r>
      <w:r>
        <w:rPr>
          <w:b/>
          <w:spacing w:val="-6"/>
        </w:rPr>
        <w:t xml:space="preserve"> </w:t>
      </w:r>
      <w:r>
        <w:rPr>
          <w:b/>
        </w:rPr>
        <w:t>effectiveness</w:t>
      </w:r>
      <w:r>
        <w:rPr>
          <w:b/>
          <w:spacing w:val="-6"/>
        </w:rPr>
        <w:t xml:space="preserve"> </w:t>
      </w:r>
      <w:r>
        <w:rPr>
          <w:b/>
        </w:rPr>
        <w:t>in</w:t>
      </w:r>
      <w:r>
        <w:rPr>
          <w:b/>
          <w:spacing w:val="-6"/>
        </w:rPr>
        <w:t xml:space="preserve"> </w:t>
      </w:r>
      <w:r>
        <w:rPr>
          <w:b/>
        </w:rPr>
        <w:t>implementing</w:t>
      </w:r>
      <w:r>
        <w:rPr>
          <w:b/>
          <w:spacing w:val="-5"/>
        </w:rPr>
        <w:t xml:space="preserve"> </w:t>
      </w:r>
      <w:r>
        <w:rPr>
          <w:b/>
        </w:rPr>
        <w:t>IMO</w:t>
      </w:r>
      <w:r>
        <w:rPr>
          <w:b/>
          <w:spacing w:val="-6"/>
        </w:rPr>
        <w:t xml:space="preserve"> </w:t>
      </w:r>
      <w:r>
        <w:rPr>
          <w:b/>
        </w:rPr>
        <w:t>mandatory</w:t>
      </w:r>
      <w:r>
        <w:rPr>
          <w:b/>
          <w:spacing w:val="-10"/>
        </w:rPr>
        <w:t xml:space="preserve"> </w:t>
      </w:r>
      <w:r>
        <w:rPr>
          <w:b/>
        </w:rPr>
        <w:t>instruments</w:t>
      </w:r>
    </w:p>
    <w:p w14:paraId="651551A2" w14:textId="77777777" w:rsidR="0009623E" w:rsidRDefault="0009623E">
      <w:pPr>
        <w:pStyle w:val="BodyText"/>
        <w:spacing w:before="2"/>
        <w:rPr>
          <w:b/>
        </w:rPr>
      </w:pPr>
    </w:p>
    <w:p w14:paraId="7DE9AC08" w14:textId="77777777" w:rsidR="0009623E" w:rsidRDefault="00F00F55">
      <w:pPr>
        <w:pStyle w:val="BodyText"/>
        <w:tabs>
          <w:tab w:val="left" w:pos="1395"/>
        </w:tabs>
        <w:spacing w:line="237" w:lineRule="auto"/>
        <w:ind w:left="1395" w:right="285" w:hanging="852"/>
      </w:pPr>
      <w:r>
        <w:t>1.</w:t>
      </w:r>
      <w:r>
        <w:tab/>
        <w:t>Please</w:t>
      </w:r>
      <w:r>
        <w:rPr>
          <w:spacing w:val="-12"/>
        </w:rPr>
        <w:t xml:space="preserve"> </w:t>
      </w:r>
      <w:r>
        <w:t>describe</w:t>
      </w:r>
      <w:r>
        <w:rPr>
          <w:spacing w:val="-11"/>
        </w:rPr>
        <w:t xml:space="preserve"> </w:t>
      </w:r>
      <w:r>
        <w:t>the</w:t>
      </w:r>
      <w:r>
        <w:rPr>
          <w:spacing w:val="-12"/>
        </w:rPr>
        <w:t xml:space="preserve"> </w:t>
      </w:r>
      <w:r>
        <w:t>measures,</w:t>
      </w:r>
      <w:r>
        <w:rPr>
          <w:spacing w:val="-13"/>
        </w:rPr>
        <w:t xml:space="preserve"> </w:t>
      </w:r>
      <w:r>
        <w:t>if</w:t>
      </w:r>
      <w:r>
        <w:rPr>
          <w:spacing w:val="-10"/>
        </w:rPr>
        <w:t xml:space="preserve"> </w:t>
      </w:r>
      <w:r>
        <w:t>any,</w:t>
      </w:r>
      <w:r>
        <w:rPr>
          <w:spacing w:val="-13"/>
        </w:rPr>
        <w:t xml:space="preserve"> </w:t>
      </w:r>
      <w:r>
        <w:t>taken</w:t>
      </w:r>
      <w:r>
        <w:rPr>
          <w:spacing w:val="-12"/>
        </w:rPr>
        <w:t xml:space="preserve"> </w:t>
      </w:r>
      <w:r>
        <w:t>to</w:t>
      </w:r>
      <w:r>
        <w:rPr>
          <w:spacing w:val="-12"/>
        </w:rPr>
        <w:t xml:space="preserve"> </w:t>
      </w:r>
      <w:r>
        <w:t>evaluate</w:t>
      </w:r>
      <w:r>
        <w:rPr>
          <w:spacing w:val="-11"/>
        </w:rPr>
        <w:t xml:space="preserve"> </w:t>
      </w:r>
      <w:r>
        <w:t>the</w:t>
      </w:r>
      <w:r>
        <w:rPr>
          <w:spacing w:val="-14"/>
        </w:rPr>
        <w:t xml:space="preserve"> </w:t>
      </w:r>
      <w:r>
        <w:t>effectiveness</w:t>
      </w:r>
      <w:r>
        <w:rPr>
          <w:spacing w:val="-13"/>
        </w:rPr>
        <w:t xml:space="preserve"> </w:t>
      </w:r>
      <w:r>
        <w:t>in</w:t>
      </w:r>
      <w:r>
        <w:rPr>
          <w:spacing w:val="-14"/>
        </w:rPr>
        <w:t xml:space="preserve"> </w:t>
      </w:r>
      <w:r>
        <w:t>implementing SOLAS regulations V/12 and 13 (see also section</w:t>
      </w:r>
      <w:r>
        <w:rPr>
          <w:spacing w:val="-13"/>
        </w:rPr>
        <w:t xml:space="preserve"> </w:t>
      </w:r>
      <w:r>
        <w:t>X).</w:t>
      </w:r>
    </w:p>
    <w:p w14:paraId="0879BC99" w14:textId="77777777" w:rsidR="0009623E" w:rsidRDefault="0009623E">
      <w:pPr>
        <w:pStyle w:val="BodyText"/>
      </w:pPr>
    </w:p>
    <w:p w14:paraId="4144FFA4" w14:textId="77777777" w:rsidR="0009623E" w:rsidRDefault="00F00F55">
      <w:pPr>
        <w:pStyle w:val="Heading3"/>
        <w:numPr>
          <w:ilvl w:val="0"/>
          <w:numId w:val="14"/>
        </w:numPr>
        <w:tabs>
          <w:tab w:val="left" w:pos="971"/>
        </w:tabs>
        <w:ind w:left="970" w:hanging="428"/>
        <w:jc w:val="both"/>
      </w:pPr>
      <w:r>
        <w:t>–</w:t>
      </w:r>
      <w:r>
        <w:rPr>
          <w:spacing w:val="57"/>
        </w:rPr>
        <w:t xml:space="preserve"> </w:t>
      </w:r>
      <w:r>
        <w:t>N/A</w:t>
      </w:r>
    </w:p>
    <w:p w14:paraId="0F100A0D" w14:textId="77777777" w:rsidR="0009623E" w:rsidRDefault="0009623E">
      <w:pPr>
        <w:pStyle w:val="BodyText"/>
        <w:spacing w:before="1"/>
        <w:rPr>
          <w:b/>
          <w:i/>
        </w:rPr>
      </w:pPr>
    </w:p>
    <w:p w14:paraId="755E5588" w14:textId="77777777" w:rsidR="0009623E" w:rsidRDefault="00F00F55">
      <w:pPr>
        <w:pStyle w:val="ListParagraph"/>
        <w:numPr>
          <w:ilvl w:val="0"/>
          <w:numId w:val="14"/>
        </w:numPr>
        <w:tabs>
          <w:tab w:val="left" w:pos="970"/>
          <w:tab w:val="left" w:pos="971"/>
          <w:tab w:val="left" w:pos="1395"/>
        </w:tabs>
        <w:ind w:left="970" w:hanging="428"/>
        <w:rPr>
          <w:b/>
          <w:i/>
        </w:rPr>
      </w:pPr>
      <w:r>
        <w:rPr>
          <w:b/>
          <w:i/>
        </w:rPr>
        <w:t>–</w:t>
      </w:r>
      <w:r>
        <w:rPr>
          <w:b/>
          <w:i/>
        </w:rPr>
        <w:tab/>
        <w:t>Evaluation and</w:t>
      </w:r>
      <w:r>
        <w:rPr>
          <w:b/>
          <w:i/>
          <w:spacing w:val="-3"/>
        </w:rPr>
        <w:t xml:space="preserve"> </w:t>
      </w:r>
      <w:r>
        <w:rPr>
          <w:b/>
          <w:i/>
        </w:rPr>
        <w:t>review</w:t>
      </w:r>
    </w:p>
    <w:p w14:paraId="3F04472E" w14:textId="77777777" w:rsidR="0009623E" w:rsidRDefault="0009623E">
      <w:pPr>
        <w:pStyle w:val="BodyText"/>
        <w:spacing w:before="7"/>
        <w:rPr>
          <w:b/>
          <w:i/>
          <w:sz w:val="21"/>
        </w:rPr>
      </w:pPr>
    </w:p>
    <w:p w14:paraId="222B8475" w14:textId="77777777" w:rsidR="0009623E" w:rsidRDefault="00F00F55">
      <w:pPr>
        <w:pStyle w:val="BodyText"/>
        <w:tabs>
          <w:tab w:val="left" w:pos="1395"/>
        </w:tabs>
        <w:spacing w:line="237" w:lineRule="auto"/>
        <w:ind w:left="1395" w:right="267" w:hanging="852"/>
      </w:pPr>
      <w:r>
        <w:t>1.</w:t>
      </w:r>
      <w:r>
        <w:tab/>
        <w:t>Please</w:t>
      </w:r>
      <w:r>
        <w:rPr>
          <w:spacing w:val="-21"/>
        </w:rPr>
        <w:t xml:space="preserve"> </w:t>
      </w:r>
      <w:r>
        <w:t>describe</w:t>
      </w:r>
      <w:r>
        <w:rPr>
          <w:spacing w:val="-20"/>
        </w:rPr>
        <w:t xml:space="preserve"> </w:t>
      </w:r>
      <w:r>
        <w:t>the</w:t>
      </w:r>
      <w:r>
        <w:rPr>
          <w:spacing w:val="-20"/>
        </w:rPr>
        <w:t xml:space="preserve"> </w:t>
      </w:r>
      <w:r>
        <w:t>measures</w:t>
      </w:r>
      <w:r>
        <w:rPr>
          <w:spacing w:val="-20"/>
        </w:rPr>
        <w:t xml:space="preserve"> </w:t>
      </w:r>
      <w:r>
        <w:t>taken</w:t>
      </w:r>
      <w:r>
        <w:rPr>
          <w:spacing w:val="-20"/>
        </w:rPr>
        <w:t xml:space="preserve"> </w:t>
      </w:r>
      <w:r>
        <w:t>to</w:t>
      </w:r>
      <w:r>
        <w:rPr>
          <w:spacing w:val="-20"/>
        </w:rPr>
        <w:t xml:space="preserve"> </w:t>
      </w:r>
      <w:r>
        <w:rPr>
          <w:spacing w:val="-3"/>
        </w:rPr>
        <w:t>evaluate</w:t>
      </w:r>
      <w:r>
        <w:rPr>
          <w:spacing w:val="-25"/>
        </w:rPr>
        <w:t xml:space="preserve"> </w:t>
      </w:r>
      <w:r>
        <w:rPr>
          <w:spacing w:val="-3"/>
        </w:rPr>
        <w:t>effectiveness</w:t>
      </w:r>
      <w:r>
        <w:rPr>
          <w:spacing w:val="-24"/>
        </w:rPr>
        <w:t xml:space="preserve"> </w:t>
      </w:r>
      <w:r>
        <w:t>of</w:t>
      </w:r>
      <w:r>
        <w:rPr>
          <w:spacing w:val="-24"/>
        </w:rPr>
        <w:t xml:space="preserve"> </w:t>
      </w:r>
      <w:proofErr w:type="spellStart"/>
      <w:r>
        <w:t>AtoN</w:t>
      </w:r>
      <w:proofErr w:type="spellEnd"/>
      <w:r>
        <w:rPr>
          <w:spacing w:val="-24"/>
        </w:rPr>
        <w:t xml:space="preserve"> </w:t>
      </w:r>
      <w:r>
        <w:t>and</w:t>
      </w:r>
      <w:r>
        <w:rPr>
          <w:spacing w:val="-25"/>
        </w:rPr>
        <w:t xml:space="preserve"> </w:t>
      </w:r>
      <w:r>
        <w:t>VTS</w:t>
      </w:r>
      <w:r>
        <w:rPr>
          <w:spacing w:val="-17"/>
        </w:rPr>
        <w:t xml:space="preserve"> </w:t>
      </w:r>
      <w:r>
        <w:rPr>
          <w:spacing w:val="-3"/>
        </w:rPr>
        <w:t>(e.g.</w:t>
      </w:r>
      <w:r>
        <w:rPr>
          <w:spacing w:val="-13"/>
        </w:rPr>
        <w:t xml:space="preserve"> </w:t>
      </w:r>
      <w:r>
        <w:t>vessel tracking</w:t>
      </w:r>
      <w:r>
        <w:rPr>
          <w:spacing w:val="-6"/>
        </w:rPr>
        <w:t xml:space="preserve"> </w:t>
      </w:r>
      <w:r>
        <w:t>analysis,</w:t>
      </w:r>
      <w:r>
        <w:rPr>
          <w:spacing w:val="-8"/>
        </w:rPr>
        <w:t xml:space="preserve"> </w:t>
      </w:r>
      <w:r>
        <w:t>incident</w:t>
      </w:r>
      <w:r>
        <w:rPr>
          <w:spacing w:val="-8"/>
        </w:rPr>
        <w:t xml:space="preserve"> </w:t>
      </w:r>
      <w:r>
        <w:t>analysis,</w:t>
      </w:r>
      <w:r>
        <w:rPr>
          <w:spacing w:val="-8"/>
        </w:rPr>
        <w:t xml:space="preserve"> </w:t>
      </w:r>
      <w:r>
        <w:t>service</w:t>
      </w:r>
      <w:r>
        <w:rPr>
          <w:spacing w:val="-7"/>
        </w:rPr>
        <w:t xml:space="preserve"> </w:t>
      </w:r>
      <w:r>
        <w:t>availability,</w:t>
      </w:r>
      <w:r>
        <w:rPr>
          <w:spacing w:val="-8"/>
        </w:rPr>
        <w:t xml:space="preserve"> </w:t>
      </w:r>
      <w:proofErr w:type="spellStart"/>
      <w:r>
        <w:t>AtoN</w:t>
      </w:r>
      <w:proofErr w:type="spellEnd"/>
      <w:r>
        <w:rPr>
          <w:spacing w:val="-6"/>
        </w:rPr>
        <w:t xml:space="preserve"> </w:t>
      </w:r>
      <w:r>
        <w:t>planning</w:t>
      </w:r>
      <w:r>
        <w:rPr>
          <w:spacing w:val="-6"/>
        </w:rPr>
        <w:t xml:space="preserve"> </w:t>
      </w:r>
      <w:r>
        <w:t>and</w:t>
      </w:r>
      <w:r>
        <w:rPr>
          <w:spacing w:val="-7"/>
        </w:rPr>
        <w:t xml:space="preserve"> </w:t>
      </w:r>
      <w:r>
        <w:t>inspection).</w:t>
      </w:r>
    </w:p>
    <w:p w14:paraId="7A8540AF" w14:textId="77777777" w:rsidR="0009623E" w:rsidRDefault="0009623E">
      <w:pPr>
        <w:pStyle w:val="BodyText"/>
      </w:pPr>
    </w:p>
    <w:p w14:paraId="650F8504" w14:textId="77777777" w:rsidR="0009623E" w:rsidRDefault="00F00F55">
      <w:pPr>
        <w:pStyle w:val="Heading3"/>
        <w:numPr>
          <w:ilvl w:val="0"/>
          <w:numId w:val="14"/>
        </w:numPr>
        <w:tabs>
          <w:tab w:val="left" w:pos="970"/>
          <w:tab w:val="left" w:pos="971"/>
          <w:tab w:val="left" w:pos="1395"/>
        </w:tabs>
        <w:ind w:left="970" w:hanging="428"/>
      </w:pPr>
      <w:r>
        <w:t>–</w:t>
      </w:r>
      <w:r>
        <w:tab/>
        <w:t>Management</w:t>
      </w:r>
      <w:r>
        <w:rPr>
          <w:spacing w:val="-3"/>
        </w:rPr>
        <w:t xml:space="preserve"> </w:t>
      </w:r>
      <w:r>
        <w:t>system</w:t>
      </w:r>
    </w:p>
    <w:p w14:paraId="1F6EC5A5" w14:textId="77777777" w:rsidR="0009623E" w:rsidRDefault="0009623E">
      <w:pPr>
        <w:pStyle w:val="BodyText"/>
        <w:spacing w:before="1"/>
        <w:rPr>
          <w:b/>
          <w:i/>
        </w:rPr>
      </w:pPr>
    </w:p>
    <w:p w14:paraId="77A10096" w14:textId="77777777" w:rsidR="0009623E" w:rsidRDefault="00F00F55">
      <w:pPr>
        <w:ind w:left="543"/>
        <w:rPr>
          <w:b/>
        </w:rPr>
      </w:pPr>
      <w:r>
        <w:rPr>
          <w:b/>
        </w:rPr>
        <w:t xml:space="preserve">Please note that these points should be responded to in the context of </w:t>
      </w:r>
      <w:proofErr w:type="spellStart"/>
      <w:r>
        <w:rPr>
          <w:b/>
        </w:rPr>
        <w:t>AtoN</w:t>
      </w:r>
      <w:proofErr w:type="spellEnd"/>
      <w:r>
        <w:rPr>
          <w:b/>
        </w:rPr>
        <w:t xml:space="preserve"> and VTS.</w:t>
      </w:r>
    </w:p>
    <w:p w14:paraId="76A07CCA" w14:textId="77777777" w:rsidR="0009623E" w:rsidRDefault="0009623E">
      <w:pPr>
        <w:pStyle w:val="BodyText"/>
        <w:spacing w:before="2"/>
        <w:rPr>
          <w:b/>
        </w:rPr>
      </w:pPr>
    </w:p>
    <w:p w14:paraId="05E04CCB" w14:textId="77777777" w:rsidR="0009623E" w:rsidRDefault="00F00F55">
      <w:pPr>
        <w:pStyle w:val="ListParagraph"/>
        <w:numPr>
          <w:ilvl w:val="0"/>
          <w:numId w:val="8"/>
        </w:numPr>
        <w:tabs>
          <w:tab w:val="left" w:pos="1395"/>
          <w:tab w:val="left" w:pos="1396"/>
        </w:tabs>
        <w:spacing w:line="237" w:lineRule="auto"/>
        <w:ind w:right="269"/>
      </w:pPr>
      <w:r>
        <w:t>Does</w:t>
      </w:r>
      <w:r>
        <w:rPr>
          <w:spacing w:val="-24"/>
        </w:rPr>
        <w:t xml:space="preserve"> </w:t>
      </w:r>
      <w:r>
        <w:t>the</w:t>
      </w:r>
      <w:r>
        <w:rPr>
          <w:spacing w:val="-24"/>
        </w:rPr>
        <w:t xml:space="preserve"> </w:t>
      </w:r>
      <w:r>
        <w:t>State</w:t>
      </w:r>
      <w:r>
        <w:rPr>
          <w:spacing w:val="-24"/>
        </w:rPr>
        <w:t xml:space="preserve"> </w:t>
      </w:r>
      <w:r>
        <w:t>use</w:t>
      </w:r>
      <w:r>
        <w:rPr>
          <w:spacing w:val="-24"/>
        </w:rPr>
        <w:t xml:space="preserve"> </w:t>
      </w:r>
      <w:r>
        <w:t>a</w:t>
      </w:r>
      <w:r>
        <w:rPr>
          <w:spacing w:val="-24"/>
        </w:rPr>
        <w:t xml:space="preserve"> </w:t>
      </w:r>
      <w:r>
        <w:t>recognized</w:t>
      </w:r>
      <w:r>
        <w:rPr>
          <w:spacing w:val="-24"/>
        </w:rPr>
        <w:t xml:space="preserve"> </w:t>
      </w:r>
      <w:r>
        <w:t>quality</w:t>
      </w:r>
      <w:r>
        <w:rPr>
          <w:spacing w:val="-29"/>
        </w:rPr>
        <w:t xml:space="preserve"> </w:t>
      </w:r>
      <w:r>
        <w:t>management</w:t>
      </w:r>
      <w:r>
        <w:rPr>
          <w:spacing w:val="-29"/>
        </w:rPr>
        <w:t xml:space="preserve"> </w:t>
      </w:r>
      <w:r>
        <w:rPr>
          <w:spacing w:val="-3"/>
        </w:rPr>
        <w:t>system,</w:t>
      </w:r>
      <w:r>
        <w:rPr>
          <w:spacing w:val="-29"/>
        </w:rPr>
        <w:t xml:space="preserve"> </w:t>
      </w:r>
      <w:r>
        <w:t>e.g.</w:t>
      </w:r>
      <w:r>
        <w:rPr>
          <w:spacing w:val="-29"/>
        </w:rPr>
        <w:t xml:space="preserve"> </w:t>
      </w:r>
      <w:r>
        <w:rPr>
          <w:spacing w:val="-2"/>
        </w:rPr>
        <w:t>ISO</w:t>
      </w:r>
      <w:r>
        <w:rPr>
          <w:spacing w:val="-28"/>
        </w:rPr>
        <w:t xml:space="preserve"> </w:t>
      </w:r>
      <w:r>
        <w:t>9001:2000,</w:t>
      </w:r>
      <w:r>
        <w:rPr>
          <w:spacing w:val="-28"/>
        </w:rPr>
        <w:t xml:space="preserve"> </w:t>
      </w:r>
      <w:r>
        <w:t>for</w:t>
      </w:r>
      <w:r>
        <w:rPr>
          <w:spacing w:val="-16"/>
        </w:rPr>
        <w:t xml:space="preserve"> </w:t>
      </w:r>
      <w:proofErr w:type="spellStart"/>
      <w:r>
        <w:t>AtoN</w:t>
      </w:r>
      <w:proofErr w:type="spellEnd"/>
      <w:r>
        <w:t xml:space="preserve"> or</w:t>
      </w:r>
      <w:r>
        <w:rPr>
          <w:spacing w:val="-3"/>
        </w:rPr>
        <w:t xml:space="preserve"> </w:t>
      </w:r>
      <w:r>
        <w:t>VTS?</w:t>
      </w:r>
    </w:p>
    <w:p w14:paraId="08EEC185" w14:textId="77777777" w:rsidR="0009623E" w:rsidRDefault="00F00F55">
      <w:pPr>
        <w:pStyle w:val="BodyText"/>
        <w:tabs>
          <w:tab w:val="left" w:pos="3100"/>
        </w:tabs>
        <w:spacing w:before="116"/>
        <w:ind w:left="1395"/>
        <w:rPr>
          <w:rFonts w:ascii="Wingdings" w:hAnsi="Wingdings"/>
        </w:rPr>
      </w:pPr>
      <w:r>
        <w:t>Yes</w:t>
      </w:r>
      <w:r>
        <w:rPr>
          <w:spacing w:val="55"/>
        </w:rPr>
        <w:t xml:space="preserve"> </w:t>
      </w:r>
      <w:r>
        <w:rPr>
          <w:rFonts w:ascii="Wingdings" w:hAnsi="Wingdings"/>
        </w:rPr>
        <w:t></w:t>
      </w:r>
      <w:r>
        <w:rPr>
          <w:rFonts w:ascii="Times New Roman" w:hAnsi="Times New Roman"/>
        </w:rPr>
        <w:tab/>
      </w:r>
      <w:r>
        <w:t>No</w:t>
      </w:r>
      <w:r>
        <w:rPr>
          <w:spacing w:val="60"/>
        </w:rPr>
        <w:t xml:space="preserve"> </w:t>
      </w:r>
      <w:r>
        <w:rPr>
          <w:rFonts w:ascii="Wingdings" w:hAnsi="Wingdings"/>
        </w:rPr>
        <w:t></w:t>
      </w:r>
    </w:p>
    <w:p w14:paraId="4A82C084" w14:textId="77777777" w:rsidR="0009623E" w:rsidRDefault="0009623E">
      <w:pPr>
        <w:rPr>
          <w:rFonts w:ascii="Wingdings" w:hAnsi="Wingdings"/>
        </w:rPr>
        <w:sectPr w:rsidR="0009623E">
          <w:headerReference w:type="default" r:id="rId123"/>
          <w:footerReference w:type="default" r:id="rId124"/>
          <w:pgSz w:w="11910" w:h="16840"/>
          <w:pgMar w:top="1380" w:right="857" w:bottom="1000" w:left="760" w:header="856" w:footer="800" w:gutter="0"/>
          <w:cols w:space="720"/>
        </w:sectPr>
      </w:pPr>
    </w:p>
    <w:p w14:paraId="15206072" w14:textId="77777777" w:rsidR="0009623E" w:rsidRDefault="0009623E">
      <w:pPr>
        <w:pStyle w:val="BodyText"/>
        <w:spacing w:before="7"/>
        <w:rPr>
          <w:rFonts w:ascii="Wingdings" w:hAnsi="Wingdings"/>
          <w:sz w:val="13"/>
        </w:rPr>
      </w:pPr>
    </w:p>
    <w:p w14:paraId="1620BCC0" w14:textId="77777777" w:rsidR="0009623E" w:rsidRDefault="00F00F55">
      <w:pPr>
        <w:pStyle w:val="Heading2"/>
        <w:spacing w:before="91" w:line="244" w:lineRule="auto"/>
        <w:ind w:left="543" w:right="289"/>
        <w:jc w:val="both"/>
      </w:pPr>
      <w:r>
        <w:t>If yes, relevant documentation should be copied and submitted together with this questionnaire.</w:t>
      </w:r>
    </w:p>
    <w:p w14:paraId="00F5C23C" w14:textId="77777777" w:rsidR="0009623E" w:rsidRDefault="0009623E">
      <w:pPr>
        <w:pStyle w:val="BodyText"/>
        <w:spacing w:before="8"/>
        <w:rPr>
          <w:b/>
          <w:sz w:val="21"/>
        </w:rPr>
      </w:pPr>
    </w:p>
    <w:p w14:paraId="6F2918EA" w14:textId="77777777" w:rsidR="0009623E" w:rsidRDefault="00F00F55">
      <w:pPr>
        <w:pStyle w:val="ListParagraph"/>
        <w:numPr>
          <w:ilvl w:val="0"/>
          <w:numId w:val="8"/>
        </w:numPr>
        <w:tabs>
          <w:tab w:val="left" w:pos="1395"/>
          <w:tab w:val="left" w:pos="1396"/>
        </w:tabs>
        <w:spacing w:line="237" w:lineRule="auto"/>
        <w:ind w:right="286"/>
        <w:jc w:val="both"/>
      </w:pPr>
      <w:r>
        <w:t xml:space="preserve">Does the State use other management systems for </w:t>
      </w:r>
      <w:proofErr w:type="spellStart"/>
      <w:r>
        <w:t>AtoN</w:t>
      </w:r>
      <w:proofErr w:type="spellEnd"/>
      <w:r>
        <w:t xml:space="preserve"> or VTS, e.g., internal contracts between</w:t>
      </w:r>
      <w:r>
        <w:rPr>
          <w:spacing w:val="-21"/>
        </w:rPr>
        <w:t xml:space="preserve"> </w:t>
      </w:r>
      <w:r>
        <w:t>management</w:t>
      </w:r>
      <w:r>
        <w:rPr>
          <w:spacing w:val="-22"/>
        </w:rPr>
        <w:t xml:space="preserve"> </w:t>
      </w:r>
      <w:r>
        <w:t>and</w:t>
      </w:r>
      <w:r>
        <w:rPr>
          <w:spacing w:val="-20"/>
        </w:rPr>
        <w:t xml:space="preserve"> </w:t>
      </w:r>
      <w:r>
        <w:t>subdivisions,</w:t>
      </w:r>
      <w:r>
        <w:rPr>
          <w:spacing w:val="-22"/>
        </w:rPr>
        <w:t xml:space="preserve"> </w:t>
      </w:r>
      <w:r>
        <w:t>external</w:t>
      </w:r>
      <w:r>
        <w:rPr>
          <w:spacing w:val="-23"/>
        </w:rPr>
        <w:t xml:space="preserve"> </w:t>
      </w:r>
      <w:r>
        <w:t>contracts</w:t>
      </w:r>
      <w:r>
        <w:rPr>
          <w:spacing w:val="-23"/>
        </w:rPr>
        <w:t xml:space="preserve"> </w:t>
      </w:r>
      <w:r>
        <w:t>between</w:t>
      </w:r>
      <w:r>
        <w:rPr>
          <w:spacing w:val="-22"/>
        </w:rPr>
        <w:t xml:space="preserve"> </w:t>
      </w:r>
      <w:r>
        <w:t>the</w:t>
      </w:r>
      <w:r>
        <w:rPr>
          <w:spacing w:val="-22"/>
        </w:rPr>
        <w:t xml:space="preserve"> </w:t>
      </w:r>
      <w:r>
        <w:t>organization</w:t>
      </w:r>
      <w:r>
        <w:rPr>
          <w:spacing w:val="-23"/>
        </w:rPr>
        <w:t xml:space="preserve"> </w:t>
      </w:r>
      <w:r>
        <w:t>to</w:t>
      </w:r>
      <w:r>
        <w:rPr>
          <w:spacing w:val="-22"/>
        </w:rPr>
        <w:t xml:space="preserve"> </w:t>
      </w:r>
      <w:r>
        <w:t>be audited and its superiors of either a political and/or administrative nature or any other proprietary management</w:t>
      </w:r>
      <w:r>
        <w:rPr>
          <w:spacing w:val="-10"/>
        </w:rPr>
        <w:t xml:space="preserve"> </w:t>
      </w:r>
      <w:r>
        <w:t>system?</w:t>
      </w:r>
    </w:p>
    <w:p w14:paraId="16ADADCA" w14:textId="77777777" w:rsidR="0009623E" w:rsidRDefault="00F00F55">
      <w:pPr>
        <w:pStyle w:val="BodyText"/>
        <w:tabs>
          <w:tab w:val="left" w:pos="3100"/>
        </w:tabs>
        <w:spacing w:before="115"/>
        <w:ind w:left="1395"/>
        <w:jc w:val="both"/>
        <w:rPr>
          <w:rFonts w:ascii="Wingdings" w:hAnsi="Wingdings"/>
        </w:rPr>
      </w:pPr>
      <w:r>
        <w:t>Yes</w:t>
      </w:r>
      <w:r>
        <w:rPr>
          <w:spacing w:val="55"/>
        </w:rPr>
        <w:t xml:space="preserve"> </w:t>
      </w:r>
      <w:r>
        <w:rPr>
          <w:rFonts w:ascii="Wingdings" w:hAnsi="Wingdings"/>
        </w:rPr>
        <w:t></w:t>
      </w:r>
      <w:r>
        <w:rPr>
          <w:rFonts w:ascii="Times New Roman" w:hAnsi="Times New Roman"/>
        </w:rPr>
        <w:tab/>
      </w:r>
      <w:r>
        <w:t>No</w:t>
      </w:r>
      <w:r>
        <w:rPr>
          <w:spacing w:val="60"/>
        </w:rPr>
        <w:t xml:space="preserve"> </w:t>
      </w:r>
      <w:r>
        <w:rPr>
          <w:rFonts w:ascii="Wingdings" w:hAnsi="Wingdings"/>
        </w:rPr>
        <w:t></w:t>
      </w:r>
    </w:p>
    <w:p w14:paraId="1FF0E93D" w14:textId="77777777" w:rsidR="0009623E" w:rsidRDefault="0009623E">
      <w:pPr>
        <w:pStyle w:val="BodyText"/>
        <w:spacing w:before="5"/>
        <w:rPr>
          <w:rFonts w:ascii="Wingdings" w:hAnsi="Wingdings"/>
          <w:sz w:val="23"/>
        </w:rPr>
      </w:pPr>
    </w:p>
    <w:p w14:paraId="78308E3E" w14:textId="77777777" w:rsidR="0009623E" w:rsidRDefault="00F00F55">
      <w:pPr>
        <w:pStyle w:val="Heading2"/>
        <w:spacing w:line="244" w:lineRule="auto"/>
        <w:ind w:left="543" w:right="280"/>
        <w:jc w:val="both"/>
      </w:pPr>
      <w:r>
        <w:t>If yes, copies of contracts or other relevant documentation (in an appropriate language) should be submitted together with this questionnaire.</w:t>
      </w:r>
    </w:p>
    <w:p w14:paraId="79CDCC7E" w14:textId="77777777" w:rsidR="0009623E" w:rsidRDefault="0009623E">
      <w:pPr>
        <w:pStyle w:val="BodyText"/>
        <w:rPr>
          <w:b/>
          <w:sz w:val="24"/>
        </w:rPr>
      </w:pPr>
    </w:p>
    <w:p w14:paraId="672AF43C" w14:textId="77777777" w:rsidR="0009623E" w:rsidRDefault="0009623E">
      <w:pPr>
        <w:pStyle w:val="BodyText"/>
        <w:rPr>
          <w:b/>
          <w:sz w:val="20"/>
        </w:rPr>
      </w:pPr>
    </w:p>
    <w:p w14:paraId="75E88260" w14:textId="77777777" w:rsidR="0009623E" w:rsidRDefault="00F00F55">
      <w:pPr>
        <w:pStyle w:val="BodyText"/>
        <w:spacing w:line="237" w:lineRule="auto"/>
        <w:ind w:left="1820" w:right="335" w:hanging="1277"/>
      </w:pPr>
      <w:r>
        <w:t>PART 2 – Checklist for Auditors – Aids to Navigation  (</w:t>
      </w:r>
      <w:proofErr w:type="spellStart"/>
      <w:r>
        <w:t>AtoN</w:t>
      </w:r>
      <w:proofErr w:type="spellEnd"/>
      <w:r>
        <w:t>)  and  Vessel  Traffic  Services (VTS)</w:t>
      </w:r>
      <w:r>
        <w:rPr>
          <w:spacing w:val="-3"/>
        </w:rPr>
        <w:t xml:space="preserve"> </w:t>
      </w:r>
      <w:r>
        <w:t>elements</w:t>
      </w:r>
    </w:p>
    <w:p w14:paraId="73DEA23F" w14:textId="77777777" w:rsidR="0009623E" w:rsidRDefault="0009623E">
      <w:pPr>
        <w:pStyle w:val="BodyText"/>
        <w:rPr>
          <w:sz w:val="24"/>
        </w:rPr>
      </w:pPr>
    </w:p>
    <w:p w14:paraId="3F033104" w14:textId="77777777" w:rsidR="0009623E" w:rsidRDefault="0009623E">
      <w:pPr>
        <w:pStyle w:val="BodyText"/>
        <w:spacing w:before="3"/>
        <w:rPr>
          <w:sz w:val="19"/>
        </w:rPr>
      </w:pPr>
    </w:p>
    <w:p w14:paraId="787C301B" w14:textId="77777777" w:rsidR="0009623E" w:rsidRDefault="00F00F55">
      <w:pPr>
        <w:pStyle w:val="BodyText"/>
        <w:spacing w:before="1" w:line="237" w:lineRule="auto"/>
        <w:ind w:left="543" w:right="271"/>
        <w:jc w:val="both"/>
      </w:pPr>
      <w:r>
        <w:t>SOLAS</w:t>
      </w:r>
      <w:r>
        <w:rPr>
          <w:spacing w:val="-5"/>
        </w:rPr>
        <w:t xml:space="preserve"> </w:t>
      </w:r>
      <w:r>
        <w:t>regulations</w:t>
      </w:r>
      <w:r>
        <w:rPr>
          <w:spacing w:val="-3"/>
        </w:rPr>
        <w:t xml:space="preserve"> </w:t>
      </w:r>
      <w:r>
        <w:t>V/12</w:t>
      </w:r>
      <w:r>
        <w:rPr>
          <w:spacing w:val="-5"/>
        </w:rPr>
        <w:t xml:space="preserve"> </w:t>
      </w:r>
      <w:r>
        <w:t>and</w:t>
      </w:r>
      <w:r>
        <w:rPr>
          <w:spacing w:val="-4"/>
        </w:rPr>
        <w:t xml:space="preserve"> </w:t>
      </w:r>
      <w:r>
        <w:rPr>
          <w:spacing w:val="2"/>
        </w:rPr>
        <w:t>13,</w:t>
      </w:r>
      <w:r>
        <w:rPr>
          <w:spacing w:val="-5"/>
        </w:rPr>
        <w:t xml:space="preserve"> </w:t>
      </w:r>
      <w:r>
        <w:t>refer</w:t>
      </w:r>
      <w:r>
        <w:rPr>
          <w:spacing w:val="-6"/>
        </w:rPr>
        <w:t xml:space="preserve"> </w:t>
      </w:r>
      <w:r>
        <w:t>to</w:t>
      </w:r>
      <w:r>
        <w:rPr>
          <w:spacing w:val="-3"/>
        </w:rPr>
        <w:t xml:space="preserve"> </w:t>
      </w:r>
      <w:r>
        <w:t>the</w:t>
      </w:r>
      <w:r>
        <w:rPr>
          <w:spacing w:val="-6"/>
        </w:rPr>
        <w:t xml:space="preserve"> </w:t>
      </w:r>
      <w:r>
        <w:t>appropriate</w:t>
      </w:r>
      <w:r>
        <w:rPr>
          <w:spacing w:val="-6"/>
        </w:rPr>
        <w:t xml:space="preserve"> </w:t>
      </w:r>
      <w:r>
        <w:t>recommendations</w:t>
      </w:r>
      <w:r>
        <w:rPr>
          <w:spacing w:val="-7"/>
        </w:rPr>
        <w:t xml:space="preserve"> </w:t>
      </w:r>
      <w:r>
        <w:t>and</w:t>
      </w:r>
      <w:r>
        <w:rPr>
          <w:spacing w:val="-6"/>
        </w:rPr>
        <w:t xml:space="preserve"> </w:t>
      </w:r>
      <w:r>
        <w:t>guidelines</w:t>
      </w:r>
      <w:r>
        <w:rPr>
          <w:spacing w:val="-6"/>
        </w:rPr>
        <w:t xml:space="preserve"> </w:t>
      </w:r>
      <w:r>
        <w:t>of</w:t>
      </w:r>
      <w:r>
        <w:rPr>
          <w:spacing w:val="-5"/>
        </w:rPr>
        <w:t xml:space="preserve"> </w:t>
      </w:r>
      <w:r>
        <w:t>IMO and</w:t>
      </w:r>
      <w:r>
        <w:rPr>
          <w:spacing w:val="-22"/>
        </w:rPr>
        <w:t xml:space="preserve"> </w:t>
      </w:r>
      <w:r>
        <w:t>IALA.</w:t>
      </w:r>
      <w:r>
        <w:rPr>
          <w:spacing w:val="17"/>
        </w:rPr>
        <w:t xml:space="preserve"> </w:t>
      </w:r>
      <w:r>
        <w:t>The</w:t>
      </w:r>
      <w:r>
        <w:rPr>
          <w:spacing w:val="-22"/>
        </w:rPr>
        <w:t xml:space="preserve"> </w:t>
      </w:r>
      <w:r>
        <w:t>IALA</w:t>
      </w:r>
      <w:r>
        <w:rPr>
          <w:spacing w:val="-22"/>
        </w:rPr>
        <w:t xml:space="preserve"> </w:t>
      </w:r>
      <w:r>
        <w:t>recommendations</w:t>
      </w:r>
      <w:r>
        <w:rPr>
          <w:spacing w:val="-22"/>
        </w:rPr>
        <w:t xml:space="preserve"> </w:t>
      </w:r>
      <w:r>
        <w:t>and</w:t>
      </w:r>
      <w:r>
        <w:rPr>
          <w:spacing w:val="-21"/>
        </w:rPr>
        <w:t xml:space="preserve"> </w:t>
      </w:r>
      <w:r>
        <w:t>guidelines</w:t>
      </w:r>
      <w:r>
        <w:rPr>
          <w:spacing w:val="-22"/>
        </w:rPr>
        <w:t xml:space="preserve"> </w:t>
      </w:r>
      <w:r>
        <w:t>are</w:t>
      </w:r>
      <w:r>
        <w:rPr>
          <w:spacing w:val="-21"/>
        </w:rPr>
        <w:t xml:space="preserve"> </w:t>
      </w:r>
      <w:r>
        <w:t>freely</w:t>
      </w:r>
      <w:r>
        <w:rPr>
          <w:spacing w:val="-28"/>
        </w:rPr>
        <w:t xml:space="preserve"> </w:t>
      </w:r>
      <w:r>
        <w:t>available</w:t>
      </w:r>
      <w:r>
        <w:rPr>
          <w:spacing w:val="-26"/>
        </w:rPr>
        <w:t xml:space="preserve"> </w:t>
      </w:r>
      <w:r>
        <w:t>for</w:t>
      </w:r>
      <w:r>
        <w:rPr>
          <w:spacing w:val="-27"/>
        </w:rPr>
        <w:t xml:space="preserve"> </w:t>
      </w:r>
      <w:r>
        <w:rPr>
          <w:spacing w:val="-3"/>
        </w:rPr>
        <w:t>download</w:t>
      </w:r>
      <w:r>
        <w:rPr>
          <w:spacing w:val="-25"/>
        </w:rPr>
        <w:t xml:space="preserve"> </w:t>
      </w:r>
      <w:r>
        <w:t>in</w:t>
      </w:r>
      <w:r>
        <w:rPr>
          <w:spacing w:val="-26"/>
        </w:rPr>
        <w:t xml:space="preserve"> </w:t>
      </w:r>
      <w:r>
        <w:t>pdf</w:t>
      </w:r>
      <w:r>
        <w:rPr>
          <w:spacing w:val="-25"/>
        </w:rPr>
        <w:t xml:space="preserve"> </w:t>
      </w:r>
      <w:r>
        <w:t>format at</w:t>
      </w:r>
      <w:r>
        <w:rPr>
          <w:spacing w:val="-27"/>
        </w:rPr>
        <w:t xml:space="preserve"> </w:t>
      </w:r>
      <w:hyperlink r:id="rId125">
        <w:r>
          <w:rPr>
            <w:color w:val="0000FF"/>
          </w:rPr>
          <w:t>www.iala-aism.org</w:t>
        </w:r>
        <w:r>
          <w:rPr>
            <w:color w:val="0000FF"/>
            <w:spacing w:val="-25"/>
          </w:rPr>
          <w:t xml:space="preserve"> </w:t>
        </w:r>
      </w:hyperlink>
      <w:r>
        <w:t>under</w:t>
      </w:r>
      <w:r>
        <w:rPr>
          <w:spacing w:val="-25"/>
        </w:rPr>
        <w:t xml:space="preserve"> </w:t>
      </w:r>
      <w:r>
        <w:t>"publications".</w:t>
      </w:r>
      <w:r>
        <w:rPr>
          <w:spacing w:val="3"/>
        </w:rPr>
        <w:t xml:space="preserve"> </w:t>
      </w:r>
      <w:r>
        <w:rPr>
          <w:spacing w:val="-3"/>
        </w:rPr>
        <w:t>Information</w:t>
      </w:r>
      <w:r>
        <w:rPr>
          <w:spacing w:val="-30"/>
        </w:rPr>
        <w:t xml:space="preserve"> </w:t>
      </w:r>
      <w:r>
        <w:t>on</w:t>
      </w:r>
      <w:r>
        <w:rPr>
          <w:spacing w:val="-29"/>
        </w:rPr>
        <w:t xml:space="preserve"> </w:t>
      </w:r>
      <w:r>
        <w:rPr>
          <w:spacing w:val="-2"/>
        </w:rPr>
        <w:t>the</w:t>
      </w:r>
      <w:r>
        <w:rPr>
          <w:spacing w:val="-29"/>
        </w:rPr>
        <w:t xml:space="preserve"> </w:t>
      </w:r>
      <w:r>
        <w:t>general</w:t>
      </w:r>
      <w:r>
        <w:rPr>
          <w:spacing w:val="-30"/>
        </w:rPr>
        <w:t xml:space="preserve"> </w:t>
      </w:r>
      <w:r>
        <w:t>management</w:t>
      </w:r>
      <w:r>
        <w:rPr>
          <w:spacing w:val="-31"/>
        </w:rPr>
        <w:t xml:space="preserve"> </w:t>
      </w:r>
      <w:r>
        <w:t>of</w:t>
      </w:r>
      <w:r>
        <w:rPr>
          <w:spacing w:val="-28"/>
        </w:rPr>
        <w:t xml:space="preserve"> </w:t>
      </w:r>
      <w:proofErr w:type="spellStart"/>
      <w:r>
        <w:t>AtoN</w:t>
      </w:r>
      <w:proofErr w:type="spellEnd"/>
      <w:r>
        <w:rPr>
          <w:spacing w:val="-30"/>
        </w:rPr>
        <w:t xml:space="preserve"> </w:t>
      </w:r>
      <w:r>
        <w:t>and</w:t>
      </w:r>
      <w:r>
        <w:rPr>
          <w:spacing w:val="-29"/>
        </w:rPr>
        <w:t xml:space="preserve"> </w:t>
      </w:r>
      <w:r>
        <w:t>VTS can be found in IALA manuals (NAVGUIDE and IALA VTS</w:t>
      </w:r>
      <w:r>
        <w:rPr>
          <w:spacing w:val="-18"/>
        </w:rPr>
        <w:t xml:space="preserve"> </w:t>
      </w:r>
      <w:r>
        <w:t>Manual).</w:t>
      </w:r>
    </w:p>
    <w:p w14:paraId="4F4E6ADA" w14:textId="77777777" w:rsidR="0009623E" w:rsidRDefault="0009623E">
      <w:pPr>
        <w:pStyle w:val="BodyText"/>
        <w:spacing w:before="9"/>
        <w:rPr>
          <w:sz w:val="21"/>
        </w:rPr>
      </w:pPr>
    </w:p>
    <w:p w14:paraId="0E660E88" w14:textId="77777777" w:rsidR="0009623E" w:rsidRDefault="00F00F55">
      <w:pPr>
        <w:pStyle w:val="Heading2"/>
        <w:ind w:left="543"/>
      </w:pPr>
      <w:r>
        <w:t>Legislation</w:t>
      </w:r>
    </w:p>
    <w:p w14:paraId="7C482901" w14:textId="77777777" w:rsidR="0009623E" w:rsidRDefault="0009623E">
      <w:pPr>
        <w:pStyle w:val="BodyText"/>
        <w:spacing w:before="3"/>
        <w:rPr>
          <w:b/>
        </w:rPr>
      </w:pPr>
    </w:p>
    <w:p w14:paraId="775A1501" w14:textId="77777777" w:rsidR="0009623E" w:rsidRDefault="00F00F55">
      <w:pPr>
        <w:pStyle w:val="ListParagraph"/>
        <w:numPr>
          <w:ilvl w:val="1"/>
          <w:numId w:val="8"/>
        </w:numPr>
        <w:tabs>
          <w:tab w:val="left" w:pos="1820"/>
          <w:tab w:val="left" w:pos="1821"/>
        </w:tabs>
        <w:spacing w:line="268" w:lineRule="exact"/>
        <w:ind w:hanging="426"/>
        <w:jc w:val="left"/>
      </w:pPr>
      <w:r>
        <w:rPr>
          <w:spacing w:val="3"/>
        </w:rPr>
        <w:t xml:space="preserve">What </w:t>
      </w:r>
      <w:r>
        <w:t>national Administration is responsible for</w:t>
      </w:r>
      <w:r>
        <w:rPr>
          <w:spacing w:val="-15"/>
        </w:rPr>
        <w:t xml:space="preserve"> </w:t>
      </w:r>
      <w:proofErr w:type="spellStart"/>
      <w:r>
        <w:t>AtoN</w:t>
      </w:r>
      <w:proofErr w:type="spellEnd"/>
      <w:r>
        <w:t>?</w:t>
      </w:r>
    </w:p>
    <w:p w14:paraId="55E4BB20" w14:textId="77777777" w:rsidR="0009623E" w:rsidRDefault="00F00F55">
      <w:pPr>
        <w:pStyle w:val="ListParagraph"/>
        <w:numPr>
          <w:ilvl w:val="1"/>
          <w:numId w:val="8"/>
        </w:numPr>
        <w:tabs>
          <w:tab w:val="left" w:pos="1820"/>
          <w:tab w:val="left" w:pos="1821"/>
        </w:tabs>
        <w:spacing w:line="266" w:lineRule="exact"/>
        <w:ind w:hanging="426"/>
        <w:jc w:val="left"/>
      </w:pPr>
      <w:r>
        <w:rPr>
          <w:spacing w:val="3"/>
        </w:rPr>
        <w:t xml:space="preserve">What </w:t>
      </w:r>
      <w:r>
        <w:t>national Administration is responsible for</w:t>
      </w:r>
      <w:r>
        <w:rPr>
          <w:spacing w:val="-15"/>
        </w:rPr>
        <w:t xml:space="preserve"> </w:t>
      </w:r>
      <w:r>
        <w:t>VTS?</w:t>
      </w:r>
    </w:p>
    <w:p w14:paraId="42EBACE4" w14:textId="77777777" w:rsidR="0009623E" w:rsidRDefault="00F00F55">
      <w:pPr>
        <w:pStyle w:val="ListParagraph"/>
        <w:numPr>
          <w:ilvl w:val="1"/>
          <w:numId w:val="8"/>
        </w:numPr>
        <w:tabs>
          <w:tab w:val="left" w:pos="1820"/>
          <w:tab w:val="left" w:pos="1821"/>
        </w:tabs>
        <w:spacing w:line="268" w:lineRule="exact"/>
        <w:ind w:hanging="426"/>
        <w:jc w:val="left"/>
      </w:pPr>
      <w:r>
        <w:t>Under what law(s) does each Administration</w:t>
      </w:r>
      <w:r>
        <w:rPr>
          <w:spacing w:val="-12"/>
        </w:rPr>
        <w:t xml:space="preserve"> </w:t>
      </w:r>
      <w:r>
        <w:t>act?</w:t>
      </w:r>
    </w:p>
    <w:p w14:paraId="665480BD" w14:textId="77777777" w:rsidR="0009623E" w:rsidRDefault="0009623E">
      <w:pPr>
        <w:pStyle w:val="BodyText"/>
        <w:spacing w:before="10"/>
        <w:rPr>
          <w:sz w:val="21"/>
        </w:rPr>
      </w:pPr>
    </w:p>
    <w:p w14:paraId="52DBD1AA" w14:textId="77777777" w:rsidR="0009623E" w:rsidRDefault="00F00F55">
      <w:pPr>
        <w:pStyle w:val="Heading2"/>
        <w:ind w:left="543"/>
      </w:pPr>
      <w:r>
        <w:t>Organization</w:t>
      </w:r>
    </w:p>
    <w:p w14:paraId="56073C06" w14:textId="77777777" w:rsidR="0009623E" w:rsidRDefault="0009623E">
      <w:pPr>
        <w:pStyle w:val="BodyText"/>
        <w:spacing w:before="3"/>
        <w:rPr>
          <w:b/>
        </w:rPr>
      </w:pPr>
    </w:p>
    <w:p w14:paraId="6E96A724" w14:textId="77777777" w:rsidR="0009623E" w:rsidRDefault="00F00F55">
      <w:pPr>
        <w:pStyle w:val="ListParagraph"/>
        <w:numPr>
          <w:ilvl w:val="1"/>
          <w:numId w:val="8"/>
        </w:numPr>
        <w:tabs>
          <w:tab w:val="left" w:pos="1820"/>
          <w:tab w:val="left" w:pos="1821"/>
        </w:tabs>
        <w:spacing w:line="268" w:lineRule="exact"/>
        <w:ind w:hanging="426"/>
        <w:jc w:val="left"/>
      </w:pPr>
      <w:r>
        <w:t>How is each Administration</w:t>
      </w:r>
      <w:r>
        <w:rPr>
          <w:spacing w:val="-7"/>
        </w:rPr>
        <w:t xml:space="preserve"> </w:t>
      </w:r>
      <w:r>
        <w:t>organized?</w:t>
      </w:r>
    </w:p>
    <w:p w14:paraId="2496FEAD" w14:textId="77777777" w:rsidR="0009623E" w:rsidRDefault="00F00F55">
      <w:pPr>
        <w:pStyle w:val="ListParagraph"/>
        <w:numPr>
          <w:ilvl w:val="1"/>
          <w:numId w:val="8"/>
        </w:numPr>
        <w:tabs>
          <w:tab w:val="left" w:pos="1820"/>
          <w:tab w:val="left" w:pos="1821"/>
        </w:tabs>
        <w:spacing w:line="266" w:lineRule="exact"/>
        <w:ind w:hanging="426"/>
        <w:jc w:val="left"/>
      </w:pPr>
      <w:r>
        <w:t xml:space="preserve">To what other bodies, if any, has responsibility for </w:t>
      </w:r>
      <w:proofErr w:type="spellStart"/>
      <w:r>
        <w:t>AtoN</w:t>
      </w:r>
      <w:proofErr w:type="spellEnd"/>
      <w:r>
        <w:t xml:space="preserve"> and/or VTS been </w:t>
      </w:r>
      <w:r>
        <w:rPr>
          <w:spacing w:val="-13"/>
        </w:rPr>
        <w:t>delegated?</w:t>
      </w:r>
    </w:p>
    <w:p w14:paraId="4FB4EA38" w14:textId="77777777" w:rsidR="0009623E" w:rsidRDefault="00F00F55">
      <w:pPr>
        <w:pStyle w:val="ListParagraph"/>
        <w:numPr>
          <w:ilvl w:val="1"/>
          <w:numId w:val="8"/>
        </w:numPr>
        <w:tabs>
          <w:tab w:val="left" w:pos="1820"/>
          <w:tab w:val="left" w:pos="1821"/>
        </w:tabs>
        <w:spacing w:line="268" w:lineRule="exact"/>
        <w:ind w:hanging="426"/>
        <w:jc w:val="left"/>
      </w:pPr>
      <w:r>
        <w:t>Has this delegation been formally established and</w:t>
      </w:r>
      <w:r>
        <w:rPr>
          <w:spacing w:val="-20"/>
        </w:rPr>
        <w:t xml:space="preserve"> </w:t>
      </w:r>
      <w:r>
        <w:t>documented?</w:t>
      </w:r>
    </w:p>
    <w:p w14:paraId="6A8A4919" w14:textId="77777777" w:rsidR="0009623E" w:rsidRDefault="0009623E">
      <w:pPr>
        <w:pStyle w:val="BodyText"/>
        <w:spacing w:before="10"/>
        <w:rPr>
          <w:sz w:val="21"/>
        </w:rPr>
      </w:pPr>
    </w:p>
    <w:p w14:paraId="56232D5B" w14:textId="77777777" w:rsidR="0009623E" w:rsidRDefault="00F00F55">
      <w:pPr>
        <w:pStyle w:val="Heading2"/>
        <w:ind w:left="543"/>
      </w:pPr>
      <w:r>
        <w:t>Resources</w:t>
      </w:r>
    </w:p>
    <w:p w14:paraId="1E8FDDC4" w14:textId="77777777" w:rsidR="0009623E" w:rsidRDefault="0009623E">
      <w:pPr>
        <w:pStyle w:val="BodyText"/>
        <w:spacing w:before="7"/>
        <w:rPr>
          <w:b/>
          <w:sz w:val="21"/>
        </w:rPr>
      </w:pPr>
    </w:p>
    <w:p w14:paraId="103B7CA7" w14:textId="77777777" w:rsidR="0009623E" w:rsidRDefault="00F00F55">
      <w:pPr>
        <w:pStyle w:val="ListParagraph"/>
        <w:numPr>
          <w:ilvl w:val="1"/>
          <w:numId w:val="8"/>
        </w:numPr>
        <w:tabs>
          <w:tab w:val="left" w:pos="1820"/>
          <w:tab w:val="left" w:pos="1821"/>
          <w:tab w:val="left" w:pos="8213"/>
        </w:tabs>
        <w:spacing w:line="268" w:lineRule="exact"/>
        <w:ind w:hanging="426"/>
        <w:jc w:val="left"/>
      </w:pPr>
      <w:r>
        <w:rPr>
          <w:spacing w:val="3"/>
        </w:rPr>
        <w:t xml:space="preserve">What </w:t>
      </w:r>
      <w:r>
        <w:t>is the mechanism for establishing</w:t>
      </w:r>
      <w:r>
        <w:rPr>
          <w:spacing w:val="-39"/>
        </w:rPr>
        <w:t xml:space="preserve"> </w:t>
      </w:r>
      <w:r>
        <w:t>resource</w:t>
      </w:r>
      <w:r>
        <w:rPr>
          <w:spacing w:val="-6"/>
        </w:rPr>
        <w:t xml:space="preserve"> </w:t>
      </w:r>
      <w:r>
        <w:t>requirements</w:t>
      </w:r>
      <w:r>
        <w:tab/>
      </w:r>
      <w:r>
        <w:rPr>
          <w:spacing w:val="-15"/>
        </w:rPr>
        <w:t>(Equipment/Human)?</w:t>
      </w:r>
    </w:p>
    <w:p w14:paraId="5529BAFA" w14:textId="77777777" w:rsidR="0009623E" w:rsidRDefault="00F00F55">
      <w:pPr>
        <w:pStyle w:val="ListParagraph"/>
        <w:numPr>
          <w:ilvl w:val="1"/>
          <w:numId w:val="8"/>
        </w:numPr>
        <w:tabs>
          <w:tab w:val="left" w:pos="1820"/>
          <w:tab w:val="left" w:pos="1821"/>
        </w:tabs>
        <w:spacing w:line="266" w:lineRule="exact"/>
        <w:ind w:hanging="426"/>
        <w:jc w:val="left"/>
      </w:pPr>
      <w:r>
        <w:rPr>
          <w:spacing w:val="3"/>
        </w:rPr>
        <w:t xml:space="preserve">What </w:t>
      </w:r>
      <w:r>
        <w:t>are the funding mechanisms for the</w:t>
      </w:r>
      <w:r>
        <w:rPr>
          <w:spacing w:val="-16"/>
        </w:rPr>
        <w:t xml:space="preserve"> </w:t>
      </w:r>
      <w:r>
        <w:t>Administration?</w:t>
      </w:r>
    </w:p>
    <w:p w14:paraId="3CF6FE62" w14:textId="77777777" w:rsidR="0009623E" w:rsidRDefault="00F00F55">
      <w:pPr>
        <w:pStyle w:val="ListParagraph"/>
        <w:numPr>
          <w:ilvl w:val="1"/>
          <w:numId w:val="8"/>
        </w:numPr>
        <w:tabs>
          <w:tab w:val="left" w:pos="1820"/>
          <w:tab w:val="left" w:pos="1821"/>
        </w:tabs>
        <w:spacing w:line="268" w:lineRule="exact"/>
        <w:ind w:hanging="426"/>
        <w:jc w:val="left"/>
      </w:pPr>
      <w:r>
        <w:rPr>
          <w:spacing w:val="3"/>
        </w:rPr>
        <w:t xml:space="preserve">What </w:t>
      </w:r>
      <w:r>
        <w:t>is the mechanism for ensuring competence of</w:t>
      </w:r>
      <w:r>
        <w:rPr>
          <w:spacing w:val="-19"/>
        </w:rPr>
        <w:t xml:space="preserve"> </w:t>
      </w:r>
      <w:r>
        <w:t>personnel?</w:t>
      </w:r>
    </w:p>
    <w:p w14:paraId="6A89CF37" w14:textId="77777777" w:rsidR="0009623E" w:rsidRDefault="0009623E">
      <w:pPr>
        <w:pStyle w:val="BodyText"/>
        <w:spacing w:before="10"/>
        <w:rPr>
          <w:sz w:val="21"/>
        </w:rPr>
      </w:pPr>
    </w:p>
    <w:p w14:paraId="43DF541C" w14:textId="77777777" w:rsidR="0009623E" w:rsidRDefault="00F00F55">
      <w:pPr>
        <w:pStyle w:val="Heading2"/>
        <w:spacing w:before="1"/>
        <w:ind w:left="543"/>
      </w:pPr>
      <w:r>
        <w:t>International recommendations/regulations</w:t>
      </w:r>
    </w:p>
    <w:p w14:paraId="69AA9BEC" w14:textId="77777777" w:rsidR="0009623E" w:rsidRDefault="0009623E">
      <w:pPr>
        <w:pStyle w:val="BodyText"/>
        <w:spacing w:before="6"/>
        <w:rPr>
          <w:b/>
        </w:rPr>
      </w:pPr>
    </w:p>
    <w:p w14:paraId="512CA033" w14:textId="77777777" w:rsidR="0009623E" w:rsidRDefault="00F00F55">
      <w:pPr>
        <w:pStyle w:val="ListParagraph"/>
        <w:numPr>
          <w:ilvl w:val="1"/>
          <w:numId w:val="8"/>
        </w:numPr>
        <w:tabs>
          <w:tab w:val="left" w:pos="1820"/>
          <w:tab w:val="left" w:pos="1821"/>
        </w:tabs>
        <w:spacing w:line="235" w:lineRule="auto"/>
        <w:ind w:right="276"/>
        <w:jc w:val="left"/>
      </w:pPr>
      <w:r>
        <w:rPr>
          <w:spacing w:val="3"/>
        </w:rPr>
        <w:t xml:space="preserve">What </w:t>
      </w:r>
      <w:r>
        <w:t xml:space="preserve">national legislation is in place to  support  provision  of,  and  compliance  with, </w:t>
      </w:r>
      <w:proofErr w:type="spellStart"/>
      <w:r>
        <w:t>AtoN</w:t>
      </w:r>
      <w:proofErr w:type="spellEnd"/>
      <w:r>
        <w:t xml:space="preserve"> and VTS</w:t>
      </w:r>
      <w:r>
        <w:rPr>
          <w:spacing w:val="-7"/>
        </w:rPr>
        <w:t xml:space="preserve"> </w:t>
      </w:r>
      <w:r>
        <w:t>systems?</w:t>
      </w:r>
    </w:p>
    <w:p w14:paraId="380A9AD8" w14:textId="77777777" w:rsidR="0009623E" w:rsidRDefault="0009623E">
      <w:pPr>
        <w:pStyle w:val="BodyText"/>
        <w:spacing w:before="8"/>
        <w:rPr>
          <w:sz w:val="21"/>
        </w:rPr>
      </w:pPr>
    </w:p>
    <w:p w14:paraId="09E333E7" w14:textId="77777777" w:rsidR="0009623E" w:rsidRDefault="00F00F55">
      <w:pPr>
        <w:pStyle w:val="BodyText"/>
        <w:spacing w:line="237" w:lineRule="auto"/>
        <w:ind w:left="543"/>
      </w:pPr>
      <w:r>
        <w:rPr>
          <w:spacing w:val="3"/>
        </w:rPr>
        <w:t>What</w:t>
      </w:r>
      <w:r>
        <w:rPr>
          <w:spacing w:val="-19"/>
        </w:rPr>
        <w:t xml:space="preserve"> </w:t>
      </w:r>
      <w:r>
        <w:t>international</w:t>
      </w:r>
      <w:r>
        <w:rPr>
          <w:spacing w:val="-19"/>
        </w:rPr>
        <w:t xml:space="preserve"> </w:t>
      </w:r>
      <w:r>
        <w:t>recommendations</w:t>
      </w:r>
      <w:r>
        <w:rPr>
          <w:spacing w:val="-17"/>
        </w:rPr>
        <w:t xml:space="preserve"> </w:t>
      </w:r>
      <w:r>
        <w:t>and</w:t>
      </w:r>
      <w:r>
        <w:rPr>
          <w:spacing w:val="-18"/>
        </w:rPr>
        <w:t xml:space="preserve"> </w:t>
      </w:r>
      <w:r>
        <w:t>guidelines</w:t>
      </w:r>
      <w:r>
        <w:rPr>
          <w:spacing w:val="-18"/>
        </w:rPr>
        <w:t xml:space="preserve"> </w:t>
      </w:r>
      <w:r>
        <w:t>in</w:t>
      </w:r>
      <w:r>
        <w:rPr>
          <w:spacing w:val="-17"/>
        </w:rPr>
        <w:t xml:space="preserve"> </w:t>
      </w:r>
      <w:r>
        <w:t>respect</w:t>
      </w:r>
      <w:r>
        <w:rPr>
          <w:spacing w:val="-19"/>
        </w:rPr>
        <w:t xml:space="preserve"> </w:t>
      </w:r>
      <w:r>
        <w:t>of</w:t>
      </w:r>
      <w:r>
        <w:rPr>
          <w:spacing w:val="-17"/>
        </w:rPr>
        <w:t xml:space="preserve"> </w:t>
      </w:r>
      <w:proofErr w:type="spellStart"/>
      <w:r>
        <w:t>AtoN</w:t>
      </w:r>
      <w:proofErr w:type="spellEnd"/>
      <w:r>
        <w:rPr>
          <w:spacing w:val="-20"/>
        </w:rPr>
        <w:t xml:space="preserve"> </w:t>
      </w:r>
      <w:r>
        <w:t>and</w:t>
      </w:r>
      <w:r>
        <w:rPr>
          <w:spacing w:val="-20"/>
        </w:rPr>
        <w:t xml:space="preserve"> </w:t>
      </w:r>
      <w:r>
        <w:t>VTS</w:t>
      </w:r>
      <w:r>
        <w:rPr>
          <w:spacing w:val="-20"/>
        </w:rPr>
        <w:t xml:space="preserve"> </w:t>
      </w:r>
      <w:r>
        <w:t>are</w:t>
      </w:r>
      <w:r>
        <w:rPr>
          <w:spacing w:val="-20"/>
        </w:rPr>
        <w:t xml:space="preserve"> </w:t>
      </w:r>
      <w:r>
        <w:t>reflected</w:t>
      </w:r>
      <w:r>
        <w:rPr>
          <w:spacing w:val="-19"/>
        </w:rPr>
        <w:t xml:space="preserve"> </w:t>
      </w:r>
      <w:r>
        <w:t>in</w:t>
      </w:r>
      <w:r>
        <w:rPr>
          <w:spacing w:val="-21"/>
        </w:rPr>
        <w:t xml:space="preserve"> </w:t>
      </w:r>
      <w:r>
        <w:t>the Administration's policies and</w:t>
      </w:r>
      <w:r>
        <w:rPr>
          <w:spacing w:val="-4"/>
        </w:rPr>
        <w:t xml:space="preserve"> </w:t>
      </w:r>
      <w:r>
        <w:t>procedures?</w:t>
      </w:r>
    </w:p>
    <w:p w14:paraId="6C4AD9D1" w14:textId="77777777" w:rsidR="0009623E" w:rsidRDefault="0009623E">
      <w:pPr>
        <w:spacing w:line="237" w:lineRule="auto"/>
        <w:sectPr w:rsidR="0009623E">
          <w:headerReference w:type="default" r:id="rId126"/>
          <w:footerReference w:type="default" r:id="rId127"/>
          <w:pgSz w:w="11910" w:h="16840"/>
          <w:pgMar w:top="1380" w:right="857" w:bottom="1000" w:left="760" w:header="856" w:footer="800" w:gutter="0"/>
          <w:cols w:space="720"/>
        </w:sectPr>
      </w:pPr>
    </w:p>
    <w:p w14:paraId="0E9309E9" w14:textId="77777777" w:rsidR="0009623E" w:rsidRDefault="0009623E">
      <w:pPr>
        <w:pStyle w:val="BodyText"/>
        <w:rPr>
          <w:sz w:val="14"/>
        </w:rPr>
      </w:pPr>
    </w:p>
    <w:p w14:paraId="39EFE12C" w14:textId="77777777" w:rsidR="0009623E" w:rsidRDefault="00F00F55">
      <w:pPr>
        <w:pStyle w:val="Heading2"/>
        <w:spacing w:before="91" w:line="244" w:lineRule="auto"/>
        <w:ind w:left="2420" w:right="1426" w:hanging="663"/>
      </w:pPr>
      <w:r>
        <w:t>ANNEX TO DOCUMENT MSC 81/24/4, WHICH HAS BEEN PROVIDED FOR GUIDANCE TO MEMBER STATES AND AUDITORS</w:t>
      </w:r>
    </w:p>
    <w:p w14:paraId="429E314C" w14:textId="77777777" w:rsidR="0009623E" w:rsidRDefault="0009623E">
      <w:pPr>
        <w:pStyle w:val="BodyText"/>
        <w:rPr>
          <w:b/>
          <w:sz w:val="20"/>
        </w:rPr>
      </w:pPr>
    </w:p>
    <w:p w14:paraId="49D6020E" w14:textId="77777777" w:rsidR="0009623E" w:rsidRDefault="0009623E">
      <w:pPr>
        <w:pStyle w:val="BodyText"/>
        <w:spacing w:before="2"/>
        <w:rPr>
          <w:b/>
          <w:sz w:val="23"/>
        </w:rPr>
      </w:pPr>
    </w:p>
    <w:p w14:paraId="3219BDEF" w14:textId="77777777" w:rsidR="0009623E" w:rsidRDefault="00F00F55">
      <w:pPr>
        <w:ind w:left="543"/>
        <w:rPr>
          <w:b/>
        </w:rPr>
      </w:pPr>
      <w:r>
        <w:rPr>
          <w:b/>
        </w:rPr>
        <w:t>General</w:t>
      </w:r>
    </w:p>
    <w:p w14:paraId="2098546A" w14:textId="77777777" w:rsidR="0009623E" w:rsidRDefault="0009623E">
      <w:pPr>
        <w:pStyle w:val="BodyText"/>
        <w:spacing w:before="5"/>
        <w:rPr>
          <w:b/>
          <w:sz w:val="21"/>
        </w:rPr>
      </w:pPr>
    </w:p>
    <w:p w14:paraId="0EEB3124" w14:textId="77777777" w:rsidR="0009623E" w:rsidRDefault="00F00F55">
      <w:pPr>
        <w:pStyle w:val="ListParagraph"/>
        <w:numPr>
          <w:ilvl w:val="0"/>
          <w:numId w:val="7"/>
        </w:numPr>
        <w:tabs>
          <w:tab w:val="left" w:pos="1395"/>
          <w:tab w:val="left" w:pos="1396"/>
        </w:tabs>
        <w:ind w:hanging="853"/>
      </w:pPr>
      <w:r>
        <w:t>Are you a member of the</w:t>
      </w:r>
      <w:r>
        <w:rPr>
          <w:spacing w:val="-8"/>
        </w:rPr>
        <w:t xml:space="preserve"> </w:t>
      </w:r>
      <w:r>
        <w:t>IHO?</w:t>
      </w:r>
    </w:p>
    <w:p w14:paraId="6FC8E241" w14:textId="77777777" w:rsidR="0009623E" w:rsidRDefault="0009623E">
      <w:pPr>
        <w:pStyle w:val="BodyText"/>
        <w:spacing w:before="5"/>
        <w:rPr>
          <w:sz w:val="21"/>
        </w:rPr>
      </w:pPr>
    </w:p>
    <w:p w14:paraId="089CCFF4" w14:textId="77777777" w:rsidR="0009623E" w:rsidRDefault="00F00F55">
      <w:pPr>
        <w:pStyle w:val="ListParagraph"/>
        <w:numPr>
          <w:ilvl w:val="0"/>
          <w:numId w:val="7"/>
        </w:numPr>
        <w:tabs>
          <w:tab w:val="left" w:pos="1395"/>
          <w:tab w:val="left" w:pos="1396"/>
        </w:tabs>
        <w:ind w:hanging="853"/>
      </w:pPr>
      <w:r>
        <w:rPr>
          <w:spacing w:val="-4"/>
        </w:rPr>
        <w:t>Are</w:t>
      </w:r>
      <w:r>
        <w:rPr>
          <w:spacing w:val="-13"/>
        </w:rPr>
        <w:t xml:space="preserve"> </w:t>
      </w:r>
      <w:r>
        <w:rPr>
          <w:spacing w:val="-5"/>
        </w:rPr>
        <w:t>you</w:t>
      </w:r>
      <w:r>
        <w:rPr>
          <w:spacing w:val="-12"/>
        </w:rPr>
        <w:t xml:space="preserve"> </w:t>
      </w:r>
      <w:r>
        <w:t>a</w:t>
      </w:r>
      <w:r>
        <w:rPr>
          <w:spacing w:val="-13"/>
        </w:rPr>
        <w:t xml:space="preserve"> </w:t>
      </w:r>
      <w:r>
        <w:rPr>
          <w:spacing w:val="-4"/>
        </w:rPr>
        <w:t>member,</w:t>
      </w:r>
      <w:r>
        <w:rPr>
          <w:spacing w:val="-14"/>
        </w:rPr>
        <w:t xml:space="preserve"> </w:t>
      </w:r>
      <w:r>
        <w:t>or</w:t>
      </w:r>
      <w:r>
        <w:rPr>
          <w:spacing w:val="-14"/>
        </w:rPr>
        <w:t xml:space="preserve"> </w:t>
      </w:r>
      <w:r>
        <w:rPr>
          <w:spacing w:val="-4"/>
        </w:rPr>
        <w:t>associate</w:t>
      </w:r>
      <w:r>
        <w:rPr>
          <w:spacing w:val="-13"/>
        </w:rPr>
        <w:t xml:space="preserve"> </w:t>
      </w:r>
      <w:r>
        <w:rPr>
          <w:spacing w:val="-4"/>
        </w:rPr>
        <w:t>member,</w:t>
      </w:r>
      <w:r>
        <w:rPr>
          <w:spacing w:val="-14"/>
        </w:rPr>
        <w:t xml:space="preserve"> </w:t>
      </w:r>
      <w:r>
        <w:t>of</w:t>
      </w:r>
      <w:r>
        <w:rPr>
          <w:spacing w:val="-12"/>
        </w:rPr>
        <w:t xml:space="preserve"> </w:t>
      </w:r>
      <w:r>
        <w:t>an</w:t>
      </w:r>
      <w:r>
        <w:rPr>
          <w:spacing w:val="-12"/>
        </w:rPr>
        <w:t xml:space="preserve"> </w:t>
      </w:r>
      <w:r>
        <w:rPr>
          <w:spacing w:val="-4"/>
        </w:rPr>
        <w:t>IHO</w:t>
      </w:r>
      <w:r>
        <w:rPr>
          <w:spacing w:val="-14"/>
        </w:rPr>
        <w:t xml:space="preserve"> </w:t>
      </w:r>
      <w:r>
        <w:rPr>
          <w:spacing w:val="-4"/>
        </w:rPr>
        <w:t>Regional</w:t>
      </w:r>
      <w:r>
        <w:rPr>
          <w:spacing w:val="-14"/>
        </w:rPr>
        <w:t xml:space="preserve"> </w:t>
      </w:r>
      <w:r>
        <w:rPr>
          <w:spacing w:val="-5"/>
        </w:rPr>
        <w:t>Hydrographic</w:t>
      </w:r>
      <w:r>
        <w:rPr>
          <w:spacing w:val="-12"/>
        </w:rPr>
        <w:t xml:space="preserve"> </w:t>
      </w:r>
      <w:r>
        <w:rPr>
          <w:spacing w:val="-5"/>
        </w:rPr>
        <w:t>Commission?</w:t>
      </w:r>
    </w:p>
    <w:p w14:paraId="02E26C55" w14:textId="77777777" w:rsidR="0009623E" w:rsidRDefault="0009623E">
      <w:pPr>
        <w:pStyle w:val="BodyText"/>
        <w:spacing w:before="7"/>
        <w:rPr>
          <w:sz w:val="21"/>
        </w:rPr>
      </w:pPr>
    </w:p>
    <w:p w14:paraId="43629E31" w14:textId="77777777" w:rsidR="0009623E" w:rsidRDefault="00F00F55">
      <w:pPr>
        <w:pStyle w:val="ListParagraph"/>
        <w:numPr>
          <w:ilvl w:val="0"/>
          <w:numId w:val="7"/>
        </w:numPr>
        <w:tabs>
          <w:tab w:val="left" w:pos="1395"/>
          <w:tab w:val="left" w:pos="1396"/>
        </w:tabs>
        <w:spacing w:line="237" w:lineRule="auto"/>
        <w:ind w:left="543" w:right="279" w:firstLine="0"/>
        <w:jc w:val="both"/>
      </w:pPr>
      <w:r>
        <w:t>Do you have a Hydrographic Office? If not, is there another governmental, or non-governmental, agency with responsibility for hydrographic</w:t>
      </w:r>
      <w:r>
        <w:rPr>
          <w:spacing w:val="-28"/>
        </w:rPr>
        <w:t xml:space="preserve"> </w:t>
      </w:r>
      <w:r>
        <w:t>matters?</w:t>
      </w:r>
    </w:p>
    <w:p w14:paraId="395BA92D" w14:textId="77777777" w:rsidR="0009623E" w:rsidRDefault="0009623E">
      <w:pPr>
        <w:pStyle w:val="BodyText"/>
        <w:spacing w:before="7"/>
        <w:rPr>
          <w:sz w:val="21"/>
        </w:rPr>
      </w:pPr>
    </w:p>
    <w:p w14:paraId="0C75F8FF" w14:textId="77777777" w:rsidR="0009623E" w:rsidRDefault="00F00F55">
      <w:pPr>
        <w:pStyle w:val="ListParagraph"/>
        <w:numPr>
          <w:ilvl w:val="0"/>
          <w:numId w:val="7"/>
        </w:numPr>
        <w:tabs>
          <w:tab w:val="left" w:pos="1395"/>
          <w:tab w:val="left" w:pos="1396"/>
        </w:tabs>
        <w:spacing w:line="237" w:lineRule="auto"/>
        <w:ind w:left="543" w:right="286" w:firstLine="0"/>
        <w:jc w:val="both"/>
      </w:pPr>
      <w:r>
        <w:t>Is the responsibility for providing hydrographic services officially assigned by your government,</w:t>
      </w:r>
      <w:r>
        <w:rPr>
          <w:spacing w:val="-5"/>
        </w:rPr>
        <w:t xml:space="preserve"> </w:t>
      </w:r>
      <w:r>
        <w:t>by</w:t>
      </w:r>
      <w:r>
        <w:rPr>
          <w:spacing w:val="-10"/>
        </w:rPr>
        <w:t xml:space="preserve"> </w:t>
      </w:r>
      <w:r>
        <w:t>decree</w:t>
      </w:r>
      <w:r>
        <w:rPr>
          <w:spacing w:val="-3"/>
        </w:rPr>
        <w:t xml:space="preserve"> </w:t>
      </w:r>
      <w:r>
        <w:t>or</w:t>
      </w:r>
      <w:r>
        <w:rPr>
          <w:spacing w:val="-5"/>
        </w:rPr>
        <w:t xml:space="preserve"> </w:t>
      </w:r>
      <w:r>
        <w:t>any</w:t>
      </w:r>
      <w:r>
        <w:rPr>
          <w:spacing w:val="-9"/>
        </w:rPr>
        <w:t xml:space="preserve"> </w:t>
      </w:r>
      <w:r>
        <w:t>other</w:t>
      </w:r>
      <w:r>
        <w:rPr>
          <w:spacing w:val="-5"/>
        </w:rPr>
        <w:t xml:space="preserve"> </w:t>
      </w:r>
      <w:r>
        <w:t>legal</w:t>
      </w:r>
      <w:r>
        <w:rPr>
          <w:spacing w:val="-5"/>
        </w:rPr>
        <w:t xml:space="preserve"> </w:t>
      </w:r>
      <w:r>
        <w:t>text,</w:t>
      </w:r>
      <w:r>
        <w:rPr>
          <w:spacing w:val="-4"/>
        </w:rPr>
        <w:t xml:space="preserve"> </w:t>
      </w:r>
      <w:r>
        <w:t>to</w:t>
      </w:r>
      <w:r>
        <w:rPr>
          <w:spacing w:val="-4"/>
        </w:rPr>
        <w:t xml:space="preserve"> </w:t>
      </w:r>
      <w:r>
        <w:t>an</w:t>
      </w:r>
      <w:r>
        <w:rPr>
          <w:spacing w:val="-4"/>
        </w:rPr>
        <w:t xml:space="preserve"> </w:t>
      </w:r>
      <w:r>
        <w:t>organization</w:t>
      </w:r>
      <w:r>
        <w:rPr>
          <w:spacing w:val="-2"/>
        </w:rPr>
        <w:t xml:space="preserve"> </w:t>
      </w:r>
      <w:r>
        <w:t>within</w:t>
      </w:r>
      <w:r>
        <w:rPr>
          <w:spacing w:val="-4"/>
        </w:rPr>
        <w:t xml:space="preserve"> </w:t>
      </w:r>
      <w:r>
        <w:t>your</w:t>
      </w:r>
      <w:r>
        <w:rPr>
          <w:spacing w:val="-5"/>
        </w:rPr>
        <w:t xml:space="preserve"> </w:t>
      </w:r>
      <w:r>
        <w:t>country?</w:t>
      </w:r>
    </w:p>
    <w:p w14:paraId="24DDF35B" w14:textId="77777777" w:rsidR="0009623E" w:rsidRDefault="0009623E">
      <w:pPr>
        <w:pStyle w:val="BodyText"/>
        <w:spacing w:before="6"/>
        <w:rPr>
          <w:sz w:val="21"/>
        </w:rPr>
      </w:pPr>
    </w:p>
    <w:p w14:paraId="71CD9DAE" w14:textId="77777777" w:rsidR="0009623E" w:rsidRDefault="00F00F55">
      <w:pPr>
        <w:pStyle w:val="ListParagraph"/>
        <w:numPr>
          <w:ilvl w:val="0"/>
          <w:numId w:val="7"/>
        </w:numPr>
        <w:tabs>
          <w:tab w:val="left" w:pos="1395"/>
          <w:tab w:val="left" w:pos="1396"/>
        </w:tabs>
        <w:spacing w:line="237" w:lineRule="auto"/>
        <w:ind w:left="543" w:right="271" w:firstLine="0"/>
        <w:jc w:val="both"/>
      </w:pPr>
      <w:r>
        <w:t>Do</w:t>
      </w:r>
      <w:r>
        <w:rPr>
          <w:spacing w:val="-23"/>
        </w:rPr>
        <w:t xml:space="preserve"> </w:t>
      </w:r>
      <w:r>
        <w:t>you</w:t>
      </w:r>
      <w:r>
        <w:rPr>
          <w:spacing w:val="-23"/>
        </w:rPr>
        <w:t xml:space="preserve"> </w:t>
      </w:r>
      <w:r>
        <w:t>require</w:t>
      </w:r>
      <w:r>
        <w:rPr>
          <w:spacing w:val="-22"/>
        </w:rPr>
        <w:t xml:space="preserve"> </w:t>
      </w:r>
      <w:r>
        <w:t>Capacity-Building</w:t>
      </w:r>
      <w:r>
        <w:rPr>
          <w:spacing w:val="-27"/>
        </w:rPr>
        <w:t xml:space="preserve"> </w:t>
      </w:r>
      <w:r>
        <w:t>Support</w:t>
      </w:r>
      <w:r>
        <w:rPr>
          <w:spacing w:val="-27"/>
        </w:rPr>
        <w:t xml:space="preserve"> </w:t>
      </w:r>
      <w:r>
        <w:t>to</w:t>
      </w:r>
      <w:r>
        <w:rPr>
          <w:spacing w:val="-27"/>
        </w:rPr>
        <w:t xml:space="preserve"> </w:t>
      </w:r>
      <w:r>
        <w:t>help</w:t>
      </w:r>
      <w:r>
        <w:rPr>
          <w:spacing w:val="-27"/>
        </w:rPr>
        <w:t xml:space="preserve"> </w:t>
      </w:r>
      <w:r>
        <w:rPr>
          <w:spacing w:val="-3"/>
        </w:rPr>
        <w:t>develop</w:t>
      </w:r>
      <w:r>
        <w:rPr>
          <w:spacing w:val="-27"/>
        </w:rPr>
        <w:t xml:space="preserve"> </w:t>
      </w:r>
      <w:r>
        <w:rPr>
          <w:spacing w:val="-4"/>
        </w:rPr>
        <w:t>your</w:t>
      </w:r>
      <w:r>
        <w:rPr>
          <w:spacing w:val="-27"/>
        </w:rPr>
        <w:t xml:space="preserve"> </w:t>
      </w:r>
      <w:r>
        <w:rPr>
          <w:spacing w:val="-3"/>
        </w:rPr>
        <w:t>hydrographic</w:t>
      </w:r>
      <w:r>
        <w:rPr>
          <w:spacing w:val="-26"/>
        </w:rPr>
        <w:t xml:space="preserve"> </w:t>
      </w:r>
      <w:r>
        <w:rPr>
          <w:spacing w:val="-3"/>
        </w:rPr>
        <w:t>services?</w:t>
      </w:r>
      <w:r>
        <w:rPr>
          <w:spacing w:val="9"/>
        </w:rPr>
        <w:t xml:space="preserve"> </w:t>
      </w:r>
      <w:r>
        <w:t>If</w:t>
      </w:r>
      <w:r>
        <w:rPr>
          <w:spacing w:val="-26"/>
        </w:rPr>
        <w:t xml:space="preserve"> </w:t>
      </w:r>
      <w:r>
        <w:rPr>
          <w:spacing w:val="-2"/>
        </w:rPr>
        <w:t xml:space="preserve">the </w:t>
      </w:r>
      <w:r>
        <w:t>answer to this question is yes, please indicate in which of the following areas support is required: Hydrographic</w:t>
      </w:r>
      <w:r>
        <w:rPr>
          <w:spacing w:val="-20"/>
        </w:rPr>
        <w:t xml:space="preserve"> </w:t>
      </w:r>
      <w:r>
        <w:t>Surveys,</w:t>
      </w:r>
      <w:r>
        <w:rPr>
          <w:spacing w:val="-20"/>
        </w:rPr>
        <w:t xml:space="preserve"> </w:t>
      </w:r>
      <w:r>
        <w:t>Production</w:t>
      </w:r>
      <w:r>
        <w:rPr>
          <w:spacing w:val="-19"/>
        </w:rPr>
        <w:t xml:space="preserve"> </w:t>
      </w:r>
      <w:r>
        <w:t>of</w:t>
      </w:r>
      <w:r>
        <w:rPr>
          <w:spacing w:val="-19"/>
        </w:rPr>
        <w:t xml:space="preserve"> </w:t>
      </w:r>
      <w:r>
        <w:t>paper</w:t>
      </w:r>
      <w:r>
        <w:rPr>
          <w:spacing w:val="-20"/>
        </w:rPr>
        <w:t xml:space="preserve"> </w:t>
      </w:r>
      <w:r>
        <w:t>and/or</w:t>
      </w:r>
      <w:r>
        <w:rPr>
          <w:spacing w:val="-21"/>
        </w:rPr>
        <w:t xml:space="preserve"> </w:t>
      </w:r>
      <w:r>
        <w:t>electronic</w:t>
      </w:r>
      <w:r>
        <w:rPr>
          <w:spacing w:val="-19"/>
        </w:rPr>
        <w:t xml:space="preserve"> </w:t>
      </w:r>
      <w:r>
        <w:t>charts,</w:t>
      </w:r>
      <w:r>
        <w:rPr>
          <w:spacing w:val="-21"/>
        </w:rPr>
        <w:t xml:space="preserve"> </w:t>
      </w:r>
      <w:r>
        <w:t>Promulgation</w:t>
      </w:r>
      <w:r>
        <w:rPr>
          <w:spacing w:val="-21"/>
        </w:rPr>
        <w:t xml:space="preserve"> </w:t>
      </w:r>
      <w:r>
        <w:t>of</w:t>
      </w:r>
      <w:r>
        <w:rPr>
          <w:spacing w:val="-7"/>
        </w:rPr>
        <w:t xml:space="preserve"> </w:t>
      </w:r>
      <w:r>
        <w:t>MSI,</w:t>
      </w:r>
      <w:r>
        <w:rPr>
          <w:spacing w:val="-23"/>
        </w:rPr>
        <w:t xml:space="preserve"> </w:t>
      </w:r>
      <w:r>
        <w:t>Training.</w:t>
      </w:r>
    </w:p>
    <w:p w14:paraId="7827222E" w14:textId="77777777" w:rsidR="0009623E" w:rsidRDefault="0009623E">
      <w:pPr>
        <w:pStyle w:val="BodyText"/>
        <w:spacing w:before="6"/>
        <w:rPr>
          <w:sz w:val="21"/>
        </w:rPr>
      </w:pPr>
    </w:p>
    <w:p w14:paraId="1057363A" w14:textId="77777777" w:rsidR="0009623E" w:rsidRDefault="00F00F55">
      <w:pPr>
        <w:pStyle w:val="ListParagraph"/>
        <w:numPr>
          <w:ilvl w:val="0"/>
          <w:numId w:val="7"/>
        </w:numPr>
        <w:tabs>
          <w:tab w:val="left" w:pos="1395"/>
          <w:tab w:val="left" w:pos="1396"/>
        </w:tabs>
        <w:spacing w:line="237" w:lineRule="auto"/>
        <w:ind w:left="543" w:right="274" w:firstLine="0"/>
        <w:jc w:val="both"/>
      </w:pPr>
      <w:r>
        <w:t>If</w:t>
      </w:r>
      <w:r>
        <w:rPr>
          <w:spacing w:val="-21"/>
        </w:rPr>
        <w:t xml:space="preserve"> </w:t>
      </w:r>
      <w:r>
        <w:t>you</w:t>
      </w:r>
      <w:r>
        <w:rPr>
          <w:spacing w:val="-21"/>
        </w:rPr>
        <w:t xml:space="preserve"> </w:t>
      </w:r>
      <w:r>
        <w:t>provide</w:t>
      </w:r>
      <w:r>
        <w:rPr>
          <w:spacing w:val="-22"/>
        </w:rPr>
        <w:t xml:space="preserve"> </w:t>
      </w:r>
      <w:r>
        <w:t>hydrographic</w:t>
      </w:r>
      <w:r>
        <w:rPr>
          <w:spacing w:val="-22"/>
        </w:rPr>
        <w:t xml:space="preserve"> </w:t>
      </w:r>
      <w:r>
        <w:rPr>
          <w:spacing w:val="-3"/>
        </w:rPr>
        <w:t>services,</w:t>
      </w:r>
      <w:r>
        <w:rPr>
          <w:spacing w:val="-26"/>
        </w:rPr>
        <w:t xml:space="preserve"> </w:t>
      </w:r>
      <w:r>
        <w:rPr>
          <w:spacing w:val="-2"/>
        </w:rPr>
        <w:t>are</w:t>
      </w:r>
      <w:r>
        <w:rPr>
          <w:spacing w:val="-26"/>
        </w:rPr>
        <w:t xml:space="preserve"> </w:t>
      </w:r>
      <w:r>
        <w:t>those</w:t>
      </w:r>
      <w:r>
        <w:rPr>
          <w:spacing w:val="-26"/>
        </w:rPr>
        <w:t xml:space="preserve"> </w:t>
      </w:r>
      <w:r>
        <w:rPr>
          <w:spacing w:val="-3"/>
        </w:rPr>
        <w:t>related</w:t>
      </w:r>
      <w:r>
        <w:rPr>
          <w:spacing w:val="-25"/>
        </w:rPr>
        <w:t xml:space="preserve"> </w:t>
      </w:r>
      <w:r>
        <w:t>to</w:t>
      </w:r>
      <w:r>
        <w:rPr>
          <w:spacing w:val="-26"/>
        </w:rPr>
        <w:t xml:space="preserve"> </w:t>
      </w:r>
      <w:r>
        <w:t>safety</w:t>
      </w:r>
      <w:r>
        <w:rPr>
          <w:spacing w:val="-32"/>
        </w:rPr>
        <w:t xml:space="preserve"> </w:t>
      </w:r>
      <w:r>
        <w:t>of</w:t>
      </w:r>
      <w:r>
        <w:rPr>
          <w:spacing w:val="-25"/>
        </w:rPr>
        <w:t xml:space="preserve"> </w:t>
      </w:r>
      <w:r>
        <w:rPr>
          <w:spacing w:val="-3"/>
        </w:rPr>
        <w:t>navigation</w:t>
      </w:r>
      <w:r>
        <w:rPr>
          <w:spacing w:val="-25"/>
        </w:rPr>
        <w:t xml:space="preserve"> </w:t>
      </w:r>
      <w:r>
        <w:rPr>
          <w:spacing w:val="-3"/>
        </w:rPr>
        <w:t>accredited</w:t>
      </w:r>
      <w:r>
        <w:rPr>
          <w:spacing w:val="-26"/>
        </w:rPr>
        <w:t xml:space="preserve"> </w:t>
      </w:r>
      <w:r>
        <w:rPr>
          <w:spacing w:val="-3"/>
        </w:rPr>
        <w:t xml:space="preserve">with </w:t>
      </w:r>
      <w:r>
        <w:t>quality</w:t>
      </w:r>
      <w:r>
        <w:rPr>
          <w:spacing w:val="-18"/>
        </w:rPr>
        <w:t xml:space="preserve"> </w:t>
      </w:r>
      <w:r>
        <w:t>assurance</w:t>
      </w:r>
      <w:r>
        <w:rPr>
          <w:spacing w:val="-13"/>
        </w:rPr>
        <w:t xml:space="preserve"> </w:t>
      </w:r>
      <w:r>
        <w:t>certification</w:t>
      </w:r>
      <w:r>
        <w:rPr>
          <w:spacing w:val="-12"/>
        </w:rPr>
        <w:t xml:space="preserve"> </w:t>
      </w:r>
      <w:r>
        <w:t>(e.g.</w:t>
      </w:r>
      <w:r>
        <w:rPr>
          <w:spacing w:val="-13"/>
        </w:rPr>
        <w:t xml:space="preserve"> </w:t>
      </w:r>
      <w:r>
        <w:t>ISO</w:t>
      </w:r>
      <w:r>
        <w:rPr>
          <w:spacing w:val="-13"/>
        </w:rPr>
        <w:t xml:space="preserve"> </w:t>
      </w:r>
      <w:r>
        <w:t>9001)?</w:t>
      </w:r>
      <w:r>
        <w:rPr>
          <w:spacing w:val="-13"/>
        </w:rPr>
        <w:t xml:space="preserve"> </w:t>
      </w:r>
      <w:r>
        <w:t>If</w:t>
      </w:r>
      <w:r>
        <w:rPr>
          <w:spacing w:val="-11"/>
        </w:rPr>
        <w:t xml:space="preserve"> </w:t>
      </w:r>
      <w:r>
        <w:t>yes,</w:t>
      </w:r>
      <w:r>
        <w:rPr>
          <w:spacing w:val="-14"/>
        </w:rPr>
        <w:t xml:space="preserve"> </w:t>
      </w:r>
      <w:r>
        <w:t>what</w:t>
      </w:r>
      <w:r>
        <w:rPr>
          <w:spacing w:val="-13"/>
        </w:rPr>
        <w:t xml:space="preserve"> </w:t>
      </w:r>
      <w:r>
        <w:t>does</w:t>
      </w:r>
      <w:r>
        <w:rPr>
          <w:spacing w:val="-12"/>
        </w:rPr>
        <w:t xml:space="preserve"> </w:t>
      </w:r>
      <w:r>
        <w:t>the</w:t>
      </w:r>
      <w:r>
        <w:rPr>
          <w:spacing w:val="-13"/>
        </w:rPr>
        <w:t xml:space="preserve"> </w:t>
      </w:r>
      <w:r>
        <w:t>certification</w:t>
      </w:r>
      <w:r>
        <w:rPr>
          <w:spacing w:val="-12"/>
        </w:rPr>
        <w:t xml:space="preserve"> </w:t>
      </w:r>
      <w:r>
        <w:t>apply</w:t>
      </w:r>
      <w:r>
        <w:rPr>
          <w:spacing w:val="-20"/>
        </w:rPr>
        <w:t xml:space="preserve"> </w:t>
      </w:r>
      <w:r>
        <w:t>to</w:t>
      </w:r>
      <w:r>
        <w:rPr>
          <w:spacing w:val="-14"/>
        </w:rPr>
        <w:t xml:space="preserve"> </w:t>
      </w:r>
      <w:r>
        <w:t>(surveys, charting, broadcasting nautical</w:t>
      </w:r>
      <w:r>
        <w:rPr>
          <w:spacing w:val="-6"/>
        </w:rPr>
        <w:t xml:space="preserve"> </w:t>
      </w:r>
      <w:r>
        <w:t>information)?</w:t>
      </w:r>
    </w:p>
    <w:p w14:paraId="7CC7F7C1" w14:textId="77777777" w:rsidR="0009623E" w:rsidRDefault="0009623E">
      <w:pPr>
        <w:pStyle w:val="BodyText"/>
        <w:spacing w:before="10"/>
        <w:rPr>
          <w:sz w:val="21"/>
        </w:rPr>
      </w:pPr>
    </w:p>
    <w:p w14:paraId="1E789928" w14:textId="77777777" w:rsidR="0009623E" w:rsidRDefault="00F00F55">
      <w:pPr>
        <w:pStyle w:val="Heading2"/>
        <w:ind w:left="543"/>
      </w:pPr>
      <w:r>
        <w:t>SOLAS regulations V/4 and V/9</w:t>
      </w:r>
    </w:p>
    <w:p w14:paraId="139858B1" w14:textId="77777777" w:rsidR="0009623E" w:rsidRDefault="0009623E">
      <w:pPr>
        <w:pStyle w:val="BodyText"/>
        <w:spacing w:before="1"/>
        <w:rPr>
          <w:b/>
        </w:rPr>
      </w:pPr>
    </w:p>
    <w:p w14:paraId="568F4AE0" w14:textId="77777777" w:rsidR="0009623E" w:rsidRDefault="00F00F55">
      <w:pPr>
        <w:pStyle w:val="ListParagraph"/>
        <w:numPr>
          <w:ilvl w:val="0"/>
          <w:numId w:val="6"/>
        </w:numPr>
        <w:tabs>
          <w:tab w:val="left" w:pos="1395"/>
          <w:tab w:val="left" w:pos="1396"/>
        </w:tabs>
        <w:ind w:hanging="853"/>
        <w:rPr>
          <w:b/>
        </w:rPr>
      </w:pPr>
      <w:r>
        <w:rPr>
          <w:b/>
        </w:rPr>
        <w:t>Hydrographic</w:t>
      </w:r>
      <w:r>
        <w:rPr>
          <w:b/>
          <w:spacing w:val="-2"/>
        </w:rPr>
        <w:t xml:space="preserve"> </w:t>
      </w:r>
      <w:r>
        <w:rPr>
          <w:b/>
        </w:rPr>
        <w:t>Surveys</w:t>
      </w:r>
    </w:p>
    <w:p w14:paraId="523865A4" w14:textId="77777777" w:rsidR="0009623E" w:rsidRDefault="0009623E">
      <w:pPr>
        <w:pStyle w:val="BodyText"/>
        <w:spacing w:before="7"/>
        <w:rPr>
          <w:b/>
          <w:sz w:val="21"/>
        </w:rPr>
      </w:pPr>
    </w:p>
    <w:p w14:paraId="58A01E7E" w14:textId="77777777" w:rsidR="0009623E" w:rsidRDefault="00F00F55">
      <w:pPr>
        <w:pStyle w:val="ListParagraph"/>
        <w:numPr>
          <w:ilvl w:val="1"/>
          <w:numId w:val="6"/>
        </w:numPr>
        <w:tabs>
          <w:tab w:val="left" w:pos="2247"/>
          <w:tab w:val="left" w:pos="2248"/>
        </w:tabs>
        <w:spacing w:line="237" w:lineRule="auto"/>
        <w:ind w:right="286" w:hanging="850"/>
        <w:jc w:val="both"/>
      </w:pPr>
      <w:r>
        <w:t>Do you conduct  hydrographic  surveys?  If  yes,  do  you  comply  with  the  IHO Standards for Hydrographic Surveys</w:t>
      </w:r>
      <w:r>
        <w:rPr>
          <w:spacing w:val="-10"/>
        </w:rPr>
        <w:t xml:space="preserve"> </w:t>
      </w:r>
      <w:r>
        <w:t>(S-44)?</w:t>
      </w:r>
    </w:p>
    <w:p w14:paraId="11BEA06B" w14:textId="77777777" w:rsidR="0009623E" w:rsidRDefault="0009623E">
      <w:pPr>
        <w:pStyle w:val="BodyText"/>
        <w:spacing w:before="6"/>
        <w:rPr>
          <w:sz w:val="21"/>
        </w:rPr>
      </w:pPr>
    </w:p>
    <w:p w14:paraId="591CD7C6" w14:textId="77777777" w:rsidR="0009623E" w:rsidRDefault="00F00F55">
      <w:pPr>
        <w:pStyle w:val="ListParagraph"/>
        <w:numPr>
          <w:ilvl w:val="1"/>
          <w:numId w:val="6"/>
        </w:numPr>
        <w:tabs>
          <w:tab w:val="left" w:pos="2247"/>
          <w:tab w:val="left" w:pos="2248"/>
        </w:tabs>
        <w:spacing w:before="1" w:line="237" w:lineRule="auto"/>
        <w:ind w:right="275" w:hanging="850"/>
        <w:jc w:val="both"/>
      </w:pPr>
      <w:r>
        <w:t>Do</w:t>
      </w:r>
      <w:r>
        <w:rPr>
          <w:spacing w:val="-23"/>
        </w:rPr>
        <w:t xml:space="preserve"> </w:t>
      </w:r>
      <w:r>
        <w:t>you</w:t>
      </w:r>
      <w:r>
        <w:rPr>
          <w:spacing w:val="-23"/>
        </w:rPr>
        <w:t xml:space="preserve"> </w:t>
      </w:r>
      <w:r>
        <w:t>conduct</w:t>
      </w:r>
      <w:r>
        <w:rPr>
          <w:spacing w:val="-25"/>
        </w:rPr>
        <w:t xml:space="preserve"> </w:t>
      </w:r>
      <w:r>
        <w:t>hydrographic</w:t>
      </w:r>
      <w:r>
        <w:rPr>
          <w:spacing w:val="-24"/>
        </w:rPr>
        <w:t xml:space="preserve"> </w:t>
      </w:r>
      <w:r>
        <w:t>surveys</w:t>
      </w:r>
      <w:r>
        <w:rPr>
          <w:spacing w:val="-23"/>
        </w:rPr>
        <w:t xml:space="preserve"> </w:t>
      </w:r>
      <w:r>
        <w:t>in</w:t>
      </w:r>
      <w:r>
        <w:rPr>
          <w:spacing w:val="-23"/>
        </w:rPr>
        <w:t xml:space="preserve"> </w:t>
      </w:r>
      <w:r>
        <w:t>cooperation</w:t>
      </w:r>
      <w:r>
        <w:rPr>
          <w:spacing w:val="-23"/>
        </w:rPr>
        <w:t xml:space="preserve"> </w:t>
      </w:r>
      <w:r>
        <w:t>with</w:t>
      </w:r>
      <w:r>
        <w:rPr>
          <w:spacing w:val="-16"/>
        </w:rPr>
        <w:t xml:space="preserve"> </w:t>
      </w:r>
      <w:r>
        <w:t>other</w:t>
      </w:r>
      <w:r>
        <w:rPr>
          <w:spacing w:val="-25"/>
        </w:rPr>
        <w:t xml:space="preserve"> </w:t>
      </w:r>
      <w:r>
        <w:t>countries,</w:t>
      </w:r>
      <w:r>
        <w:rPr>
          <w:spacing w:val="-24"/>
        </w:rPr>
        <w:t xml:space="preserve"> </w:t>
      </w:r>
      <w:r>
        <w:t>through bilateral agreements or otherwise? If yes, please provide</w:t>
      </w:r>
      <w:r>
        <w:rPr>
          <w:spacing w:val="-24"/>
        </w:rPr>
        <w:t xml:space="preserve"> </w:t>
      </w:r>
      <w:r>
        <w:t>details.</w:t>
      </w:r>
    </w:p>
    <w:p w14:paraId="428EBBE5" w14:textId="77777777" w:rsidR="0009623E" w:rsidRDefault="0009623E">
      <w:pPr>
        <w:pStyle w:val="BodyText"/>
        <w:spacing w:before="6"/>
        <w:rPr>
          <w:sz w:val="21"/>
        </w:rPr>
      </w:pPr>
    </w:p>
    <w:p w14:paraId="78CB086B" w14:textId="77777777" w:rsidR="0009623E" w:rsidRDefault="00F00F55">
      <w:pPr>
        <w:pStyle w:val="ListParagraph"/>
        <w:numPr>
          <w:ilvl w:val="1"/>
          <w:numId w:val="6"/>
        </w:numPr>
        <w:tabs>
          <w:tab w:val="left" w:pos="2247"/>
          <w:tab w:val="left" w:pos="2248"/>
        </w:tabs>
        <w:spacing w:line="237" w:lineRule="auto"/>
        <w:ind w:right="286" w:hanging="850"/>
        <w:jc w:val="both"/>
      </w:pPr>
      <w:r>
        <w:t>Do you contract out hydrographic surveys to commercial companies? If yes, do these surveys comply with</w:t>
      </w:r>
      <w:r>
        <w:rPr>
          <w:spacing w:val="-13"/>
        </w:rPr>
        <w:t xml:space="preserve"> </w:t>
      </w:r>
      <w:r>
        <w:t>S-44?</w:t>
      </w:r>
    </w:p>
    <w:p w14:paraId="200EF4F9" w14:textId="77777777" w:rsidR="0009623E" w:rsidRDefault="0009623E">
      <w:pPr>
        <w:pStyle w:val="BodyText"/>
        <w:spacing w:before="7"/>
        <w:rPr>
          <w:sz w:val="21"/>
        </w:rPr>
      </w:pPr>
    </w:p>
    <w:p w14:paraId="78D8B0EC" w14:textId="77777777" w:rsidR="0009623E" w:rsidRDefault="00F00F55">
      <w:pPr>
        <w:pStyle w:val="ListParagraph"/>
        <w:numPr>
          <w:ilvl w:val="1"/>
          <w:numId w:val="6"/>
        </w:numPr>
        <w:tabs>
          <w:tab w:val="left" w:pos="2247"/>
          <w:tab w:val="left" w:pos="2248"/>
        </w:tabs>
        <w:spacing w:line="237" w:lineRule="auto"/>
        <w:ind w:right="270" w:hanging="850"/>
        <w:jc w:val="both"/>
      </w:pPr>
      <w:r>
        <w:t>Please complete the following information relating to the status of hydrographic surveys</w:t>
      </w:r>
      <w:r>
        <w:rPr>
          <w:spacing w:val="-21"/>
        </w:rPr>
        <w:t xml:space="preserve"> </w:t>
      </w:r>
      <w:r>
        <w:t>as</w:t>
      </w:r>
      <w:r>
        <w:rPr>
          <w:spacing w:val="-20"/>
        </w:rPr>
        <w:t xml:space="preserve"> </w:t>
      </w:r>
      <w:r>
        <w:t>reported</w:t>
      </w:r>
      <w:r>
        <w:rPr>
          <w:spacing w:val="-20"/>
        </w:rPr>
        <w:t xml:space="preserve"> </w:t>
      </w:r>
      <w:r>
        <w:t>in</w:t>
      </w:r>
      <w:r>
        <w:rPr>
          <w:spacing w:val="-24"/>
        </w:rPr>
        <w:t xml:space="preserve"> </w:t>
      </w:r>
      <w:r>
        <w:rPr>
          <w:spacing w:val="-2"/>
        </w:rPr>
        <w:t>IHO</w:t>
      </w:r>
      <w:r>
        <w:rPr>
          <w:spacing w:val="-25"/>
        </w:rPr>
        <w:t xml:space="preserve"> </w:t>
      </w:r>
      <w:r>
        <w:rPr>
          <w:spacing w:val="-3"/>
        </w:rPr>
        <w:t>Publication</w:t>
      </w:r>
      <w:r>
        <w:rPr>
          <w:spacing w:val="-24"/>
        </w:rPr>
        <w:t xml:space="preserve"> </w:t>
      </w:r>
      <w:r>
        <w:t>S-55</w:t>
      </w:r>
      <w:r>
        <w:rPr>
          <w:spacing w:val="-25"/>
        </w:rPr>
        <w:t xml:space="preserve"> </w:t>
      </w:r>
      <w:r>
        <w:rPr>
          <w:spacing w:val="-3"/>
        </w:rPr>
        <w:t>"Status</w:t>
      </w:r>
      <w:r>
        <w:rPr>
          <w:spacing w:val="-23"/>
        </w:rPr>
        <w:t xml:space="preserve"> </w:t>
      </w:r>
      <w:r>
        <w:t>of</w:t>
      </w:r>
      <w:r>
        <w:rPr>
          <w:spacing w:val="-24"/>
        </w:rPr>
        <w:t xml:space="preserve"> </w:t>
      </w:r>
      <w:r>
        <w:rPr>
          <w:spacing w:val="-3"/>
        </w:rPr>
        <w:t>Hydrographic</w:t>
      </w:r>
      <w:r>
        <w:rPr>
          <w:spacing w:val="-23"/>
        </w:rPr>
        <w:t xml:space="preserve"> </w:t>
      </w:r>
      <w:r>
        <w:rPr>
          <w:spacing w:val="-4"/>
        </w:rPr>
        <w:t>Surveying</w:t>
      </w:r>
      <w:r>
        <w:rPr>
          <w:spacing w:val="-25"/>
        </w:rPr>
        <w:t xml:space="preserve"> </w:t>
      </w:r>
      <w:r>
        <w:t>and Nautical</w:t>
      </w:r>
      <w:r>
        <w:rPr>
          <w:spacing w:val="-24"/>
        </w:rPr>
        <w:t xml:space="preserve"> </w:t>
      </w:r>
      <w:r>
        <w:t>Charting</w:t>
      </w:r>
      <w:r>
        <w:rPr>
          <w:spacing w:val="-23"/>
        </w:rPr>
        <w:t xml:space="preserve"> </w:t>
      </w:r>
      <w:r>
        <w:t>Worldwide"</w:t>
      </w:r>
      <w:r>
        <w:rPr>
          <w:spacing w:val="-25"/>
        </w:rPr>
        <w:t xml:space="preserve"> </w:t>
      </w:r>
      <w:r>
        <w:t>–</w:t>
      </w:r>
      <w:r>
        <w:rPr>
          <w:spacing w:val="-23"/>
        </w:rPr>
        <w:t xml:space="preserve"> </w:t>
      </w:r>
      <w:r>
        <w:t>3rd</w:t>
      </w:r>
      <w:r>
        <w:rPr>
          <w:spacing w:val="-23"/>
        </w:rPr>
        <w:t xml:space="preserve"> </w:t>
      </w:r>
      <w:r>
        <w:t>Edition.</w:t>
      </w:r>
      <w:r>
        <w:rPr>
          <w:spacing w:val="7"/>
        </w:rPr>
        <w:t xml:space="preserve"> </w:t>
      </w:r>
      <w:r>
        <w:t>Comments</w:t>
      </w:r>
      <w:r>
        <w:rPr>
          <w:spacing w:val="-26"/>
        </w:rPr>
        <w:t xml:space="preserve"> </w:t>
      </w:r>
      <w:r>
        <w:t>should</w:t>
      </w:r>
      <w:r>
        <w:rPr>
          <w:spacing w:val="-28"/>
        </w:rPr>
        <w:t xml:space="preserve"> </w:t>
      </w:r>
      <w:r>
        <w:t>be</w:t>
      </w:r>
      <w:r>
        <w:rPr>
          <w:spacing w:val="-27"/>
        </w:rPr>
        <w:t xml:space="preserve"> </w:t>
      </w:r>
      <w:r>
        <w:t>added</w:t>
      </w:r>
      <w:r>
        <w:rPr>
          <w:spacing w:val="-27"/>
        </w:rPr>
        <w:t xml:space="preserve"> </w:t>
      </w:r>
      <w:r>
        <w:rPr>
          <w:spacing w:val="-3"/>
        </w:rPr>
        <w:t xml:space="preserve">wherever </w:t>
      </w:r>
      <w:r>
        <w:t>appropriate:</w:t>
      </w:r>
    </w:p>
    <w:p w14:paraId="2C083DFA" w14:textId="77777777" w:rsidR="0009623E" w:rsidRDefault="0009623E">
      <w:pPr>
        <w:pStyle w:val="BodyText"/>
        <w:spacing w:before="4"/>
        <w:rPr>
          <w:sz w:val="21"/>
        </w:rPr>
      </w:pPr>
    </w:p>
    <w:p w14:paraId="533E7D8E" w14:textId="77777777" w:rsidR="0009623E" w:rsidRDefault="00F00F55">
      <w:pPr>
        <w:pStyle w:val="BodyText"/>
        <w:tabs>
          <w:tab w:val="left" w:pos="3100"/>
          <w:tab w:val="left" w:pos="4804"/>
        </w:tabs>
        <w:spacing w:before="1" w:line="237" w:lineRule="auto"/>
        <w:ind w:left="3095" w:right="264" w:hanging="851"/>
      </w:pPr>
      <w:r>
        <w:t>A1</w:t>
      </w:r>
      <w:r>
        <w:tab/>
      </w:r>
      <w:r>
        <w:tab/>
        <w:t>The</w:t>
      </w:r>
      <w:r>
        <w:rPr>
          <w:spacing w:val="-19"/>
        </w:rPr>
        <w:t xml:space="preserve"> </w:t>
      </w:r>
      <w:r>
        <w:t>percentage</w:t>
      </w:r>
      <w:r>
        <w:rPr>
          <w:spacing w:val="-18"/>
        </w:rPr>
        <w:t xml:space="preserve"> </w:t>
      </w:r>
      <w:r>
        <w:t>of</w:t>
      </w:r>
      <w:r>
        <w:rPr>
          <w:spacing w:val="-17"/>
        </w:rPr>
        <w:t xml:space="preserve"> </w:t>
      </w:r>
      <w:r>
        <w:t>national</w:t>
      </w:r>
      <w:r>
        <w:rPr>
          <w:spacing w:val="-19"/>
        </w:rPr>
        <w:t xml:space="preserve"> </w:t>
      </w:r>
      <w:r>
        <w:t>waters,</w:t>
      </w:r>
      <w:r>
        <w:rPr>
          <w:spacing w:val="-21"/>
        </w:rPr>
        <w:t xml:space="preserve"> </w:t>
      </w:r>
      <w:r>
        <w:t>0-200</w:t>
      </w:r>
      <w:r>
        <w:rPr>
          <w:spacing w:val="-4"/>
        </w:rPr>
        <w:t xml:space="preserve"> </w:t>
      </w:r>
      <w:r>
        <w:t>m</w:t>
      </w:r>
      <w:r>
        <w:rPr>
          <w:spacing w:val="-19"/>
        </w:rPr>
        <w:t xml:space="preserve"> </w:t>
      </w:r>
      <w:r>
        <w:t>in</w:t>
      </w:r>
      <w:r>
        <w:rPr>
          <w:spacing w:val="-19"/>
        </w:rPr>
        <w:t xml:space="preserve"> </w:t>
      </w:r>
      <w:r>
        <w:t>depth,</w:t>
      </w:r>
      <w:r>
        <w:rPr>
          <w:spacing w:val="-24"/>
        </w:rPr>
        <w:t xml:space="preserve"> </w:t>
      </w:r>
      <w:r>
        <w:rPr>
          <w:spacing w:val="-3"/>
        </w:rPr>
        <w:t>which</w:t>
      </w:r>
      <w:r>
        <w:rPr>
          <w:spacing w:val="-23"/>
        </w:rPr>
        <w:t xml:space="preserve"> </w:t>
      </w:r>
      <w:r>
        <w:t>is</w:t>
      </w:r>
      <w:r>
        <w:rPr>
          <w:spacing w:val="-22"/>
        </w:rPr>
        <w:t xml:space="preserve"> </w:t>
      </w:r>
      <w:r>
        <w:rPr>
          <w:spacing w:val="-3"/>
        </w:rPr>
        <w:t xml:space="preserve">adequately </w:t>
      </w:r>
      <w:r>
        <w:t>surveyed:</w:t>
      </w:r>
      <w:r>
        <w:tab/>
        <w:t>[ ]</w:t>
      </w:r>
      <w:r>
        <w:rPr>
          <w:spacing w:val="-7"/>
        </w:rPr>
        <w:t xml:space="preserve"> </w:t>
      </w:r>
      <w:r>
        <w:t>%.</w:t>
      </w:r>
    </w:p>
    <w:p w14:paraId="1F639358" w14:textId="77777777" w:rsidR="0009623E" w:rsidRDefault="0009623E">
      <w:pPr>
        <w:pStyle w:val="BodyText"/>
        <w:spacing w:before="6"/>
        <w:rPr>
          <w:sz w:val="21"/>
        </w:rPr>
      </w:pPr>
    </w:p>
    <w:p w14:paraId="4A1859E1" w14:textId="77777777" w:rsidR="0009623E" w:rsidRDefault="00F00F55">
      <w:pPr>
        <w:pStyle w:val="BodyText"/>
        <w:tabs>
          <w:tab w:val="left" w:pos="3100"/>
          <w:tab w:val="left" w:pos="5523"/>
        </w:tabs>
        <w:spacing w:line="237" w:lineRule="auto"/>
        <w:ind w:left="3095" w:right="273" w:hanging="851"/>
      </w:pPr>
      <w:r>
        <w:t>A2</w:t>
      </w:r>
      <w:r>
        <w:tab/>
      </w:r>
      <w:r>
        <w:tab/>
        <w:t>The</w:t>
      </w:r>
      <w:r>
        <w:rPr>
          <w:spacing w:val="-16"/>
        </w:rPr>
        <w:t xml:space="preserve"> </w:t>
      </w:r>
      <w:r>
        <w:t>percentage</w:t>
      </w:r>
      <w:r>
        <w:rPr>
          <w:spacing w:val="-15"/>
        </w:rPr>
        <w:t xml:space="preserve"> </w:t>
      </w:r>
      <w:r>
        <w:t>of</w:t>
      </w:r>
      <w:r>
        <w:rPr>
          <w:spacing w:val="-14"/>
        </w:rPr>
        <w:t xml:space="preserve"> </w:t>
      </w:r>
      <w:r>
        <w:t>national</w:t>
      </w:r>
      <w:r>
        <w:rPr>
          <w:spacing w:val="-17"/>
        </w:rPr>
        <w:t xml:space="preserve"> </w:t>
      </w:r>
      <w:r>
        <w:t>waters,</w:t>
      </w:r>
      <w:r>
        <w:rPr>
          <w:spacing w:val="-16"/>
        </w:rPr>
        <w:t xml:space="preserve"> </w:t>
      </w:r>
      <w:r>
        <w:t>greater</w:t>
      </w:r>
      <w:r>
        <w:rPr>
          <w:spacing w:val="-16"/>
        </w:rPr>
        <w:t xml:space="preserve"> </w:t>
      </w:r>
      <w:r>
        <w:t>than</w:t>
      </w:r>
      <w:r>
        <w:rPr>
          <w:spacing w:val="-15"/>
        </w:rPr>
        <w:t xml:space="preserve"> </w:t>
      </w:r>
      <w:r>
        <w:t>200</w:t>
      </w:r>
      <w:r>
        <w:rPr>
          <w:spacing w:val="2"/>
        </w:rPr>
        <w:t xml:space="preserve"> </w:t>
      </w:r>
      <w:r>
        <w:t>m</w:t>
      </w:r>
      <w:r>
        <w:rPr>
          <w:spacing w:val="-16"/>
        </w:rPr>
        <w:t xml:space="preserve"> </w:t>
      </w:r>
      <w:r>
        <w:t>in</w:t>
      </w:r>
      <w:r>
        <w:rPr>
          <w:spacing w:val="-17"/>
        </w:rPr>
        <w:t xml:space="preserve"> </w:t>
      </w:r>
      <w:r>
        <w:t>depth,</w:t>
      </w:r>
      <w:r>
        <w:rPr>
          <w:spacing w:val="-18"/>
        </w:rPr>
        <w:t xml:space="preserve"> </w:t>
      </w:r>
      <w:r>
        <w:t>which</w:t>
      </w:r>
      <w:r>
        <w:rPr>
          <w:spacing w:val="-17"/>
        </w:rPr>
        <w:t xml:space="preserve"> </w:t>
      </w:r>
      <w:r>
        <w:t>is adequately</w:t>
      </w:r>
      <w:r>
        <w:rPr>
          <w:spacing w:val="-16"/>
        </w:rPr>
        <w:t xml:space="preserve"> </w:t>
      </w:r>
      <w:r>
        <w:t>surveyed:</w:t>
      </w:r>
      <w:r>
        <w:tab/>
        <w:t>[</w:t>
      </w:r>
      <w:r>
        <w:rPr>
          <w:spacing w:val="57"/>
        </w:rPr>
        <w:t xml:space="preserve"> </w:t>
      </w:r>
      <w:r>
        <w:t>]%.</w:t>
      </w:r>
    </w:p>
    <w:p w14:paraId="233CEE72" w14:textId="77777777" w:rsidR="0009623E" w:rsidRDefault="0009623E">
      <w:pPr>
        <w:pStyle w:val="BodyText"/>
        <w:spacing w:before="6"/>
        <w:rPr>
          <w:sz w:val="21"/>
        </w:rPr>
      </w:pPr>
    </w:p>
    <w:p w14:paraId="73945FDB" w14:textId="77777777" w:rsidR="0009623E" w:rsidRDefault="00F00F55">
      <w:pPr>
        <w:pStyle w:val="BodyText"/>
        <w:tabs>
          <w:tab w:val="left" w:pos="3100"/>
          <w:tab w:val="left" w:pos="9065"/>
        </w:tabs>
        <w:spacing w:before="1" w:line="237" w:lineRule="auto"/>
        <w:ind w:left="3095" w:right="285" w:hanging="851"/>
      </w:pPr>
      <w:r>
        <w:t>B1</w:t>
      </w:r>
      <w:r>
        <w:tab/>
      </w:r>
      <w:r>
        <w:tab/>
        <w:t>The percentage of national waters, 0-200 m in depth, which requires resurveying at a larger scale or to</w:t>
      </w:r>
      <w:r>
        <w:rPr>
          <w:spacing w:val="-41"/>
        </w:rPr>
        <w:t xml:space="preserve"> </w:t>
      </w:r>
      <w:r>
        <w:t>modern</w:t>
      </w:r>
      <w:r>
        <w:rPr>
          <w:spacing w:val="-5"/>
        </w:rPr>
        <w:t xml:space="preserve"> </w:t>
      </w:r>
      <w:r>
        <w:t>standards:</w:t>
      </w:r>
      <w:r>
        <w:tab/>
        <w:t>[</w:t>
      </w:r>
      <w:r>
        <w:rPr>
          <w:spacing w:val="56"/>
        </w:rPr>
        <w:t xml:space="preserve"> </w:t>
      </w:r>
      <w:r>
        <w:t>]%.</w:t>
      </w:r>
    </w:p>
    <w:p w14:paraId="1E2E4999" w14:textId="77777777" w:rsidR="0009623E" w:rsidRDefault="0009623E">
      <w:pPr>
        <w:pStyle w:val="BodyText"/>
        <w:spacing w:before="6"/>
        <w:rPr>
          <w:sz w:val="21"/>
        </w:rPr>
      </w:pPr>
    </w:p>
    <w:p w14:paraId="70CA41EE" w14:textId="77777777" w:rsidR="0009623E" w:rsidRDefault="00F00F55">
      <w:pPr>
        <w:pStyle w:val="BodyText"/>
        <w:tabs>
          <w:tab w:val="left" w:pos="3100"/>
        </w:tabs>
        <w:spacing w:line="237" w:lineRule="auto"/>
        <w:ind w:left="3095" w:right="285" w:hanging="851"/>
      </w:pPr>
      <w:r>
        <w:t>B2</w:t>
      </w:r>
      <w:r>
        <w:tab/>
      </w:r>
      <w:r>
        <w:tab/>
        <w:t>The percentage of national waters, greater than 200 m in depth, which requires resurveying at a larger scale or to modern standards: [</w:t>
      </w:r>
      <w:r>
        <w:rPr>
          <w:spacing w:val="59"/>
        </w:rPr>
        <w:t xml:space="preserve"> </w:t>
      </w:r>
      <w:r>
        <w:t>]%.</w:t>
      </w:r>
    </w:p>
    <w:p w14:paraId="1A502F04" w14:textId="77777777" w:rsidR="0009623E" w:rsidRDefault="0009623E">
      <w:pPr>
        <w:spacing w:line="237" w:lineRule="auto"/>
        <w:sectPr w:rsidR="0009623E">
          <w:headerReference w:type="default" r:id="rId128"/>
          <w:footerReference w:type="default" r:id="rId129"/>
          <w:pgSz w:w="11910" w:h="16840"/>
          <w:pgMar w:top="1380" w:right="857" w:bottom="1000" w:left="760" w:header="856" w:footer="800" w:gutter="0"/>
          <w:cols w:space="720"/>
        </w:sectPr>
      </w:pPr>
    </w:p>
    <w:p w14:paraId="11286122" w14:textId="77777777" w:rsidR="0009623E" w:rsidRDefault="0009623E">
      <w:pPr>
        <w:pStyle w:val="BodyText"/>
        <w:spacing w:before="6"/>
        <w:rPr>
          <w:sz w:val="12"/>
        </w:rPr>
      </w:pPr>
    </w:p>
    <w:p w14:paraId="5522FD10" w14:textId="77777777" w:rsidR="0009623E" w:rsidRDefault="00F00F55">
      <w:pPr>
        <w:pStyle w:val="BodyText"/>
        <w:tabs>
          <w:tab w:val="left" w:pos="3100"/>
          <w:tab w:val="left" w:pos="6239"/>
        </w:tabs>
        <w:spacing w:before="93" w:line="237" w:lineRule="auto"/>
        <w:ind w:left="3095" w:right="285" w:hanging="851"/>
      </w:pPr>
      <w:r>
        <w:t>C1</w:t>
      </w:r>
      <w:r>
        <w:tab/>
      </w:r>
      <w:r>
        <w:tab/>
        <w:t>The percentage of national waters, 0-200 m in depth, which has never been</w:t>
      </w:r>
      <w:r>
        <w:rPr>
          <w:spacing w:val="-11"/>
        </w:rPr>
        <w:t xml:space="preserve"> </w:t>
      </w:r>
      <w:r>
        <w:t>systematically</w:t>
      </w:r>
      <w:r>
        <w:rPr>
          <w:spacing w:val="-15"/>
        </w:rPr>
        <w:t xml:space="preserve"> </w:t>
      </w:r>
      <w:r>
        <w:t>surveyed:</w:t>
      </w:r>
      <w:r>
        <w:tab/>
        <w:t>[</w:t>
      </w:r>
      <w:r>
        <w:rPr>
          <w:spacing w:val="56"/>
        </w:rPr>
        <w:t xml:space="preserve"> </w:t>
      </w:r>
      <w:r>
        <w:t>]%.</w:t>
      </w:r>
    </w:p>
    <w:p w14:paraId="3A5332FE" w14:textId="77777777" w:rsidR="0009623E" w:rsidRDefault="0009623E">
      <w:pPr>
        <w:pStyle w:val="BodyText"/>
        <w:spacing w:before="7"/>
        <w:rPr>
          <w:sz w:val="21"/>
        </w:rPr>
      </w:pPr>
    </w:p>
    <w:p w14:paraId="24D80E7F" w14:textId="77777777" w:rsidR="0009623E" w:rsidRDefault="00F00F55">
      <w:pPr>
        <w:pStyle w:val="BodyText"/>
        <w:tabs>
          <w:tab w:val="left" w:pos="3100"/>
          <w:tab w:val="left" w:pos="6906"/>
        </w:tabs>
        <w:spacing w:line="237" w:lineRule="auto"/>
        <w:ind w:left="3095" w:right="277" w:hanging="851"/>
      </w:pPr>
      <w:r>
        <w:t>C2</w:t>
      </w:r>
      <w:r>
        <w:tab/>
      </w:r>
      <w:r>
        <w:tab/>
        <w:t>The</w:t>
      </w:r>
      <w:r>
        <w:rPr>
          <w:spacing w:val="-22"/>
        </w:rPr>
        <w:t xml:space="preserve"> </w:t>
      </w:r>
      <w:r>
        <w:t>percentage</w:t>
      </w:r>
      <w:r>
        <w:rPr>
          <w:spacing w:val="-22"/>
        </w:rPr>
        <w:t xml:space="preserve"> </w:t>
      </w:r>
      <w:r>
        <w:t>of</w:t>
      </w:r>
      <w:r>
        <w:rPr>
          <w:spacing w:val="-21"/>
        </w:rPr>
        <w:t xml:space="preserve"> </w:t>
      </w:r>
      <w:r>
        <w:t>national</w:t>
      </w:r>
      <w:r>
        <w:rPr>
          <w:spacing w:val="-23"/>
        </w:rPr>
        <w:t xml:space="preserve"> </w:t>
      </w:r>
      <w:r>
        <w:t>waters,</w:t>
      </w:r>
      <w:r>
        <w:rPr>
          <w:spacing w:val="-25"/>
        </w:rPr>
        <w:t xml:space="preserve"> </w:t>
      </w:r>
      <w:r>
        <w:rPr>
          <w:spacing w:val="-3"/>
        </w:rPr>
        <w:t>greater</w:t>
      </w:r>
      <w:r>
        <w:rPr>
          <w:spacing w:val="-28"/>
        </w:rPr>
        <w:t xml:space="preserve"> </w:t>
      </w:r>
      <w:r>
        <w:t>than</w:t>
      </w:r>
      <w:r>
        <w:rPr>
          <w:spacing w:val="-26"/>
        </w:rPr>
        <w:t xml:space="preserve"> </w:t>
      </w:r>
      <w:r>
        <w:t>200m</w:t>
      </w:r>
      <w:r>
        <w:rPr>
          <w:spacing w:val="-26"/>
        </w:rPr>
        <w:t xml:space="preserve"> </w:t>
      </w:r>
      <w:r>
        <w:t>in</w:t>
      </w:r>
      <w:r>
        <w:rPr>
          <w:spacing w:val="-26"/>
        </w:rPr>
        <w:t xml:space="preserve"> </w:t>
      </w:r>
      <w:r>
        <w:t>depth,</w:t>
      </w:r>
      <w:r>
        <w:rPr>
          <w:spacing w:val="-27"/>
        </w:rPr>
        <w:t xml:space="preserve"> </w:t>
      </w:r>
      <w:r>
        <w:rPr>
          <w:spacing w:val="-3"/>
        </w:rPr>
        <w:t>which</w:t>
      </w:r>
      <w:r>
        <w:rPr>
          <w:spacing w:val="-26"/>
        </w:rPr>
        <w:t xml:space="preserve"> </w:t>
      </w:r>
      <w:r>
        <w:t>has never been</w:t>
      </w:r>
      <w:r>
        <w:rPr>
          <w:spacing w:val="-21"/>
        </w:rPr>
        <w:t xml:space="preserve"> </w:t>
      </w:r>
      <w:r>
        <w:t>systematically</w:t>
      </w:r>
      <w:r>
        <w:rPr>
          <w:spacing w:val="-15"/>
        </w:rPr>
        <w:t xml:space="preserve"> </w:t>
      </w:r>
      <w:r>
        <w:t>surveyed:</w:t>
      </w:r>
      <w:r>
        <w:tab/>
        <w:t>[</w:t>
      </w:r>
      <w:r>
        <w:rPr>
          <w:spacing w:val="57"/>
        </w:rPr>
        <w:t xml:space="preserve"> </w:t>
      </w:r>
      <w:r>
        <w:t>]%.</w:t>
      </w:r>
    </w:p>
    <w:p w14:paraId="0FB0D7E9" w14:textId="77777777" w:rsidR="0009623E" w:rsidRDefault="0009623E">
      <w:pPr>
        <w:pStyle w:val="BodyText"/>
      </w:pPr>
    </w:p>
    <w:p w14:paraId="0E57BAD9" w14:textId="77777777" w:rsidR="0009623E" w:rsidRDefault="00F00F55">
      <w:pPr>
        <w:pStyle w:val="Heading2"/>
        <w:numPr>
          <w:ilvl w:val="0"/>
          <w:numId w:val="6"/>
        </w:numPr>
        <w:tabs>
          <w:tab w:val="left" w:pos="1395"/>
          <w:tab w:val="left" w:pos="1396"/>
        </w:tabs>
        <w:ind w:hanging="853"/>
      </w:pPr>
      <w:r>
        <w:t>Nautical</w:t>
      </w:r>
      <w:r>
        <w:rPr>
          <w:spacing w:val="-3"/>
        </w:rPr>
        <w:t xml:space="preserve"> </w:t>
      </w:r>
      <w:r>
        <w:t>Charting</w:t>
      </w:r>
    </w:p>
    <w:p w14:paraId="56A7C8F5" w14:textId="77777777" w:rsidR="0009623E" w:rsidRDefault="0009623E">
      <w:pPr>
        <w:pStyle w:val="BodyText"/>
        <w:spacing w:before="7"/>
        <w:rPr>
          <w:b/>
          <w:sz w:val="21"/>
        </w:rPr>
      </w:pPr>
    </w:p>
    <w:p w14:paraId="7DD54CB2" w14:textId="77777777" w:rsidR="0009623E" w:rsidRDefault="00F00F55">
      <w:pPr>
        <w:pStyle w:val="ListParagraph"/>
        <w:numPr>
          <w:ilvl w:val="0"/>
          <w:numId w:val="5"/>
        </w:numPr>
        <w:tabs>
          <w:tab w:val="left" w:pos="2247"/>
          <w:tab w:val="left" w:pos="2248"/>
        </w:tabs>
        <w:spacing w:line="237" w:lineRule="auto"/>
        <w:ind w:right="274" w:hanging="850"/>
        <w:jc w:val="both"/>
      </w:pPr>
      <w:r>
        <w:t>Do</w:t>
      </w:r>
      <w:r>
        <w:rPr>
          <w:spacing w:val="-13"/>
        </w:rPr>
        <w:t xml:space="preserve"> </w:t>
      </w:r>
      <w:r>
        <w:t>you</w:t>
      </w:r>
      <w:r>
        <w:rPr>
          <w:spacing w:val="-13"/>
        </w:rPr>
        <w:t xml:space="preserve"> </w:t>
      </w:r>
      <w:r>
        <w:t>produce</w:t>
      </w:r>
      <w:r>
        <w:rPr>
          <w:spacing w:val="-12"/>
        </w:rPr>
        <w:t xml:space="preserve"> </w:t>
      </w:r>
      <w:r>
        <w:t>nautical</w:t>
      </w:r>
      <w:r>
        <w:rPr>
          <w:spacing w:val="-14"/>
        </w:rPr>
        <w:t xml:space="preserve"> </w:t>
      </w:r>
      <w:r>
        <w:t>paper</w:t>
      </w:r>
      <w:r>
        <w:rPr>
          <w:spacing w:val="-13"/>
        </w:rPr>
        <w:t xml:space="preserve"> </w:t>
      </w:r>
      <w:r>
        <w:t>charts,</w:t>
      </w:r>
      <w:r>
        <w:rPr>
          <w:spacing w:val="-14"/>
        </w:rPr>
        <w:t xml:space="preserve"> </w:t>
      </w:r>
      <w:r>
        <w:t>RNCs,</w:t>
      </w:r>
      <w:r>
        <w:rPr>
          <w:spacing w:val="-13"/>
        </w:rPr>
        <w:t xml:space="preserve"> </w:t>
      </w:r>
      <w:r>
        <w:t>ENCs,</w:t>
      </w:r>
      <w:r>
        <w:rPr>
          <w:spacing w:val="-17"/>
        </w:rPr>
        <w:t xml:space="preserve"> </w:t>
      </w:r>
      <w:r>
        <w:t>and</w:t>
      </w:r>
      <w:r>
        <w:rPr>
          <w:spacing w:val="-15"/>
        </w:rPr>
        <w:t xml:space="preserve"> </w:t>
      </w:r>
      <w:r>
        <w:t>nautical</w:t>
      </w:r>
      <w:r>
        <w:rPr>
          <w:spacing w:val="-16"/>
        </w:rPr>
        <w:t xml:space="preserve"> </w:t>
      </w:r>
      <w:r>
        <w:t>publications</w:t>
      </w:r>
      <w:r>
        <w:rPr>
          <w:spacing w:val="-15"/>
        </w:rPr>
        <w:t xml:space="preserve"> </w:t>
      </w:r>
      <w:r>
        <w:t>as defined in paragraph 2 of SOLAS regulation</w:t>
      </w:r>
      <w:r>
        <w:rPr>
          <w:spacing w:val="-11"/>
        </w:rPr>
        <w:t xml:space="preserve"> </w:t>
      </w:r>
      <w:r>
        <w:t>V/2?</w:t>
      </w:r>
    </w:p>
    <w:p w14:paraId="7AEC45DE" w14:textId="77777777" w:rsidR="0009623E" w:rsidRDefault="0009623E">
      <w:pPr>
        <w:pStyle w:val="BodyText"/>
        <w:spacing w:before="4"/>
        <w:rPr>
          <w:sz w:val="21"/>
        </w:rPr>
      </w:pPr>
    </w:p>
    <w:p w14:paraId="55414391" w14:textId="77777777" w:rsidR="0009623E" w:rsidRDefault="00F00F55">
      <w:pPr>
        <w:pStyle w:val="ListParagraph"/>
        <w:numPr>
          <w:ilvl w:val="0"/>
          <w:numId w:val="5"/>
        </w:numPr>
        <w:tabs>
          <w:tab w:val="left" w:pos="2247"/>
          <w:tab w:val="left" w:pos="2248"/>
        </w:tabs>
        <w:ind w:left="2247" w:hanging="853"/>
      </w:pPr>
      <w:r>
        <w:t>If the answer to a. is yes, do you maintain these by issuing</w:t>
      </w:r>
      <w:r>
        <w:rPr>
          <w:spacing w:val="-42"/>
        </w:rPr>
        <w:t xml:space="preserve"> </w:t>
      </w:r>
      <w:proofErr w:type="spellStart"/>
      <w:r>
        <w:t>NtM</w:t>
      </w:r>
      <w:proofErr w:type="spellEnd"/>
      <w:r>
        <w:t>/ER?</w:t>
      </w:r>
    </w:p>
    <w:p w14:paraId="43C9FD7F" w14:textId="77777777" w:rsidR="0009623E" w:rsidRDefault="0009623E">
      <w:pPr>
        <w:pStyle w:val="BodyText"/>
        <w:spacing w:before="7"/>
        <w:rPr>
          <w:sz w:val="21"/>
        </w:rPr>
      </w:pPr>
    </w:p>
    <w:p w14:paraId="370ED996" w14:textId="77777777" w:rsidR="0009623E" w:rsidRDefault="00F00F55">
      <w:pPr>
        <w:pStyle w:val="ListParagraph"/>
        <w:numPr>
          <w:ilvl w:val="0"/>
          <w:numId w:val="5"/>
        </w:numPr>
        <w:tabs>
          <w:tab w:val="left" w:pos="2247"/>
          <w:tab w:val="left" w:pos="2248"/>
        </w:tabs>
        <w:spacing w:line="237" w:lineRule="auto"/>
        <w:ind w:right="272" w:hanging="850"/>
        <w:jc w:val="both"/>
      </w:pPr>
      <w:r>
        <w:t>Do</w:t>
      </w:r>
      <w:r>
        <w:rPr>
          <w:spacing w:val="-21"/>
        </w:rPr>
        <w:t xml:space="preserve"> </w:t>
      </w:r>
      <w:r>
        <w:t>you</w:t>
      </w:r>
      <w:r>
        <w:rPr>
          <w:spacing w:val="-20"/>
        </w:rPr>
        <w:t xml:space="preserve"> </w:t>
      </w:r>
      <w:r>
        <w:t>have</w:t>
      </w:r>
      <w:r>
        <w:rPr>
          <w:spacing w:val="-20"/>
        </w:rPr>
        <w:t xml:space="preserve"> </w:t>
      </w:r>
      <w:r>
        <w:t>bilateral</w:t>
      </w:r>
      <w:r>
        <w:rPr>
          <w:spacing w:val="-21"/>
        </w:rPr>
        <w:t xml:space="preserve"> </w:t>
      </w:r>
      <w:r>
        <w:t>agreements</w:t>
      </w:r>
      <w:r>
        <w:rPr>
          <w:spacing w:val="-20"/>
        </w:rPr>
        <w:t xml:space="preserve"> </w:t>
      </w:r>
      <w:r>
        <w:t>with</w:t>
      </w:r>
      <w:r>
        <w:rPr>
          <w:spacing w:val="-24"/>
        </w:rPr>
        <w:t xml:space="preserve"> </w:t>
      </w:r>
      <w:r>
        <w:t>other</w:t>
      </w:r>
      <w:r>
        <w:rPr>
          <w:spacing w:val="-26"/>
        </w:rPr>
        <w:t xml:space="preserve"> </w:t>
      </w:r>
      <w:r>
        <w:rPr>
          <w:spacing w:val="-3"/>
        </w:rPr>
        <w:t>countries</w:t>
      </w:r>
      <w:r>
        <w:rPr>
          <w:spacing w:val="-23"/>
        </w:rPr>
        <w:t xml:space="preserve"> </w:t>
      </w:r>
      <w:r>
        <w:t>for</w:t>
      </w:r>
      <w:r>
        <w:rPr>
          <w:spacing w:val="-26"/>
        </w:rPr>
        <w:t xml:space="preserve"> </w:t>
      </w:r>
      <w:r>
        <w:rPr>
          <w:spacing w:val="-2"/>
        </w:rPr>
        <w:t>the</w:t>
      </w:r>
      <w:r>
        <w:rPr>
          <w:spacing w:val="-24"/>
        </w:rPr>
        <w:t xml:space="preserve"> </w:t>
      </w:r>
      <w:r>
        <w:rPr>
          <w:spacing w:val="-3"/>
        </w:rPr>
        <w:t>production</w:t>
      </w:r>
      <w:r>
        <w:rPr>
          <w:spacing w:val="-25"/>
        </w:rPr>
        <w:t xml:space="preserve"> </w:t>
      </w:r>
      <w:r>
        <w:t>of</w:t>
      </w:r>
      <w:r>
        <w:rPr>
          <w:spacing w:val="-24"/>
        </w:rPr>
        <w:t xml:space="preserve"> </w:t>
      </w:r>
      <w:r>
        <w:rPr>
          <w:spacing w:val="-3"/>
        </w:rPr>
        <w:t xml:space="preserve">nautical </w:t>
      </w:r>
      <w:r>
        <w:t>charts? If yes, please give</w:t>
      </w:r>
      <w:r>
        <w:rPr>
          <w:spacing w:val="-7"/>
        </w:rPr>
        <w:t xml:space="preserve"> </w:t>
      </w:r>
      <w:r>
        <w:t>details.</w:t>
      </w:r>
    </w:p>
    <w:p w14:paraId="4FBE3146" w14:textId="77777777" w:rsidR="0009623E" w:rsidRDefault="0009623E">
      <w:pPr>
        <w:pStyle w:val="BodyText"/>
        <w:spacing w:before="5"/>
        <w:rPr>
          <w:sz w:val="21"/>
        </w:rPr>
      </w:pPr>
    </w:p>
    <w:p w14:paraId="4E7525D7" w14:textId="77777777" w:rsidR="0009623E" w:rsidRDefault="00F00F55">
      <w:pPr>
        <w:pStyle w:val="ListParagraph"/>
        <w:numPr>
          <w:ilvl w:val="0"/>
          <w:numId w:val="5"/>
        </w:numPr>
        <w:tabs>
          <w:tab w:val="left" w:pos="2247"/>
          <w:tab w:val="left" w:pos="2248"/>
        </w:tabs>
        <w:ind w:left="2247" w:hanging="853"/>
      </w:pPr>
      <w:r>
        <w:t>Are the charts you produce available to worldwide</w:t>
      </w:r>
      <w:r>
        <w:rPr>
          <w:spacing w:val="-18"/>
        </w:rPr>
        <w:t xml:space="preserve"> </w:t>
      </w:r>
      <w:r>
        <w:t>shipping?</w:t>
      </w:r>
    </w:p>
    <w:p w14:paraId="7F399A05" w14:textId="77777777" w:rsidR="0009623E" w:rsidRDefault="0009623E">
      <w:pPr>
        <w:pStyle w:val="BodyText"/>
        <w:spacing w:before="6"/>
        <w:rPr>
          <w:sz w:val="21"/>
        </w:rPr>
      </w:pPr>
    </w:p>
    <w:p w14:paraId="5FD6A7C0" w14:textId="77777777" w:rsidR="0009623E" w:rsidRDefault="00F00F55">
      <w:pPr>
        <w:pStyle w:val="ListParagraph"/>
        <w:numPr>
          <w:ilvl w:val="0"/>
          <w:numId w:val="5"/>
        </w:numPr>
        <w:tabs>
          <w:tab w:val="left" w:pos="2247"/>
          <w:tab w:val="left" w:pos="2248"/>
        </w:tabs>
        <w:spacing w:before="1" w:line="237" w:lineRule="auto"/>
        <w:ind w:right="270" w:hanging="850"/>
        <w:jc w:val="both"/>
      </w:pPr>
      <w:r>
        <w:t>Do</w:t>
      </w:r>
      <w:r>
        <w:rPr>
          <w:spacing w:val="-21"/>
        </w:rPr>
        <w:t xml:space="preserve"> </w:t>
      </w:r>
      <w:r>
        <w:t>you</w:t>
      </w:r>
      <w:r>
        <w:rPr>
          <w:spacing w:val="-20"/>
        </w:rPr>
        <w:t xml:space="preserve"> </w:t>
      </w:r>
      <w:r>
        <w:t>have</w:t>
      </w:r>
      <w:r>
        <w:rPr>
          <w:spacing w:val="-20"/>
        </w:rPr>
        <w:t xml:space="preserve"> </w:t>
      </w:r>
      <w:r>
        <w:t>an</w:t>
      </w:r>
      <w:r>
        <w:rPr>
          <w:spacing w:val="-21"/>
        </w:rPr>
        <w:t xml:space="preserve"> </w:t>
      </w:r>
      <w:r>
        <w:t>agreement</w:t>
      </w:r>
      <w:r>
        <w:rPr>
          <w:spacing w:val="-22"/>
        </w:rPr>
        <w:t xml:space="preserve"> </w:t>
      </w:r>
      <w:r>
        <w:t>with</w:t>
      </w:r>
      <w:r>
        <w:rPr>
          <w:spacing w:val="-20"/>
        </w:rPr>
        <w:t xml:space="preserve"> </w:t>
      </w:r>
      <w:r>
        <w:t>a</w:t>
      </w:r>
      <w:r>
        <w:rPr>
          <w:spacing w:val="-20"/>
        </w:rPr>
        <w:t xml:space="preserve"> </w:t>
      </w:r>
      <w:r>
        <w:t>Regional</w:t>
      </w:r>
      <w:r>
        <w:rPr>
          <w:spacing w:val="-21"/>
        </w:rPr>
        <w:t xml:space="preserve"> </w:t>
      </w:r>
      <w:r>
        <w:t>ENC</w:t>
      </w:r>
      <w:r>
        <w:rPr>
          <w:spacing w:val="-22"/>
        </w:rPr>
        <w:t xml:space="preserve"> </w:t>
      </w:r>
      <w:r>
        <w:t>Co-ordinating</w:t>
      </w:r>
      <w:r>
        <w:rPr>
          <w:spacing w:val="-20"/>
        </w:rPr>
        <w:t xml:space="preserve"> </w:t>
      </w:r>
      <w:r>
        <w:t>Centre</w:t>
      </w:r>
      <w:r>
        <w:rPr>
          <w:spacing w:val="-20"/>
        </w:rPr>
        <w:t xml:space="preserve"> </w:t>
      </w:r>
      <w:r>
        <w:t>(RENC)</w:t>
      </w:r>
      <w:r>
        <w:rPr>
          <w:spacing w:val="-26"/>
        </w:rPr>
        <w:t xml:space="preserve"> </w:t>
      </w:r>
      <w:r>
        <w:t>for the distribution of ENCs and RNCs? If yes, please give</w:t>
      </w:r>
      <w:r>
        <w:rPr>
          <w:spacing w:val="-22"/>
        </w:rPr>
        <w:t xml:space="preserve"> </w:t>
      </w:r>
      <w:r>
        <w:t>details.</w:t>
      </w:r>
    </w:p>
    <w:p w14:paraId="48EE6D5B" w14:textId="77777777" w:rsidR="0009623E" w:rsidRDefault="0009623E">
      <w:pPr>
        <w:pStyle w:val="BodyText"/>
        <w:spacing w:before="6"/>
        <w:rPr>
          <w:sz w:val="21"/>
        </w:rPr>
      </w:pPr>
    </w:p>
    <w:p w14:paraId="7DE61884" w14:textId="77777777" w:rsidR="0009623E" w:rsidRDefault="00F00F55">
      <w:pPr>
        <w:pStyle w:val="ListParagraph"/>
        <w:numPr>
          <w:ilvl w:val="0"/>
          <w:numId w:val="5"/>
        </w:numPr>
        <w:tabs>
          <w:tab w:val="left" w:pos="2247"/>
          <w:tab w:val="left" w:pos="2248"/>
        </w:tabs>
        <w:spacing w:line="237" w:lineRule="auto"/>
        <w:ind w:right="272" w:hanging="850"/>
        <w:jc w:val="both"/>
      </w:pPr>
      <w:r>
        <w:t>Please</w:t>
      </w:r>
      <w:r>
        <w:rPr>
          <w:spacing w:val="-20"/>
        </w:rPr>
        <w:t xml:space="preserve"> </w:t>
      </w:r>
      <w:r>
        <w:t>complete</w:t>
      </w:r>
      <w:r>
        <w:rPr>
          <w:spacing w:val="-20"/>
        </w:rPr>
        <w:t xml:space="preserve"> </w:t>
      </w:r>
      <w:r>
        <w:t>the</w:t>
      </w:r>
      <w:r>
        <w:rPr>
          <w:spacing w:val="-19"/>
        </w:rPr>
        <w:t xml:space="preserve"> </w:t>
      </w:r>
      <w:r>
        <w:t>following</w:t>
      </w:r>
      <w:r>
        <w:rPr>
          <w:spacing w:val="-19"/>
        </w:rPr>
        <w:t xml:space="preserve"> </w:t>
      </w:r>
      <w:r>
        <w:t>information</w:t>
      </w:r>
      <w:r>
        <w:rPr>
          <w:spacing w:val="-19"/>
        </w:rPr>
        <w:t xml:space="preserve"> </w:t>
      </w:r>
      <w:r>
        <w:t>relating</w:t>
      </w:r>
      <w:r>
        <w:rPr>
          <w:spacing w:val="-19"/>
        </w:rPr>
        <w:t xml:space="preserve"> </w:t>
      </w:r>
      <w:r>
        <w:t>to</w:t>
      </w:r>
      <w:r>
        <w:rPr>
          <w:spacing w:val="-19"/>
        </w:rPr>
        <w:t xml:space="preserve"> </w:t>
      </w:r>
      <w:r>
        <w:t>the</w:t>
      </w:r>
      <w:r>
        <w:rPr>
          <w:spacing w:val="-19"/>
        </w:rPr>
        <w:t xml:space="preserve"> </w:t>
      </w:r>
      <w:r>
        <w:t>status</w:t>
      </w:r>
      <w:r>
        <w:rPr>
          <w:spacing w:val="-23"/>
        </w:rPr>
        <w:t xml:space="preserve"> </w:t>
      </w:r>
      <w:r>
        <w:t>of</w:t>
      </w:r>
      <w:r>
        <w:rPr>
          <w:spacing w:val="-23"/>
        </w:rPr>
        <w:t xml:space="preserve"> </w:t>
      </w:r>
      <w:r>
        <w:rPr>
          <w:spacing w:val="-3"/>
        </w:rPr>
        <w:t>nautical</w:t>
      </w:r>
      <w:r>
        <w:rPr>
          <w:spacing w:val="-24"/>
        </w:rPr>
        <w:t xml:space="preserve"> </w:t>
      </w:r>
      <w:r>
        <w:rPr>
          <w:spacing w:val="-3"/>
        </w:rPr>
        <w:t xml:space="preserve">charting </w:t>
      </w:r>
      <w:r>
        <w:t>as reported in IHO Publication S-55 "Status of Hydrographic Surveying and Nautical</w:t>
      </w:r>
      <w:r>
        <w:rPr>
          <w:spacing w:val="-24"/>
        </w:rPr>
        <w:t xml:space="preserve"> </w:t>
      </w:r>
      <w:r>
        <w:t>Charting</w:t>
      </w:r>
      <w:r>
        <w:rPr>
          <w:spacing w:val="-24"/>
        </w:rPr>
        <w:t xml:space="preserve"> </w:t>
      </w:r>
      <w:r>
        <w:t>Worldwide"</w:t>
      </w:r>
      <w:r>
        <w:rPr>
          <w:spacing w:val="-24"/>
        </w:rPr>
        <w:t xml:space="preserve"> </w:t>
      </w:r>
      <w:r>
        <w:t>–</w:t>
      </w:r>
      <w:r>
        <w:rPr>
          <w:spacing w:val="-23"/>
        </w:rPr>
        <w:t xml:space="preserve"> </w:t>
      </w:r>
      <w:r>
        <w:t>3rd</w:t>
      </w:r>
      <w:r>
        <w:rPr>
          <w:spacing w:val="-24"/>
        </w:rPr>
        <w:t xml:space="preserve"> </w:t>
      </w:r>
      <w:r>
        <w:t>Edition.</w:t>
      </w:r>
      <w:r>
        <w:rPr>
          <w:spacing w:val="8"/>
        </w:rPr>
        <w:t xml:space="preserve"> </w:t>
      </w:r>
      <w:r>
        <w:t>Comments</w:t>
      </w:r>
      <w:r>
        <w:rPr>
          <w:spacing w:val="-27"/>
        </w:rPr>
        <w:t xml:space="preserve"> </w:t>
      </w:r>
      <w:r>
        <w:t>should</w:t>
      </w:r>
      <w:r>
        <w:rPr>
          <w:spacing w:val="-27"/>
        </w:rPr>
        <w:t xml:space="preserve"> </w:t>
      </w:r>
      <w:r>
        <w:t>be</w:t>
      </w:r>
      <w:r>
        <w:rPr>
          <w:spacing w:val="-27"/>
        </w:rPr>
        <w:t xml:space="preserve"> </w:t>
      </w:r>
      <w:r>
        <w:t>added</w:t>
      </w:r>
      <w:r>
        <w:rPr>
          <w:spacing w:val="-27"/>
        </w:rPr>
        <w:t xml:space="preserve"> </w:t>
      </w:r>
      <w:r>
        <w:rPr>
          <w:spacing w:val="-3"/>
        </w:rPr>
        <w:t xml:space="preserve">wherever </w:t>
      </w:r>
      <w:r>
        <w:t>appropriate:</w:t>
      </w:r>
    </w:p>
    <w:p w14:paraId="7F4785B2" w14:textId="77777777" w:rsidR="0009623E" w:rsidRDefault="0009623E">
      <w:pPr>
        <w:pStyle w:val="BodyText"/>
        <w:spacing w:before="3"/>
        <w:rPr>
          <w:sz w:val="21"/>
        </w:rPr>
      </w:pPr>
    </w:p>
    <w:p w14:paraId="75E106B4" w14:textId="77777777" w:rsidR="0009623E" w:rsidRDefault="00F00F55">
      <w:pPr>
        <w:pStyle w:val="ListParagraph"/>
        <w:numPr>
          <w:ilvl w:val="1"/>
          <w:numId w:val="5"/>
        </w:numPr>
        <w:tabs>
          <w:tab w:val="left" w:pos="3100"/>
          <w:tab w:val="left" w:pos="3101"/>
        </w:tabs>
        <w:ind w:hanging="856"/>
      </w:pPr>
      <w:r>
        <w:t>Offshore passage and small-scale</w:t>
      </w:r>
      <w:r>
        <w:rPr>
          <w:spacing w:val="-5"/>
        </w:rPr>
        <w:t xml:space="preserve"> </w:t>
      </w:r>
      <w:r>
        <w:t>charts:</w:t>
      </w:r>
    </w:p>
    <w:p w14:paraId="54CB3022" w14:textId="77777777" w:rsidR="0009623E" w:rsidRDefault="0009623E">
      <w:pPr>
        <w:pStyle w:val="BodyText"/>
        <w:spacing w:before="7"/>
        <w:rPr>
          <w:sz w:val="21"/>
        </w:rPr>
      </w:pPr>
    </w:p>
    <w:p w14:paraId="1202753A" w14:textId="77777777" w:rsidR="0009623E" w:rsidRDefault="006570BA">
      <w:pPr>
        <w:pStyle w:val="BodyText"/>
        <w:tabs>
          <w:tab w:val="left" w:pos="8484"/>
        </w:tabs>
        <w:spacing w:line="237" w:lineRule="auto"/>
        <w:ind w:left="2245" w:right="1244"/>
        <w:jc w:val="both"/>
      </w:pPr>
      <w:r>
        <w:pict w14:anchorId="0EFF1B33">
          <v:rect id="_x0000_s1030" style="position:absolute;left:0;text-align:left;margin-left:397.05pt;margin-top:3.35pt;width:3.85pt;height:.35pt;z-index:-257591296;mso-position-horizontal-relative:page" fillcolor="black" stroked="f">
            <w10:wrap anchorx="page"/>
          </v:rect>
        </w:pict>
      </w:r>
      <w:r>
        <w:pict w14:anchorId="6BC32B32">
          <v:rect id="_x0000_s1029" style="position:absolute;left:0;text-align:left;margin-left:409.8pt;margin-top:32.3pt;width:3pt;height:.6pt;z-index:-257590272;mso-position-horizontal-relative:page" fillcolor="black" stroked="f">
            <w10:wrap anchorx="page"/>
          </v:rect>
        </w:pict>
      </w:r>
      <w:r>
        <w:pict w14:anchorId="395D1BCB">
          <v:rect id="_x0000_s1028" style="position:absolute;left:0;text-align:left;margin-left:412.8pt;margin-top:28.35pt;width:3.85pt;height:.35pt;z-index:-257589248;mso-position-horizontal-relative:page" fillcolor="black" stroked="f">
            <w10:wrap anchorx="page"/>
          </v:rect>
        </w:pict>
      </w:r>
      <w:r w:rsidR="00F00F55">
        <w:t>The percentage of national waters covered by INT</w:t>
      </w:r>
      <w:r w:rsidR="00F00F55">
        <w:rPr>
          <w:vertAlign w:val="superscript"/>
        </w:rPr>
        <w:t>11</w:t>
      </w:r>
      <w:r w:rsidR="00F00F55">
        <w:t>Charts:  [  ]%. The percentage of national waters covered</w:t>
      </w:r>
      <w:r w:rsidR="00F00F55">
        <w:rPr>
          <w:spacing w:val="-31"/>
        </w:rPr>
        <w:t xml:space="preserve"> </w:t>
      </w:r>
      <w:r w:rsidR="00F00F55">
        <w:t>by</w:t>
      </w:r>
      <w:r w:rsidR="00F00F55">
        <w:rPr>
          <w:spacing w:val="-4"/>
        </w:rPr>
        <w:t xml:space="preserve"> </w:t>
      </w:r>
      <w:r w:rsidR="00F00F55">
        <w:t>RNCs</w:t>
      </w:r>
      <w:r w:rsidR="00F00F55">
        <w:rPr>
          <w:vertAlign w:val="superscript"/>
        </w:rPr>
        <w:t>2</w:t>
      </w:r>
      <w:r w:rsidR="00F00F55">
        <w:rPr>
          <w:strike/>
          <w:vertAlign w:val="superscript"/>
        </w:rPr>
        <w:t>2</w:t>
      </w:r>
      <w:r w:rsidR="00F00F55">
        <w:rPr>
          <w:vertAlign w:val="superscript"/>
        </w:rPr>
        <w:t>:</w:t>
      </w:r>
      <w:r w:rsidR="00F00F55">
        <w:tab/>
        <w:t xml:space="preserve">[ </w:t>
      </w:r>
      <w:r w:rsidR="00F00F55">
        <w:rPr>
          <w:spacing w:val="-7"/>
        </w:rPr>
        <w:t xml:space="preserve">]%. </w:t>
      </w:r>
      <w:r w:rsidR="00F00F55">
        <w:t>The percentage of National waters covered</w:t>
      </w:r>
      <w:r w:rsidR="00F00F55">
        <w:rPr>
          <w:spacing w:val="-27"/>
        </w:rPr>
        <w:t xml:space="preserve"> </w:t>
      </w:r>
      <w:r w:rsidR="00F00F55">
        <w:t>by</w:t>
      </w:r>
      <w:r w:rsidR="00F00F55">
        <w:rPr>
          <w:spacing w:val="-10"/>
        </w:rPr>
        <w:t xml:space="preserve"> </w:t>
      </w:r>
      <w:r w:rsidR="00F00F55">
        <w:t>ENCs</w:t>
      </w:r>
      <w:r w:rsidR="00F00F55">
        <w:rPr>
          <w:vertAlign w:val="superscript"/>
        </w:rPr>
        <w:t>3</w:t>
      </w:r>
      <w:r w:rsidR="00F00F55">
        <w:t>:</w:t>
      </w:r>
      <w:r w:rsidR="00F00F55">
        <w:rPr>
          <w:vertAlign w:val="superscript"/>
        </w:rPr>
        <w:t>3</w:t>
      </w:r>
      <w:r w:rsidR="00F00F55">
        <w:tab/>
        <w:t>[</w:t>
      </w:r>
      <w:r w:rsidR="00F00F55">
        <w:rPr>
          <w:spacing w:val="59"/>
        </w:rPr>
        <w:t xml:space="preserve"> </w:t>
      </w:r>
      <w:r w:rsidR="00F00F55">
        <w:rPr>
          <w:spacing w:val="-7"/>
        </w:rPr>
        <w:t>]%.</w:t>
      </w:r>
    </w:p>
    <w:p w14:paraId="0357E2A1" w14:textId="77777777" w:rsidR="0009623E" w:rsidRDefault="0009623E">
      <w:pPr>
        <w:pStyle w:val="BodyText"/>
        <w:spacing w:before="4"/>
        <w:rPr>
          <w:sz w:val="13"/>
        </w:rPr>
      </w:pPr>
    </w:p>
    <w:p w14:paraId="5D9DE293" w14:textId="77777777" w:rsidR="0009623E" w:rsidRDefault="00F00F55">
      <w:pPr>
        <w:pStyle w:val="ListParagraph"/>
        <w:numPr>
          <w:ilvl w:val="1"/>
          <w:numId w:val="5"/>
        </w:numPr>
        <w:tabs>
          <w:tab w:val="left" w:pos="3095"/>
          <w:tab w:val="left" w:pos="3096"/>
        </w:tabs>
        <w:spacing w:before="91"/>
        <w:ind w:left="3095" w:hanging="851"/>
      </w:pPr>
      <w:r>
        <w:t>Landfall, coastal passage and medium-scale</w:t>
      </w:r>
      <w:r>
        <w:rPr>
          <w:spacing w:val="-11"/>
        </w:rPr>
        <w:t xml:space="preserve"> </w:t>
      </w:r>
      <w:r>
        <w:t>charts:</w:t>
      </w:r>
    </w:p>
    <w:p w14:paraId="0D0A0210" w14:textId="77777777" w:rsidR="0009623E" w:rsidRDefault="0009623E">
      <w:pPr>
        <w:pStyle w:val="BodyText"/>
        <w:spacing w:before="2"/>
      </w:pPr>
    </w:p>
    <w:tbl>
      <w:tblPr>
        <w:tblW w:w="0" w:type="auto"/>
        <w:tblInd w:w="2202" w:type="dxa"/>
        <w:tblLayout w:type="fixed"/>
        <w:tblCellMar>
          <w:left w:w="0" w:type="dxa"/>
          <w:right w:w="0" w:type="dxa"/>
        </w:tblCellMar>
        <w:tblLook w:val="01E0" w:firstRow="1" w:lastRow="1" w:firstColumn="1" w:lastColumn="1" w:noHBand="0" w:noVBand="0"/>
      </w:tblPr>
      <w:tblGrid>
        <w:gridCol w:w="5978"/>
        <w:gridCol w:w="462"/>
        <w:gridCol w:w="455"/>
      </w:tblGrid>
      <w:tr w:rsidR="0009623E" w14:paraId="7B7CECE4" w14:textId="77777777">
        <w:trPr>
          <w:trHeight w:val="246"/>
        </w:trPr>
        <w:tc>
          <w:tcPr>
            <w:tcW w:w="5978" w:type="dxa"/>
          </w:tcPr>
          <w:p w14:paraId="53FDDF6D" w14:textId="77777777" w:rsidR="0009623E" w:rsidRDefault="00F00F55">
            <w:pPr>
              <w:pStyle w:val="TableParagraph"/>
              <w:spacing w:line="227" w:lineRule="exact"/>
              <w:ind w:left="50"/>
            </w:pPr>
            <w:r>
              <w:t>The percentage of national waters covered by INT Charts:</w:t>
            </w:r>
          </w:p>
        </w:tc>
        <w:tc>
          <w:tcPr>
            <w:tcW w:w="462" w:type="dxa"/>
          </w:tcPr>
          <w:p w14:paraId="4D713A9A" w14:textId="77777777" w:rsidR="0009623E" w:rsidRDefault="00F00F55">
            <w:pPr>
              <w:pStyle w:val="TableParagraph"/>
              <w:spacing w:line="227" w:lineRule="exact"/>
              <w:ind w:right="88"/>
              <w:jc w:val="right"/>
            </w:pPr>
            <w:r>
              <w:rPr>
                <w:w w:val="99"/>
              </w:rPr>
              <w:t>[</w:t>
            </w:r>
          </w:p>
        </w:tc>
        <w:tc>
          <w:tcPr>
            <w:tcW w:w="455" w:type="dxa"/>
          </w:tcPr>
          <w:p w14:paraId="0BE21644" w14:textId="77777777" w:rsidR="0009623E" w:rsidRDefault="00F00F55">
            <w:pPr>
              <w:pStyle w:val="TableParagraph"/>
              <w:spacing w:line="227" w:lineRule="exact"/>
              <w:ind w:right="48"/>
              <w:jc w:val="right"/>
            </w:pPr>
            <w:r>
              <w:rPr>
                <w:w w:val="95"/>
              </w:rPr>
              <w:t>]%.</w:t>
            </w:r>
          </w:p>
        </w:tc>
      </w:tr>
      <w:tr w:rsidR="0009623E" w14:paraId="7F2846E9" w14:textId="77777777">
        <w:trPr>
          <w:trHeight w:val="249"/>
        </w:trPr>
        <w:tc>
          <w:tcPr>
            <w:tcW w:w="5978" w:type="dxa"/>
          </w:tcPr>
          <w:p w14:paraId="0298DDE5" w14:textId="77777777" w:rsidR="0009623E" w:rsidRDefault="00F00F55">
            <w:pPr>
              <w:pStyle w:val="TableParagraph"/>
              <w:spacing w:line="230" w:lineRule="exact"/>
              <w:ind w:left="50"/>
            </w:pPr>
            <w:r>
              <w:t>The percentage of national waters covered by RNCs:</w:t>
            </w:r>
          </w:p>
        </w:tc>
        <w:tc>
          <w:tcPr>
            <w:tcW w:w="462" w:type="dxa"/>
          </w:tcPr>
          <w:p w14:paraId="3D853F6E" w14:textId="77777777" w:rsidR="0009623E" w:rsidRDefault="00F00F55">
            <w:pPr>
              <w:pStyle w:val="TableParagraph"/>
              <w:spacing w:line="230" w:lineRule="exact"/>
              <w:ind w:right="88"/>
              <w:jc w:val="right"/>
            </w:pPr>
            <w:r>
              <w:rPr>
                <w:w w:val="99"/>
              </w:rPr>
              <w:t>[</w:t>
            </w:r>
          </w:p>
        </w:tc>
        <w:tc>
          <w:tcPr>
            <w:tcW w:w="455" w:type="dxa"/>
          </w:tcPr>
          <w:p w14:paraId="3BDF435E" w14:textId="77777777" w:rsidR="0009623E" w:rsidRDefault="00F00F55">
            <w:pPr>
              <w:pStyle w:val="TableParagraph"/>
              <w:spacing w:line="230" w:lineRule="exact"/>
              <w:ind w:right="48"/>
              <w:jc w:val="right"/>
            </w:pPr>
            <w:r>
              <w:rPr>
                <w:w w:val="95"/>
              </w:rPr>
              <w:t>]%.</w:t>
            </w:r>
          </w:p>
        </w:tc>
      </w:tr>
      <w:tr w:rsidR="0009623E" w14:paraId="228BA0C6" w14:textId="77777777">
        <w:trPr>
          <w:trHeight w:val="246"/>
        </w:trPr>
        <w:tc>
          <w:tcPr>
            <w:tcW w:w="5978" w:type="dxa"/>
          </w:tcPr>
          <w:p w14:paraId="473549B6" w14:textId="77777777" w:rsidR="0009623E" w:rsidRDefault="00F00F55">
            <w:pPr>
              <w:pStyle w:val="TableParagraph"/>
              <w:spacing w:line="227" w:lineRule="exact"/>
              <w:ind w:left="50"/>
            </w:pPr>
            <w:r>
              <w:t>The percentage of National waters covered by ENCs:</w:t>
            </w:r>
          </w:p>
        </w:tc>
        <w:tc>
          <w:tcPr>
            <w:tcW w:w="462" w:type="dxa"/>
          </w:tcPr>
          <w:p w14:paraId="6259A8B3" w14:textId="77777777" w:rsidR="0009623E" w:rsidRDefault="00F00F55">
            <w:pPr>
              <w:pStyle w:val="TableParagraph"/>
              <w:spacing w:line="227" w:lineRule="exact"/>
              <w:ind w:right="88"/>
              <w:jc w:val="right"/>
            </w:pPr>
            <w:r>
              <w:rPr>
                <w:w w:val="99"/>
              </w:rPr>
              <w:t>[</w:t>
            </w:r>
          </w:p>
        </w:tc>
        <w:tc>
          <w:tcPr>
            <w:tcW w:w="455" w:type="dxa"/>
          </w:tcPr>
          <w:p w14:paraId="24A9D636" w14:textId="77777777" w:rsidR="0009623E" w:rsidRDefault="00F00F55">
            <w:pPr>
              <w:pStyle w:val="TableParagraph"/>
              <w:spacing w:line="227" w:lineRule="exact"/>
              <w:ind w:right="48"/>
              <w:jc w:val="right"/>
            </w:pPr>
            <w:r>
              <w:rPr>
                <w:w w:val="95"/>
              </w:rPr>
              <w:t>]%.</w:t>
            </w:r>
          </w:p>
        </w:tc>
      </w:tr>
    </w:tbl>
    <w:p w14:paraId="61A38686" w14:textId="77777777" w:rsidR="0009623E" w:rsidRDefault="0009623E">
      <w:pPr>
        <w:pStyle w:val="BodyText"/>
        <w:spacing w:before="5"/>
        <w:rPr>
          <w:sz w:val="21"/>
        </w:rPr>
      </w:pPr>
    </w:p>
    <w:p w14:paraId="596C9E2A" w14:textId="77777777" w:rsidR="0009623E" w:rsidRDefault="00F00F55">
      <w:pPr>
        <w:pStyle w:val="ListParagraph"/>
        <w:numPr>
          <w:ilvl w:val="1"/>
          <w:numId w:val="5"/>
        </w:numPr>
        <w:tabs>
          <w:tab w:val="left" w:pos="3095"/>
          <w:tab w:val="left" w:pos="3096"/>
        </w:tabs>
        <w:ind w:left="3095" w:hanging="851"/>
      </w:pPr>
      <w:r>
        <w:t>Approaches, ports and large-scale</w:t>
      </w:r>
      <w:r>
        <w:rPr>
          <w:spacing w:val="-8"/>
        </w:rPr>
        <w:t xml:space="preserve"> </w:t>
      </w:r>
      <w:r>
        <w:t>charts:</w:t>
      </w:r>
    </w:p>
    <w:p w14:paraId="36FCA925" w14:textId="77777777" w:rsidR="0009623E" w:rsidRDefault="0009623E">
      <w:pPr>
        <w:pStyle w:val="BodyText"/>
        <w:spacing w:before="2"/>
      </w:pPr>
    </w:p>
    <w:tbl>
      <w:tblPr>
        <w:tblW w:w="0" w:type="auto"/>
        <w:tblInd w:w="2202" w:type="dxa"/>
        <w:tblLayout w:type="fixed"/>
        <w:tblCellMar>
          <w:left w:w="0" w:type="dxa"/>
          <w:right w:w="0" w:type="dxa"/>
        </w:tblCellMar>
        <w:tblLook w:val="01E0" w:firstRow="1" w:lastRow="1" w:firstColumn="1" w:lastColumn="1" w:noHBand="0" w:noVBand="0"/>
      </w:tblPr>
      <w:tblGrid>
        <w:gridCol w:w="5980"/>
        <w:gridCol w:w="459"/>
        <w:gridCol w:w="454"/>
      </w:tblGrid>
      <w:tr w:rsidR="0009623E" w14:paraId="4A0A4826" w14:textId="77777777">
        <w:trPr>
          <w:trHeight w:val="246"/>
        </w:trPr>
        <w:tc>
          <w:tcPr>
            <w:tcW w:w="5980" w:type="dxa"/>
          </w:tcPr>
          <w:p w14:paraId="15F1BBE6" w14:textId="77777777" w:rsidR="0009623E" w:rsidRDefault="00F00F55">
            <w:pPr>
              <w:pStyle w:val="TableParagraph"/>
              <w:spacing w:line="227" w:lineRule="exact"/>
              <w:ind w:left="50"/>
            </w:pPr>
            <w:r>
              <w:t>The percentage of national waters covered by INT Charts:</w:t>
            </w:r>
          </w:p>
        </w:tc>
        <w:tc>
          <w:tcPr>
            <w:tcW w:w="459" w:type="dxa"/>
          </w:tcPr>
          <w:p w14:paraId="75C216A8" w14:textId="77777777" w:rsidR="0009623E" w:rsidRDefault="00F00F55">
            <w:pPr>
              <w:pStyle w:val="TableParagraph"/>
              <w:spacing w:line="227" w:lineRule="exact"/>
              <w:ind w:right="87"/>
              <w:jc w:val="right"/>
            </w:pPr>
            <w:r>
              <w:rPr>
                <w:w w:val="99"/>
              </w:rPr>
              <w:t>[</w:t>
            </w:r>
          </w:p>
        </w:tc>
        <w:tc>
          <w:tcPr>
            <w:tcW w:w="454" w:type="dxa"/>
          </w:tcPr>
          <w:p w14:paraId="31EC1C66" w14:textId="77777777" w:rsidR="0009623E" w:rsidRDefault="00F00F55">
            <w:pPr>
              <w:pStyle w:val="TableParagraph"/>
              <w:spacing w:line="227" w:lineRule="exact"/>
              <w:ind w:right="46"/>
              <w:jc w:val="right"/>
            </w:pPr>
            <w:r>
              <w:rPr>
                <w:w w:val="95"/>
              </w:rPr>
              <w:t>]%.</w:t>
            </w:r>
          </w:p>
        </w:tc>
      </w:tr>
      <w:tr w:rsidR="0009623E" w14:paraId="2B112372" w14:textId="77777777">
        <w:trPr>
          <w:trHeight w:val="249"/>
        </w:trPr>
        <w:tc>
          <w:tcPr>
            <w:tcW w:w="5980" w:type="dxa"/>
          </w:tcPr>
          <w:p w14:paraId="077EC482" w14:textId="77777777" w:rsidR="0009623E" w:rsidRDefault="00F00F55">
            <w:pPr>
              <w:pStyle w:val="TableParagraph"/>
              <w:spacing w:line="230" w:lineRule="exact"/>
              <w:ind w:left="50"/>
            </w:pPr>
            <w:r>
              <w:t>The percentage of national waters covered by RNCs:</w:t>
            </w:r>
          </w:p>
        </w:tc>
        <w:tc>
          <w:tcPr>
            <w:tcW w:w="459" w:type="dxa"/>
          </w:tcPr>
          <w:p w14:paraId="25455584" w14:textId="77777777" w:rsidR="0009623E" w:rsidRDefault="00F00F55">
            <w:pPr>
              <w:pStyle w:val="TableParagraph"/>
              <w:spacing w:line="230" w:lineRule="exact"/>
              <w:ind w:right="87"/>
              <w:jc w:val="right"/>
            </w:pPr>
            <w:r>
              <w:rPr>
                <w:w w:val="99"/>
              </w:rPr>
              <w:t>[</w:t>
            </w:r>
          </w:p>
        </w:tc>
        <w:tc>
          <w:tcPr>
            <w:tcW w:w="454" w:type="dxa"/>
          </w:tcPr>
          <w:p w14:paraId="6FEE7BD2" w14:textId="77777777" w:rsidR="0009623E" w:rsidRDefault="00F00F55">
            <w:pPr>
              <w:pStyle w:val="TableParagraph"/>
              <w:spacing w:line="230" w:lineRule="exact"/>
              <w:ind w:right="46"/>
              <w:jc w:val="right"/>
            </w:pPr>
            <w:r>
              <w:rPr>
                <w:w w:val="95"/>
              </w:rPr>
              <w:t>]%.</w:t>
            </w:r>
          </w:p>
        </w:tc>
      </w:tr>
      <w:tr w:rsidR="0009623E" w14:paraId="4C5820EB" w14:textId="77777777">
        <w:trPr>
          <w:trHeight w:val="246"/>
        </w:trPr>
        <w:tc>
          <w:tcPr>
            <w:tcW w:w="5980" w:type="dxa"/>
          </w:tcPr>
          <w:p w14:paraId="4B89A581" w14:textId="77777777" w:rsidR="0009623E" w:rsidRDefault="00F00F55">
            <w:pPr>
              <w:pStyle w:val="TableParagraph"/>
              <w:spacing w:line="227" w:lineRule="exact"/>
              <w:ind w:left="50"/>
            </w:pPr>
            <w:r>
              <w:t>The percentage of National waters covered by ENCs:</w:t>
            </w:r>
          </w:p>
        </w:tc>
        <w:tc>
          <w:tcPr>
            <w:tcW w:w="459" w:type="dxa"/>
          </w:tcPr>
          <w:p w14:paraId="7A9F1E93" w14:textId="77777777" w:rsidR="0009623E" w:rsidRDefault="00F00F55">
            <w:pPr>
              <w:pStyle w:val="TableParagraph"/>
              <w:spacing w:line="227" w:lineRule="exact"/>
              <w:ind w:right="87"/>
              <w:jc w:val="right"/>
            </w:pPr>
            <w:r>
              <w:rPr>
                <w:w w:val="99"/>
              </w:rPr>
              <w:t>[</w:t>
            </w:r>
          </w:p>
        </w:tc>
        <w:tc>
          <w:tcPr>
            <w:tcW w:w="454" w:type="dxa"/>
          </w:tcPr>
          <w:p w14:paraId="4564F001" w14:textId="77777777" w:rsidR="0009623E" w:rsidRDefault="00F00F55">
            <w:pPr>
              <w:pStyle w:val="TableParagraph"/>
              <w:spacing w:line="227" w:lineRule="exact"/>
              <w:ind w:right="46"/>
              <w:jc w:val="right"/>
            </w:pPr>
            <w:r>
              <w:rPr>
                <w:w w:val="95"/>
              </w:rPr>
              <w:t>]%.</w:t>
            </w:r>
          </w:p>
        </w:tc>
      </w:tr>
    </w:tbl>
    <w:p w14:paraId="6BF3A6F1" w14:textId="77777777" w:rsidR="0009623E" w:rsidRDefault="0009623E">
      <w:pPr>
        <w:pStyle w:val="BodyText"/>
        <w:rPr>
          <w:sz w:val="20"/>
        </w:rPr>
      </w:pPr>
    </w:p>
    <w:p w14:paraId="7D586801" w14:textId="77777777" w:rsidR="0009623E" w:rsidRDefault="0009623E">
      <w:pPr>
        <w:pStyle w:val="BodyText"/>
        <w:rPr>
          <w:sz w:val="20"/>
        </w:rPr>
      </w:pPr>
    </w:p>
    <w:p w14:paraId="439AE354" w14:textId="77777777" w:rsidR="0009623E" w:rsidRDefault="0009623E">
      <w:pPr>
        <w:pStyle w:val="BodyText"/>
        <w:rPr>
          <w:sz w:val="20"/>
        </w:rPr>
      </w:pPr>
    </w:p>
    <w:p w14:paraId="280FD5D3" w14:textId="77777777" w:rsidR="0009623E" w:rsidRDefault="0009623E">
      <w:pPr>
        <w:pStyle w:val="BodyText"/>
        <w:rPr>
          <w:sz w:val="20"/>
        </w:rPr>
      </w:pPr>
    </w:p>
    <w:p w14:paraId="028ABDFF" w14:textId="77777777" w:rsidR="0009623E" w:rsidRDefault="0009623E">
      <w:pPr>
        <w:pStyle w:val="BodyText"/>
        <w:rPr>
          <w:sz w:val="20"/>
        </w:rPr>
      </w:pPr>
    </w:p>
    <w:p w14:paraId="1FA797E9" w14:textId="77777777" w:rsidR="0009623E" w:rsidRDefault="0009623E">
      <w:pPr>
        <w:pStyle w:val="BodyText"/>
        <w:rPr>
          <w:sz w:val="20"/>
        </w:rPr>
      </w:pPr>
    </w:p>
    <w:p w14:paraId="7B7B88EE" w14:textId="77777777" w:rsidR="0009623E" w:rsidRDefault="006570BA">
      <w:pPr>
        <w:pStyle w:val="BodyText"/>
        <w:spacing w:before="7"/>
        <w:rPr>
          <w:sz w:val="26"/>
        </w:rPr>
      </w:pPr>
      <w:r>
        <w:pict w14:anchorId="440013B0">
          <v:shape id="_x0000_s1027" style="position:absolute;margin-left:65.2pt;margin-top:17.55pt;width:144.05pt;height:.1pt;z-index:-251631616;mso-wrap-distance-left:0;mso-wrap-distance-right:0;mso-position-horizontal-relative:page" coordorigin="1304,351" coordsize="2881,0" path="m1304,351r2880,e" filled="f" strokeweight=".21169mm">
            <v:path arrowok="t"/>
            <w10:wrap type="topAndBottom" anchorx="page"/>
          </v:shape>
        </w:pict>
      </w:r>
    </w:p>
    <w:p w14:paraId="4D4107A6" w14:textId="77777777" w:rsidR="0009623E" w:rsidRDefault="00F00F55">
      <w:pPr>
        <w:pStyle w:val="ListParagraph"/>
        <w:numPr>
          <w:ilvl w:val="0"/>
          <w:numId w:val="4"/>
        </w:numPr>
        <w:tabs>
          <w:tab w:val="left" w:pos="1109"/>
          <w:tab w:val="left" w:pos="1111"/>
        </w:tabs>
        <w:spacing w:before="35" w:line="247" w:lineRule="auto"/>
        <w:ind w:right="283"/>
        <w:rPr>
          <w:sz w:val="18"/>
        </w:rPr>
      </w:pPr>
      <w:r>
        <w:rPr>
          <w:sz w:val="18"/>
        </w:rPr>
        <w:t>INT</w:t>
      </w:r>
      <w:r>
        <w:rPr>
          <w:spacing w:val="-9"/>
          <w:sz w:val="18"/>
        </w:rPr>
        <w:t xml:space="preserve"> </w:t>
      </w:r>
      <w:r>
        <w:rPr>
          <w:sz w:val="18"/>
        </w:rPr>
        <w:t>=</w:t>
      </w:r>
      <w:r>
        <w:rPr>
          <w:spacing w:val="-7"/>
          <w:sz w:val="18"/>
        </w:rPr>
        <w:t xml:space="preserve"> </w:t>
      </w:r>
      <w:r>
        <w:rPr>
          <w:sz w:val="18"/>
        </w:rPr>
        <w:t>International</w:t>
      </w:r>
      <w:r>
        <w:rPr>
          <w:spacing w:val="-6"/>
          <w:sz w:val="18"/>
        </w:rPr>
        <w:t xml:space="preserve"> </w:t>
      </w:r>
      <w:r>
        <w:rPr>
          <w:sz w:val="18"/>
        </w:rPr>
        <w:t>Charts</w:t>
      </w:r>
      <w:r>
        <w:rPr>
          <w:spacing w:val="-6"/>
          <w:sz w:val="18"/>
        </w:rPr>
        <w:t xml:space="preserve"> </w:t>
      </w:r>
      <w:r>
        <w:rPr>
          <w:sz w:val="18"/>
        </w:rPr>
        <w:t>or</w:t>
      </w:r>
      <w:r>
        <w:rPr>
          <w:spacing w:val="-10"/>
          <w:sz w:val="18"/>
        </w:rPr>
        <w:t xml:space="preserve"> </w:t>
      </w:r>
      <w:r>
        <w:rPr>
          <w:sz w:val="18"/>
        </w:rPr>
        <w:t>national</w:t>
      </w:r>
      <w:r>
        <w:rPr>
          <w:spacing w:val="-8"/>
          <w:sz w:val="18"/>
        </w:rPr>
        <w:t xml:space="preserve"> </w:t>
      </w:r>
      <w:r>
        <w:rPr>
          <w:sz w:val="18"/>
        </w:rPr>
        <w:t>equivalent</w:t>
      </w:r>
      <w:r>
        <w:rPr>
          <w:spacing w:val="-9"/>
          <w:sz w:val="18"/>
        </w:rPr>
        <w:t xml:space="preserve"> </w:t>
      </w:r>
      <w:r>
        <w:rPr>
          <w:sz w:val="18"/>
        </w:rPr>
        <w:t>meeting</w:t>
      </w:r>
      <w:r>
        <w:rPr>
          <w:spacing w:val="-9"/>
          <w:sz w:val="18"/>
        </w:rPr>
        <w:t xml:space="preserve"> </w:t>
      </w:r>
      <w:r>
        <w:rPr>
          <w:sz w:val="18"/>
        </w:rPr>
        <w:t>the</w:t>
      </w:r>
      <w:r>
        <w:rPr>
          <w:spacing w:val="-9"/>
          <w:sz w:val="18"/>
        </w:rPr>
        <w:t xml:space="preserve"> </w:t>
      </w:r>
      <w:r>
        <w:rPr>
          <w:sz w:val="18"/>
        </w:rPr>
        <w:t>standards</w:t>
      </w:r>
      <w:r>
        <w:rPr>
          <w:spacing w:val="-8"/>
          <w:sz w:val="18"/>
        </w:rPr>
        <w:t xml:space="preserve"> </w:t>
      </w:r>
      <w:r>
        <w:rPr>
          <w:sz w:val="18"/>
        </w:rPr>
        <w:t>set</w:t>
      </w:r>
      <w:r>
        <w:rPr>
          <w:spacing w:val="-9"/>
          <w:sz w:val="18"/>
        </w:rPr>
        <w:t xml:space="preserve"> </w:t>
      </w:r>
      <w:r>
        <w:rPr>
          <w:sz w:val="18"/>
        </w:rPr>
        <w:t>out</w:t>
      </w:r>
      <w:r>
        <w:rPr>
          <w:spacing w:val="-9"/>
          <w:sz w:val="18"/>
        </w:rPr>
        <w:t xml:space="preserve"> </w:t>
      </w:r>
      <w:r>
        <w:rPr>
          <w:sz w:val="18"/>
        </w:rPr>
        <w:t>in</w:t>
      </w:r>
      <w:r>
        <w:rPr>
          <w:spacing w:val="-8"/>
          <w:sz w:val="18"/>
        </w:rPr>
        <w:t xml:space="preserve"> </w:t>
      </w:r>
      <w:r>
        <w:rPr>
          <w:sz w:val="18"/>
        </w:rPr>
        <w:t>IHO</w:t>
      </w:r>
      <w:r>
        <w:rPr>
          <w:spacing w:val="-11"/>
          <w:sz w:val="18"/>
        </w:rPr>
        <w:t xml:space="preserve"> </w:t>
      </w:r>
      <w:r>
        <w:rPr>
          <w:sz w:val="18"/>
        </w:rPr>
        <w:t>publication</w:t>
      </w:r>
      <w:r>
        <w:rPr>
          <w:spacing w:val="-9"/>
          <w:sz w:val="18"/>
        </w:rPr>
        <w:t xml:space="preserve"> </w:t>
      </w:r>
      <w:r>
        <w:rPr>
          <w:sz w:val="18"/>
        </w:rPr>
        <w:t>"Regulations</w:t>
      </w:r>
      <w:r>
        <w:rPr>
          <w:spacing w:val="-8"/>
          <w:sz w:val="18"/>
        </w:rPr>
        <w:t xml:space="preserve"> </w:t>
      </w:r>
      <w:r>
        <w:rPr>
          <w:sz w:val="18"/>
        </w:rPr>
        <w:t>of the IHO for International (INT) Charts and Chart Specifications of the IHO" (M-4).</w:t>
      </w:r>
    </w:p>
    <w:p w14:paraId="52CF4871" w14:textId="77777777" w:rsidR="0009623E" w:rsidRDefault="00F00F55">
      <w:pPr>
        <w:pStyle w:val="ListParagraph"/>
        <w:numPr>
          <w:ilvl w:val="0"/>
          <w:numId w:val="4"/>
        </w:numPr>
        <w:tabs>
          <w:tab w:val="left" w:pos="1109"/>
          <w:tab w:val="left" w:pos="1111"/>
        </w:tabs>
        <w:spacing w:line="234" w:lineRule="exact"/>
        <w:ind w:hanging="568"/>
        <w:rPr>
          <w:sz w:val="18"/>
        </w:rPr>
      </w:pPr>
      <w:r>
        <w:rPr>
          <w:sz w:val="18"/>
        </w:rPr>
        <w:t>RNC</w:t>
      </w:r>
      <w:r>
        <w:rPr>
          <w:spacing w:val="14"/>
          <w:sz w:val="18"/>
        </w:rPr>
        <w:t xml:space="preserve"> </w:t>
      </w:r>
      <w:r>
        <w:rPr>
          <w:sz w:val="18"/>
        </w:rPr>
        <w:t>=</w:t>
      </w:r>
      <w:r>
        <w:rPr>
          <w:spacing w:val="15"/>
          <w:sz w:val="18"/>
        </w:rPr>
        <w:t xml:space="preserve"> </w:t>
      </w:r>
      <w:r>
        <w:rPr>
          <w:sz w:val="18"/>
        </w:rPr>
        <w:t>Raster</w:t>
      </w:r>
      <w:r>
        <w:rPr>
          <w:spacing w:val="15"/>
          <w:sz w:val="18"/>
        </w:rPr>
        <w:t xml:space="preserve"> </w:t>
      </w:r>
      <w:r>
        <w:rPr>
          <w:sz w:val="18"/>
        </w:rPr>
        <w:t>Navigational</w:t>
      </w:r>
      <w:r>
        <w:rPr>
          <w:spacing w:val="15"/>
          <w:sz w:val="18"/>
        </w:rPr>
        <w:t xml:space="preserve"> </w:t>
      </w:r>
      <w:r>
        <w:rPr>
          <w:sz w:val="18"/>
        </w:rPr>
        <w:t>Chart</w:t>
      </w:r>
      <w:r>
        <w:rPr>
          <w:spacing w:val="15"/>
          <w:sz w:val="18"/>
        </w:rPr>
        <w:t xml:space="preserve"> </w:t>
      </w:r>
      <w:r>
        <w:rPr>
          <w:sz w:val="18"/>
        </w:rPr>
        <w:t>meeting</w:t>
      </w:r>
      <w:r>
        <w:rPr>
          <w:spacing w:val="15"/>
          <w:sz w:val="18"/>
        </w:rPr>
        <w:t xml:space="preserve"> </w:t>
      </w:r>
      <w:r>
        <w:rPr>
          <w:sz w:val="18"/>
        </w:rPr>
        <w:t>the</w:t>
      </w:r>
      <w:r>
        <w:rPr>
          <w:spacing w:val="16"/>
          <w:sz w:val="18"/>
        </w:rPr>
        <w:t xml:space="preserve"> </w:t>
      </w:r>
      <w:r>
        <w:rPr>
          <w:sz w:val="18"/>
        </w:rPr>
        <w:t>standards</w:t>
      </w:r>
      <w:r>
        <w:rPr>
          <w:spacing w:val="15"/>
          <w:sz w:val="18"/>
        </w:rPr>
        <w:t xml:space="preserve"> </w:t>
      </w:r>
      <w:r>
        <w:rPr>
          <w:sz w:val="18"/>
        </w:rPr>
        <w:t>set</w:t>
      </w:r>
      <w:r>
        <w:rPr>
          <w:spacing w:val="15"/>
          <w:sz w:val="18"/>
        </w:rPr>
        <w:t xml:space="preserve"> </w:t>
      </w:r>
      <w:r>
        <w:rPr>
          <w:sz w:val="18"/>
        </w:rPr>
        <w:t>out</w:t>
      </w:r>
      <w:r>
        <w:rPr>
          <w:spacing w:val="14"/>
          <w:sz w:val="18"/>
        </w:rPr>
        <w:t xml:space="preserve"> </w:t>
      </w:r>
      <w:r>
        <w:rPr>
          <w:sz w:val="18"/>
        </w:rPr>
        <w:t>in</w:t>
      </w:r>
      <w:r>
        <w:rPr>
          <w:spacing w:val="16"/>
          <w:sz w:val="18"/>
        </w:rPr>
        <w:t xml:space="preserve"> </w:t>
      </w:r>
      <w:r>
        <w:rPr>
          <w:sz w:val="18"/>
        </w:rPr>
        <w:t>IHO</w:t>
      </w:r>
      <w:r>
        <w:rPr>
          <w:spacing w:val="13"/>
          <w:sz w:val="18"/>
        </w:rPr>
        <w:t xml:space="preserve"> </w:t>
      </w:r>
      <w:r>
        <w:rPr>
          <w:sz w:val="18"/>
        </w:rPr>
        <w:t>Publication</w:t>
      </w:r>
      <w:r>
        <w:rPr>
          <w:spacing w:val="16"/>
          <w:sz w:val="18"/>
        </w:rPr>
        <w:t xml:space="preserve"> </w:t>
      </w:r>
      <w:r>
        <w:rPr>
          <w:sz w:val="18"/>
        </w:rPr>
        <w:t>"Product</w:t>
      </w:r>
      <w:r>
        <w:rPr>
          <w:spacing w:val="14"/>
          <w:sz w:val="18"/>
        </w:rPr>
        <w:t xml:space="preserve"> </w:t>
      </w:r>
      <w:r>
        <w:rPr>
          <w:sz w:val="18"/>
        </w:rPr>
        <w:t>Specification</w:t>
      </w:r>
      <w:r>
        <w:rPr>
          <w:spacing w:val="13"/>
          <w:sz w:val="18"/>
        </w:rPr>
        <w:t xml:space="preserve"> </w:t>
      </w:r>
      <w:r>
        <w:rPr>
          <w:sz w:val="18"/>
        </w:rPr>
        <w:t>for</w:t>
      </w:r>
    </w:p>
    <w:p w14:paraId="751AE86C" w14:textId="77777777" w:rsidR="0009623E" w:rsidRDefault="00F00F55">
      <w:pPr>
        <w:spacing w:before="7" w:line="192" w:lineRule="exact"/>
        <w:ind w:left="1110"/>
        <w:rPr>
          <w:sz w:val="18"/>
        </w:rPr>
      </w:pPr>
      <w:r>
        <w:rPr>
          <w:sz w:val="18"/>
        </w:rPr>
        <w:t>Raster Navigational Charts (RNCs)" (S-61).</w:t>
      </w:r>
    </w:p>
    <w:p w14:paraId="24535B1E" w14:textId="77777777" w:rsidR="0009623E" w:rsidRDefault="00F00F55">
      <w:pPr>
        <w:tabs>
          <w:tab w:val="left" w:pos="1109"/>
        </w:tabs>
        <w:spacing w:line="255" w:lineRule="exact"/>
        <w:ind w:left="543"/>
        <w:rPr>
          <w:sz w:val="18"/>
        </w:rPr>
      </w:pPr>
      <w:r>
        <w:rPr>
          <w:position w:val="10"/>
          <w:sz w:val="14"/>
        </w:rPr>
        <w:t>3</w:t>
      </w:r>
      <w:r>
        <w:rPr>
          <w:position w:val="9"/>
          <w:sz w:val="12"/>
        </w:rPr>
        <w:t>3</w:t>
      </w:r>
      <w:r>
        <w:rPr>
          <w:position w:val="9"/>
          <w:sz w:val="12"/>
        </w:rPr>
        <w:tab/>
      </w:r>
      <w:r>
        <w:rPr>
          <w:sz w:val="18"/>
        </w:rPr>
        <w:t>ENC</w:t>
      </w:r>
      <w:r>
        <w:rPr>
          <w:spacing w:val="-16"/>
          <w:sz w:val="18"/>
        </w:rPr>
        <w:t xml:space="preserve"> </w:t>
      </w:r>
      <w:r>
        <w:rPr>
          <w:sz w:val="18"/>
        </w:rPr>
        <w:t>=</w:t>
      </w:r>
      <w:r>
        <w:rPr>
          <w:spacing w:val="-15"/>
          <w:sz w:val="18"/>
        </w:rPr>
        <w:t xml:space="preserve"> </w:t>
      </w:r>
      <w:r>
        <w:rPr>
          <w:sz w:val="18"/>
        </w:rPr>
        <w:t>Electronic</w:t>
      </w:r>
      <w:r>
        <w:rPr>
          <w:spacing w:val="-15"/>
          <w:sz w:val="18"/>
        </w:rPr>
        <w:t xml:space="preserve"> </w:t>
      </w:r>
      <w:r>
        <w:rPr>
          <w:sz w:val="18"/>
        </w:rPr>
        <w:t>Navigational</w:t>
      </w:r>
      <w:r>
        <w:rPr>
          <w:spacing w:val="-14"/>
          <w:sz w:val="18"/>
        </w:rPr>
        <w:t xml:space="preserve"> </w:t>
      </w:r>
      <w:r>
        <w:rPr>
          <w:sz w:val="18"/>
        </w:rPr>
        <w:t>Charts</w:t>
      </w:r>
      <w:r>
        <w:rPr>
          <w:spacing w:val="-14"/>
          <w:sz w:val="18"/>
        </w:rPr>
        <w:t xml:space="preserve"> </w:t>
      </w:r>
      <w:r>
        <w:rPr>
          <w:sz w:val="18"/>
        </w:rPr>
        <w:t>meeting</w:t>
      </w:r>
      <w:r>
        <w:rPr>
          <w:spacing w:val="-15"/>
          <w:sz w:val="18"/>
        </w:rPr>
        <w:t xml:space="preserve"> </w:t>
      </w:r>
      <w:r>
        <w:rPr>
          <w:sz w:val="18"/>
        </w:rPr>
        <w:t>the</w:t>
      </w:r>
      <w:r>
        <w:rPr>
          <w:spacing w:val="-15"/>
          <w:sz w:val="18"/>
        </w:rPr>
        <w:t xml:space="preserve"> </w:t>
      </w:r>
      <w:r>
        <w:rPr>
          <w:sz w:val="18"/>
        </w:rPr>
        <w:t>standards</w:t>
      </w:r>
      <w:r>
        <w:rPr>
          <w:spacing w:val="-18"/>
          <w:sz w:val="18"/>
        </w:rPr>
        <w:t xml:space="preserve"> </w:t>
      </w:r>
      <w:r>
        <w:rPr>
          <w:sz w:val="18"/>
        </w:rPr>
        <w:t>set</w:t>
      </w:r>
      <w:r>
        <w:rPr>
          <w:spacing w:val="-19"/>
          <w:sz w:val="18"/>
        </w:rPr>
        <w:t xml:space="preserve"> </w:t>
      </w:r>
      <w:r>
        <w:rPr>
          <w:sz w:val="18"/>
        </w:rPr>
        <w:t>out</w:t>
      </w:r>
      <w:r>
        <w:rPr>
          <w:spacing w:val="-19"/>
          <w:sz w:val="18"/>
        </w:rPr>
        <w:t xml:space="preserve"> </w:t>
      </w:r>
      <w:r>
        <w:rPr>
          <w:sz w:val="18"/>
        </w:rPr>
        <w:t>in</w:t>
      </w:r>
      <w:r>
        <w:rPr>
          <w:spacing w:val="-18"/>
          <w:sz w:val="18"/>
        </w:rPr>
        <w:t xml:space="preserve"> </w:t>
      </w:r>
      <w:r>
        <w:rPr>
          <w:sz w:val="18"/>
        </w:rPr>
        <w:t>IHO</w:t>
      </w:r>
      <w:r>
        <w:rPr>
          <w:spacing w:val="-21"/>
          <w:sz w:val="18"/>
        </w:rPr>
        <w:t xml:space="preserve"> </w:t>
      </w:r>
      <w:r>
        <w:rPr>
          <w:sz w:val="18"/>
        </w:rPr>
        <w:t>Publication</w:t>
      </w:r>
      <w:r>
        <w:rPr>
          <w:spacing w:val="-19"/>
          <w:sz w:val="18"/>
        </w:rPr>
        <w:t xml:space="preserve"> </w:t>
      </w:r>
      <w:r>
        <w:rPr>
          <w:sz w:val="18"/>
        </w:rPr>
        <w:t>"IHO</w:t>
      </w:r>
      <w:r>
        <w:rPr>
          <w:spacing w:val="-20"/>
          <w:sz w:val="18"/>
        </w:rPr>
        <w:t xml:space="preserve"> </w:t>
      </w:r>
      <w:r>
        <w:rPr>
          <w:spacing w:val="-3"/>
          <w:sz w:val="18"/>
        </w:rPr>
        <w:t>Transfer</w:t>
      </w:r>
      <w:r>
        <w:rPr>
          <w:spacing w:val="-20"/>
          <w:sz w:val="18"/>
        </w:rPr>
        <w:t xml:space="preserve"> </w:t>
      </w:r>
      <w:r>
        <w:rPr>
          <w:sz w:val="18"/>
        </w:rPr>
        <w:t>Standards</w:t>
      </w:r>
      <w:r>
        <w:rPr>
          <w:spacing w:val="-19"/>
          <w:sz w:val="18"/>
        </w:rPr>
        <w:t xml:space="preserve"> </w:t>
      </w:r>
      <w:r>
        <w:rPr>
          <w:sz w:val="18"/>
        </w:rPr>
        <w:t>for</w:t>
      </w:r>
    </w:p>
    <w:p w14:paraId="2CDB4652" w14:textId="77777777" w:rsidR="0009623E" w:rsidRDefault="00F00F55">
      <w:pPr>
        <w:spacing w:before="6"/>
        <w:ind w:left="1110"/>
        <w:rPr>
          <w:sz w:val="18"/>
        </w:rPr>
      </w:pPr>
      <w:r>
        <w:rPr>
          <w:sz w:val="18"/>
        </w:rPr>
        <w:t>Digital Data" (S-57).</w:t>
      </w:r>
    </w:p>
    <w:p w14:paraId="73258902" w14:textId="77777777" w:rsidR="0009623E" w:rsidRDefault="0009623E">
      <w:pPr>
        <w:rPr>
          <w:sz w:val="18"/>
        </w:rPr>
        <w:sectPr w:rsidR="0009623E">
          <w:headerReference w:type="default" r:id="rId130"/>
          <w:footerReference w:type="default" r:id="rId131"/>
          <w:pgSz w:w="11910" w:h="16840"/>
          <w:pgMar w:top="1380" w:right="857" w:bottom="1000" w:left="760" w:header="856" w:footer="800" w:gutter="0"/>
          <w:cols w:space="720"/>
        </w:sectPr>
      </w:pPr>
    </w:p>
    <w:p w14:paraId="02060E09" w14:textId="77777777" w:rsidR="0009623E" w:rsidRDefault="0009623E">
      <w:pPr>
        <w:pStyle w:val="BodyText"/>
        <w:rPr>
          <w:sz w:val="14"/>
        </w:rPr>
      </w:pPr>
    </w:p>
    <w:p w14:paraId="3D552FEF" w14:textId="77777777" w:rsidR="0009623E" w:rsidRDefault="00F00F55">
      <w:pPr>
        <w:pStyle w:val="Heading2"/>
        <w:tabs>
          <w:tab w:val="left" w:pos="1395"/>
        </w:tabs>
        <w:spacing w:before="91"/>
        <w:ind w:left="543"/>
      </w:pPr>
      <w:r>
        <w:t>3</w:t>
      </w:r>
      <w:r>
        <w:tab/>
        <w:t>Maritime Safety</w:t>
      </w:r>
      <w:r>
        <w:rPr>
          <w:spacing w:val="-6"/>
        </w:rPr>
        <w:t xml:space="preserve"> </w:t>
      </w:r>
      <w:r>
        <w:t>Information</w:t>
      </w:r>
    </w:p>
    <w:p w14:paraId="081CB44E" w14:textId="77777777" w:rsidR="0009623E" w:rsidRDefault="0009623E">
      <w:pPr>
        <w:pStyle w:val="BodyText"/>
        <w:spacing w:before="5"/>
        <w:rPr>
          <w:b/>
          <w:sz w:val="21"/>
        </w:rPr>
      </w:pPr>
    </w:p>
    <w:p w14:paraId="503DBB99" w14:textId="77777777" w:rsidR="0009623E" w:rsidRDefault="00F00F55">
      <w:pPr>
        <w:pStyle w:val="ListParagraph"/>
        <w:numPr>
          <w:ilvl w:val="0"/>
          <w:numId w:val="1"/>
        </w:numPr>
        <w:tabs>
          <w:tab w:val="left" w:pos="2245"/>
          <w:tab w:val="left" w:pos="2246"/>
        </w:tabs>
        <w:ind w:hanging="851"/>
      </w:pPr>
      <w:r>
        <w:t>Are you a NAVAREA Coordinator? If so, for which</w:t>
      </w:r>
      <w:r>
        <w:rPr>
          <w:spacing w:val="-18"/>
        </w:rPr>
        <w:t xml:space="preserve"> </w:t>
      </w:r>
      <w:r>
        <w:t>area?</w:t>
      </w:r>
    </w:p>
    <w:p w14:paraId="6B52BD50" w14:textId="77777777" w:rsidR="0009623E" w:rsidRDefault="0009623E">
      <w:pPr>
        <w:pStyle w:val="BodyText"/>
        <w:rPr>
          <w:sz w:val="24"/>
        </w:rPr>
      </w:pPr>
    </w:p>
    <w:p w14:paraId="60359302" w14:textId="77777777" w:rsidR="0009623E" w:rsidRDefault="0009623E">
      <w:pPr>
        <w:pStyle w:val="BodyText"/>
        <w:spacing w:before="1"/>
        <w:rPr>
          <w:sz w:val="19"/>
        </w:rPr>
      </w:pPr>
    </w:p>
    <w:p w14:paraId="025591C4" w14:textId="77777777" w:rsidR="0009623E" w:rsidRDefault="00F00F55">
      <w:pPr>
        <w:pStyle w:val="ListParagraph"/>
        <w:numPr>
          <w:ilvl w:val="0"/>
          <w:numId w:val="1"/>
        </w:numPr>
        <w:tabs>
          <w:tab w:val="left" w:pos="2245"/>
          <w:tab w:val="left" w:pos="2246"/>
        </w:tabs>
        <w:ind w:hanging="851"/>
      </w:pPr>
      <w:r>
        <w:t>Are you a Sub-Area Coordinator? If so, for which</w:t>
      </w:r>
      <w:r>
        <w:rPr>
          <w:spacing w:val="-17"/>
        </w:rPr>
        <w:t xml:space="preserve"> </w:t>
      </w:r>
      <w:r>
        <w:t>sub-area?</w:t>
      </w:r>
    </w:p>
    <w:p w14:paraId="27C5BE1B" w14:textId="77777777" w:rsidR="0009623E" w:rsidRDefault="0009623E">
      <w:pPr>
        <w:pStyle w:val="BodyText"/>
        <w:spacing w:before="5"/>
        <w:rPr>
          <w:sz w:val="21"/>
        </w:rPr>
      </w:pPr>
    </w:p>
    <w:p w14:paraId="681AEA99" w14:textId="77777777" w:rsidR="0009623E" w:rsidRDefault="00F00F55">
      <w:pPr>
        <w:pStyle w:val="ListParagraph"/>
        <w:numPr>
          <w:ilvl w:val="0"/>
          <w:numId w:val="1"/>
        </w:numPr>
        <w:tabs>
          <w:tab w:val="left" w:pos="2245"/>
          <w:tab w:val="left" w:pos="2246"/>
        </w:tabs>
        <w:ind w:hanging="851"/>
      </w:pPr>
      <w:r>
        <w:t>Are you a National Coordinator? If not, who is your National</w:t>
      </w:r>
      <w:r>
        <w:rPr>
          <w:spacing w:val="-37"/>
        </w:rPr>
        <w:t xml:space="preserve"> </w:t>
      </w:r>
      <w:r>
        <w:t>Coordinator?</w:t>
      </w:r>
    </w:p>
    <w:p w14:paraId="6BA6E9CA" w14:textId="77777777" w:rsidR="0009623E" w:rsidRDefault="0009623E">
      <w:pPr>
        <w:pStyle w:val="BodyText"/>
        <w:spacing w:before="7"/>
        <w:rPr>
          <w:sz w:val="21"/>
        </w:rPr>
      </w:pPr>
    </w:p>
    <w:p w14:paraId="7D63CE09" w14:textId="77777777" w:rsidR="0009623E" w:rsidRDefault="00F00F55">
      <w:pPr>
        <w:pStyle w:val="ListParagraph"/>
        <w:numPr>
          <w:ilvl w:val="0"/>
          <w:numId w:val="1"/>
        </w:numPr>
        <w:tabs>
          <w:tab w:val="left" w:pos="2245"/>
          <w:tab w:val="left" w:pos="2246"/>
        </w:tabs>
        <w:spacing w:line="237" w:lineRule="auto"/>
        <w:ind w:right="276"/>
        <w:jc w:val="both"/>
      </w:pPr>
      <w:r>
        <w:t>Please complete the following information relating to the promulgation of MSI</w:t>
      </w:r>
      <w:r>
        <w:rPr>
          <w:spacing w:val="-43"/>
        </w:rPr>
        <w:t xml:space="preserve"> </w:t>
      </w:r>
      <w:r>
        <w:t>as reported</w:t>
      </w:r>
      <w:r>
        <w:rPr>
          <w:spacing w:val="-14"/>
        </w:rPr>
        <w:t xml:space="preserve"> </w:t>
      </w:r>
      <w:r>
        <w:t>in</w:t>
      </w:r>
      <w:r>
        <w:rPr>
          <w:spacing w:val="-13"/>
        </w:rPr>
        <w:t xml:space="preserve"> </w:t>
      </w:r>
      <w:r>
        <w:t>IHO</w:t>
      </w:r>
      <w:r>
        <w:rPr>
          <w:spacing w:val="-13"/>
        </w:rPr>
        <w:t xml:space="preserve"> </w:t>
      </w:r>
      <w:r>
        <w:t>Publication</w:t>
      </w:r>
      <w:r>
        <w:rPr>
          <w:spacing w:val="-12"/>
        </w:rPr>
        <w:t xml:space="preserve"> </w:t>
      </w:r>
      <w:r>
        <w:t>S-55</w:t>
      </w:r>
      <w:r>
        <w:rPr>
          <w:spacing w:val="-12"/>
        </w:rPr>
        <w:t xml:space="preserve"> </w:t>
      </w:r>
      <w:r>
        <w:t>"Status</w:t>
      </w:r>
      <w:r>
        <w:rPr>
          <w:spacing w:val="-12"/>
        </w:rPr>
        <w:t xml:space="preserve"> </w:t>
      </w:r>
      <w:r>
        <w:t>of</w:t>
      </w:r>
      <w:r>
        <w:rPr>
          <w:spacing w:val="-13"/>
        </w:rPr>
        <w:t xml:space="preserve"> </w:t>
      </w:r>
      <w:r>
        <w:t>Hydrographic</w:t>
      </w:r>
      <w:r>
        <w:rPr>
          <w:spacing w:val="-13"/>
        </w:rPr>
        <w:t xml:space="preserve"> </w:t>
      </w:r>
      <w:r>
        <w:t>Surveying</w:t>
      </w:r>
      <w:r>
        <w:rPr>
          <w:spacing w:val="-14"/>
        </w:rPr>
        <w:t xml:space="preserve"> </w:t>
      </w:r>
      <w:r>
        <w:t>and</w:t>
      </w:r>
      <w:r>
        <w:rPr>
          <w:spacing w:val="-14"/>
        </w:rPr>
        <w:t xml:space="preserve"> </w:t>
      </w:r>
      <w:r>
        <w:t>Nautical Charting Worldwide" – 3rd Edition. Answers may be Yes, No or Partial and comments should be added wherever</w:t>
      </w:r>
      <w:r>
        <w:rPr>
          <w:spacing w:val="-10"/>
        </w:rPr>
        <w:t xml:space="preserve"> </w:t>
      </w:r>
      <w:r>
        <w:t>appropriate:</w:t>
      </w:r>
    </w:p>
    <w:p w14:paraId="78E41F95" w14:textId="77777777" w:rsidR="0009623E" w:rsidRDefault="0009623E">
      <w:pPr>
        <w:pStyle w:val="BodyText"/>
        <w:spacing w:before="3"/>
        <w:rPr>
          <w:sz w:val="21"/>
        </w:rPr>
      </w:pPr>
    </w:p>
    <w:p w14:paraId="629CA21E" w14:textId="77777777" w:rsidR="0009623E" w:rsidRDefault="00F00F55">
      <w:pPr>
        <w:pStyle w:val="ListParagraph"/>
        <w:numPr>
          <w:ilvl w:val="1"/>
          <w:numId w:val="1"/>
        </w:numPr>
        <w:tabs>
          <w:tab w:val="left" w:pos="3100"/>
          <w:tab w:val="left" w:pos="3101"/>
        </w:tabs>
        <w:ind w:hanging="856"/>
      </w:pPr>
      <w:r>
        <w:t>Navigational</w:t>
      </w:r>
      <w:r>
        <w:rPr>
          <w:spacing w:val="-3"/>
        </w:rPr>
        <w:t xml:space="preserve"> </w:t>
      </w:r>
      <w:r>
        <w:t>Warnings:</w:t>
      </w:r>
    </w:p>
    <w:p w14:paraId="2E045701" w14:textId="77777777" w:rsidR="0009623E" w:rsidRDefault="0009623E">
      <w:pPr>
        <w:pStyle w:val="BodyText"/>
        <w:spacing w:before="7"/>
        <w:rPr>
          <w:sz w:val="21"/>
        </w:rPr>
      </w:pPr>
    </w:p>
    <w:p w14:paraId="778A8FBC" w14:textId="77777777" w:rsidR="0009623E" w:rsidRDefault="00F00F55">
      <w:pPr>
        <w:pStyle w:val="BodyText"/>
        <w:spacing w:line="237" w:lineRule="auto"/>
        <w:ind w:left="3095" w:right="4084"/>
      </w:pPr>
      <w:r>
        <w:t>Do you issue local warnings? Do you issue coastal warnings? Do you issue port information?</w:t>
      </w:r>
    </w:p>
    <w:p w14:paraId="19B91F5A" w14:textId="77777777" w:rsidR="0009623E" w:rsidRDefault="00F00F55">
      <w:pPr>
        <w:pStyle w:val="BodyText"/>
        <w:spacing w:line="248" w:lineRule="exact"/>
        <w:ind w:left="3095"/>
      </w:pPr>
      <w:r>
        <w:t>Do you issue NAVAREA warnings?</w:t>
      </w:r>
    </w:p>
    <w:p w14:paraId="6DF48381" w14:textId="77777777" w:rsidR="0009623E" w:rsidRDefault="00F00F55">
      <w:pPr>
        <w:pStyle w:val="ListParagraph"/>
        <w:numPr>
          <w:ilvl w:val="1"/>
          <w:numId w:val="1"/>
        </w:numPr>
        <w:tabs>
          <w:tab w:val="left" w:pos="3100"/>
          <w:tab w:val="left" w:pos="3101"/>
        </w:tabs>
        <w:spacing w:line="500" w:lineRule="atLeast"/>
        <w:ind w:left="3095" w:right="2230" w:hanging="851"/>
        <w:jc w:val="both"/>
      </w:pPr>
      <w:r>
        <w:t>GMDSS Implementation (IMO GMDSS</w:t>
      </w:r>
      <w:r>
        <w:rPr>
          <w:spacing w:val="-45"/>
        </w:rPr>
        <w:t xml:space="preserve"> </w:t>
      </w:r>
      <w:r>
        <w:t>Handbook): Master</w:t>
      </w:r>
      <w:r>
        <w:rPr>
          <w:spacing w:val="-3"/>
        </w:rPr>
        <w:t xml:space="preserve"> </w:t>
      </w:r>
      <w:r>
        <w:t>Plan?</w:t>
      </w:r>
    </w:p>
    <w:p w14:paraId="5865D476" w14:textId="77777777" w:rsidR="0009623E" w:rsidRDefault="00F00F55">
      <w:pPr>
        <w:pStyle w:val="BodyText"/>
        <w:spacing w:line="237" w:lineRule="auto"/>
        <w:ind w:left="3095" w:right="6190"/>
        <w:jc w:val="both"/>
      </w:pPr>
      <w:r>
        <w:t>A1 Area? A2 Area? A3 Area? NAVTEX?</w:t>
      </w:r>
    </w:p>
    <w:p w14:paraId="5594A296" w14:textId="77777777" w:rsidR="0009623E" w:rsidRDefault="00F00F55">
      <w:pPr>
        <w:pStyle w:val="BodyText"/>
        <w:spacing w:line="248" w:lineRule="exact"/>
        <w:ind w:left="3095"/>
      </w:pPr>
      <w:proofErr w:type="spellStart"/>
      <w:r>
        <w:t>SafetyNET</w:t>
      </w:r>
      <w:proofErr w:type="spellEnd"/>
      <w:r>
        <w:t>?</w:t>
      </w:r>
    </w:p>
    <w:p w14:paraId="422E27AA" w14:textId="77777777" w:rsidR="0009623E" w:rsidRDefault="0009623E">
      <w:pPr>
        <w:spacing w:line="248" w:lineRule="exact"/>
        <w:sectPr w:rsidR="0009623E">
          <w:headerReference w:type="default" r:id="rId132"/>
          <w:footerReference w:type="default" r:id="rId133"/>
          <w:pgSz w:w="11910" w:h="16840"/>
          <w:pgMar w:top="1380" w:right="857" w:bottom="1000" w:left="760" w:header="856" w:footer="800" w:gutter="0"/>
          <w:cols w:space="720"/>
        </w:sectPr>
      </w:pPr>
    </w:p>
    <w:p w14:paraId="7FB4700F" w14:textId="77777777" w:rsidR="0009623E" w:rsidRDefault="0009623E">
      <w:pPr>
        <w:pStyle w:val="BodyText"/>
        <w:spacing w:before="6"/>
        <w:rPr>
          <w:sz w:val="12"/>
        </w:rPr>
      </w:pPr>
    </w:p>
    <w:p w14:paraId="483BDE58" w14:textId="77777777" w:rsidR="0009623E" w:rsidRDefault="00F00F55">
      <w:pPr>
        <w:pStyle w:val="BodyText"/>
        <w:spacing w:before="91"/>
        <w:ind w:left="1461" w:right="1195"/>
        <w:jc w:val="center"/>
      </w:pPr>
      <w:r>
        <w:t>ANNEX 4</w:t>
      </w:r>
    </w:p>
    <w:p w14:paraId="3BCDA937" w14:textId="77777777" w:rsidR="0009623E" w:rsidRDefault="0009623E">
      <w:pPr>
        <w:pStyle w:val="BodyText"/>
        <w:spacing w:before="1"/>
      </w:pPr>
    </w:p>
    <w:p w14:paraId="5BE17540" w14:textId="77777777" w:rsidR="0009623E" w:rsidRDefault="00F00F55">
      <w:pPr>
        <w:pStyle w:val="Heading2"/>
        <w:ind w:left="1461" w:right="1195"/>
        <w:jc w:val="center"/>
      </w:pPr>
      <w:r>
        <w:t>APPRAISAL OF AUDIT TEAM MEMBERS (ATMs)</w:t>
      </w:r>
    </w:p>
    <w:p w14:paraId="735C0305" w14:textId="77777777" w:rsidR="0009623E" w:rsidRDefault="0009623E">
      <w:pPr>
        <w:pStyle w:val="BodyText"/>
        <w:rPr>
          <w:b/>
          <w:sz w:val="20"/>
        </w:rPr>
      </w:pPr>
    </w:p>
    <w:p w14:paraId="2BECD0CD" w14:textId="77777777" w:rsidR="0009623E" w:rsidRDefault="0009623E">
      <w:pPr>
        <w:pStyle w:val="BodyText"/>
        <w:spacing w:before="7"/>
        <w:rPr>
          <w:b/>
          <w:sz w:val="25"/>
        </w:rPr>
      </w:pPr>
    </w:p>
    <w:tbl>
      <w:tblPr>
        <w:tblW w:w="0" w:type="auto"/>
        <w:tblInd w:w="45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229"/>
        <w:gridCol w:w="2835"/>
        <w:gridCol w:w="3119"/>
      </w:tblGrid>
      <w:tr w:rsidR="0009623E" w14:paraId="1CCD34CF" w14:textId="77777777">
        <w:trPr>
          <w:trHeight w:val="618"/>
        </w:trPr>
        <w:tc>
          <w:tcPr>
            <w:tcW w:w="3229" w:type="dxa"/>
            <w:shd w:val="clear" w:color="auto" w:fill="DBE4F0"/>
          </w:tcPr>
          <w:p w14:paraId="37131739" w14:textId="77777777" w:rsidR="0009623E" w:rsidRDefault="00F00F55">
            <w:pPr>
              <w:pStyle w:val="TableParagraph"/>
              <w:spacing w:before="186"/>
              <w:ind w:left="97"/>
              <w:rPr>
                <w:b/>
              </w:rPr>
            </w:pPr>
            <w:r>
              <w:rPr>
                <w:b/>
              </w:rPr>
              <w:t>Areas of Interest</w:t>
            </w:r>
          </w:p>
        </w:tc>
        <w:tc>
          <w:tcPr>
            <w:tcW w:w="2835" w:type="dxa"/>
            <w:shd w:val="clear" w:color="auto" w:fill="DBE4F0"/>
          </w:tcPr>
          <w:p w14:paraId="726EBBDF" w14:textId="77777777" w:rsidR="0009623E" w:rsidRDefault="00F00F55">
            <w:pPr>
              <w:pStyle w:val="TableParagraph"/>
              <w:spacing w:before="59"/>
              <w:ind w:left="1011" w:right="1005"/>
              <w:jc w:val="center"/>
              <w:rPr>
                <w:b/>
              </w:rPr>
            </w:pPr>
            <w:r>
              <w:rPr>
                <w:b/>
              </w:rPr>
              <w:t>ATM 1</w:t>
            </w:r>
          </w:p>
          <w:p w14:paraId="1D2A55DF" w14:textId="77777777" w:rsidR="0009623E" w:rsidRDefault="00F00F55">
            <w:pPr>
              <w:pStyle w:val="TableParagraph"/>
              <w:spacing w:before="4"/>
              <w:ind w:left="1013" w:right="1005"/>
              <w:jc w:val="center"/>
              <w:rPr>
                <w:b/>
                <w:i/>
              </w:rPr>
            </w:pPr>
            <w:r>
              <w:rPr>
                <w:b/>
                <w:i/>
              </w:rPr>
              <w:t>(Name)</w:t>
            </w:r>
          </w:p>
        </w:tc>
        <w:tc>
          <w:tcPr>
            <w:tcW w:w="3119" w:type="dxa"/>
            <w:shd w:val="clear" w:color="auto" w:fill="DBE4F0"/>
          </w:tcPr>
          <w:p w14:paraId="7C2D093A" w14:textId="77777777" w:rsidR="0009623E" w:rsidRDefault="00F00F55">
            <w:pPr>
              <w:pStyle w:val="TableParagraph"/>
              <w:spacing w:before="59"/>
              <w:ind w:left="549" w:right="544"/>
              <w:jc w:val="center"/>
              <w:rPr>
                <w:b/>
              </w:rPr>
            </w:pPr>
            <w:r>
              <w:rPr>
                <w:b/>
              </w:rPr>
              <w:t>ATM 2/OBSERVER</w:t>
            </w:r>
          </w:p>
          <w:p w14:paraId="66C7DF45" w14:textId="77777777" w:rsidR="0009623E" w:rsidRDefault="00F00F55">
            <w:pPr>
              <w:pStyle w:val="TableParagraph"/>
              <w:spacing w:before="4"/>
              <w:ind w:left="549" w:right="541"/>
              <w:jc w:val="center"/>
              <w:rPr>
                <w:b/>
                <w:i/>
              </w:rPr>
            </w:pPr>
            <w:r>
              <w:rPr>
                <w:b/>
                <w:i/>
              </w:rPr>
              <w:t>(Name)</w:t>
            </w:r>
          </w:p>
        </w:tc>
      </w:tr>
      <w:tr w:rsidR="0009623E" w14:paraId="34481F88" w14:textId="77777777">
        <w:trPr>
          <w:trHeight w:val="781"/>
        </w:trPr>
        <w:tc>
          <w:tcPr>
            <w:tcW w:w="3229" w:type="dxa"/>
            <w:tcBorders>
              <w:bottom w:val="single" w:sz="6" w:space="0" w:color="000000"/>
              <w:right w:val="single" w:sz="6" w:space="0" w:color="000000"/>
            </w:tcBorders>
          </w:tcPr>
          <w:p w14:paraId="076F9B68" w14:textId="77777777" w:rsidR="0009623E" w:rsidRDefault="00F00F55">
            <w:pPr>
              <w:pStyle w:val="TableParagraph"/>
              <w:tabs>
                <w:tab w:val="left" w:pos="1530"/>
                <w:tab w:val="left" w:pos="1990"/>
              </w:tabs>
              <w:spacing w:before="14" w:line="244" w:lineRule="auto"/>
              <w:ind w:left="97" w:right="95"/>
              <w:rPr>
                <w:b/>
              </w:rPr>
            </w:pPr>
            <w:r>
              <w:rPr>
                <w:b/>
              </w:rPr>
              <w:t>Knowledge</w:t>
            </w:r>
            <w:r>
              <w:rPr>
                <w:b/>
              </w:rPr>
              <w:tab/>
              <w:t>of</w:t>
            </w:r>
            <w:r>
              <w:rPr>
                <w:b/>
              </w:rPr>
              <w:tab/>
            </w:r>
            <w:r>
              <w:rPr>
                <w:b/>
                <w:spacing w:val="-3"/>
              </w:rPr>
              <w:t xml:space="preserve">mandatory </w:t>
            </w:r>
            <w:r>
              <w:rPr>
                <w:b/>
              </w:rPr>
              <w:t>instruments</w:t>
            </w:r>
          </w:p>
        </w:tc>
        <w:tc>
          <w:tcPr>
            <w:tcW w:w="2835" w:type="dxa"/>
            <w:tcBorders>
              <w:left w:val="single" w:sz="6" w:space="0" w:color="000000"/>
              <w:bottom w:val="single" w:sz="6" w:space="0" w:color="000000"/>
              <w:right w:val="single" w:sz="6" w:space="0" w:color="000000"/>
            </w:tcBorders>
          </w:tcPr>
          <w:p w14:paraId="5FA98CB7" w14:textId="77777777" w:rsidR="0009623E" w:rsidRDefault="0009623E">
            <w:pPr>
              <w:pStyle w:val="TableParagraph"/>
              <w:rPr>
                <w:rFonts w:ascii="Times New Roman"/>
                <w:sz w:val="20"/>
              </w:rPr>
            </w:pPr>
          </w:p>
        </w:tc>
        <w:tc>
          <w:tcPr>
            <w:tcW w:w="3119" w:type="dxa"/>
            <w:tcBorders>
              <w:left w:val="single" w:sz="6" w:space="0" w:color="000000"/>
              <w:bottom w:val="single" w:sz="6" w:space="0" w:color="000000"/>
            </w:tcBorders>
          </w:tcPr>
          <w:p w14:paraId="06884192" w14:textId="77777777" w:rsidR="0009623E" w:rsidRDefault="0009623E">
            <w:pPr>
              <w:pStyle w:val="TableParagraph"/>
              <w:rPr>
                <w:rFonts w:ascii="Times New Roman"/>
                <w:sz w:val="20"/>
              </w:rPr>
            </w:pPr>
          </w:p>
        </w:tc>
      </w:tr>
      <w:tr w:rsidR="0009623E" w14:paraId="76E6EEE7" w14:textId="77777777">
        <w:trPr>
          <w:trHeight w:val="770"/>
        </w:trPr>
        <w:tc>
          <w:tcPr>
            <w:tcW w:w="3229" w:type="dxa"/>
            <w:tcBorders>
              <w:top w:val="single" w:sz="6" w:space="0" w:color="000000"/>
              <w:bottom w:val="single" w:sz="6" w:space="0" w:color="000000"/>
              <w:right w:val="single" w:sz="6" w:space="0" w:color="000000"/>
            </w:tcBorders>
          </w:tcPr>
          <w:p w14:paraId="4DEE85AA" w14:textId="77777777" w:rsidR="0009623E" w:rsidRDefault="00F00F55">
            <w:pPr>
              <w:pStyle w:val="TableParagraph"/>
              <w:spacing w:before="2" w:line="244" w:lineRule="auto"/>
              <w:ind w:left="97"/>
              <w:rPr>
                <w:b/>
              </w:rPr>
            </w:pPr>
            <w:r>
              <w:rPr>
                <w:b/>
              </w:rPr>
              <w:t>Effective Application of audit standard (the Code)</w:t>
            </w:r>
          </w:p>
        </w:tc>
        <w:tc>
          <w:tcPr>
            <w:tcW w:w="2835" w:type="dxa"/>
            <w:tcBorders>
              <w:top w:val="single" w:sz="6" w:space="0" w:color="000000"/>
              <w:left w:val="single" w:sz="6" w:space="0" w:color="000000"/>
              <w:bottom w:val="single" w:sz="6" w:space="0" w:color="000000"/>
              <w:right w:val="single" w:sz="6" w:space="0" w:color="000000"/>
            </w:tcBorders>
          </w:tcPr>
          <w:p w14:paraId="528A9BC1"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2A862284" w14:textId="77777777" w:rsidR="0009623E" w:rsidRDefault="0009623E">
            <w:pPr>
              <w:pStyle w:val="TableParagraph"/>
              <w:rPr>
                <w:rFonts w:ascii="Times New Roman"/>
                <w:sz w:val="20"/>
              </w:rPr>
            </w:pPr>
          </w:p>
        </w:tc>
      </w:tr>
      <w:tr w:rsidR="0009623E" w14:paraId="7192ACE4" w14:textId="77777777">
        <w:trPr>
          <w:trHeight w:val="769"/>
        </w:trPr>
        <w:tc>
          <w:tcPr>
            <w:tcW w:w="3229" w:type="dxa"/>
            <w:tcBorders>
              <w:top w:val="single" w:sz="6" w:space="0" w:color="000000"/>
              <w:bottom w:val="single" w:sz="6" w:space="0" w:color="000000"/>
              <w:right w:val="single" w:sz="6" w:space="0" w:color="000000"/>
            </w:tcBorders>
          </w:tcPr>
          <w:p w14:paraId="146802AA" w14:textId="77777777" w:rsidR="0009623E" w:rsidRDefault="00F00F55">
            <w:pPr>
              <w:pStyle w:val="TableParagraph"/>
              <w:spacing w:before="2" w:line="244" w:lineRule="auto"/>
              <w:ind w:left="97" w:right="95"/>
              <w:rPr>
                <w:b/>
              </w:rPr>
            </w:pPr>
            <w:r>
              <w:rPr>
                <w:b/>
              </w:rPr>
              <w:t>Knowledge of the functions of a maritime administration</w:t>
            </w:r>
          </w:p>
        </w:tc>
        <w:tc>
          <w:tcPr>
            <w:tcW w:w="2835" w:type="dxa"/>
            <w:tcBorders>
              <w:top w:val="single" w:sz="6" w:space="0" w:color="000000"/>
              <w:left w:val="single" w:sz="6" w:space="0" w:color="000000"/>
              <w:bottom w:val="single" w:sz="6" w:space="0" w:color="000000"/>
              <w:right w:val="single" w:sz="6" w:space="0" w:color="000000"/>
            </w:tcBorders>
          </w:tcPr>
          <w:p w14:paraId="753AF937"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72779B6E" w14:textId="77777777" w:rsidR="0009623E" w:rsidRDefault="0009623E">
            <w:pPr>
              <w:pStyle w:val="TableParagraph"/>
              <w:rPr>
                <w:rFonts w:ascii="Times New Roman"/>
                <w:sz w:val="20"/>
              </w:rPr>
            </w:pPr>
          </w:p>
        </w:tc>
      </w:tr>
      <w:tr w:rsidR="0009623E" w14:paraId="4EE8EB01" w14:textId="77777777">
        <w:trPr>
          <w:trHeight w:val="769"/>
        </w:trPr>
        <w:tc>
          <w:tcPr>
            <w:tcW w:w="3229" w:type="dxa"/>
            <w:tcBorders>
              <w:top w:val="single" w:sz="6" w:space="0" w:color="000000"/>
              <w:bottom w:val="single" w:sz="6" w:space="0" w:color="000000"/>
              <w:right w:val="single" w:sz="6" w:space="0" w:color="000000"/>
            </w:tcBorders>
          </w:tcPr>
          <w:p w14:paraId="22FF9041" w14:textId="77777777" w:rsidR="0009623E" w:rsidRDefault="00F00F55">
            <w:pPr>
              <w:pStyle w:val="TableParagraph"/>
              <w:spacing w:before="2"/>
              <w:ind w:left="97"/>
              <w:rPr>
                <w:b/>
              </w:rPr>
            </w:pPr>
            <w:r>
              <w:rPr>
                <w:b/>
              </w:rPr>
              <w:t>Auditing skills</w:t>
            </w:r>
          </w:p>
        </w:tc>
        <w:tc>
          <w:tcPr>
            <w:tcW w:w="2835" w:type="dxa"/>
            <w:tcBorders>
              <w:top w:val="single" w:sz="6" w:space="0" w:color="000000"/>
              <w:left w:val="single" w:sz="6" w:space="0" w:color="000000"/>
              <w:bottom w:val="single" w:sz="6" w:space="0" w:color="000000"/>
              <w:right w:val="single" w:sz="6" w:space="0" w:color="000000"/>
            </w:tcBorders>
          </w:tcPr>
          <w:p w14:paraId="414DD6F8"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623CBB43" w14:textId="77777777" w:rsidR="0009623E" w:rsidRDefault="0009623E">
            <w:pPr>
              <w:pStyle w:val="TableParagraph"/>
              <w:rPr>
                <w:rFonts w:ascii="Times New Roman"/>
                <w:sz w:val="20"/>
              </w:rPr>
            </w:pPr>
          </w:p>
        </w:tc>
      </w:tr>
      <w:tr w:rsidR="0009623E" w14:paraId="41EBC098" w14:textId="77777777">
        <w:trPr>
          <w:trHeight w:val="769"/>
        </w:trPr>
        <w:tc>
          <w:tcPr>
            <w:tcW w:w="3229" w:type="dxa"/>
            <w:tcBorders>
              <w:top w:val="single" w:sz="6" w:space="0" w:color="000000"/>
              <w:bottom w:val="single" w:sz="6" w:space="0" w:color="000000"/>
              <w:right w:val="single" w:sz="6" w:space="0" w:color="000000"/>
            </w:tcBorders>
          </w:tcPr>
          <w:p w14:paraId="588C7442" w14:textId="77777777" w:rsidR="0009623E" w:rsidRDefault="00F00F55">
            <w:pPr>
              <w:pStyle w:val="TableParagraph"/>
              <w:spacing w:before="2"/>
              <w:ind w:left="97"/>
              <w:rPr>
                <w:b/>
              </w:rPr>
            </w:pPr>
            <w:r>
              <w:rPr>
                <w:b/>
              </w:rPr>
              <w:t>Reporting skills</w:t>
            </w:r>
          </w:p>
        </w:tc>
        <w:tc>
          <w:tcPr>
            <w:tcW w:w="2835" w:type="dxa"/>
            <w:tcBorders>
              <w:top w:val="single" w:sz="6" w:space="0" w:color="000000"/>
              <w:left w:val="single" w:sz="6" w:space="0" w:color="000000"/>
              <w:bottom w:val="single" w:sz="6" w:space="0" w:color="000000"/>
              <w:right w:val="single" w:sz="6" w:space="0" w:color="000000"/>
            </w:tcBorders>
          </w:tcPr>
          <w:p w14:paraId="1F54DB39"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156AEBFB" w14:textId="77777777" w:rsidR="0009623E" w:rsidRDefault="0009623E">
            <w:pPr>
              <w:pStyle w:val="TableParagraph"/>
              <w:rPr>
                <w:rFonts w:ascii="Times New Roman"/>
                <w:sz w:val="20"/>
              </w:rPr>
            </w:pPr>
          </w:p>
        </w:tc>
      </w:tr>
      <w:tr w:rsidR="0009623E" w14:paraId="4109D810" w14:textId="77777777">
        <w:trPr>
          <w:trHeight w:val="770"/>
        </w:trPr>
        <w:tc>
          <w:tcPr>
            <w:tcW w:w="3229" w:type="dxa"/>
            <w:tcBorders>
              <w:top w:val="single" w:sz="6" w:space="0" w:color="000000"/>
              <w:bottom w:val="single" w:sz="6" w:space="0" w:color="000000"/>
              <w:right w:val="single" w:sz="6" w:space="0" w:color="000000"/>
            </w:tcBorders>
          </w:tcPr>
          <w:p w14:paraId="0C485AD8" w14:textId="77777777" w:rsidR="0009623E" w:rsidRDefault="00F00F55">
            <w:pPr>
              <w:pStyle w:val="TableParagraph"/>
              <w:spacing w:before="2" w:line="244" w:lineRule="auto"/>
              <w:ind w:left="97" w:right="95"/>
              <w:rPr>
                <w:b/>
              </w:rPr>
            </w:pPr>
            <w:r>
              <w:rPr>
                <w:b/>
              </w:rPr>
              <w:t>Interpersonal/ communication skills</w:t>
            </w:r>
          </w:p>
        </w:tc>
        <w:tc>
          <w:tcPr>
            <w:tcW w:w="2835" w:type="dxa"/>
            <w:tcBorders>
              <w:top w:val="single" w:sz="6" w:space="0" w:color="000000"/>
              <w:left w:val="single" w:sz="6" w:space="0" w:color="000000"/>
              <w:bottom w:val="single" w:sz="6" w:space="0" w:color="000000"/>
              <w:right w:val="single" w:sz="6" w:space="0" w:color="000000"/>
            </w:tcBorders>
          </w:tcPr>
          <w:p w14:paraId="4ED1B8DB"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5EAD7FB9" w14:textId="77777777" w:rsidR="0009623E" w:rsidRDefault="0009623E">
            <w:pPr>
              <w:pStyle w:val="TableParagraph"/>
              <w:rPr>
                <w:rFonts w:ascii="Times New Roman"/>
                <w:sz w:val="20"/>
              </w:rPr>
            </w:pPr>
          </w:p>
        </w:tc>
      </w:tr>
      <w:tr w:rsidR="0009623E" w14:paraId="4A3EB405" w14:textId="77777777">
        <w:trPr>
          <w:trHeight w:val="771"/>
        </w:trPr>
        <w:tc>
          <w:tcPr>
            <w:tcW w:w="3229" w:type="dxa"/>
            <w:tcBorders>
              <w:top w:val="single" w:sz="6" w:space="0" w:color="000000"/>
              <w:right w:val="single" w:sz="6" w:space="0" w:color="000000"/>
            </w:tcBorders>
          </w:tcPr>
          <w:p w14:paraId="31B2C152" w14:textId="77777777" w:rsidR="0009623E" w:rsidRDefault="00F00F55">
            <w:pPr>
              <w:pStyle w:val="TableParagraph"/>
              <w:spacing w:before="2" w:line="244" w:lineRule="auto"/>
              <w:ind w:left="97" w:right="95"/>
              <w:rPr>
                <w:b/>
              </w:rPr>
            </w:pPr>
            <w:r>
              <w:rPr>
                <w:b/>
              </w:rPr>
              <w:t>Assessment of aptitude for future ATL</w:t>
            </w:r>
          </w:p>
        </w:tc>
        <w:tc>
          <w:tcPr>
            <w:tcW w:w="2835" w:type="dxa"/>
            <w:tcBorders>
              <w:top w:val="single" w:sz="6" w:space="0" w:color="000000"/>
              <w:left w:val="single" w:sz="6" w:space="0" w:color="000000"/>
              <w:right w:val="single" w:sz="6" w:space="0" w:color="000000"/>
            </w:tcBorders>
          </w:tcPr>
          <w:p w14:paraId="31AF22A8" w14:textId="77777777" w:rsidR="0009623E" w:rsidRDefault="0009623E">
            <w:pPr>
              <w:pStyle w:val="TableParagraph"/>
              <w:rPr>
                <w:rFonts w:ascii="Times New Roman"/>
                <w:sz w:val="20"/>
              </w:rPr>
            </w:pPr>
          </w:p>
        </w:tc>
        <w:tc>
          <w:tcPr>
            <w:tcW w:w="3119" w:type="dxa"/>
            <w:tcBorders>
              <w:top w:val="single" w:sz="6" w:space="0" w:color="000000"/>
              <w:left w:val="single" w:sz="6" w:space="0" w:color="000000"/>
            </w:tcBorders>
          </w:tcPr>
          <w:p w14:paraId="26D165E4" w14:textId="77777777" w:rsidR="0009623E" w:rsidRDefault="0009623E">
            <w:pPr>
              <w:pStyle w:val="TableParagraph"/>
              <w:rPr>
                <w:rFonts w:ascii="Times New Roman"/>
                <w:sz w:val="20"/>
              </w:rPr>
            </w:pPr>
          </w:p>
        </w:tc>
      </w:tr>
    </w:tbl>
    <w:p w14:paraId="628CF5A3" w14:textId="77777777" w:rsidR="0009623E" w:rsidRDefault="0009623E">
      <w:pPr>
        <w:pStyle w:val="BodyText"/>
        <w:rPr>
          <w:b/>
          <w:sz w:val="20"/>
        </w:rPr>
      </w:pPr>
    </w:p>
    <w:p w14:paraId="54B8558A" w14:textId="77777777" w:rsidR="0009623E" w:rsidRDefault="0009623E">
      <w:pPr>
        <w:pStyle w:val="BodyText"/>
        <w:rPr>
          <w:b/>
          <w:sz w:val="20"/>
        </w:rPr>
      </w:pPr>
    </w:p>
    <w:p w14:paraId="3EB67B7B" w14:textId="77777777" w:rsidR="0009623E" w:rsidRDefault="006570BA">
      <w:pPr>
        <w:pStyle w:val="BodyText"/>
        <w:spacing w:before="11"/>
        <w:rPr>
          <w:b/>
          <w:sz w:val="20"/>
        </w:rPr>
      </w:pPr>
      <w:r>
        <w:pict w14:anchorId="520011B7">
          <v:shape id="_x0000_s1026" style="position:absolute;margin-left:268.25pt;margin-top:14.35pt;width:67.35pt;height:.1pt;z-index:-251627520;mso-wrap-distance-left:0;mso-wrap-distance-right:0;mso-position-horizontal-relative:page" coordorigin="5365,287" coordsize="1347,0" path="m5365,287r1346,e" filled="f" strokeweight=".24269mm">
            <v:path arrowok="t"/>
            <w10:wrap type="topAndBottom" anchorx="page"/>
          </v:shape>
        </w:pict>
      </w:r>
    </w:p>
    <w:sectPr w:rsidR="0009623E">
      <w:headerReference w:type="default" r:id="rId134"/>
      <w:footerReference w:type="default" r:id="rId135"/>
      <w:pgSz w:w="11910" w:h="16840"/>
      <w:pgMar w:top="1380" w:right="857" w:bottom="1000" w:left="760" w:header="856" w:footer="8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3F9EB" w14:textId="77777777" w:rsidR="006570BA" w:rsidRDefault="006570BA">
      <w:r>
        <w:separator/>
      </w:r>
    </w:p>
  </w:endnote>
  <w:endnote w:type="continuationSeparator" w:id="0">
    <w:p w14:paraId="433610C1" w14:textId="77777777" w:rsidR="006570BA" w:rsidRDefault="00657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03BC6" w14:textId="77777777" w:rsidR="00BE0C15" w:rsidRDefault="006570BA">
    <w:pPr>
      <w:pStyle w:val="BodyText"/>
      <w:spacing w:line="14" w:lineRule="auto"/>
      <w:rPr>
        <w:sz w:val="20"/>
      </w:rPr>
    </w:pPr>
    <w:r>
      <w:pict w14:anchorId="3F0B2A5C">
        <v:line id="_x0000_s2286" style="position:absolute;z-index:-257616896;mso-position-horizontal-relative:page;mso-position-vertical-relative:page" from="69.5pt,788pt" to="525.95pt,788pt" strokeweight=".48pt">
          <w10:wrap anchorx="page" anchory="page"/>
        </v:line>
      </w:pict>
    </w:r>
    <w:r>
      <w:pict w14:anchorId="2A64D142">
        <v:shapetype id="_x0000_t202" coordsize="21600,21600" o:spt="202" path="m,l,21600r21600,l21600,xe">
          <v:stroke joinstyle="miter"/>
          <v:path gradientshapeok="t" o:connecttype="rect"/>
        </v:shapetype>
        <v:shape id="_x0000_s2285" type="#_x0000_t202" style="position:absolute;margin-left:69.95pt;margin-top:788.35pt;width:65.85pt;height:12.1pt;z-index:-257615872;mso-position-horizontal-relative:page;mso-position-vertical-relative:page" filled="f" stroked="f">
          <v:textbox inset="0,0,0,0">
            <w:txbxContent>
              <w:p w14:paraId="20DAD683" w14:textId="77777777" w:rsidR="00BE0C15" w:rsidRDefault="00BE0C15">
                <w:pPr>
                  <w:spacing w:before="14"/>
                  <w:ind w:left="20"/>
                  <w:rPr>
                    <w:sz w:val="18"/>
                  </w:rPr>
                </w:pPr>
                <w:r>
                  <w:rPr>
                    <w:sz w:val="18"/>
                  </w:rPr>
                  <w:t>I:\C_L\3425.doc</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EA1FE" w14:textId="77777777" w:rsidR="00BE0C15" w:rsidRDefault="006570BA">
    <w:pPr>
      <w:pStyle w:val="BodyText"/>
      <w:spacing w:line="14" w:lineRule="auto"/>
      <w:rPr>
        <w:sz w:val="20"/>
      </w:rPr>
    </w:pPr>
    <w:r>
      <w:pict w14:anchorId="72BA1321">
        <v:line id="_x0000_s2250" style="position:absolute;z-index:-257580032;mso-position-horizontal-relative:page;mso-position-vertical-relative:page" from="69.5pt,788pt" to="525.95pt,788pt" strokeweight=".48pt">
          <w10:wrap anchorx="page" anchory="page"/>
        </v:line>
      </w:pict>
    </w:r>
    <w:r>
      <w:pict w14:anchorId="677CBC6B">
        <v:shapetype id="_x0000_t202" coordsize="21600,21600" o:spt="202" path="m,l,21600r21600,l21600,xe">
          <v:stroke joinstyle="miter"/>
          <v:path gradientshapeok="t" o:connecttype="rect"/>
        </v:shapetype>
        <v:shape id="_x0000_s2249" type="#_x0000_t202" style="position:absolute;margin-left:69.95pt;margin-top:788.35pt;width:65.85pt;height:12.1pt;z-index:-257579008;mso-position-horizontal-relative:page;mso-position-vertical-relative:page" filled="f" stroked="f">
          <v:textbox inset="0,0,0,0">
            <w:txbxContent>
              <w:p w14:paraId="43BA05A2" w14:textId="77777777" w:rsidR="00BE0C15" w:rsidRDefault="00BE0C15">
                <w:pPr>
                  <w:spacing w:before="14"/>
                  <w:ind w:left="20"/>
                  <w:rPr>
                    <w:sz w:val="18"/>
                  </w:rPr>
                </w:pPr>
                <w:r>
                  <w:rPr>
                    <w:sz w:val="18"/>
                  </w:rPr>
                  <w:t>I:\C_L\3425.doc</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3CFB3" w14:textId="77777777" w:rsidR="00BE0C15" w:rsidRDefault="006570BA">
    <w:pPr>
      <w:pStyle w:val="BodyText"/>
      <w:spacing w:line="14" w:lineRule="auto"/>
      <w:rPr>
        <w:sz w:val="20"/>
      </w:rPr>
    </w:pPr>
    <w:r>
      <w:pict w14:anchorId="307CDD96">
        <v:line id="_x0000_s2246" style="position:absolute;z-index:-257575936;mso-position-horizontal-relative:page;mso-position-vertical-relative:page" from="69.5pt,788pt" to="525.95pt,788pt" strokeweight=".48pt">
          <w10:wrap anchorx="page" anchory="page"/>
        </v:line>
      </w:pict>
    </w:r>
    <w:r>
      <w:pict w14:anchorId="414D9936">
        <v:shapetype id="_x0000_t202" coordsize="21600,21600" o:spt="202" path="m,l,21600r21600,l21600,xe">
          <v:stroke joinstyle="miter"/>
          <v:path gradientshapeok="t" o:connecttype="rect"/>
        </v:shapetype>
        <v:shape id="_x0000_s2245" type="#_x0000_t202" style="position:absolute;margin-left:69.95pt;margin-top:788.35pt;width:65.85pt;height:12.1pt;z-index:-257574912;mso-position-horizontal-relative:page;mso-position-vertical-relative:page" filled="f" stroked="f">
          <v:textbox inset="0,0,0,0">
            <w:txbxContent>
              <w:p w14:paraId="6DEF5E0C" w14:textId="77777777" w:rsidR="00BE0C15" w:rsidRDefault="00BE0C15">
                <w:pPr>
                  <w:spacing w:before="14"/>
                  <w:ind w:left="20"/>
                  <w:rPr>
                    <w:sz w:val="18"/>
                  </w:rPr>
                </w:pPr>
                <w:r>
                  <w:rPr>
                    <w:sz w:val="18"/>
                  </w:rPr>
                  <w:t>I:\C_L\3425.doc</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0517B" w14:textId="77777777" w:rsidR="00BE0C15" w:rsidRDefault="006570BA">
    <w:pPr>
      <w:pStyle w:val="BodyText"/>
      <w:spacing w:line="14" w:lineRule="auto"/>
      <w:rPr>
        <w:sz w:val="20"/>
      </w:rPr>
    </w:pPr>
    <w:r>
      <w:pict w14:anchorId="33457B1C">
        <v:line id="_x0000_s2242" style="position:absolute;z-index:-257571840;mso-position-horizontal-relative:page;mso-position-vertical-relative:page" from="69.5pt,788pt" to="525.95pt,788pt" strokeweight=".48pt">
          <w10:wrap anchorx="page" anchory="page"/>
        </v:line>
      </w:pict>
    </w:r>
    <w:r>
      <w:pict w14:anchorId="0B90AECD">
        <v:shapetype id="_x0000_t202" coordsize="21600,21600" o:spt="202" path="m,l,21600r21600,l21600,xe">
          <v:stroke joinstyle="miter"/>
          <v:path gradientshapeok="t" o:connecttype="rect"/>
        </v:shapetype>
        <v:shape id="_x0000_s2241" type="#_x0000_t202" style="position:absolute;margin-left:69.95pt;margin-top:788.35pt;width:65.85pt;height:12.1pt;z-index:-257570816;mso-position-horizontal-relative:page;mso-position-vertical-relative:page" filled="f" stroked="f">
          <v:textbox inset="0,0,0,0">
            <w:txbxContent>
              <w:p w14:paraId="3E8849B5" w14:textId="77777777" w:rsidR="00BE0C15" w:rsidRDefault="00BE0C15">
                <w:pPr>
                  <w:spacing w:before="14"/>
                  <w:ind w:left="20"/>
                  <w:rPr>
                    <w:sz w:val="18"/>
                  </w:rPr>
                </w:pPr>
                <w:r>
                  <w:rPr>
                    <w:sz w:val="18"/>
                  </w:rPr>
                  <w:t>I:\C_L\3425.doc</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2A0CE" w14:textId="77777777" w:rsidR="00BE0C15" w:rsidRDefault="006570BA">
    <w:pPr>
      <w:pStyle w:val="BodyText"/>
      <w:spacing w:line="14" w:lineRule="auto"/>
      <w:rPr>
        <w:sz w:val="20"/>
      </w:rPr>
    </w:pPr>
    <w:r>
      <w:pict w14:anchorId="4FFD299B">
        <v:line id="_x0000_s2238" style="position:absolute;z-index:-257567744;mso-position-horizontal-relative:page;mso-position-vertical-relative:page" from="69.5pt,788pt" to="525.95pt,788pt" strokeweight=".48pt">
          <w10:wrap anchorx="page" anchory="page"/>
        </v:line>
      </w:pict>
    </w:r>
    <w:r>
      <w:pict w14:anchorId="3E321000">
        <v:shapetype id="_x0000_t202" coordsize="21600,21600" o:spt="202" path="m,l,21600r21600,l21600,xe">
          <v:stroke joinstyle="miter"/>
          <v:path gradientshapeok="t" o:connecttype="rect"/>
        </v:shapetype>
        <v:shape id="_x0000_s2237" type="#_x0000_t202" style="position:absolute;margin-left:69.95pt;margin-top:788.35pt;width:65.85pt;height:12.1pt;z-index:-257566720;mso-position-horizontal-relative:page;mso-position-vertical-relative:page" filled="f" stroked="f">
          <v:textbox inset="0,0,0,0">
            <w:txbxContent>
              <w:p w14:paraId="3877A72D" w14:textId="77777777" w:rsidR="00BE0C15" w:rsidRDefault="00BE0C15">
                <w:pPr>
                  <w:spacing w:before="14"/>
                  <w:ind w:left="20"/>
                  <w:rPr>
                    <w:sz w:val="18"/>
                  </w:rPr>
                </w:pPr>
                <w:r>
                  <w:rPr>
                    <w:sz w:val="18"/>
                  </w:rPr>
                  <w:t>I:\C_L\3425.doc</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DBDB1" w14:textId="77777777" w:rsidR="00BE0C15" w:rsidRDefault="006570BA">
    <w:pPr>
      <w:pStyle w:val="BodyText"/>
      <w:spacing w:line="14" w:lineRule="auto"/>
      <w:rPr>
        <w:sz w:val="20"/>
      </w:rPr>
    </w:pPr>
    <w:r>
      <w:pict w14:anchorId="280A5730">
        <v:line id="_x0000_s2234" style="position:absolute;z-index:-257563648;mso-position-horizontal-relative:page;mso-position-vertical-relative:page" from="69.5pt,788pt" to="525.95pt,788pt" strokeweight=".48pt">
          <w10:wrap anchorx="page" anchory="page"/>
        </v:line>
      </w:pict>
    </w:r>
    <w:r>
      <w:pict w14:anchorId="2FBF9844">
        <v:shapetype id="_x0000_t202" coordsize="21600,21600" o:spt="202" path="m,l,21600r21600,l21600,xe">
          <v:stroke joinstyle="miter"/>
          <v:path gradientshapeok="t" o:connecttype="rect"/>
        </v:shapetype>
        <v:shape id="_x0000_s2233" type="#_x0000_t202" style="position:absolute;margin-left:69.95pt;margin-top:788.35pt;width:65.85pt;height:12.1pt;z-index:-257562624;mso-position-horizontal-relative:page;mso-position-vertical-relative:page" filled="f" stroked="f">
          <v:textbox inset="0,0,0,0">
            <w:txbxContent>
              <w:p w14:paraId="5E6D52C3" w14:textId="77777777" w:rsidR="00BE0C15" w:rsidRDefault="00BE0C15">
                <w:pPr>
                  <w:spacing w:before="14"/>
                  <w:ind w:left="20"/>
                  <w:rPr>
                    <w:sz w:val="18"/>
                  </w:rPr>
                </w:pPr>
                <w:r>
                  <w:rPr>
                    <w:sz w:val="18"/>
                  </w:rPr>
                  <w:t>I:\C_L\3425.doc</w:t>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2E3BF" w14:textId="77777777" w:rsidR="00BE0C15" w:rsidRDefault="006570BA">
    <w:pPr>
      <w:pStyle w:val="BodyText"/>
      <w:spacing w:line="14" w:lineRule="auto"/>
      <w:rPr>
        <w:sz w:val="20"/>
      </w:rPr>
    </w:pPr>
    <w:r>
      <w:pict w14:anchorId="76995D11">
        <v:line id="_x0000_s2230" style="position:absolute;z-index:-257559552;mso-position-horizontal-relative:page;mso-position-vertical-relative:page" from="69.5pt,788pt" to="525.95pt,788pt" strokeweight=".48pt">
          <w10:wrap anchorx="page" anchory="page"/>
        </v:line>
      </w:pict>
    </w:r>
    <w:r>
      <w:pict w14:anchorId="74944DA8">
        <v:shapetype id="_x0000_t202" coordsize="21600,21600" o:spt="202" path="m,l,21600r21600,l21600,xe">
          <v:stroke joinstyle="miter"/>
          <v:path gradientshapeok="t" o:connecttype="rect"/>
        </v:shapetype>
        <v:shape id="_x0000_s2229" type="#_x0000_t202" style="position:absolute;margin-left:69.95pt;margin-top:788.35pt;width:65.85pt;height:12.1pt;z-index:-257558528;mso-position-horizontal-relative:page;mso-position-vertical-relative:page" filled="f" stroked="f">
          <v:textbox inset="0,0,0,0">
            <w:txbxContent>
              <w:p w14:paraId="1B6F2E39" w14:textId="77777777" w:rsidR="00BE0C15" w:rsidRDefault="00BE0C15">
                <w:pPr>
                  <w:spacing w:before="14"/>
                  <w:ind w:left="20"/>
                  <w:rPr>
                    <w:sz w:val="18"/>
                  </w:rPr>
                </w:pPr>
                <w:r>
                  <w:rPr>
                    <w:sz w:val="18"/>
                  </w:rPr>
                  <w:t>I:\C_L\3425.doc</w:t>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9EA0A" w14:textId="77777777" w:rsidR="00BE0C15" w:rsidRDefault="006570BA">
    <w:pPr>
      <w:pStyle w:val="BodyText"/>
      <w:spacing w:line="14" w:lineRule="auto"/>
      <w:rPr>
        <w:sz w:val="20"/>
      </w:rPr>
    </w:pPr>
    <w:r>
      <w:pict w14:anchorId="1708498F">
        <v:line id="_x0000_s2226" style="position:absolute;z-index:-257555456;mso-position-horizontal-relative:page;mso-position-vertical-relative:page" from="69.5pt,788pt" to="525.95pt,788pt" strokeweight=".48pt">
          <w10:wrap anchorx="page" anchory="page"/>
        </v:line>
      </w:pict>
    </w:r>
    <w:r>
      <w:pict w14:anchorId="33FAACA5">
        <v:shapetype id="_x0000_t202" coordsize="21600,21600" o:spt="202" path="m,l,21600r21600,l21600,xe">
          <v:stroke joinstyle="miter"/>
          <v:path gradientshapeok="t" o:connecttype="rect"/>
        </v:shapetype>
        <v:shape id="_x0000_s2225" type="#_x0000_t202" style="position:absolute;margin-left:69.95pt;margin-top:788.35pt;width:65.85pt;height:12.1pt;z-index:-257554432;mso-position-horizontal-relative:page;mso-position-vertical-relative:page" filled="f" stroked="f">
          <v:textbox inset="0,0,0,0">
            <w:txbxContent>
              <w:p w14:paraId="7C3CC314" w14:textId="77777777" w:rsidR="00BE0C15" w:rsidRDefault="00BE0C15">
                <w:pPr>
                  <w:spacing w:before="14"/>
                  <w:ind w:left="20"/>
                  <w:rPr>
                    <w:sz w:val="18"/>
                  </w:rPr>
                </w:pPr>
                <w:r>
                  <w:rPr>
                    <w:sz w:val="18"/>
                  </w:rPr>
                  <w:t>I:\C_L\3425.doc</w:t>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05348" w14:textId="77777777" w:rsidR="00BE0C15" w:rsidRDefault="006570BA">
    <w:pPr>
      <w:pStyle w:val="BodyText"/>
      <w:spacing w:line="14" w:lineRule="auto"/>
      <w:rPr>
        <w:sz w:val="20"/>
      </w:rPr>
    </w:pPr>
    <w:r>
      <w:pict w14:anchorId="05ACA490">
        <v:line id="_x0000_s2222" style="position:absolute;z-index:-257551360;mso-position-horizontal-relative:page;mso-position-vertical-relative:page" from="69.5pt,788pt" to="525.95pt,788pt" strokeweight=".48pt">
          <w10:wrap anchorx="page" anchory="page"/>
        </v:line>
      </w:pict>
    </w:r>
    <w:r>
      <w:pict w14:anchorId="4B31DC50">
        <v:shapetype id="_x0000_t202" coordsize="21600,21600" o:spt="202" path="m,l,21600r21600,l21600,xe">
          <v:stroke joinstyle="miter"/>
          <v:path gradientshapeok="t" o:connecttype="rect"/>
        </v:shapetype>
        <v:shape id="_x0000_s2221" type="#_x0000_t202" style="position:absolute;margin-left:69.95pt;margin-top:788.35pt;width:65.85pt;height:12.1pt;z-index:-257550336;mso-position-horizontal-relative:page;mso-position-vertical-relative:page" filled="f" stroked="f">
          <v:textbox inset="0,0,0,0">
            <w:txbxContent>
              <w:p w14:paraId="12F135E8" w14:textId="77777777" w:rsidR="00BE0C15" w:rsidRDefault="00BE0C15">
                <w:pPr>
                  <w:spacing w:before="14"/>
                  <w:ind w:left="20"/>
                  <w:rPr>
                    <w:sz w:val="18"/>
                  </w:rPr>
                </w:pPr>
                <w:r>
                  <w:rPr>
                    <w:sz w:val="18"/>
                  </w:rPr>
                  <w:t>I:\C_L\3425.doc</w:t>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A1092" w14:textId="77777777" w:rsidR="00BE0C15" w:rsidRDefault="006570BA">
    <w:pPr>
      <w:pStyle w:val="BodyText"/>
      <w:spacing w:line="14" w:lineRule="auto"/>
      <w:rPr>
        <w:sz w:val="20"/>
      </w:rPr>
    </w:pPr>
    <w:r>
      <w:pict w14:anchorId="787087F6">
        <v:line id="_x0000_s2218" style="position:absolute;z-index:-257547264;mso-position-horizontal-relative:page;mso-position-vertical-relative:page" from="69.5pt,788pt" to="525.95pt,788pt" strokeweight=".48pt">
          <w10:wrap anchorx="page" anchory="page"/>
        </v:line>
      </w:pict>
    </w:r>
    <w:r>
      <w:pict w14:anchorId="101CE833">
        <v:shapetype id="_x0000_t202" coordsize="21600,21600" o:spt="202" path="m,l,21600r21600,l21600,xe">
          <v:stroke joinstyle="miter"/>
          <v:path gradientshapeok="t" o:connecttype="rect"/>
        </v:shapetype>
        <v:shape id="_x0000_s2217" type="#_x0000_t202" style="position:absolute;margin-left:69.95pt;margin-top:788.35pt;width:65.85pt;height:12.1pt;z-index:-257546240;mso-position-horizontal-relative:page;mso-position-vertical-relative:page" filled="f" stroked="f">
          <v:textbox inset="0,0,0,0">
            <w:txbxContent>
              <w:p w14:paraId="1F01D261" w14:textId="77777777" w:rsidR="00BE0C15" w:rsidRDefault="00BE0C15">
                <w:pPr>
                  <w:spacing w:before="14"/>
                  <w:ind w:left="20"/>
                  <w:rPr>
                    <w:sz w:val="18"/>
                  </w:rPr>
                </w:pPr>
                <w:r>
                  <w:rPr>
                    <w:sz w:val="18"/>
                  </w:rPr>
                  <w:t>I:\C_L\3425.doc</w:t>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EF864" w14:textId="77777777" w:rsidR="00BE0C15" w:rsidRDefault="00BE0C15">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CFE02" w14:textId="77777777" w:rsidR="00BE0C15" w:rsidRDefault="006570BA">
    <w:pPr>
      <w:pStyle w:val="BodyText"/>
      <w:spacing w:line="14" w:lineRule="auto"/>
      <w:rPr>
        <w:sz w:val="20"/>
      </w:rPr>
    </w:pPr>
    <w:r>
      <w:pict w14:anchorId="26E367EC">
        <v:line id="_x0000_s2282" style="position:absolute;z-index:-257612800;mso-position-horizontal-relative:page;mso-position-vertical-relative:page" from="69.5pt,788pt" to="525.95pt,788pt" strokeweight=".48pt">
          <w10:wrap anchorx="page" anchory="page"/>
        </v:line>
      </w:pict>
    </w:r>
    <w:r>
      <w:pict w14:anchorId="7D168FB0">
        <v:shapetype id="_x0000_t202" coordsize="21600,21600" o:spt="202" path="m,l,21600r21600,l21600,xe">
          <v:stroke joinstyle="miter"/>
          <v:path gradientshapeok="t" o:connecttype="rect"/>
        </v:shapetype>
        <v:shape id="_x0000_s2281" type="#_x0000_t202" style="position:absolute;margin-left:69.95pt;margin-top:788.35pt;width:65.85pt;height:12.1pt;z-index:-257611776;mso-position-horizontal-relative:page;mso-position-vertical-relative:page" filled="f" stroked="f">
          <v:textbox inset="0,0,0,0">
            <w:txbxContent>
              <w:p w14:paraId="0502E085" w14:textId="77777777" w:rsidR="00BE0C15" w:rsidRDefault="00BE0C15">
                <w:pPr>
                  <w:spacing w:before="14"/>
                  <w:ind w:left="20"/>
                  <w:rPr>
                    <w:sz w:val="18"/>
                  </w:rPr>
                </w:pPr>
                <w:r>
                  <w:rPr>
                    <w:sz w:val="18"/>
                  </w:rPr>
                  <w:t>I:\C_L\3425.doc</w:t>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EC46C" w14:textId="77777777" w:rsidR="00BE0C15" w:rsidRDefault="006570BA">
    <w:pPr>
      <w:pStyle w:val="BodyText"/>
      <w:spacing w:line="14" w:lineRule="auto"/>
      <w:rPr>
        <w:sz w:val="20"/>
      </w:rPr>
    </w:pPr>
    <w:r>
      <w:pict w14:anchorId="10D51939">
        <v:line id="_x0000_s2214" style="position:absolute;z-index:-257543168;mso-position-horizontal-relative:page;mso-position-vertical-relative:page" from="69.5pt,788pt" to="525.95pt,788pt" strokeweight=".48pt">
          <w10:wrap anchorx="page" anchory="page"/>
        </v:line>
      </w:pict>
    </w:r>
    <w:r>
      <w:pict w14:anchorId="5A355774">
        <v:shapetype id="_x0000_t202" coordsize="21600,21600" o:spt="202" path="m,l,21600r21600,l21600,xe">
          <v:stroke joinstyle="miter"/>
          <v:path gradientshapeok="t" o:connecttype="rect"/>
        </v:shapetype>
        <v:shape id="_x0000_s2213" type="#_x0000_t202" style="position:absolute;margin-left:69.95pt;margin-top:788.35pt;width:65.85pt;height:12.1pt;z-index:-257542144;mso-position-horizontal-relative:page;mso-position-vertical-relative:page" filled="f" stroked="f">
          <v:textbox inset="0,0,0,0">
            <w:txbxContent>
              <w:p w14:paraId="322F6705" w14:textId="77777777" w:rsidR="00BE0C15" w:rsidRDefault="00BE0C15">
                <w:pPr>
                  <w:spacing w:before="14"/>
                  <w:ind w:left="20"/>
                  <w:rPr>
                    <w:sz w:val="18"/>
                  </w:rPr>
                </w:pPr>
                <w:r>
                  <w:rPr>
                    <w:sz w:val="18"/>
                  </w:rPr>
                  <w:t>I:\C_L\3425.doc</w:t>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7DC5B" w14:textId="77777777" w:rsidR="00BE0C15" w:rsidRDefault="006570BA">
    <w:pPr>
      <w:pStyle w:val="BodyText"/>
      <w:spacing w:line="14" w:lineRule="auto"/>
      <w:rPr>
        <w:sz w:val="20"/>
      </w:rPr>
    </w:pPr>
    <w:r>
      <w:pict w14:anchorId="41EF6F13">
        <v:line id="_x0000_s2210" style="position:absolute;z-index:-257539072;mso-position-horizontal-relative:page;mso-position-vertical-relative:page" from="69.5pt,788pt" to="525.95pt,788pt" strokeweight=".48pt">
          <w10:wrap anchorx="page" anchory="page"/>
        </v:line>
      </w:pict>
    </w:r>
    <w:r>
      <w:pict w14:anchorId="1985151B">
        <v:shapetype id="_x0000_t202" coordsize="21600,21600" o:spt="202" path="m,l,21600r21600,l21600,xe">
          <v:stroke joinstyle="miter"/>
          <v:path gradientshapeok="t" o:connecttype="rect"/>
        </v:shapetype>
        <v:shape id="_x0000_s2209" type="#_x0000_t202" style="position:absolute;margin-left:69.95pt;margin-top:788.35pt;width:65.85pt;height:12.1pt;z-index:-257538048;mso-position-horizontal-relative:page;mso-position-vertical-relative:page" filled="f" stroked="f">
          <v:textbox inset="0,0,0,0">
            <w:txbxContent>
              <w:p w14:paraId="5887E3B9" w14:textId="77777777" w:rsidR="00BE0C15" w:rsidRDefault="00BE0C15">
                <w:pPr>
                  <w:spacing w:before="14"/>
                  <w:ind w:left="20"/>
                  <w:rPr>
                    <w:sz w:val="18"/>
                  </w:rPr>
                </w:pPr>
                <w:r>
                  <w:rPr>
                    <w:sz w:val="18"/>
                  </w:rPr>
                  <w:t>I:\C_L\3425.doc</w:t>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D8F99" w14:textId="77777777" w:rsidR="00BE0C15" w:rsidRDefault="006570BA">
    <w:pPr>
      <w:pStyle w:val="BodyText"/>
      <w:spacing w:line="14" w:lineRule="auto"/>
      <w:rPr>
        <w:sz w:val="20"/>
      </w:rPr>
    </w:pPr>
    <w:r>
      <w:pict w14:anchorId="09F901E2">
        <v:line id="_x0000_s2206" style="position:absolute;z-index:-257534976;mso-position-horizontal-relative:page;mso-position-vertical-relative:page" from="69.5pt,788pt" to="525.95pt,788pt" strokeweight=".48pt">
          <w10:wrap anchorx="page" anchory="page"/>
        </v:line>
      </w:pict>
    </w:r>
    <w:r>
      <w:pict w14:anchorId="30C9E776">
        <v:shapetype id="_x0000_t202" coordsize="21600,21600" o:spt="202" path="m,l,21600r21600,l21600,xe">
          <v:stroke joinstyle="miter"/>
          <v:path gradientshapeok="t" o:connecttype="rect"/>
        </v:shapetype>
        <v:shape id="_x0000_s2205" type="#_x0000_t202" style="position:absolute;margin-left:69.95pt;margin-top:788.35pt;width:65.85pt;height:12.1pt;z-index:-257533952;mso-position-horizontal-relative:page;mso-position-vertical-relative:page" filled="f" stroked="f">
          <v:textbox inset="0,0,0,0">
            <w:txbxContent>
              <w:p w14:paraId="5288D81E" w14:textId="77777777" w:rsidR="00BE0C15" w:rsidRDefault="00BE0C15">
                <w:pPr>
                  <w:spacing w:before="14"/>
                  <w:ind w:left="20"/>
                  <w:rPr>
                    <w:sz w:val="18"/>
                  </w:rPr>
                </w:pPr>
                <w:r>
                  <w:rPr>
                    <w:sz w:val="18"/>
                  </w:rPr>
                  <w:t>I:\C_L\3425.doc</w:t>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FA060" w14:textId="77777777" w:rsidR="00BE0C15" w:rsidRDefault="006570BA">
    <w:pPr>
      <w:pStyle w:val="BodyText"/>
      <w:spacing w:line="14" w:lineRule="auto"/>
      <w:rPr>
        <w:sz w:val="20"/>
      </w:rPr>
    </w:pPr>
    <w:r>
      <w:pict w14:anchorId="672CC13A">
        <v:line id="_x0000_s2202" style="position:absolute;z-index:-257530880;mso-position-horizontal-relative:page;mso-position-vertical-relative:page" from="69.5pt,788pt" to="525.95pt,788pt" strokeweight=".48pt">
          <w10:wrap anchorx="page" anchory="page"/>
        </v:line>
      </w:pict>
    </w:r>
    <w:r>
      <w:pict w14:anchorId="3AFDB579">
        <v:shapetype id="_x0000_t202" coordsize="21600,21600" o:spt="202" path="m,l,21600r21600,l21600,xe">
          <v:stroke joinstyle="miter"/>
          <v:path gradientshapeok="t" o:connecttype="rect"/>
        </v:shapetype>
        <v:shape id="_x0000_s2201" type="#_x0000_t202" style="position:absolute;margin-left:69.95pt;margin-top:788.35pt;width:65.85pt;height:12.1pt;z-index:-257529856;mso-position-horizontal-relative:page;mso-position-vertical-relative:page" filled="f" stroked="f">
          <v:textbox inset="0,0,0,0">
            <w:txbxContent>
              <w:p w14:paraId="32391282" w14:textId="77777777" w:rsidR="00BE0C15" w:rsidRDefault="00BE0C15">
                <w:pPr>
                  <w:spacing w:before="14"/>
                  <w:ind w:left="20"/>
                  <w:rPr>
                    <w:sz w:val="18"/>
                  </w:rPr>
                </w:pPr>
                <w:r>
                  <w:rPr>
                    <w:sz w:val="18"/>
                  </w:rPr>
                  <w:t>I:\C_L\3425.doc</w:t>
                </w:r>
              </w:p>
            </w:txbxContent>
          </v:textbox>
          <w10:wrap anchorx="page" anchory="page"/>
        </v:shape>
      </w:pic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C99C" w14:textId="77777777" w:rsidR="00BE0C15" w:rsidRDefault="006570BA">
    <w:pPr>
      <w:pStyle w:val="BodyText"/>
      <w:spacing w:line="14" w:lineRule="auto"/>
      <w:rPr>
        <w:sz w:val="20"/>
      </w:rPr>
    </w:pPr>
    <w:r>
      <w:pict w14:anchorId="4E4F3FDA">
        <v:line id="_x0000_s2198" style="position:absolute;z-index:-257526784;mso-position-horizontal-relative:page;mso-position-vertical-relative:page" from="69.5pt,788pt" to="525.95pt,788pt" strokeweight=".48pt">
          <w10:wrap anchorx="page" anchory="page"/>
        </v:line>
      </w:pict>
    </w:r>
    <w:r>
      <w:pict w14:anchorId="515168B5">
        <v:shapetype id="_x0000_t202" coordsize="21600,21600" o:spt="202" path="m,l,21600r21600,l21600,xe">
          <v:stroke joinstyle="miter"/>
          <v:path gradientshapeok="t" o:connecttype="rect"/>
        </v:shapetype>
        <v:shape id="_x0000_s2197" type="#_x0000_t202" style="position:absolute;margin-left:69.95pt;margin-top:788.35pt;width:65.85pt;height:12.1pt;z-index:-257525760;mso-position-horizontal-relative:page;mso-position-vertical-relative:page" filled="f" stroked="f">
          <v:textbox inset="0,0,0,0">
            <w:txbxContent>
              <w:p w14:paraId="4113882B" w14:textId="77777777" w:rsidR="00BE0C15" w:rsidRDefault="00BE0C15">
                <w:pPr>
                  <w:spacing w:before="14"/>
                  <w:ind w:left="20"/>
                  <w:rPr>
                    <w:sz w:val="18"/>
                  </w:rPr>
                </w:pPr>
                <w:r>
                  <w:rPr>
                    <w:sz w:val="18"/>
                  </w:rPr>
                  <w:t>I:\C_L\3425.doc</w:t>
                </w:r>
              </w:p>
            </w:txbxContent>
          </v:textbox>
          <w10:wrap anchorx="page" anchory="page"/>
        </v:shape>
      </w:pic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EC82E" w14:textId="77777777" w:rsidR="00BE0C15" w:rsidRDefault="006570BA">
    <w:pPr>
      <w:pStyle w:val="BodyText"/>
      <w:spacing w:line="14" w:lineRule="auto"/>
      <w:rPr>
        <w:sz w:val="20"/>
      </w:rPr>
    </w:pPr>
    <w:r>
      <w:pict w14:anchorId="4F251D9A">
        <v:line id="_x0000_s2194" style="position:absolute;z-index:-257522688;mso-position-horizontal-relative:page;mso-position-vertical-relative:page" from="69.5pt,788pt" to="525.95pt,788pt" strokeweight=".48pt">
          <w10:wrap anchorx="page" anchory="page"/>
        </v:line>
      </w:pict>
    </w:r>
    <w:r>
      <w:pict w14:anchorId="5DED6F71">
        <v:shapetype id="_x0000_t202" coordsize="21600,21600" o:spt="202" path="m,l,21600r21600,l21600,xe">
          <v:stroke joinstyle="miter"/>
          <v:path gradientshapeok="t" o:connecttype="rect"/>
        </v:shapetype>
        <v:shape id="_x0000_s2193" type="#_x0000_t202" style="position:absolute;margin-left:69.95pt;margin-top:788.35pt;width:65.85pt;height:12.1pt;z-index:-257521664;mso-position-horizontal-relative:page;mso-position-vertical-relative:page" filled="f" stroked="f">
          <v:textbox inset="0,0,0,0">
            <w:txbxContent>
              <w:p w14:paraId="5EF81EAC" w14:textId="77777777" w:rsidR="00BE0C15" w:rsidRDefault="00BE0C15">
                <w:pPr>
                  <w:spacing w:before="14"/>
                  <w:ind w:left="20"/>
                  <w:rPr>
                    <w:sz w:val="18"/>
                  </w:rPr>
                </w:pPr>
                <w:r>
                  <w:rPr>
                    <w:sz w:val="18"/>
                  </w:rPr>
                  <w:t>I:\C_L\3425.doc</w:t>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E6715" w14:textId="77777777" w:rsidR="00BE0C15" w:rsidRDefault="006570BA">
    <w:pPr>
      <w:pStyle w:val="BodyText"/>
      <w:spacing w:line="14" w:lineRule="auto"/>
      <w:rPr>
        <w:sz w:val="20"/>
      </w:rPr>
    </w:pPr>
    <w:r>
      <w:pict w14:anchorId="4111E1BB">
        <v:line id="_x0000_s2190" style="position:absolute;z-index:-257518592;mso-position-horizontal-relative:page;mso-position-vertical-relative:page" from="69.5pt,788pt" to="525.95pt,788pt" strokeweight=".48pt">
          <w10:wrap anchorx="page" anchory="page"/>
        </v:line>
      </w:pict>
    </w:r>
    <w:r>
      <w:pict w14:anchorId="660D9581">
        <v:shapetype id="_x0000_t202" coordsize="21600,21600" o:spt="202" path="m,l,21600r21600,l21600,xe">
          <v:stroke joinstyle="miter"/>
          <v:path gradientshapeok="t" o:connecttype="rect"/>
        </v:shapetype>
        <v:shape id="_x0000_s2189" type="#_x0000_t202" style="position:absolute;margin-left:69.95pt;margin-top:788.35pt;width:65.85pt;height:12.1pt;z-index:-257517568;mso-position-horizontal-relative:page;mso-position-vertical-relative:page" filled="f" stroked="f">
          <v:textbox inset="0,0,0,0">
            <w:txbxContent>
              <w:p w14:paraId="6B72DDF2" w14:textId="77777777" w:rsidR="00BE0C15" w:rsidRDefault="00BE0C15">
                <w:pPr>
                  <w:spacing w:before="14"/>
                  <w:ind w:left="20"/>
                  <w:rPr>
                    <w:sz w:val="18"/>
                  </w:rPr>
                </w:pPr>
                <w:r>
                  <w:rPr>
                    <w:sz w:val="18"/>
                  </w:rPr>
                  <w:t>I:\C_L\3425.doc</w:t>
                </w:r>
              </w:p>
            </w:txbxContent>
          </v:textbox>
          <w10:wrap anchorx="page" anchory="page"/>
        </v:shape>
      </w:pic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B1793" w14:textId="77777777" w:rsidR="00BE0C15" w:rsidRDefault="006570BA">
    <w:pPr>
      <w:pStyle w:val="BodyText"/>
      <w:spacing w:line="14" w:lineRule="auto"/>
      <w:rPr>
        <w:sz w:val="20"/>
      </w:rPr>
    </w:pPr>
    <w:r>
      <w:pict w14:anchorId="363397CD">
        <v:line id="_x0000_s2186" style="position:absolute;z-index:-257514496;mso-position-horizontal-relative:page;mso-position-vertical-relative:page" from="69.5pt,788pt" to="525.95pt,788pt" strokeweight=".48pt">
          <w10:wrap anchorx="page" anchory="page"/>
        </v:line>
      </w:pict>
    </w:r>
    <w:r>
      <w:pict w14:anchorId="74535B8D">
        <v:shapetype id="_x0000_t202" coordsize="21600,21600" o:spt="202" path="m,l,21600r21600,l21600,xe">
          <v:stroke joinstyle="miter"/>
          <v:path gradientshapeok="t" o:connecttype="rect"/>
        </v:shapetype>
        <v:shape id="_x0000_s2185" type="#_x0000_t202" style="position:absolute;margin-left:69.95pt;margin-top:788.35pt;width:65.85pt;height:12.1pt;z-index:-257513472;mso-position-horizontal-relative:page;mso-position-vertical-relative:page" filled="f" stroked="f">
          <v:textbox inset="0,0,0,0">
            <w:txbxContent>
              <w:p w14:paraId="03D1645B" w14:textId="77777777" w:rsidR="00BE0C15" w:rsidRDefault="00BE0C15">
                <w:pPr>
                  <w:spacing w:before="14"/>
                  <w:ind w:left="20"/>
                  <w:rPr>
                    <w:sz w:val="18"/>
                  </w:rPr>
                </w:pPr>
                <w:r>
                  <w:rPr>
                    <w:sz w:val="18"/>
                  </w:rPr>
                  <w:t>I:\C_L\3425.doc</w:t>
                </w:r>
              </w:p>
            </w:txbxContent>
          </v:textbox>
          <w10:wrap anchorx="page" anchory="page"/>
        </v:shape>
      </w:pic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9F616" w14:textId="77777777" w:rsidR="00BE0C15" w:rsidRDefault="006570BA">
    <w:pPr>
      <w:pStyle w:val="BodyText"/>
      <w:spacing w:line="14" w:lineRule="auto"/>
      <w:rPr>
        <w:sz w:val="20"/>
      </w:rPr>
    </w:pPr>
    <w:r>
      <w:pict w14:anchorId="14817DFB">
        <v:line id="_x0000_s2182" style="position:absolute;z-index:-257510400;mso-position-horizontal-relative:page;mso-position-vertical-relative:page" from="69.5pt,788pt" to="525.95pt,788pt" strokeweight=".48pt">
          <w10:wrap anchorx="page" anchory="page"/>
        </v:line>
      </w:pict>
    </w:r>
    <w:r>
      <w:pict w14:anchorId="46CAC473">
        <v:shapetype id="_x0000_t202" coordsize="21600,21600" o:spt="202" path="m,l,21600r21600,l21600,xe">
          <v:stroke joinstyle="miter"/>
          <v:path gradientshapeok="t" o:connecttype="rect"/>
        </v:shapetype>
        <v:shape id="_x0000_s2181" type="#_x0000_t202" style="position:absolute;margin-left:69.95pt;margin-top:788.35pt;width:65.85pt;height:12.1pt;z-index:-257509376;mso-position-horizontal-relative:page;mso-position-vertical-relative:page" filled="f" stroked="f">
          <v:textbox inset="0,0,0,0">
            <w:txbxContent>
              <w:p w14:paraId="0CF09909" w14:textId="77777777" w:rsidR="00BE0C15" w:rsidRDefault="00BE0C15">
                <w:pPr>
                  <w:spacing w:before="14"/>
                  <w:ind w:left="20"/>
                  <w:rPr>
                    <w:sz w:val="18"/>
                  </w:rPr>
                </w:pPr>
                <w:r>
                  <w:rPr>
                    <w:sz w:val="18"/>
                  </w:rPr>
                  <w:t>I:\C_L\3425.doc</w:t>
                </w:r>
              </w:p>
            </w:txbxContent>
          </v:textbox>
          <w10:wrap anchorx="page" anchory="page"/>
        </v:shape>
      </w:pic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25CEF" w14:textId="77777777" w:rsidR="00BE0C15" w:rsidRDefault="006570BA">
    <w:pPr>
      <w:pStyle w:val="BodyText"/>
      <w:spacing w:line="14" w:lineRule="auto"/>
      <w:rPr>
        <w:sz w:val="20"/>
      </w:rPr>
    </w:pPr>
    <w:r>
      <w:pict w14:anchorId="6667012C">
        <v:line id="_x0000_s2178" style="position:absolute;z-index:-257506304;mso-position-horizontal-relative:page;mso-position-vertical-relative:page" from="69.5pt,788pt" to="525.95pt,788pt" strokeweight=".48pt">
          <w10:wrap anchorx="page" anchory="page"/>
        </v:line>
      </w:pict>
    </w:r>
    <w:r>
      <w:pict w14:anchorId="18A4E5C1">
        <v:shapetype id="_x0000_t202" coordsize="21600,21600" o:spt="202" path="m,l,21600r21600,l21600,xe">
          <v:stroke joinstyle="miter"/>
          <v:path gradientshapeok="t" o:connecttype="rect"/>
        </v:shapetype>
        <v:shape id="_x0000_s2177" type="#_x0000_t202" style="position:absolute;margin-left:69.95pt;margin-top:788.35pt;width:65.85pt;height:12.1pt;z-index:-257505280;mso-position-horizontal-relative:page;mso-position-vertical-relative:page" filled="f" stroked="f">
          <v:textbox inset="0,0,0,0">
            <w:txbxContent>
              <w:p w14:paraId="2F5075B1" w14:textId="77777777" w:rsidR="00BE0C15" w:rsidRDefault="00BE0C15">
                <w:pPr>
                  <w:spacing w:before="14"/>
                  <w:ind w:left="20"/>
                  <w:rPr>
                    <w:sz w:val="18"/>
                  </w:rPr>
                </w:pPr>
                <w:r>
                  <w:rPr>
                    <w:sz w:val="18"/>
                  </w:rPr>
                  <w:t>I:\C_L\3425.doc</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460DE" w14:textId="77777777" w:rsidR="00BE0C15" w:rsidRDefault="006570BA">
    <w:pPr>
      <w:pStyle w:val="BodyText"/>
      <w:spacing w:line="14" w:lineRule="auto"/>
      <w:rPr>
        <w:sz w:val="20"/>
      </w:rPr>
    </w:pPr>
    <w:r>
      <w:pict w14:anchorId="1AB10D1E">
        <v:line id="_x0000_s2278" style="position:absolute;z-index:-257608704;mso-position-horizontal-relative:page;mso-position-vertical-relative:page" from="69.5pt,788pt" to="525.95pt,788pt" strokeweight=".48pt">
          <w10:wrap anchorx="page" anchory="page"/>
        </v:line>
      </w:pict>
    </w:r>
    <w:r>
      <w:pict w14:anchorId="15510082">
        <v:shapetype id="_x0000_t202" coordsize="21600,21600" o:spt="202" path="m,l,21600r21600,l21600,xe">
          <v:stroke joinstyle="miter"/>
          <v:path gradientshapeok="t" o:connecttype="rect"/>
        </v:shapetype>
        <v:shape id="_x0000_s2277" type="#_x0000_t202" style="position:absolute;margin-left:69.95pt;margin-top:788.35pt;width:65.85pt;height:12.1pt;z-index:-257607680;mso-position-horizontal-relative:page;mso-position-vertical-relative:page" filled="f" stroked="f">
          <v:textbox inset="0,0,0,0">
            <w:txbxContent>
              <w:p w14:paraId="734A3E91" w14:textId="77777777" w:rsidR="00BE0C15" w:rsidRDefault="00BE0C15">
                <w:pPr>
                  <w:spacing w:before="14"/>
                  <w:ind w:left="20"/>
                  <w:rPr>
                    <w:sz w:val="18"/>
                  </w:rPr>
                </w:pPr>
                <w:r>
                  <w:rPr>
                    <w:sz w:val="18"/>
                  </w:rPr>
                  <w:t>I:\C_L\3425.doc</w:t>
                </w:r>
              </w:p>
            </w:txbxContent>
          </v:textbox>
          <w10:wrap anchorx="page" anchory="page"/>
        </v:shape>
      </w:pic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56850" w14:textId="77777777" w:rsidR="00BE0C15" w:rsidRDefault="006570BA">
    <w:pPr>
      <w:pStyle w:val="BodyText"/>
      <w:spacing w:line="14" w:lineRule="auto"/>
      <w:rPr>
        <w:sz w:val="20"/>
      </w:rPr>
    </w:pPr>
    <w:r>
      <w:pict w14:anchorId="601AFBC4">
        <v:line id="_x0000_s2174" style="position:absolute;z-index:-257502208;mso-position-horizontal-relative:page;mso-position-vertical-relative:page" from="69.5pt,788pt" to="525.95pt,788pt" strokeweight=".48pt">
          <w10:wrap anchorx="page" anchory="page"/>
        </v:line>
      </w:pict>
    </w:r>
    <w:r>
      <w:pict w14:anchorId="06397CE0">
        <v:shapetype id="_x0000_t202" coordsize="21600,21600" o:spt="202" path="m,l,21600r21600,l21600,xe">
          <v:stroke joinstyle="miter"/>
          <v:path gradientshapeok="t" o:connecttype="rect"/>
        </v:shapetype>
        <v:shape id="_x0000_s2173" type="#_x0000_t202" style="position:absolute;margin-left:69.95pt;margin-top:788.35pt;width:65.85pt;height:12.1pt;z-index:-257501184;mso-position-horizontal-relative:page;mso-position-vertical-relative:page" filled="f" stroked="f">
          <v:textbox inset="0,0,0,0">
            <w:txbxContent>
              <w:p w14:paraId="6DF225B9" w14:textId="77777777" w:rsidR="00BE0C15" w:rsidRDefault="00BE0C15">
                <w:pPr>
                  <w:spacing w:before="14"/>
                  <w:ind w:left="20"/>
                  <w:rPr>
                    <w:sz w:val="18"/>
                  </w:rPr>
                </w:pPr>
                <w:r>
                  <w:rPr>
                    <w:sz w:val="18"/>
                  </w:rPr>
                  <w:t>I:\C_L\3425.doc</w:t>
                </w:r>
              </w:p>
            </w:txbxContent>
          </v:textbox>
          <w10:wrap anchorx="page" anchory="page"/>
        </v:shape>
      </w:pic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AE577" w14:textId="77777777" w:rsidR="00BE0C15" w:rsidRDefault="006570BA">
    <w:pPr>
      <w:pStyle w:val="BodyText"/>
      <w:spacing w:line="14" w:lineRule="auto"/>
      <w:rPr>
        <w:sz w:val="20"/>
      </w:rPr>
    </w:pPr>
    <w:r>
      <w:pict w14:anchorId="2884F430">
        <v:line id="_x0000_s2170" style="position:absolute;z-index:-257498112;mso-position-horizontal-relative:page;mso-position-vertical-relative:page" from="69.5pt,788pt" to="525.95pt,788pt" strokeweight=".48pt">
          <w10:wrap anchorx="page" anchory="page"/>
        </v:line>
      </w:pict>
    </w:r>
    <w:r>
      <w:pict w14:anchorId="0F988D43">
        <v:shapetype id="_x0000_t202" coordsize="21600,21600" o:spt="202" path="m,l,21600r21600,l21600,xe">
          <v:stroke joinstyle="miter"/>
          <v:path gradientshapeok="t" o:connecttype="rect"/>
        </v:shapetype>
        <v:shape id="_x0000_s2169" type="#_x0000_t202" style="position:absolute;margin-left:69.95pt;margin-top:788.35pt;width:65.85pt;height:12.1pt;z-index:-257497088;mso-position-horizontal-relative:page;mso-position-vertical-relative:page" filled="f" stroked="f">
          <v:textbox inset="0,0,0,0">
            <w:txbxContent>
              <w:p w14:paraId="2A6A61A8" w14:textId="77777777" w:rsidR="00BE0C15" w:rsidRDefault="00BE0C15">
                <w:pPr>
                  <w:spacing w:before="14"/>
                  <w:ind w:left="20"/>
                  <w:rPr>
                    <w:sz w:val="18"/>
                  </w:rPr>
                </w:pPr>
                <w:r>
                  <w:rPr>
                    <w:sz w:val="18"/>
                  </w:rPr>
                  <w:t>I:\C_L\3425.doc</w:t>
                </w:r>
              </w:p>
            </w:txbxContent>
          </v:textbox>
          <w10:wrap anchorx="page" anchory="page"/>
        </v:shape>
      </w:pic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DA4822" w14:textId="77777777" w:rsidR="00BE0C15" w:rsidRDefault="006570BA">
    <w:pPr>
      <w:pStyle w:val="BodyText"/>
      <w:spacing w:line="14" w:lineRule="auto"/>
      <w:rPr>
        <w:sz w:val="20"/>
      </w:rPr>
    </w:pPr>
    <w:r>
      <w:pict w14:anchorId="5F46E3EE">
        <v:line id="_x0000_s2166" style="position:absolute;z-index:-257494016;mso-position-horizontal-relative:page;mso-position-vertical-relative:page" from="69.5pt,788pt" to="525.95pt,788pt" strokeweight=".48pt">
          <w10:wrap anchorx="page" anchory="page"/>
        </v:line>
      </w:pict>
    </w:r>
    <w:r>
      <w:pict w14:anchorId="3DA30724">
        <v:shapetype id="_x0000_t202" coordsize="21600,21600" o:spt="202" path="m,l,21600r21600,l21600,xe">
          <v:stroke joinstyle="miter"/>
          <v:path gradientshapeok="t" o:connecttype="rect"/>
        </v:shapetype>
        <v:shape id="_x0000_s2165" type="#_x0000_t202" style="position:absolute;margin-left:69.95pt;margin-top:788.35pt;width:65.85pt;height:12.1pt;z-index:-257492992;mso-position-horizontal-relative:page;mso-position-vertical-relative:page" filled="f" stroked="f">
          <v:textbox inset="0,0,0,0">
            <w:txbxContent>
              <w:p w14:paraId="5703A19C" w14:textId="77777777" w:rsidR="00BE0C15" w:rsidRDefault="00BE0C15">
                <w:pPr>
                  <w:spacing w:before="14"/>
                  <w:ind w:left="20"/>
                  <w:rPr>
                    <w:sz w:val="18"/>
                  </w:rPr>
                </w:pPr>
                <w:r>
                  <w:rPr>
                    <w:sz w:val="18"/>
                  </w:rPr>
                  <w:t>I:\C_L\3425.doc</w:t>
                </w:r>
              </w:p>
            </w:txbxContent>
          </v:textbox>
          <w10:wrap anchorx="page" anchory="page"/>
        </v:shape>
      </w:pic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9AFF1" w14:textId="77777777" w:rsidR="00BE0C15" w:rsidRDefault="006570BA">
    <w:pPr>
      <w:pStyle w:val="BodyText"/>
      <w:spacing w:line="14" w:lineRule="auto"/>
      <w:rPr>
        <w:sz w:val="20"/>
      </w:rPr>
    </w:pPr>
    <w:r>
      <w:pict w14:anchorId="2440CC25">
        <v:line id="_x0000_s2162" style="position:absolute;z-index:-257489920;mso-position-horizontal-relative:page;mso-position-vertical-relative:page" from="69.5pt,788pt" to="525.95pt,788pt" strokeweight=".48pt">
          <w10:wrap anchorx="page" anchory="page"/>
        </v:line>
      </w:pict>
    </w:r>
    <w:r>
      <w:pict w14:anchorId="64E45FDC">
        <v:shapetype id="_x0000_t202" coordsize="21600,21600" o:spt="202" path="m,l,21600r21600,l21600,xe">
          <v:stroke joinstyle="miter"/>
          <v:path gradientshapeok="t" o:connecttype="rect"/>
        </v:shapetype>
        <v:shape id="_x0000_s2161" type="#_x0000_t202" style="position:absolute;margin-left:69.95pt;margin-top:788.35pt;width:65.85pt;height:12.1pt;z-index:-257488896;mso-position-horizontal-relative:page;mso-position-vertical-relative:page" filled="f" stroked="f">
          <v:textbox inset="0,0,0,0">
            <w:txbxContent>
              <w:p w14:paraId="39B97CAF" w14:textId="77777777" w:rsidR="00BE0C15" w:rsidRDefault="00BE0C15">
                <w:pPr>
                  <w:spacing w:before="14"/>
                  <w:ind w:left="20"/>
                  <w:rPr>
                    <w:sz w:val="18"/>
                  </w:rPr>
                </w:pPr>
                <w:r>
                  <w:rPr>
                    <w:sz w:val="18"/>
                  </w:rPr>
                  <w:t>I:\C_L\3425.doc</w:t>
                </w:r>
              </w:p>
            </w:txbxContent>
          </v:textbox>
          <w10:wrap anchorx="page" anchory="page"/>
        </v:shape>
      </w:pic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47B8A" w14:textId="77777777" w:rsidR="00BE0C15" w:rsidRDefault="006570BA">
    <w:pPr>
      <w:pStyle w:val="BodyText"/>
      <w:spacing w:line="14" w:lineRule="auto"/>
      <w:rPr>
        <w:sz w:val="20"/>
      </w:rPr>
    </w:pPr>
    <w:r>
      <w:pict w14:anchorId="03084794">
        <v:line id="_x0000_s2158" style="position:absolute;z-index:-257485824;mso-position-horizontal-relative:page;mso-position-vertical-relative:page" from="69.5pt,788pt" to="525.95pt,788pt" strokeweight=".48pt">
          <w10:wrap anchorx="page" anchory="page"/>
        </v:line>
      </w:pict>
    </w:r>
    <w:r>
      <w:pict w14:anchorId="6FAE9C0E">
        <v:shapetype id="_x0000_t202" coordsize="21600,21600" o:spt="202" path="m,l,21600r21600,l21600,xe">
          <v:stroke joinstyle="miter"/>
          <v:path gradientshapeok="t" o:connecttype="rect"/>
        </v:shapetype>
        <v:shape id="_x0000_s2157" type="#_x0000_t202" style="position:absolute;margin-left:69.95pt;margin-top:788.35pt;width:65.85pt;height:12.1pt;z-index:-257484800;mso-position-horizontal-relative:page;mso-position-vertical-relative:page" filled="f" stroked="f">
          <v:textbox inset="0,0,0,0">
            <w:txbxContent>
              <w:p w14:paraId="329589E3" w14:textId="77777777" w:rsidR="00BE0C15" w:rsidRDefault="00BE0C15">
                <w:pPr>
                  <w:spacing w:before="14"/>
                  <w:ind w:left="20"/>
                  <w:rPr>
                    <w:sz w:val="18"/>
                  </w:rPr>
                </w:pPr>
                <w:r>
                  <w:rPr>
                    <w:sz w:val="18"/>
                  </w:rPr>
                  <w:t>I:\C_L\3425.doc</w:t>
                </w:r>
              </w:p>
            </w:txbxContent>
          </v:textbox>
          <w10:wrap anchorx="page" anchory="page"/>
        </v:shape>
      </w:pic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B1720" w14:textId="77777777" w:rsidR="00BE0C15" w:rsidRDefault="006570BA">
    <w:pPr>
      <w:pStyle w:val="BodyText"/>
      <w:spacing w:line="14" w:lineRule="auto"/>
      <w:rPr>
        <w:sz w:val="20"/>
      </w:rPr>
    </w:pPr>
    <w:r>
      <w:pict w14:anchorId="1552B52F">
        <v:line id="_x0000_s2154" style="position:absolute;z-index:-257481728;mso-position-horizontal-relative:page;mso-position-vertical-relative:page" from="69.5pt,788pt" to="525.95pt,788pt" strokeweight=".48pt">
          <w10:wrap anchorx="page" anchory="page"/>
        </v:line>
      </w:pict>
    </w:r>
    <w:r>
      <w:pict w14:anchorId="20FD8DF0">
        <v:shapetype id="_x0000_t202" coordsize="21600,21600" o:spt="202" path="m,l,21600r21600,l21600,xe">
          <v:stroke joinstyle="miter"/>
          <v:path gradientshapeok="t" o:connecttype="rect"/>
        </v:shapetype>
        <v:shape id="_x0000_s2153" type="#_x0000_t202" style="position:absolute;margin-left:69.95pt;margin-top:788.35pt;width:65.85pt;height:12.1pt;z-index:-257480704;mso-position-horizontal-relative:page;mso-position-vertical-relative:page" filled="f" stroked="f">
          <v:textbox inset="0,0,0,0">
            <w:txbxContent>
              <w:p w14:paraId="47385906" w14:textId="77777777" w:rsidR="00BE0C15" w:rsidRDefault="00BE0C15">
                <w:pPr>
                  <w:spacing w:before="14"/>
                  <w:ind w:left="20"/>
                  <w:rPr>
                    <w:sz w:val="18"/>
                  </w:rPr>
                </w:pPr>
                <w:r>
                  <w:rPr>
                    <w:sz w:val="18"/>
                  </w:rPr>
                  <w:t>I:\C_L\3425.doc</w:t>
                </w:r>
              </w:p>
            </w:txbxContent>
          </v:textbox>
          <w10:wrap anchorx="page" anchory="page"/>
        </v:shape>
      </w:pic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B531F" w14:textId="77777777" w:rsidR="00BE0C15" w:rsidRDefault="006570BA">
    <w:pPr>
      <w:pStyle w:val="BodyText"/>
      <w:spacing w:line="14" w:lineRule="auto"/>
      <w:rPr>
        <w:sz w:val="20"/>
      </w:rPr>
    </w:pPr>
    <w:r>
      <w:pict w14:anchorId="3D3A0849">
        <v:line id="_x0000_s2150" style="position:absolute;z-index:-257477632;mso-position-horizontal-relative:page;mso-position-vertical-relative:page" from="69.5pt,788pt" to="525.95pt,788pt" strokeweight=".48pt">
          <w10:wrap anchorx="page" anchory="page"/>
        </v:line>
      </w:pict>
    </w:r>
    <w:r>
      <w:pict w14:anchorId="765CB2A8">
        <v:shapetype id="_x0000_t202" coordsize="21600,21600" o:spt="202" path="m,l,21600r21600,l21600,xe">
          <v:stroke joinstyle="miter"/>
          <v:path gradientshapeok="t" o:connecttype="rect"/>
        </v:shapetype>
        <v:shape id="_x0000_s2149" type="#_x0000_t202" style="position:absolute;margin-left:69.95pt;margin-top:788.35pt;width:65.85pt;height:12.1pt;z-index:-257476608;mso-position-horizontal-relative:page;mso-position-vertical-relative:page" filled="f" stroked="f">
          <v:textbox inset="0,0,0,0">
            <w:txbxContent>
              <w:p w14:paraId="7C5BFAED" w14:textId="77777777" w:rsidR="00BE0C15" w:rsidRDefault="00BE0C15">
                <w:pPr>
                  <w:spacing w:before="14"/>
                  <w:ind w:left="20"/>
                  <w:rPr>
                    <w:sz w:val="18"/>
                  </w:rPr>
                </w:pPr>
                <w:r>
                  <w:rPr>
                    <w:sz w:val="18"/>
                  </w:rPr>
                  <w:t>I:\C_L\3425.doc</w:t>
                </w:r>
              </w:p>
            </w:txbxContent>
          </v:textbox>
          <w10:wrap anchorx="page" anchory="page"/>
        </v:shape>
      </w:pic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53518" w14:textId="77777777" w:rsidR="00BE0C15" w:rsidRDefault="006570BA">
    <w:pPr>
      <w:pStyle w:val="BodyText"/>
      <w:spacing w:line="14" w:lineRule="auto"/>
      <w:rPr>
        <w:sz w:val="20"/>
      </w:rPr>
    </w:pPr>
    <w:r>
      <w:pict w14:anchorId="705F97F2">
        <v:line id="_x0000_s2146" style="position:absolute;z-index:-257473536;mso-position-horizontal-relative:page;mso-position-vertical-relative:page" from="69.5pt,788pt" to="525.95pt,788pt" strokeweight=".48pt">
          <w10:wrap anchorx="page" anchory="page"/>
        </v:line>
      </w:pict>
    </w:r>
    <w:r>
      <w:pict w14:anchorId="1E552111">
        <v:shapetype id="_x0000_t202" coordsize="21600,21600" o:spt="202" path="m,l,21600r21600,l21600,xe">
          <v:stroke joinstyle="miter"/>
          <v:path gradientshapeok="t" o:connecttype="rect"/>
        </v:shapetype>
        <v:shape id="_x0000_s2145" type="#_x0000_t202" style="position:absolute;margin-left:69.95pt;margin-top:788.35pt;width:65.85pt;height:12.1pt;z-index:-257472512;mso-position-horizontal-relative:page;mso-position-vertical-relative:page" filled="f" stroked="f">
          <v:textbox inset="0,0,0,0">
            <w:txbxContent>
              <w:p w14:paraId="5B1C9891" w14:textId="77777777" w:rsidR="00BE0C15" w:rsidRDefault="00BE0C15">
                <w:pPr>
                  <w:spacing w:before="14"/>
                  <w:ind w:left="20"/>
                  <w:rPr>
                    <w:sz w:val="18"/>
                  </w:rPr>
                </w:pPr>
                <w:r>
                  <w:rPr>
                    <w:sz w:val="18"/>
                  </w:rPr>
                  <w:t>I:\C_L\3425.doc</w:t>
                </w:r>
              </w:p>
            </w:txbxContent>
          </v:textbox>
          <w10:wrap anchorx="page" anchory="page"/>
        </v:shape>
      </w:pic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B073D" w14:textId="77777777" w:rsidR="00BE0C15" w:rsidRDefault="006570BA">
    <w:pPr>
      <w:pStyle w:val="BodyText"/>
      <w:spacing w:line="14" w:lineRule="auto"/>
      <w:rPr>
        <w:sz w:val="20"/>
      </w:rPr>
    </w:pPr>
    <w:r>
      <w:pict w14:anchorId="3FE6D659">
        <v:line id="_x0000_s2142" style="position:absolute;z-index:-257469440;mso-position-horizontal-relative:page;mso-position-vertical-relative:page" from="69.5pt,788pt" to="525.95pt,788pt" strokeweight=".48pt">
          <w10:wrap anchorx="page" anchory="page"/>
        </v:line>
      </w:pict>
    </w:r>
    <w:r>
      <w:pict w14:anchorId="15B9F811">
        <v:shapetype id="_x0000_t202" coordsize="21600,21600" o:spt="202" path="m,l,21600r21600,l21600,xe">
          <v:stroke joinstyle="miter"/>
          <v:path gradientshapeok="t" o:connecttype="rect"/>
        </v:shapetype>
        <v:shape id="_x0000_s2141" type="#_x0000_t202" style="position:absolute;margin-left:69.95pt;margin-top:788.35pt;width:65.85pt;height:12.1pt;z-index:-257468416;mso-position-horizontal-relative:page;mso-position-vertical-relative:page" filled="f" stroked="f">
          <v:textbox inset="0,0,0,0">
            <w:txbxContent>
              <w:p w14:paraId="2B4BDE88" w14:textId="77777777" w:rsidR="00BE0C15" w:rsidRDefault="00BE0C15">
                <w:pPr>
                  <w:spacing w:before="14"/>
                  <w:ind w:left="20"/>
                  <w:rPr>
                    <w:sz w:val="18"/>
                  </w:rPr>
                </w:pPr>
                <w:r>
                  <w:rPr>
                    <w:sz w:val="18"/>
                  </w:rPr>
                  <w:t>I:\C_L\3425.doc</w:t>
                </w:r>
              </w:p>
            </w:txbxContent>
          </v:textbox>
          <w10:wrap anchorx="page" anchory="page"/>
        </v:shape>
      </w:pic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57A5F" w14:textId="77777777" w:rsidR="00BE0C15" w:rsidRDefault="006570BA">
    <w:pPr>
      <w:pStyle w:val="BodyText"/>
      <w:spacing w:line="14" w:lineRule="auto"/>
      <w:rPr>
        <w:sz w:val="20"/>
      </w:rPr>
    </w:pPr>
    <w:r>
      <w:pict w14:anchorId="167E9D3A">
        <v:line id="_x0000_s2138" style="position:absolute;z-index:-257465344;mso-position-horizontal-relative:page;mso-position-vertical-relative:page" from="69.5pt,788pt" to="525.95pt,788pt" strokeweight=".48pt">
          <w10:wrap anchorx="page" anchory="page"/>
        </v:line>
      </w:pict>
    </w:r>
    <w:r>
      <w:pict w14:anchorId="12628155">
        <v:shapetype id="_x0000_t202" coordsize="21600,21600" o:spt="202" path="m,l,21600r21600,l21600,xe">
          <v:stroke joinstyle="miter"/>
          <v:path gradientshapeok="t" o:connecttype="rect"/>
        </v:shapetype>
        <v:shape id="_x0000_s2137" type="#_x0000_t202" style="position:absolute;margin-left:69.95pt;margin-top:788.35pt;width:65.85pt;height:12.1pt;z-index:-257464320;mso-position-horizontal-relative:page;mso-position-vertical-relative:page" filled="f" stroked="f">
          <v:textbox inset="0,0,0,0">
            <w:txbxContent>
              <w:p w14:paraId="6E30DBEA" w14:textId="77777777" w:rsidR="00BE0C15" w:rsidRDefault="00BE0C15">
                <w:pPr>
                  <w:spacing w:before="14"/>
                  <w:ind w:left="20"/>
                  <w:rPr>
                    <w:sz w:val="18"/>
                  </w:rPr>
                </w:pPr>
                <w:r>
                  <w:rPr>
                    <w:sz w:val="18"/>
                  </w:rPr>
                  <w:t>I:\C_L\3425.doc</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F6390" w14:textId="77777777" w:rsidR="00BE0C15" w:rsidRDefault="006570BA">
    <w:pPr>
      <w:pStyle w:val="BodyText"/>
      <w:spacing w:line="14" w:lineRule="auto"/>
      <w:rPr>
        <w:sz w:val="20"/>
      </w:rPr>
    </w:pPr>
    <w:r>
      <w:pict w14:anchorId="1AD52DA8">
        <v:line id="_x0000_s2274" style="position:absolute;z-index:-257604608;mso-position-horizontal-relative:page;mso-position-vertical-relative:page" from="69.5pt,788pt" to="525.95pt,788pt" strokeweight=".48pt">
          <w10:wrap anchorx="page" anchory="page"/>
        </v:line>
      </w:pict>
    </w:r>
    <w:r>
      <w:pict w14:anchorId="7F455620">
        <v:shapetype id="_x0000_t202" coordsize="21600,21600" o:spt="202" path="m,l,21600r21600,l21600,xe">
          <v:stroke joinstyle="miter"/>
          <v:path gradientshapeok="t" o:connecttype="rect"/>
        </v:shapetype>
        <v:shape id="_x0000_s2273" type="#_x0000_t202" style="position:absolute;margin-left:69.95pt;margin-top:788.35pt;width:65.85pt;height:12.1pt;z-index:-257603584;mso-position-horizontal-relative:page;mso-position-vertical-relative:page" filled="f" stroked="f">
          <v:textbox inset="0,0,0,0">
            <w:txbxContent>
              <w:p w14:paraId="11F6660E" w14:textId="77777777" w:rsidR="00BE0C15" w:rsidRDefault="00BE0C15">
                <w:pPr>
                  <w:spacing w:before="14"/>
                  <w:ind w:left="20"/>
                  <w:rPr>
                    <w:sz w:val="18"/>
                  </w:rPr>
                </w:pPr>
                <w:r>
                  <w:rPr>
                    <w:sz w:val="18"/>
                  </w:rPr>
                  <w:t>I:\C_L\3425.doc</w:t>
                </w:r>
              </w:p>
            </w:txbxContent>
          </v:textbox>
          <w10:wrap anchorx="page" anchory="page"/>
        </v:shape>
      </w:pic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167F1" w14:textId="77777777" w:rsidR="00BE0C15" w:rsidRDefault="006570BA">
    <w:pPr>
      <w:pStyle w:val="BodyText"/>
      <w:spacing w:line="14" w:lineRule="auto"/>
      <w:rPr>
        <w:sz w:val="20"/>
      </w:rPr>
    </w:pPr>
    <w:r>
      <w:pict w14:anchorId="58C574DD">
        <v:line id="_x0000_s2134" style="position:absolute;z-index:-257461248;mso-position-horizontal-relative:page;mso-position-vertical-relative:page" from="69.5pt,788pt" to="525.95pt,788pt" strokeweight=".48pt">
          <w10:wrap anchorx="page" anchory="page"/>
        </v:line>
      </w:pict>
    </w:r>
    <w:r>
      <w:pict w14:anchorId="2A212B69">
        <v:shapetype id="_x0000_t202" coordsize="21600,21600" o:spt="202" path="m,l,21600r21600,l21600,xe">
          <v:stroke joinstyle="miter"/>
          <v:path gradientshapeok="t" o:connecttype="rect"/>
        </v:shapetype>
        <v:shape id="_x0000_s2133" type="#_x0000_t202" style="position:absolute;margin-left:69.95pt;margin-top:788.35pt;width:65.85pt;height:12.1pt;z-index:-257460224;mso-position-horizontal-relative:page;mso-position-vertical-relative:page" filled="f" stroked="f">
          <v:textbox inset="0,0,0,0">
            <w:txbxContent>
              <w:p w14:paraId="34961203" w14:textId="77777777" w:rsidR="00BE0C15" w:rsidRDefault="00BE0C15">
                <w:pPr>
                  <w:spacing w:before="14"/>
                  <w:ind w:left="20"/>
                  <w:rPr>
                    <w:sz w:val="18"/>
                  </w:rPr>
                </w:pPr>
                <w:r>
                  <w:rPr>
                    <w:sz w:val="18"/>
                  </w:rPr>
                  <w:t>I:\C_L\3425.doc</w:t>
                </w:r>
              </w:p>
            </w:txbxContent>
          </v:textbox>
          <w10:wrap anchorx="page" anchory="page"/>
        </v:shape>
      </w:pic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93403" w14:textId="77777777" w:rsidR="00BE0C15" w:rsidRDefault="006570BA">
    <w:pPr>
      <w:pStyle w:val="BodyText"/>
      <w:spacing w:line="14" w:lineRule="auto"/>
      <w:rPr>
        <w:sz w:val="20"/>
      </w:rPr>
    </w:pPr>
    <w:r>
      <w:pict w14:anchorId="55FBB197">
        <v:line id="_x0000_s2130" style="position:absolute;z-index:-257457152;mso-position-horizontal-relative:page;mso-position-vertical-relative:page" from="69.5pt,788pt" to="525.95pt,788pt" strokeweight=".48pt">
          <w10:wrap anchorx="page" anchory="page"/>
        </v:line>
      </w:pict>
    </w:r>
    <w:r>
      <w:pict w14:anchorId="33D8C419">
        <v:shapetype id="_x0000_t202" coordsize="21600,21600" o:spt="202" path="m,l,21600r21600,l21600,xe">
          <v:stroke joinstyle="miter"/>
          <v:path gradientshapeok="t" o:connecttype="rect"/>
        </v:shapetype>
        <v:shape id="_x0000_s2129" type="#_x0000_t202" style="position:absolute;margin-left:69.95pt;margin-top:788.35pt;width:65.85pt;height:12.1pt;z-index:-257456128;mso-position-horizontal-relative:page;mso-position-vertical-relative:page" filled="f" stroked="f">
          <v:textbox inset="0,0,0,0">
            <w:txbxContent>
              <w:p w14:paraId="2322C589" w14:textId="77777777" w:rsidR="00BE0C15" w:rsidRDefault="00BE0C15">
                <w:pPr>
                  <w:spacing w:before="14"/>
                  <w:ind w:left="20"/>
                  <w:rPr>
                    <w:sz w:val="18"/>
                  </w:rPr>
                </w:pPr>
                <w:r>
                  <w:rPr>
                    <w:sz w:val="18"/>
                  </w:rPr>
                  <w:t>I:\C_L\3425.doc</w:t>
                </w:r>
              </w:p>
            </w:txbxContent>
          </v:textbox>
          <w10:wrap anchorx="page" anchory="page"/>
        </v:shape>
      </w:pic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2392F" w14:textId="77777777" w:rsidR="00BE0C15" w:rsidRDefault="006570BA">
    <w:pPr>
      <w:pStyle w:val="BodyText"/>
      <w:spacing w:line="14" w:lineRule="auto"/>
      <w:rPr>
        <w:sz w:val="20"/>
      </w:rPr>
    </w:pPr>
    <w:r>
      <w:pict w14:anchorId="06D32859">
        <v:line id="_x0000_s2126" style="position:absolute;z-index:-257453056;mso-position-horizontal-relative:page;mso-position-vertical-relative:page" from="69.5pt,788pt" to="525.95pt,788pt" strokeweight=".48pt">
          <w10:wrap anchorx="page" anchory="page"/>
        </v:line>
      </w:pict>
    </w:r>
    <w:r>
      <w:pict w14:anchorId="6DBF934E">
        <v:shapetype id="_x0000_t202" coordsize="21600,21600" o:spt="202" path="m,l,21600r21600,l21600,xe">
          <v:stroke joinstyle="miter"/>
          <v:path gradientshapeok="t" o:connecttype="rect"/>
        </v:shapetype>
        <v:shape id="_x0000_s2125" type="#_x0000_t202" style="position:absolute;margin-left:69.95pt;margin-top:788.35pt;width:65.85pt;height:12.1pt;z-index:-257452032;mso-position-horizontal-relative:page;mso-position-vertical-relative:page" filled="f" stroked="f">
          <v:textbox inset="0,0,0,0">
            <w:txbxContent>
              <w:p w14:paraId="2EC6CC6D" w14:textId="77777777" w:rsidR="00BE0C15" w:rsidRDefault="00BE0C15">
                <w:pPr>
                  <w:spacing w:before="14"/>
                  <w:ind w:left="20"/>
                  <w:rPr>
                    <w:sz w:val="18"/>
                  </w:rPr>
                </w:pPr>
                <w:r>
                  <w:rPr>
                    <w:sz w:val="18"/>
                  </w:rPr>
                  <w:t>I:\C_L\3425.doc</w:t>
                </w:r>
              </w:p>
            </w:txbxContent>
          </v:textbox>
          <w10:wrap anchorx="page" anchory="page"/>
        </v:shape>
      </w:pic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8193E" w14:textId="77777777" w:rsidR="00BE0C15" w:rsidRDefault="006570BA">
    <w:pPr>
      <w:pStyle w:val="BodyText"/>
      <w:spacing w:line="14" w:lineRule="auto"/>
      <w:rPr>
        <w:sz w:val="20"/>
      </w:rPr>
    </w:pPr>
    <w:r>
      <w:pict w14:anchorId="486DD071">
        <v:line id="_x0000_s2122" style="position:absolute;z-index:-257448960;mso-position-horizontal-relative:page;mso-position-vertical-relative:page" from="69.5pt,788pt" to="525.95pt,788pt" strokeweight=".48pt">
          <w10:wrap anchorx="page" anchory="page"/>
        </v:line>
      </w:pict>
    </w:r>
    <w:r>
      <w:pict w14:anchorId="37E248DB">
        <v:shapetype id="_x0000_t202" coordsize="21600,21600" o:spt="202" path="m,l,21600r21600,l21600,xe">
          <v:stroke joinstyle="miter"/>
          <v:path gradientshapeok="t" o:connecttype="rect"/>
        </v:shapetype>
        <v:shape id="_x0000_s2121" type="#_x0000_t202" style="position:absolute;margin-left:69.95pt;margin-top:788.35pt;width:65.85pt;height:12.1pt;z-index:-257447936;mso-position-horizontal-relative:page;mso-position-vertical-relative:page" filled="f" stroked="f">
          <v:textbox inset="0,0,0,0">
            <w:txbxContent>
              <w:p w14:paraId="427015D2" w14:textId="77777777" w:rsidR="00BE0C15" w:rsidRDefault="00BE0C15">
                <w:pPr>
                  <w:spacing w:before="14"/>
                  <w:ind w:left="20"/>
                  <w:rPr>
                    <w:sz w:val="18"/>
                  </w:rPr>
                </w:pPr>
                <w:r>
                  <w:rPr>
                    <w:sz w:val="18"/>
                  </w:rPr>
                  <w:t>I:\C_L\3425.doc</w:t>
                </w:r>
              </w:p>
            </w:txbxContent>
          </v:textbox>
          <w10:wrap anchorx="page" anchory="page"/>
        </v:shape>
      </w:pic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0BA5D" w14:textId="77777777" w:rsidR="00BE0C15" w:rsidRDefault="006570BA">
    <w:pPr>
      <w:pStyle w:val="BodyText"/>
      <w:spacing w:line="14" w:lineRule="auto"/>
      <w:rPr>
        <w:sz w:val="20"/>
      </w:rPr>
    </w:pPr>
    <w:r>
      <w:pict w14:anchorId="752C0CBC">
        <v:line id="_x0000_s2118" style="position:absolute;z-index:-257444864;mso-position-horizontal-relative:page;mso-position-vertical-relative:page" from="69.5pt,788pt" to="525.95pt,788pt" strokeweight=".48pt">
          <w10:wrap anchorx="page" anchory="page"/>
        </v:line>
      </w:pict>
    </w:r>
    <w:r>
      <w:pict w14:anchorId="35F173BF">
        <v:shapetype id="_x0000_t202" coordsize="21600,21600" o:spt="202" path="m,l,21600r21600,l21600,xe">
          <v:stroke joinstyle="miter"/>
          <v:path gradientshapeok="t" o:connecttype="rect"/>
        </v:shapetype>
        <v:shape id="_x0000_s2117" type="#_x0000_t202" style="position:absolute;margin-left:69.95pt;margin-top:788.35pt;width:65.85pt;height:12.1pt;z-index:-257443840;mso-position-horizontal-relative:page;mso-position-vertical-relative:page" filled="f" stroked="f">
          <v:textbox inset="0,0,0,0">
            <w:txbxContent>
              <w:p w14:paraId="23154B49" w14:textId="77777777" w:rsidR="00BE0C15" w:rsidRDefault="00BE0C15">
                <w:pPr>
                  <w:spacing w:before="14"/>
                  <w:ind w:left="20"/>
                  <w:rPr>
                    <w:sz w:val="18"/>
                  </w:rPr>
                </w:pPr>
                <w:r>
                  <w:rPr>
                    <w:sz w:val="18"/>
                  </w:rPr>
                  <w:t>I:\C_L\3425.doc</w:t>
                </w:r>
              </w:p>
            </w:txbxContent>
          </v:textbox>
          <w10:wrap anchorx="page" anchory="page"/>
        </v:shape>
      </w:pic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DD523" w14:textId="77777777" w:rsidR="00BE0C15" w:rsidRDefault="006570BA">
    <w:pPr>
      <w:pStyle w:val="BodyText"/>
      <w:spacing w:line="14" w:lineRule="auto"/>
      <w:rPr>
        <w:sz w:val="20"/>
      </w:rPr>
    </w:pPr>
    <w:r>
      <w:pict w14:anchorId="6302F1B7">
        <v:line id="_x0000_s2114" style="position:absolute;z-index:-257440768;mso-position-horizontal-relative:page;mso-position-vertical-relative:page" from="69.5pt,788pt" to="525.95pt,788pt" strokeweight=".48pt">
          <w10:wrap anchorx="page" anchory="page"/>
        </v:line>
      </w:pict>
    </w:r>
    <w:r>
      <w:pict w14:anchorId="02FFD665">
        <v:shapetype id="_x0000_t202" coordsize="21600,21600" o:spt="202" path="m,l,21600r21600,l21600,xe">
          <v:stroke joinstyle="miter"/>
          <v:path gradientshapeok="t" o:connecttype="rect"/>
        </v:shapetype>
        <v:shape id="_x0000_s2113" type="#_x0000_t202" style="position:absolute;margin-left:69.95pt;margin-top:788.35pt;width:65.85pt;height:12.1pt;z-index:-257439744;mso-position-horizontal-relative:page;mso-position-vertical-relative:page" filled="f" stroked="f">
          <v:textbox inset="0,0,0,0">
            <w:txbxContent>
              <w:p w14:paraId="5A2C3C46" w14:textId="77777777" w:rsidR="00BE0C15" w:rsidRDefault="00BE0C15">
                <w:pPr>
                  <w:spacing w:before="14"/>
                  <w:ind w:left="20"/>
                  <w:rPr>
                    <w:sz w:val="18"/>
                  </w:rPr>
                </w:pPr>
                <w:r>
                  <w:rPr>
                    <w:sz w:val="18"/>
                  </w:rPr>
                  <w:t>I:\C_L\3425.doc</w:t>
                </w:r>
              </w:p>
            </w:txbxContent>
          </v:textbox>
          <w10:wrap anchorx="page" anchory="page"/>
        </v:shape>
      </w:pic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FE5F1" w14:textId="77777777" w:rsidR="00BE0C15" w:rsidRDefault="006570BA">
    <w:pPr>
      <w:pStyle w:val="BodyText"/>
      <w:spacing w:line="14" w:lineRule="auto"/>
      <w:rPr>
        <w:sz w:val="20"/>
      </w:rPr>
    </w:pPr>
    <w:r>
      <w:pict w14:anchorId="4E135B84">
        <v:line id="_x0000_s2110" style="position:absolute;z-index:-257436672;mso-position-horizontal-relative:page;mso-position-vertical-relative:page" from="69.5pt,788pt" to="525.95pt,788pt" strokeweight=".48pt">
          <w10:wrap anchorx="page" anchory="page"/>
        </v:line>
      </w:pict>
    </w:r>
    <w:r>
      <w:pict w14:anchorId="57AAC911">
        <v:shapetype id="_x0000_t202" coordsize="21600,21600" o:spt="202" path="m,l,21600r21600,l21600,xe">
          <v:stroke joinstyle="miter"/>
          <v:path gradientshapeok="t" o:connecttype="rect"/>
        </v:shapetype>
        <v:shape id="_x0000_s2109" type="#_x0000_t202" style="position:absolute;margin-left:69.95pt;margin-top:788.35pt;width:65.85pt;height:12.1pt;z-index:-257435648;mso-position-horizontal-relative:page;mso-position-vertical-relative:page" filled="f" stroked="f">
          <v:textbox inset="0,0,0,0">
            <w:txbxContent>
              <w:p w14:paraId="5AB08E4E" w14:textId="77777777" w:rsidR="00BE0C15" w:rsidRDefault="00BE0C15">
                <w:pPr>
                  <w:spacing w:before="14"/>
                  <w:ind w:left="20"/>
                  <w:rPr>
                    <w:sz w:val="18"/>
                  </w:rPr>
                </w:pPr>
                <w:r>
                  <w:rPr>
                    <w:sz w:val="18"/>
                  </w:rPr>
                  <w:t>I:\C_L\3425.doc</w:t>
                </w:r>
              </w:p>
            </w:txbxContent>
          </v:textbox>
          <w10:wrap anchorx="page" anchory="page"/>
        </v:shape>
      </w:pic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5B8FC" w14:textId="77777777" w:rsidR="00BE0C15" w:rsidRDefault="006570BA">
    <w:pPr>
      <w:pStyle w:val="BodyText"/>
      <w:spacing w:line="14" w:lineRule="auto"/>
      <w:rPr>
        <w:sz w:val="20"/>
      </w:rPr>
    </w:pPr>
    <w:r>
      <w:pict w14:anchorId="4E87C943">
        <v:line id="_x0000_s2106" style="position:absolute;z-index:-257432576;mso-position-horizontal-relative:page;mso-position-vertical-relative:page" from="69.5pt,788pt" to="525.95pt,788pt" strokeweight=".48pt">
          <w10:wrap anchorx="page" anchory="page"/>
        </v:line>
      </w:pict>
    </w:r>
    <w:r>
      <w:pict w14:anchorId="4A40E4FC">
        <v:shapetype id="_x0000_t202" coordsize="21600,21600" o:spt="202" path="m,l,21600r21600,l21600,xe">
          <v:stroke joinstyle="miter"/>
          <v:path gradientshapeok="t" o:connecttype="rect"/>
        </v:shapetype>
        <v:shape id="_x0000_s2105" type="#_x0000_t202" style="position:absolute;margin-left:69.95pt;margin-top:788.35pt;width:65.85pt;height:12.1pt;z-index:-257431552;mso-position-horizontal-relative:page;mso-position-vertical-relative:page" filled="f" stroked="f">
          <v:textbox inset="0,0,0,0">
            <w:txbxContent>
              <w:p w14:paraId="19BDDC8A" w14:textId="77777777" w:rsidR="00BE0C15" w:rsidRDefault="00BE0C15">
                <w:pPr>
                  <w:spacing w:before="14"/>
                  <w:ind w:left="20"/>
                  <w:rPr>
                    <w:sz w:val="18"/>
                  </w:rPr>
                </w:pPr>
                <w:r>
                  <w:rPr>
                    <w:sz w:val="18"/>
                  </w:rPr>
                  <w:t>I:\C_L\3425.doc</w:t>
                </w:r>
              </w:p>
            </w:txbxContent>
          </v:textbox>
          <w10:wrap anchorx="page" anchory="page"/>
        </v:shape>
      </w:pic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8F61" w14:textId="77777777" w:rsidR="00BE0C15" w:rsidRDefault="006570BA">
    <w:pPr>
      <w:pStyle w:val="BodyText"/>
      <w:spacing w:line="14" w:lineRule="auto"/>
      <w:rPr>
        <w:sz w:val="20"/>
      </w:rPr>
    </w:pPr>
    <w:r>
      <w:pict w14:anchorId="1FD62E25">
        <v:line id="_x0000_s2102" style="position:absolute;z-index:-257428480;mso-position-horizontal-relative:page;mso-position-vertical-relative:page" from="69.5pt,788pt" to="525.95pt,788pt" strokeweight=".48pt">
          <w10:wrap anchorx="page" anchory="page"/>
        </v:line>
      </w:pict>
    </w:r>
    <w:r>
      <w:pict w14:anchorId="76B51296">
        <v:shapetype id="_x0000_t202" coordsize="21600,21600" o:spt="202" path="m,l,21600r21600,l21600,xe">
          <v:stroke joinstyle="miter"/>
          <v:path gradientshapeok="t" o:connecttype="rect"/>
        </v:shapetype>
        <v:shape id="_x0000_s2101" type="#_x0000_t202" style="position:absolute;margin-left:69.95pt;margin-top:788.35pt;width:65.85pt;height:12.1pt;z-index:-257427456;mso-position-horizontal-relative:page;mso-position-vertical-relative:page" filled="f" stroked="f">
          <v:textbox inset="0,0,0,0">
            <w:txbxContent>
              <w:p w14:paraId="756FA49F" w14:textId="77777777" w:rsidR="00BE0C15" w:rsidRDefault="00BE0C15">
                <w:pPr>
                  <w:spacing w:before="14"/>
                  <w:ind w:left="20"/>
                  <w:rPr>
                    <w:sz w:val="18"/>
                  </w:rPr>
                </w:pPr>
                <w:r>
                  <w:rPr>
                    <w:sz w:val="18"/>
                  </w:rPr>
                  <w:t>I:\C_L\3425.doc</w:t>
                </w:r>
              </w:p>
            </w:txbxContent>
          </v:textbox>
          <w10:wrap anchorx="page" anchory="page"/>
        </v:shape>
      </w:pic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3EA6A" w14:textId="77777777" w:rsidR="00BE0C15" w:rsidRDefault="006570BA">
    <w:pPr>
      <w:pStyle w:val="BodyText"/>
      <w:spacing w:line="14" w:lineRule="auto"/>
      <w:rPr>
        <w:sz w:val="20"/>
      </w:rPr>
    </w:pPr>
    <w:r>
      <w:pict w14:anchorId="02D06C3B">
        <v:line id="_x0000_s2098" style="position:absolute;z-index:-257424384;mso-position-horizontal-relative:page;mso-position-vertical-relative:page" from="69.5pt,788pt" to="525.95pt,788pt" strokeweight=".48pt">
          <w10:wrap anchorx="page" anchory="page"/>
        </v:line>
      </w:pict>
    </w:r>
    <w:r>
      <w:pict w14:anchorId="10D4C976">
        <v:shapetype id="_x0000_t202" coordsize="21600,21600" o:spt="202" path="m,l,21600r21600,l21600,xe">
          <v:stroke joinstyle="miter"/>
          <v:path gradientshapeok="t" o:connecttype="rect"/>
        </v:shapetype>
        <v:shape id="_x0000_s2097" type="#_x0000_t202" style="position:absolute;margin-left:69.95pt;margin-top:788.35pt;width:65.85pt;height:12.1pt;z-index:-257423360;mso-position-horizontal-relative:page;mso-position-vertical-relative:page" filled="f" stroked="f">
          <v:textbox inset="0,0,0,0">
            <w:txbxContent>
              <w:p w14:paraId="5D0535CA" w14:textId="77777777" w:rsidR="00BE0C15" w:rsidRDefault="00BE0C15">
                <w:pPr>
                  <w:spacing w:before="14"/>
                  <w:ind w:left="20"/>
                  <w:rPr>
                    <w:sz w:val="18"/>
                  </w:rPr>
                </w:pPr>
                <w:r>
                  <w:rPr>
                    <w:sz w:val="18"/>
                  </w:rPr>
                  <w:t>I:\C_L\3425.doc</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877F2" w14:textId="77777777" w:rsidR="00BE0C15" w:rsidRDefault="006570BA">
    <w:pPr>
      <w:pStyle w:val="BodyText"/>
      <w:spacing w:line="14" w:lineRule="auto"/>
      <w:rPr>
        <w:sz w:val="20"/>
      </w:rPr>
    </w:pPr>
    <w:r>
      <w:pict w14:anchorId="517A9898">
        <v:line id="_x0000_s2270" style="position:absolute;z-index:-257600512;mso-position-horizontal-relative:page;mso-position-vertical-relative:page" from="69.5pt,788pt" to="525.95pt,788pt" strokeweight=".48pt">
          <w10:wrap anchorx="page" anchory="page"/>
        </v:line>
      </w:pict>
    </w:r>
    <w:r>
      <w:pict w14:anchorId="673CEEC9">
        <v:shapetype id="_x0000_t202" coordsize="21600,21600" o:spt="202" path="m,l,21600r21600,l21600,xe">
          <v:stroke joinstyle="miter"/>
          <v:path gradientshapeok="t" o:connecttype="rect"/>
        </v:shapetype>
        <v:shape id="_x0000_s2269" type="#_x0000_t202" style="position:absolute;margin-left:69.95pt;margin-top:788.35pt;width:65.85pt;height:12.1pt;z-index:-257599488;mso-position-horizontal-relative:page;mso-position-vertical-relative:page" filled="f" stroked="f">
          <v:textbox inset="0,0,0,0">
            <w:txbxContent>
              <w:p w14:paraId="63B870B2" w14:textId="77777777" w:rsidR="00BE0C15" w:rsidRDefault="00BE0C15">
                <w:pPr>
                  <w:spacing w:before="14"/>
                  <w:ind w:left="20"/>
                  <w:rPr>
                    <w:sz w:val="18"/>
                  </w:rPr>
                </w:pPr>
                <w:r>
                  <w:rPr>
                    <w:sz w:val="18"/>
                  </w:rPr>
                  <w:t>I:\C_L\3425.doc</w:t>
                </w:r>
              </w:p>
            </w:txbxContent>
          </v:textbox>
          <w10:wrap anchorx="page" anchory="page"/>
        </v:shape>
      </w:pic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11FD2" w14:textId="77777777" w:rsidR="00BE0C15" w:rsidRDefault="006570BA">
    <w:pPr>
      <w:pStyle w:val="BodyText"/>
      <w:spacing w:line="14" w:lineRule="auto"/>
      <w:rPr>
        <w:sz w:val="20"/>
      </w:rPr>
    </w:pPr>
    <w:r>
      <w:pict w14:anchorId="375B4558">
        <v:line id="_x0000_s2094" style="position:absolute;z-index:-257420288;mso-position-horizontal-relative:page;mso-position-vertical-relative:page" from="69.5pt,788pt" to="525.95pt,788pt" strokeweight=".48pt">
          <w10:wrap anchorx="page" anchory="page"/>
        </v:line>
      </w:pict>
    </w:r>
    <w:r>
      <w:pict w14:anchorId="438008E6">
        <v:shapetype id="_x0000_t202" coordsize="21600,21600" o:spt="202" path="m,l,21600r21600,l21600,xe">
          <v:stroke joinstyle="miter"/>
          <v:path gradientshapeok="t" o:connecttype="rect"/>
        </v:shapetype>
        <v:shape id="_x0000_s2093" type="#_x0000_t202" style="position:absolute;margin-left:69.95pt;margin-top:788.35pt;width:65.85pt;height:12.1pt;z-index:-257419264;mso-position-horizontal-relative:page;mso-position-vertical-relative:page" filled="f" stroked="f">
          <v:textbox inset="0,0,0,0">
            <w:txbxContent>
              <w:p w14:paraId="3CAFCD4E" w14:textId="77777777" w:rsidR="00BE0C15" w:rsidRDefault="00BE0C15">
                <w:pPr>
                  <w:spacing w:before="14"/>
                  <w:ind w:left="20"/>
                  <w:rPr>
                    <w:sz w:val="18"/>
                  </w:rPr>
                </w:pPr>
                <w:r>
                  <w:rPr>
                    <w:sz w:val="18"/>
                  </w:rPr>
                  <w:t>I:\C_L\3425.doc</w:t>
                </w:r>
              </w:p>
            </w:txbxContent>
          </v:textbox>
          <w10:wrap anchorx="page" anchory="page"/>
        </v:shape>
      </w:pic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07AF1" w14:textId="77777777" w:rsidR="00BE0C15" w:rsidRDefault="006570BA">
    <w:pPr>
      <w:pStyle w:val="BodyText"/>
      <w:spacing w:line="14" w:lineRule="auto"/>
      <w:rPr>
        <w:sz w:val="20"/>
      </w:rPr>
    </w:pPr>
    <w:r>
      <w:pict w14:anchorId="74FD992E">
        <v:line id="_x0000_s2090" style="position:absolute;z-index:-257416192;mso-position-horizontal-relative:page;mso-position-vertical-relative:page" from="69.5pt,788pt" to="525.95pt,788pt" strokeweight=".48pt">
          <w10:wrap anchorx="page" anchory="page"/>
        </v:line>
      </w:pict>
    </w:r>
    <w:r>
      <w:pict w14:anchorId="3FEA6981">
        <v:shapetype id="_x0000_t202" coordsize="21600,21600" o:spt="202" path="m,l,21600r21600,l21600,xe">
          <v:stroke joinstyle="miter"/>
          <v:path gradientshapeok="t" o:connecttype="rect"/>
        </v:shapetype>
        <v:shape id="_x0000_s2089" type="#_x0000_t202" style="position:absolute;margin-left:69.95pt;margin-top:788.35pt;width:65.85pt;height:12.1pt;z-index:-257415168;mso-position-horizontal-relative:page;mso-position-vertical-relative:page" filled="f" stroked="f">
          <v:textbox inset="0,0,0,0">
            <w:txbxContent>
              <w:p w14:paraId="44419BC4" w14:textId="77777777" w:rsidR="00BE0C15" w:rsidRDefault="00BE0C15">
                <w:pPr>
                  <w:spacing w:before="14"/>
                  <w:ind w:left="20"/>
                  <w:rPr>
                    <w:sz w:val="18"/>
                  </w:rPr>
                </w:pPr>
                <w:r>
                  <w:rPr>
                    <w:sz w:val="18"/>
                  </w:rPr>
                  <w:t>I:\C_L\3425.doc</w:t>
                </w:r>
              </w:p>
            </w:txbxContent>
          </v:textbox>
          <w10:wrap anchorx="page" anchory="page"/>
        </v:shape>
      </w:pic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1B668" w14:textId="77777777" w:rsidR="00BE0C15" w:rsidRDefault="006570BA">
    <w:pPr>
      <w:pStyle w:val="BodyText"/>
      <w:spacing w:line="14" w:lineRule="auto"/>
      <w:rPr>
        <w:sz w:val="20"/>
      </w:rPr>
    </w:pPr>
    <w:r>
      <w:pict w14:anchorId="3CF183ED">
        <v:line id="_x0000_s2086" style="position:absolute;z-index:-257412096;mso-position-horizontal-relative:page;mso-position-vertical-relative:page" from="69.5pt,788pt" to="525.95pt,788pt" strokeweight=".48pt">
          <w10:wrap anchorx="page" anchory="page"/>
        </v:line>
      </w:pict>
    </w:r>
    <w:r>
      <w:pict w14:anchorId="185EFE28">
        <v:shapetype id="_x0000_t202" coordsize="21600,21600" o:spt="202" path="m,l,21600r21600,l21600,xe">
          <v:stroke joinstyle="miter"/>
          <v:path gradientshapeok="t" o:connecttype="rect"/>
        </v:shapetype>
        <v:shape id="_x0000_s2085" type="#_x0000_t202" style="position:absolute;margin-left:69.95pt;margin-top:788.35pt;width:65.85pt;height:12.1pt;z-index:-257411072;mso-position-horizontal-relative:page;mso-position-vertical-relative:page" filled="f" stroked="f">
          <v:textbox inset="0,0,0,0">
            <w:txbxContent>
              <w:p w14:paraId="49D8127D" w14:textId="77777777" w:rsidR="00BE0C15" w:rsidRDefault="00BE0C15">
                <w:pPr>
                  <w:spacing w:before="14"/>
                  <w:ind w:left="20"/>
                  <w:rPr>
                    <w:sz w:val="18"/>
                  </w:rPr>
                </w:pPr>
                <w:r>
                  <w:rPr>
                    <w:sz w:val="18"/>
                  </w:rPr>
                  <w:t>I:\C_L\3425.doc</w:t>
                </w:r>
              </w:p>
            </w:txbxContent>
          </v:textbox>
          <w10:wrap anchorx="page" anchory="page"/>
        </v:shape>
      </w:pic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4D41C" w14:textId="77777777" w:rsidR="00BE0C15" w:rsidRDefault="006570BA">
    <w:pPr>
      <w:pStyle w:val="BodyText"/>
      <w:spacing w:line="14" w:lineRule="auto"/>
      <w:rPr>
        <w:sz w:val="20"/>
      </w:rPr>
    </w:pPr>
    <w:r>
      <w:pict w14:anchorId="36DE0D3B">
        <v:line id="_x0000_s2082" style="position:absolute;z-index:-257408000;mso-position-horizontal-relative:page;mso-position-vertical-relative:page" from="69.5pt,788pt" to="525.95pt,788pt" strokeweight=".48pt">
          <w10:wrap anchorx="page" anchory="page"/>
        </v:line>
      </w:pict>
    </w:r>
    <w:r>
      <w:pict w14:anchorId="7FAE5118">
        <v:shapetype id="_x0000_t202" coordsize="21600,21600" o:spt="202" path="m,l,21600r21600,l21600,xe">
          <v:stroke joinstyle="miter"/>
          <v:path gradientshapeok="t" o:connecttype="rect"/>
        </v:shapetype>
        <v:shape id="_x0000_s2081" type="#_x0000_t202" style="position:absolute;margin-left:69.95pt;margin-top:788.35pt;width:65.85pt;height:12.1pt;z-index:-257406976;mso-position-horizontal-relative:page;mso-position-vertical-relative:page" filled="f" stroked="f">
          <v:textbox inset="0,0,0,0">
            <w:txbxContent>
              <w:p w14:paraId="1FA58CC1" w14:textId="77777777" w:rsidR="00BE0C15" w:rsidRDefault="00BE0C15">
                <w:pPr>
                  <w:spacing w:before="14"/>
                  <w:ind w:left="20"/>
                  <w:rPr>
                    <w:sz w:val="18"/>
                  </w:rPr>
                </w:pPr>
                <w:r>
                  <w:rPr>
                    <w:sz w:val="18"/>
                  </w:rPr>
                  <w:t>I:\C_L\3425.doc</w:t>
                </w:r>
              </w:p>
            </w:txbxContent>
          </v:textbox>
          <w10:wrap anchorx="page" anchory="page"/>
        </v:shape>
      </w:pic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4C70A" w14:textId="77777777" w:rsidR="00BE0C15" w:rsidRDefault="006570BA">
    <w:pPr>
      <w:pStyle w:val="BodyText"/>
      <w:spacing w:line="14" w:lineRule="auto"/>
      <w:rPr>
        <w:sz w:val="20"/>
      </w:rPr>
    </w:pPr>
    <w:r>
      <w:pict w14:anchorId="460AB0B9">
        <v:line id="_x0000_s2079" style="position:absolute;z-index:-257404928;mso-position-horizontal-relative:page;mso-position-vertical-relative:page" from="69.5pt,788pt" to="525.95pt,788pt" strokeweight=".48pt">
          <w10:wrap anchorx="page" anchory="page"/>
        </v:line>
      </w:pict>
    </w:r>
    <w:r>
      <w:pict w14:anchorId="232A7A95">
        <v:shapetype id="_x0000_t202" coordsize="21600,21600" o:spt="202" path="m,l,21600r21600,l21600,xe">
          <v:stroke joinstyle="miter"/>
          <v:path gradientshapeok="t" o:connecttype="rect"/>
        </v:shapetype>
        <v:shape id="_x0000_s2078" type="#_x0000_t202" style="position:absolute;margin-left:69.95pt;margin-top:788.35pt;width:65.85pt;height:12.1pt;z-index:-257403904;mso-position-horizontal-relative:page;mso-position-vertical-relative:page" filled="f" stroked="f">
          <v:textbox inset="0,0,0,0">
            <w:txbxContent>
              <w:p w14:paraId="406CB117" w14:textId="77777777" w:rsidR="00BE0C15" w:rsidRDefault="00BE0C15">
                <w:pPr>
                  <w:spacing w:before="14"/>
                  <w:ind w:left="20"/>
                  <w:rPr>
                    <w:sz w:val="18"/>
                  </w:rPr>
                </w:pPr>
                <w:r>
                  <w:rPr>
                    <w:sz w:val="18"/>
                  </w:rPr>
                  <w:t>I:\C_L\3425.doc</w:t>
                </w:r>
              </w:p>
            </w:txbxContent>
          </v:textbox>
          <w10:wrap anchorx="page" anchory="page"/>
        </v:shape>
      </w:pic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55220" w14:textId="77777777" w:rsidR="00BE0C15" w:rsidRDefault="00BE0C15">
    <w:pPr>
      <w:pStyle w:val="BodyText"/>
      <w:spacing w:line="14" w:lineRule="auto"/>
      <w:rPr>
        <w:sz w:val="2"/>
      </w:rP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ECD" w14:textId="77777777" w:rsidR="00BE0C15" w:rsidRDefault="006570BA">
    <w:pPr>
      <w:pStyle w:val="BodyText"/>
      <w:spacing w:line="14" w:lineRule="auto"/>
      <w:rPr>
        <w:sz w:val="20"/>
      </w:rPr>
    </w:pPr>
    <w:r>
      <w:pict w14:anchorId="0B440ECD">
        <v:line id="_x0000_s2074" style="position:absolute;z-index:-257399808;mso-position-horizontal-relative:page;mso-position-vertical-relative:page" from="63.75pt,788.05pt" to="540.1pt,788.05pt" strokeweight=".48pt">
          <w10:wrap anchorx="page" anchory="page"/>
        </v:line>
      </w:pict>
    </w:r>
    <w:r>
      <w:pict w14:anchorId="4CF88EB0">
        <v:shapetype id="_x0000_t202" coordsize="21600,21600" o:spt="202" path="m,l,21600r21600,l21600,xe">
          <v:stroke joinstyle="miter"/>
          <v:path gradientshapeok="t" o:connecttype="rect"/>
        </v:shapetype>
        <v:shape id="_x0000_s2073" type="#_x0000_t202" style="position:absolute;margin-left:64.2pt;margin-top:788.35pt;width:65.85pt;height:12.1pt;z-index:-257398784;mso-position-horizontal-relative:page;mso-position-vertical-relative:page" filled="f" stroked="f">
          <v:textbox style="mso-next-textbox:#_x0000_s2073" inset="0,0,0,0">
            <w:txbxContent>
              <w:p w14:paraId="28116F2C" w14:textId="77777777" w:rsidR="00BE0C15" w:rsidRDefault="00BE0C15">
                <w:pPr>
                  <w:spacing w:before="14"/>
                  <w:ind w:left="20"/>
                  <w:rPr>
                    <w:sz w:val="18"/>
                  </w:rPr>
                </w:pPr>
                <w:r>
                  <w:rPr>
                    <w:sz w:val="18"/>
                  </w:rPr>
                  <w:t>I:\C_L\3425.doc</w:t>
                </w:r>
              </w:p>
            </w:txbxContent>
          </v:textbox>
          <w10:wrap anchorx="page" anchory="page"/>
        </v:shape>
      </w:pic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13368" w14:textId="77777777" w:rsidR="00BE0C15" w:rsidRDefault="006570BA">
    <w:pPr>
      <w:pStyle w:val="BodyText"/>
      <w:spacing w:line="14" w:lineRule="auto"/>
      <w:rPr>
        <w:sz w:val="20"/>
      </w:rPr>
    </w:pPr>
    <w:r>
      <w:pict w14:anchorId="2C83DFE5">
        <v:line id="_x0000_s2070" style="position:absolute;z-index:-257395712;mso-position-horizontal-relative:page;mso-position-vertical-relative:page" from="63.75pt,788.05pt" to="540.1pt,788.05pt" strokeweight=".16936mm">
          <w10:wrap anchorx="page" anchory="page"/>
        </v:line>
      </w:pict>
    </w:r>
    <w:r>
      <w:pict w14:anchorId="5A310FAF">
        <v:shapetype id="_x0000_t202" coordsize="21600,21600" o:spt="202" path="m,l,21600r21600,l21600,xe">
          <v:stroke joinstyle="miter"/>
          <v:path gradientshapeok="t" o:connecttype="rect"/>
        </v:shapetype>
        <v:shape id="_x0000_s2069" type="#_x0000_t202" style="position:absolute;margin-left:64.2pt;margin-top:788.35pt;width:65.85pt;height:12.1pt;z-index:-257394688;mso-position-horizontal-relative:page;mso-position-vertical-relative:page" filled="f" stroked="f">
          <v:textbox inset="0,0,0,0">
            <w:txbxContent>
              <w:p w14:paraId="274378BD" w14:textId="77777777" w:rsidR="00BE0C15" w:rsidRDefault="00BE0C15">
                <w:pPr>
                  <w:spacing w:before="14"/>
                  <w:ind w:left="20"/>
                  <w:rPr>
                    <w:sz w:val="18"/>
                  </w:rPr>
                </w:pPr>
                <w:r>
                  <w:rPr>
                    <w:sz w:val="18"/>
                  </w:rPr>
                  <w:t>I:\C_L\3425.doc</w:t>
                </w:r>
              </w:p>
            </w:txbxContent>
          </v:textbox>
          <w10:wrap anchorx="page" anchory="page"/>
        </v:shape>
      </w:pic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BC01" w14:textId="77777777" w:rsidR="00BE0C15" w:rsidRDefault="006570BA">
    <w:pPr>
      <w:pStyle w:val="BodyText"/>
      <w:spacing w:line="14" w:lineRule="auto"/>
      <w:rPr>
        <w:sz w:val="20"/>
      </w:rPr>
    </w:pPr>
    <w:r>
      <w:pict w14:anchorId="1DF67FA3">
        <v:line id="_x0000_s2066" style="position:absolute;z-index:-257391616;mso-position-horizontal-relative:page;mso-position-vertical-relative:page" from="63.75pt,788.05pt" to="540.1pt,788.05pt" strokeweight=".16936mm">
          <w10:wrap anchorx="page" anchory="page"/>
        </v:line>
      </w:pict>
    </w:r>
    <w:r>
      <w:pict w14:anchorId="148B62CA">
        <v:shapetype id="_x0000_t202" coordsize="21600,21600" o:spt="202" path="m,l,21600r21600,l21600,xe">
          <v:stroke joinstyle="miter"/>
          <v:path gradientshapeok="t" o:connecttype="rect"/>
        </v:shapetype>
        <v:shape id="_x0000_s2065" type="#_x0000_t202" style="position:absolute;margin-left:64.2pt;margin-top:788.35pt;width:65.85pt;height:12.1pt;z-index:-257390592;mso-position-horizontal-relative:page;mso-position-vertical-relative:page" filled="f" stroked="f">
          <v:textbox inset="0,0,0,0">
            <w:txbxContent>
              <w:p w14:paraId="425F7709" w14:textId="77777777" w:rsidR="00BE0C15" w:rsidRDefault="00BE0C15">
                <w:pPr>
                  <w:spacing w:before="14"/>
                  <w:ind w:left="20"/>
                  <w:rPr>
                    <w:sz w:val="18"/>
                  </w:rPr>
                </w:pPr>
                <w:r>
                  <w:rPr>
                    <w:sz w:val="18"/>
                  </w:rPr>
                  <w:t>I:\C_L\3425.doc</w:t>
                </w:r>
              </w:p>
            </w:txbxContent>
          </v:textbox>
          <w10:wrap anchorx="page" anchory="page"/>
        </v:shape>
      </w:pic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9E737" w14:textId="77777777" w:rsidR="00BE0C15" w:rsidRDefault="006570BA">
    <w:pPr>
      <w:pStyle w:val="BodyText"/>
      <w:spacing w:line="14" w:lineRule="auto"/>
      <w:rPr>
        <w:sz w:val="20"/>
      </w:rPr>
    </w:pPr>
    <w:r>
      <w:pict w14:anchorId="3BFCF616">
        <v:line id="_x0000_s2062" style="position:absolute;z-index:-257387520;mso-position-horizontal-relative:page;mso-position-vertical-relative:page" from="63.75pt,788.05pt" to="540.1pt,788.05pt" strokeweight=".16936mm">
          <w10:wrap anchorx="page" anchory="page"/>
        </v:line>
      </w:pict>
    </w:r>
    <w:r>
      <w:pict w14:anchorId="727990A4">
        <v:shapetype id="_x0000_t202" coordsize="21600,21600" o:spt="202" path="m,l,21600r21600,l21600,xe">
          <v:stroke joinstyle="miter"/>
          <v:path gradientshapeok="t" o:connecttype="rect"/>
        </v:shapetype>
        <v:shape id="_x0000_s2061" type="#_x0000_t202" style="position:absolute;margin-left:64.2pt;margin-top:788.35pt;width:65.85pt;height:12.1pt;z-index:-257386496;mso-position-horizontal-relative:page;mso-position-vertical-relative:page" filled="f" stroked="f">
          <v:textbox inset="0,0,0,0">
            <w:txbxContent>
              <w:p w14:paraId="7CC1848A" w14:textId="77777777" w:rsidR="00BE0C15" w:rsidRDefault="00BE0C15">
                <w:pPr>
                  <w:spacing w:before="14"/>
                  <w:ind w:left="20"/>
                  <w:rPr>
                    <w:sz w:val="18"/>
                  </w:rPr>
                </w:pPr>
                <w:r>
                  <w:rPr>
                    <w:sz w:val="18"/>
                  </w:rPr>
                  <w:t>I:\C_L\3425.doc</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61054" w14:textId="77777777" w:rsidR="00BE0C15" w:rsidRDefault="006570BA">
    <w:pPr>
      <w:pStyle w:val="BodyText"/>
      <w:spacing w:line="14" w:lineRule="auto"/>
      <w:rPr>
        <w:sz w:val="20"/>
      </w:rPr>
    </w:pPr>
    <w:r>
      <w:pict w14:anchorId="3BC10BB2">
        <v:line id="_x0000_s2266" style="position:absolute;z-index:-257596416;mso-position-horizontal-relative:page;mso-position-vertical-relative:page" from="69.5pt,788pt" to="525.95pt,788pt" strokeweight=".48pt">
          <w10:wrap anchorx="page" anchory="page"/>
        </v:line>
      </w:pict>
    </w:r>
    <w:r>
      <w:pict w14:anchorId="77EA8619">
        <v:shapetype id="_x0000_t202" coordsize="21600,21600" o:spt="202" path="m,l,21600r21600,l21600,xe">
          <v:stroke joinstyle="miter"/>
          <v:path gradientshapeok="t" o:connecttype="rect"/>
        </v:shapetype>
        <v:shape id="_x0000_s2265" type="#_x0000_t202" style="position:absolute;margin-left:69.95pt;margin-top:788.35pt;width:65.85pt;height:12.1pt;z-index:-257595392;mso-position-horizontal-relative:page;mso-position-vertical-relative:page" filled="f" stroked="f">
          <v:textbox inset="0,0,0,0">
            <w:txbxContent>
              <w:p w14:paraId="1846B087" w14:textId="77777777" w:rsidR="00BE0C15" w:rsidRDefault="00BE0C15">
                <w:pPr>
                  <w:spacing w:before="14"/>
                  <w:ind w:left="20"/>
                  <w:rPr>
                    <w:sz w:val="18"/>
                  </w:rPr>
                </w:pPr>
                <w:r>
                  <w:rPr>
                    <w:sz w:val="18"/>
                  </w:rPr>
                  <w:t>I:\C_L\3425.doc</w:t>
                </w:r>
              </w:p>
            </w:txbxContent>
          </v:textbox>
          <w10:wrap anchorx="page" anchory="page"/>
        </v:shape>
      </w:pic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31C22" w14:textId="77777777" w:rsidR="00BE0C15" w:rsidRDefault="006570BA">
    <w:pPr>
      <w:pStyle w:val="BodyText"/>
      <w:spacing w:line="14" w:lineRule="auto"/>
      <w:rPr>
        <w:sz w:val="20"/>
      </w:rPr>
    </w:pPr>
    <w:r>
      <w:pict w14:anchorId="5A16A94E">
        <v:line id="_x0000_s2058" style="position:absolute;z-index:-257383424;mso-position-horizontal-relative:page;mso-position-vertical-relative:page" from="63.75pt,788.05pt" to="540.1pt,788.05pt" strokeweight=".16936mm">
          <w10:wrap anchorx="page" anchory="page"/>
        </v:line>
      </w:pict>
    </w:r>
    <w:r>
      <w:pict w14:anchorId="3269E895">
        <v:shapetype id="_x0000_t202" coordsize="21600,21600" o:spt="202" path="m,l,21600r21600,l21600,xe">
          <v:stroke joinstyle="miter"/>
          <v:path gradientshapeok="t" o:connecttype="rect"/>
        </v:shapetype>
        <v:shape id="_x0000_s2057" type="#_x0000_t202" style="position:absolute;margin-left:64.2pt;margin-top:788.35pt;width:65.85pt;height:12.1pt;z-index:-257382400;mso-position-horizontal-relative:page;mso-position-vertical-relative:page" filled="f" stroked="f">
          <v:textbox inset="0,0,0,0">
            <w:txbxContent>
              <w:p w14:paraId="286AE5D5" w14:textId="77777777" w:rsidR="00BE0C15" w:rsidRDefault="00BE0C15">
                <w:pPr>
                  <w:spacing w:before="14"/>
                  <w:ind w:left="20"/>
                  <w:rPr>
                    <w:sz w:val="18"/>
                  </w:rPr>
                </w:pPr>
                <w:r>
                  <w:rPr>
                    <w:sz w:val="18"/>
                  </w:rPr>
                  <w:t>I:\C_L\3425.doc</w:t>
                </w:r>
              </w:p>
            </w:txbxContent>
          </v:textbox>
          <w10:wrap anchorx="page" anchory="page"/>
        </v:shape>
      </w:pic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351B5" w14:textId="77777777" w:rsidR="00BE0C15" w:rsidRDefault="006570BA">
    <w:pPr>
      <w:pStyle w:val="BodyText"/>
      <w:spacing w:line="14" w:lineRule="auto"/>
      <w:rPr>
        <w:sz w:val="20"/>
      </w:rPr>
    </w:pPr>
    <w:r>
      <w:pict w14:anchorId="30F57DA3">
        <v:line id="_x0000_s2054" style="position:absolute;z-index:-257379328;mso-position-horizontal-relative:page;mso-position-vertical-relative:page" from="63.75pt,788.05pt" to="540.1pt,788.05pt" strokeweight=".16936mm">
          <w10:wrap anchorx="page" anchory="page"/>
        </v:line>
      </w:pict>
    </w:r>
    <w:r>
      <w:pict w14:anchorId="54E1A4F7">
        <v:shapetype id="_x0000_t202" coordsize="21600,21600" o:spt="202" path="m,l,21600r21600,l21600,xe">
          <v:stroke joinstyle="miter"/>
          <v:path gradientshapeok="t" o:connecttype="rect"/>
        </v:shapetype>
        <v:shape id="_x0000_s2053" type="#_x0000_t202" style="position:absolute;margin-left:64.2pt;margin-top:788.35pt;width:65.85pt;height:12.1pt;z-index:-257378304;mso-position-horizontal-relative:page;mso-position-vertical-relative:page" filled="f" stroked="f">
          <v:textbox inset="0,0,0,0">
            <w:txbxContent>
              <w:p w14:paraId="744E1929" w14:textId="77777777" w:rsidR="00BE0C15" w:rsidRDefault="00BE0C15">
                <w:pPr>
                  <w:spacing w:before="14"/>
                  <w:ind w:left="20"/>
                  <w:rPr>
                    <w:sz w:val="18"/>
                  </w:rPr>
                </w:pPr>
                <w:r>
                  <w:rPr>
                    <w:sz w:val="18"/>
                  </w:rPr>
                  <w:t>I:\C_L\3425.doc</w:t>
                </w:r>
              </w:p>
            </w:txbxContent>
          </v:textbox>
          <w10:wrap anchorx="page" anchory="page"/>
        </v:shape>
      </w:pic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BCB46" w14:textId="77777777" w:rsidR="00BE0C15" w:rsidRDefault="006570BA">
    <w:pPr>
      <w:pStyle w:val="BodyText"/>
      <w:spacing w:line="14" w:lineRule="auto"/>
      <w:rPr>
        <w:sz w:val="20"/>
      </w:rPr>
    </w:pPr>
    <w:r>
      <w:pict w14:anchorId="2B8C3DF1">
        <v:line id="_x0000_s2050" style="position:absolute;z-index:-257375232;mso-position-horizontal-relative:page;mso-position-vertical-relative:page" from="63.75pt,788.05pt" to="540.1pt,788.05pt" strokeweight=".16936mm">
          <w10:wrap anchorx="page" anchory="page"/>
        </v:line>
      </w:pict>
    </w:r>
    <w:r>
      <w:pict w14:anchorId="3E310976">
        <v:shapetype id="_x0000_t202" coordsize="21600,21600" o:spt="202" path="m,l,21600r21600,l21600,xe">
          <v:stroke joinstyle="miter"/>
          <v:path gradientshapeok="t" o:connecttype="rect"/>
        </v:shapetype>
        <v:shape id="_x0000_s2049" type="#_x0000_t202" style="position:absolute;margin-left:64.2pt;margin-top:788.35pt;width:65.85pt;height:12.1pt;z-index:-257374208;mso-position-horizontal-relative:page;mso-position-vertical-relative:page" filled="f" stroked="f">
          <v:textbox inset="0,0,0,0">
            <w:txbxContent>
              <w:p w14:paraId="1D8F2330" w14:textId="77777777" w:rsidR="00BE0C15" w:rsidRDefault="00BE0C15">
                <w:pPr>
                  <w:spacing w:before="14"/>
                  <w:ind w:left="20"/>
                  <w:rPr>
                    <w:sz w:val="18"/>
                  </w:rPr>
                </w:pPr>
                <w:r>
                  <w:rPr>
                    <w:sz w:val="18"/>
                  </w:rPr>
                  <w:t>I:\C_L\3425.doc</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C4E27" w14:textId="77777777" w:rsidR="00BE0C15" w:rsidRDefault="006570BA">
    <w:pPr>
      <w:pStyle w:val="BodyText"/>
      <w:spacing w:line="14" w:lineRule="auto"/>
      <w:rPr>
        <w:sz w:val="20"/>
      </w:rPr>
    </w:pPr>
    <w:r>
      <w:pict w14:anchorId="15C9E090">
        <v:line id="_x0000_s2262" style="position:absolute;z-index:-257592320;mso-position-horizontal-relative:page;mso-position-vertical-relative:page" from="69.5pt,788pt" to="525.95pt,788pt" strokeweight=".48pt">
          <w10:wrap anchorx="page" anchory="page"/>
        </v:line>
      </w:pict>
    </w:r>
    <w:r>
      <w:pict w14:anchorId="7CB8A29D">
        <v:shapetype id="_x0000_t202" coordsize="21600,21600" o:spt="202" path="m,l,21600r21600,l21600,xe">
          <v:stroke joinstyle="miter"/>
          <v:path gradientshapeok="t" o:connecttype="rect"/>
        </v:shapetype>
        <v:shape id="_x0000_s2261" type="#_x0000_t202" style="position:absolute;margin-left:69.95pt;margin-top:788.35pt;width:65.85pt;height:12.1pt;z-index:-257591296;mso-position-horizontal-relative:page;mso-position-vertical-relative:page" filled="f" stroked="f">
          <v:textbox inset="0,0,0,0">
            <w:txbxContent>
              <w:p w14:paraId="068CC30B" w14:textId="77777777" w:rsidR="00BE0C15" w:rsidRDefault="00BE0C15">
                <w:pPr>
                  <w:spacing w:before="14"/>
                  <w:ind w:left="20"/>
                  <w:rPr>
                    <w:sz w:val="18"/>
                  </w:rPr>
                </w:pPr>
                <w:r>
                  <w:rPr>
                    <w:sz w:val="18"/>
                  </w:rPr>
                  <w:t>I:\C_L\3425.doc</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F1003" w14:textId="77777777" w:rsidR="00BE0C15" w:rsidRDefault="006570BA">
    <w:pPr>
      <w:pStyle w:val="BodyText"/>
      <w:spacing w:line="14" w:lineRule="auto"/>
      <w:rPr>
        <w:sz w:val="20"/>
      </w:rPr>
    </w:pPr>
    <w:r>
      <w:pict w14:anchorId="68CD946C">
        <v:line id="_x0000_s2258" style="position:absolute;z-index:-257588224;mso-position-horizontal-relative:page;mso-position-vertical-relative:page" from="69.5pt,788pt" to="525.95pt,788pt" strokeweight=".48pt">
          <w10:wrap anchorx="page" anchory="page"/>
        </v:line>
      </w:pict>
    </w:r>
    <w:r>
      <w:pict w14:anchorId="31C3EE0B">
        <v:shapetype id="_x0000_t202" coordsize="21600,21600" o:spt="202" path="m,l,21600r21600,l21600,xe">
          <v:stroke joinstyle="miter"/>
          <v:path gradientshapeok="t" o:connecttype="rect"/>
        </v:shapetype>
        <v:shape id="_x0000_s2257" type="#_x0000_t202" style="position:absolute;margin-left:69.95pt;margin-top:788.35pt;width:65.85pt;height:12.1pt;z-index:-257587200;mso-position-horizontal-relative:page;mso-position-vertical-relative:page" filled="f" stroked="f">
          <v:textbox inset="0,0,0,0">
            <w:txbxContent>
              <w:p w14:paraId="7954DB87" w14:textId="77777777" w:rsidR="00BE0C15" w:rsidRDefault="00BE0C15">
                <w:pPr>
                  <w:spacing w:before="14"/>
                  <w:ind w:left="20"/>
                  <w:rPr>
                    <w:sz w:val="18"/>
                  </w:rPr>
                </w:pPr>
                <w:r>
                  <w:rPr>
                    <w:sz w:val="18"/>
                  </w:rPr>
                  <w:t>I:\C_L\3425.doc</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0A7E2" w14:textId="77777777" w:rsidR="00BE0C15" w:rsidRDefault="006570BA">
    <w:pPr>
      <w:pStyle w:val="BodyText"/>
      <w:spacing w:line="14" w:lineRule="auto"/>
      <w:rPr>
        <w:sz w:val="20"/>
      </w:rPr>
    </w:pPr>
    <w:r>
      <w:pict w14:anchorId="5D09EE30">
        <v:line id="_x0000_s2254" style="position:absolute;z-index:-257584128;mso-position-horizontal-relative:page;mso-position-vertical-relative:page" from="69.5pt,788pt" to="525.95pt,788pt" strokeweight=".48pt">
          <w10:wrap anchorx="page" anchory="page"/>
        </v:line>
      </w:pict>
    </w:r>
    <w:r>
      <w:pict w14:anchorId="61038A91">
        <v:shapetype id="_x0000_t202" coordsize="21600,21600" o:spt="202" path="m,l,21600r21600,l21600,xe">
          <v:stroke joinstyle="miter"/>
          <v:path gradientshapeok="t" o:connecttype="rect"/>
        </v:shapetype>
        <v:shape id="_x0000_s2253" type="#_x0000_t202" style="position:absolute;margin-left:69.95pt;margin-top:788.35pt;width:65.85pt;height:12.1pt;z-index:-257583104;mso-position-horizontal-relative:page;mso-position-vertical-relative:page" filled="f" stroked="f">
          <v:textbox inset="0,0,0,0">
            <w:txbxContent>
              <w:p w14:paraId="52659407" w14:textId="77777777" w:rsidR="00BE0C15" w:rsidRDefault="00BE0C15">
                <w:pPr>
                  <w:spacing w:before="14"/>
                  <w:ind w:left="20"/>
                  <w:rPr>
                    <w:sz w:val="18"/>
                  </w:rPr>
                </w:pPr>
                <w:r>
                  <w:rPr>
                    <w:sz w:val="18"/>
                  </w:rPr>
                  <w:t>I:\C_L\3425.doc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2F9F36" w14:textId="77777777" w:rsidR="006570BA" w:rsidRDefault="006570BA">
      <w:r>
        <w:separator/>
      </w:r>
    </w:p>
  </w:footnote>
  <w:footnote w:type="continuationSeparator" w:id="0">
    <w:p w14:paraId="2AB90AF7" w14:textId="77777777" w:rsidR="006570BA" w:rsidRDefault="00657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5F96B" w14:textId="77777777" w:rsidR="00BE0C15" w:rsidRDefault="006570BA">
    <w:pPr>
      <w:pStyle w:val="BodyText"/>
      <w:spacing w:line="14" w:lineRule="auto"/>
      <w:rPr>
        <w:sz w:val="20"/>
      </w:rPr>
    </w:pPr>
    <w:r>
      <w:pict w14:anchorId="4B08DBE1">
        <v:line id="_x0000_s2288" style="position:absolute;z-index:-257618944;mso-position-horizontal-relative:page;mso-position-vertical-relative:page" from="69.5pt,68.75pt" to="525.95pt,68.75pt" strokeweight=".48pt">
          <w10:wrap anchorx="page" anchory="page"/>
        </v:line>
      </w:pict>
    </w:r>
    <w:r>
      <w:pict w14:anchorId="2DE82CCB">
        <v:shapetype id="_x0000_t202" coordsize="21600,21600" o:spt="202" path="m,l,21600r21600,l21600,xe">
          <v:stroke joinstyle="miter"/>
          <v:path gradientshapeok="t" o:connecttype="rect"/>
        </v:shapetype>
        <v:shape id="_x0000_s2287" type="#_x0000_t202" style="position:absolute;margin-left:407.3pt;margin-top:41.8pt;width:118.15pt;height:26.7pt;z-index:-257617920;mso-position-horizontal-relative:page;mso-position-vertical-relative:page" filled="f" stroked="f">
          <v:textbox inset="0,0,0,0">
            <w:txbxContent>
              <w:p w14:paraId="5CB96D4C" w14:textId="77777777" w:rsidR="00BE0C15" w:rsidRDefault="00BE0C15">
                <w:pPr>
                  <w:pStyle w:val="BodyText"/>
                  <w:spacing w:before="11" w:line="251" w:lineRule="exact"/>
                  <w:ind w:right="21"/>
                  <w:jc w:val="right"/>
                </w:pPr>
                <w:r>
                  <w:t>Circular Letter No.</w:t>
                </w:r>
                <w:r>
                  <w:rPr>
                    <w:spacing w:val="-26"/>
                  </w:rPr>
                  <w:t xml:space="preserve"> </w:t>
                </w:r>
                <w:r>
                  <w:t>3425</w:t>
                </w:r>
              </w:p>
              <w:p w14:paraId="50A2D21A" w14:textId="77777777" w:rsidR="00BE0C15" w:rsidRDefault="00BE0C15">
                <w:pPr>
                  <w:pStyle w:val="BodyText"/>
                  <w:spacing w:line="251" w:lineRule="exact"/>
                  <w:ind w:right="18"/>
                  <w:jc w:val="right"/>
                </w:pPr>
                <w:r>
                  <w:t>Annex, page</w:t>
                </w:r>
                <w:r>
                  <w:rPr>
                    <w:spacing w:val="-12"/>
                  </w:rPr>
                  <w:t xml:space="preserve"> </w:t>
                </w:r>
                <w:r>
                  <w:t>1</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C26A7" w14:textId="77777777" w:rsidR="00BE0C15" w:rsidRDefault="006570BA">
    <w:pPr>
      <w:pStyle w:val="BodyText"/>
      <w:spacing w:line="14" w:lineRule="auto"/>
      <w:rPr>
        <w:sz w:val="20"/>
      </w:rPr>
    </w:pPr>
    <w:r>
      <w:pict w14:anchorId="5FE7C26D">
        <v:line id="_x0000_s2252" style="position:absolute;z-index:-257582080;mso-position-horizontal-relative:page;mso-position-vertical-relative:page" from="69.5pt,68.75pt" to="525.95pt,68.75pt" strokeweight=".48pt">
          <w10:wrap anchorx="page" anchory="page"/>
        </v:line>
      </w:pict>
    </w:r>
    <w:r>
      <w:pict w14:anchorId="591AC310">
        <v:shapetype id="_x0000_t202" coordsize="21600,21600" o:spt="202" path="m,l,21600r21600,l21600,xe">
          <v:stroke joinstyle="miter"/>
          <v:path gradientshapeok="t" o:connecttype="rect"/>
        </v:shapetype>
        <v:shape id="_x0000_s2251" type="#_x0000_t202" style="position:absolute;margin-left:69.95pt;margin-top:41.8pt;width:118pt;height:26.7pt;z-index:-257581056;mso-position-horizontal-relative:page;mso-position-vertical-relative:page" filled="f" stroked="f">
          <v:textbox inset="0,0,0,0">
            <w:txbxContent>
              <w:p w14:paraId="1D6DAAF6" w14:textId="77777777" w:rsidR="00BE0C15" w:rsidRDefault="00BE0C15">
                <w:pPr>
                  <w:pStyle w:val="BodyText"/>
                  <w:spacing w:before="13" w:line="237" w:lineRule="auto"/>
                  <w:ind w:left="20" w:right="-16"/>
                </w:pPr>
                <w:r>
                  <w:t>Circular Letter No. 3425 Annex, page 10</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1658F" w14:textId="77777777" w:rsidR="00BE0C15" w:rsidRDefault="006570BA">
    <w:pPr>
      <w:pStyle w:val="BodyText"/>
      <w:spacing w:line="14" w:lineRule="auto"/>
      <w:rPr>
        <w:sz w:val="20"/>
      </w:rPr>
    </w:pPr>
    <w:r>
      <w:pict w14:anchorId="37553036">
        <v:line id="_x0000_s2248" style="position:absolute;z-index:-257577984;mso-position-horizontal-relative:page;mso-position-vertical-relative:page" from="69.5pt,68.75pt" to="525.95pt,68.75pt" strokeweight=".48pt">
          <w10:wrap anchorx="page" anchory="page"/>
        </v:line>
      </w:pict>
    </w:r>
    <w:r>
      <w:pict w14:anchorId="5A274B34">
        <v:shapetype id="_x0000_t202" coordsize="21600,21600" o:spt="202" path="m,l,21600r21600,l21600,xe">
          <v:stroke joinstyle="miter"/>
          <v:path gradientshapeok="t" o:connecttype="rect"/>
        </v:shapetype>
        <v:shape id="_x0000_s2247" type="#_x0000_t202" style="position:absolute;margin-left:410.3pt;margin-top:41.8pt;width:115.2pt;height:26.7pt;z-index:-257576960;mso-position-horizontal-relative:page;mso-position-vertical-relative:page" filled="f" stroked="f">
          <v:textbox inset="0,0,0,0">
            <w:txbxContent>
              <w:p w14:paraId="3A4ACC25" w14:textId="77777777" w:rsidR="00BE0C15" w:rsidRDefault="00BE0C15">
                <w:pPr>
                  <w:pStyle w:val="BodyText"/>
                  <w:spacing w:before="11" w:line="251" w:lineRule="exact"/>
                  <w:ind w:right="22"/>
                  <w:jc w:val="right"/>
                </w:pPr>
                <w:r>
                  <w:t>Circular Letter</w:t>
                </w:r>
                <w:r>
                  <w:rPr>
                    <w:spacing w:val="-25"/>
                  </w:rPr>
                  <w:t xml:space="preserve"> </w:t>
                </w:r>
                <w:r>
                  <w:t>No.3425</w:t>
                </w:r>
              </w:p>
              <w:p w14:paraId="628668DA" w14:textId="77777777" w:rsidR="00BE0C15" w:rsidRDefault="00BE0C15">
                <w:pPr>
                  <w:pStyle w:val="BodyText"/>
                  <w:spacing w:line="251" w:lineRule="exact"/>
                  <w:ind w:right="18"/>
                  <w:jc w:val="right"/>
                </w:pPr>
                <w:r>
                  <w:t>Annex, page</w:t>
                </w:r>
                <w:r>
                  <w:rPr>
                    <w:spacing w:val="-13"/>
                  </w:rPr>
                  <w:t xml:space="preserve"> </w:t>
                </w:r>
                <w:r>
                  <w:t>11</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55688" w14:textId="77777777" w:rsidR="00BE0C15" w:rsidRDefault="006570BA">
    <w:pPr>
      <w:pStyle w:val="BodyText"/>
      <w:spacing w:line="14" w:lineRule="auto"/>
      <w:rPr>
        <w:sz w:val="20"/>
      </w:rPr>
    </w:pPr>
    <w:r>
      <w:pict w14:anchorId="58FB7EAA">
        <v:line id="_x0000_s2244" style="position:absolute;z-index:-257573888;mso-position-horizontal-relative:page;mso-position-vertical-relative:page" from="69.5pt,68.75pt" to="525.95pt,68.75pt" strokeweight=".48pt">
          <w10:wrap anchorx="page" anchory="page"/>
        </v:line>
      </w:pict>
    </w:r>
    <w:r>
      <w:pict w14:anchorId="433715A0">
        <v:shapetype id="_x0000_t202" coordsize="21600,21600" o:spt="202" path="m,l,21600r21600,l21600,xe">
          <v:stroke joinstyle="miter"/>
          <v:path gradientshapeok="t" o:connecttype="rect"/>
        </v:shapetype>
        <v:shape id="_x0000_s2243" type="#_x0000_t202" style="position:absolute;margin-left:69.95pt;margin-top:41.8pt;width:118pt;height:26.7pt;z-index:-257572864;mso-position-horizontal-relative:page;mso-position-vertical-relative:page" filled="f" stroked="f">
          <v:textbox inset="0,0,0,0">
            <w:txbxContent>
              <w:p w14:paraId="4A559056" w14:textId="77777777" w:rsidR="00BE0C15" w:rsidRDefault="00BE0C15">
                <w:pPr>
                  <w:pStyle w:val="BodyText"/>
                  <w:spacing w:before="13" w:line="237" w:lineRule="auto"/>
                  <w:ind w:left="20" w:right="-16"/>
                </w:pPr>
                <w:r>
                  <w:t>Circular Letter No. 3425 Annex, page 12</w:t>
                </w:r>
              </w:p>
            </w:txbxContent>
          </v:textbox>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18B5C" w14:textId="77777777" w:rsidR="00BE0C15" w:rsidRDefault="006570BA">
    <w:pPr>
      <w:pStyle w:val="BodyText"/>
      <w:spacing w:line="14" w:lineRule="auto"/>
      <w:rPr>
        <w:sz w:val="20"/>
      </w:rPr>
    </w:pPr>
    <w:r>
      <w:pict w14:anchorId="488EA8D7">
        <v:line id="_x0000_s2240" style="position:absolute;z-index:-257569792;mso-position-horizontal-relative:page;mso-position-vertical-relative:page" from="69.5pt,68.75pt" to="525.95pt,68.75pt" strokeweight=".48pt">
          <w10:wrap anchorx="page" anchory="page"/>
        </v:line>
      </w:pict>
    </w:r>
    <w:r>
      <w:pict w14:anchorId="23F02D0E">
        <v:shapetype id="_x0000_t202" coordsize="21600,21600" o:spt="202" path="m,l,21600r21600,l21600,xe">
          <v:stroke joinstyle="miter"/>
          <v:path gradientshapeok="t" o:connecttype="rect"/>
        </v:shapetype>
        <v:shape id="_x0000_s2239" type="#_x0000_t202" style="position:absolute;margin-left:410.3pt;margin-top:41.8pt;width:115.2pt;height:26.7pt;z-index:-257568768;mso-position-horizontal-relative:page;mso-position-vertical-relative:page" filled="f" stroked="f">
          <v:textbox inset="0,0,0,0">
            <w:txbxContent>
              <w:p w14:paraId="12B3DF5B" w14:textId="77777777" w:rsidR="00BE0C15" w:rsidRDefault="00BE0C15">
                <w:pPr>
                  <w:pStyle w:val="BodyText"/>
                  <w:spacing w:before="11" w:line="251" w:lineRule="exact"/>
                  <w:ind w:right="22"/>
                  <w:jc w:val="right"/>
                </w:pPr>
                <w:r>
                  <w:t>Circular Letter</w:t>
                </w:r>
                <w:r>
                  <w:rPr>
                    <w:spacing w:val="-25"/>
                  </w:rPr>
                  <w:t xml:space="preserve"> </w:t>
                </w:r>
                <w:r>
                  <w:t>No.3425</w:t>
                </w:r>
              </w:p>
              <w:p w14:paraId="198C57AA" w14:textId="77777777" w:rsidR="00BE0C15" w:rsidRDefault="00BE0C15">
                <w:pPr>
                  <w:pStyle w:val="BodyText"/>
                  <w:spacing w:line="251" w:lineRule="exact"/>
                  <w:ind w:right="18"/>
                  <w:jc w:val="right"/>
                </w:pPr>
                <w:r>
                  <w:t>Annex, page</w:t>
                </w:r>
                <w:r>
                  <w:rPr>
                    <w:spacing w:val="-13"/>
                  </w:rPr>
                  <w:t xml:space="preserve"> </w:t>
                </w:r>
                <w:r>
                  <w:t>13</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AA02A" w14:textId="77777777" w:rsidR="00BE0C15" w:rsidRDefault="006570BA">
    <w:pPr>
      <w:pStyle w:val="BodyText"/>
      <w:spacing w:line="14" w:lineRule="auto"/>
      <w:rPr>
        <w:sz w:val="20"/>
      </w:rPr>
    </w:pPr>
    <w:r>
      <w:pict w14:anchorId="219CB109">
        <v:line id="_x0000_s2236" style="position:absolute;z-index:-257565696;mso-position-horizontal-relative:page;mso-position-vertical-relative:page" from="69.5pt,68.75pt" to="525.95pt,68.75pt" strokeweight=".48pt">
          <w10:wrap anchorx="page" anchory="page"/>
        </v:line>
      </w:pict>
    </w:r>
    <w:r>
      <w:pict w14:anchorId="1340625D">
        <v:shapetype id="_x0000_t202" coordsize="21600,21600" o:spt="202" path="m,l,21600r21600,l21600,xe">
          <v:stroke joinstyle="miter"/>
          <v:path gradientshapeok="t" o:connecttype="rect"/>
        </v:shapetype>
        <v:shape id="_x0000_s2235" type="#_x0000_t202" style="position:absolute;margin-left:69.95pt;margin-top:41.8pt;width:118pt;height:26.7pt;z-index:-257564672;mso-position-horizontal-relative:page;mso-position-vertical-relative:page" filled="f" stroked="f">
          <v:textbox inset="0,0,0,0">
            <w:txbxContent>
              <w:p w14:paraId="1BDA7E53" w14:textId="77777777" w:rsidR="00BE0C15" w:rsidRDefault="00BE0C15">
                <w:pPr>
                  <w:pStyle w:val="BodyText"/>
                  <w:spacing w:before="13" w:line="237" w:lineRule="auto"/>
                  <w:ind w:left="20" w:right="-16"/>
                </w:pPr>
                <w:r>
                  <w:t>Circular Letter No. 3425 Annex, page 14</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C714B" w14:textId="77777777" w:rsidR="00BE0C15" w:rsidRDefault="006570BA">
    <w:pPr>
      <w:pStyle w:val="BodyText"/>
      <w:spacing w:line="14" w:lineRule="auto"/>
      <w:rPr>
        <w:sz w:val="20"/>
      </w:rPr>
    </w:pPr>
    <w:r>
      <w:pict w14:anchorId="64413BA6">
        <v:line id="_x0000_s2232" style="position:absolute;z-index:-257561600;mso-position-horizontal-relative:page;mso-position-vertical-relative:page" from="69.5pt,68.75pt" to="525.95pt,68.75pt" strokeweight=".48pt">
          <w10:wrap anchorx="page" anchory="page"/>
        </v:line>
      </w:pict>
    </w:r>
    <w:r>
      <w:pict w14:anchorId="359A2C11">
        <v:shapetype id="_x0000_t202" coordsize="21600,21600" o:spt="202" path="m,l,21600r21600,l21600,xe">
          <v:stroke joinstyle="miter"/>
          <v:path gradientshapeok="t" o:connecttype="rect"/>
        </v:shapetype>
        <v:shape id="_x0000_s2231" type="#_x0000_t202" style="position:absolute;margin-left:410.3pt;margin-top:41.8pt;width:115.2pt;height:26.7pt;z-index:-257560576;mso-position-horizontal-relative:page;mso-position-vertical-relative:page" filled="f" stroked="f">
          <v:textbox inset="0,0,0,0">
            <w:txbxContent>
              <w:p w14:paraId="41693AA4" w14:textId="77777777" w:rsidR="00BE0C15" w:rsidRDefault="00BE0C15">
                <w:pPr>
                  <w:pStyle w:val="BodyText"/>
                  <w:spacing w:before="11" w:line="251" w:lineRule="exact"/>
                  <w:ind w:right="22"/>
                  <w:jc w:val="right"/>
                </w:pPr>
                <w:r>
                  <w:t>Circular Letter</w:t>
                </w:r>
                <w:r>
                  <w:rPr>
                    <w:spacing w:val="-25"/>
                  </w:rPr>
                  <w:t xml:space="preserve"> </w:t>
                </w:r>
                <w:r>
                  <w:t>No.3425</w:t>
                </w:r>
              </w:p>
              <w:p w14:paraId="7CFB6CAF" w14:textId="77777777" w:rsidR="00BE0C15" w:rsidRDefault="00BE0C15">
                <w:pPr>
                  <w:pStyle w:val="BodyText"/>
                  <w:spacing w:line="251" w:lineRule="exact"/>
                  <w:ind w:right="18"/>
                  <w:jc w:val="right"/>
                </w:pPr>
                <w:r>
                  <w:t>Annex, page</w:t>
                </w:r>
                <w:r>
                  <w:rPr>
                    <w:spacing w:val="-13"/>
                  </w:rPr>
                  <w:t xml:space="preserve"> </w:t>
                </w:r>
                <w:r>
                  <w:t>15</w:t>
                </w:r>
              </w:p>
            </w:txbxContent>
          </v:textbox>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91313" w14:textId="77777777" w:rsidR="00BE0C15" w:rsidRDefault="006570BA">
    <w:pPr>
      <w:pStyle w:val="BodyText"/>
      <w:spacing w:line="14" w:lineRule="auto"/>
      <w:rPr>
        <w:sz w:val="20"/>
      </w:rPr>
    </w:pPr>
    <w:r>
      <w:pict w14:anchorId="7874293A">
        <v:line id="_x0000_s2228" style="position:absolute;z-index:-257557504;mso-position-horizontal-relative:page;mso-position-vertical-relative:page" from="69.5pt,68.75pt" to="525.95pt,68.75pt" strokeweight=".48pt">
          <w10:wrap anchorx="page" anchory="page"/>
        </v:line>
      </w:pict>
    </w:r>
    <w:r>
      <w:pict w14:anchorId="1B5E9860">
        <v:shapetype id="_x0000_t202" coordsize="21600,21600" o:spt="202" path="m,l,21600r21600,l21600,xe">
          <v:stroke joinstyle="miter"/>
          <v:path gradientshapeok="t" o:connecttype="rect"/>
        </v:shapetype>
        <v:shape id="_x0000_s2227" type="#_x0000_t202" style="position:absolute;margin-left:69.95pt;margin-top:41.8pt;width:118pt;height:26.7pt;z-index:-257556480;mso-position-horizontal-relative:page;mso-position-vertical-relative:page" filled="f" stroked="f">
          <v:textbox inset="0,0,0,0">
            <w:txbxContent>
              <w:p w14:paraId="0BB90FCF" w14:textId="77777777" w:rsidR="00BE0C15" w:rsidRDefault="00BE0C15">
                <w:pPr>
                  <w:pStyle w:val="BodyText"/>
                  <w:spacing w:before="13" w:line="237" w:lineRule="auto"/>
                  <w:ind w:left="20" w:right="-16"/>
                </w:pPr>
                <w:r>
                  <w:t>Circular Letter No. 3425 Annex, page 16</w:t>
                </w:r>
              </w:p>
            </w:txbxContent>
          </v:textbox>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E9C2A" w14:textId="77777777" w:rsidR="00BE0C15" w:rsidRDefault="006570BA">
    <w:pPr>
      <w:pStyle w:val="BodyText"/>
      <w:spacing w:line="14" w:lineRule="auto"/>
      <w:rPr>
        <w:sz w:val="20"/>
      </w:rPr>
    </w:pPr>
    <w:r>
      <w:pict w14:anchorId="32BE0A89">
        <v:line id="_x0000_s2224" style="position:absolute;z-index:-257553408;mso-position-horizontal-relative:page;mso-position-vertical-relative:page" from="69.5pt,68.75pt" to="525.95pt,68.75pt" strokeweight=".48pt">
          <w10:wrap anchorx="page" anchory="page"/>
        </v:line>
      </w:pict>
    </w:r>
    <w:r>
      <w:pict w14:anchorId="3FA70662">
        <v:shapetype id="_x0000_t202" coordsize="21600,21600" o:spt="202" path="m,l,21600r21600,l21600,xe">
          <v:stroke joinstyle="miter"/>
          <v:path gradientshapeok="t" o:connecttype="rect"/>
        </v:shapetype>
        <v:shape id="_x0000_s2223" type="#_x0000_t202" style="position:absolute;margin-left:410.3pt;margin-top:41.8pt;width:115.2pt;height:26.7pt;z-index:-257552384;mso-position-horizontal-relative:page;mso-position-vertical-relative:page" filled="f" stroked="f">
          <v:textbox inset="0,0,0,0">
            <w:txbxContent>
              <w:p w14:paraId="3232C569" w14:textId="77777777" w:rsidR="00BE0C15" w:rsidRDefault="00BE0C15">
                <w:pPr>
                  <w:pStyle w:val="BodyText"/>
                  <w:spacing w:before="11" w:line="251" w:lineRule="exact"/>
                  <w:ind w:right="22"/>
                  <w:jc w:val="right"/>
                </w:pPr>
                <w:r>
                  <w:t>Circular Letter</w:t>
                </w:r>
                <w:r>
                  <w:rPr>
                    <w:spacing w:val="-25"/>
                  </w:rPr>
                  <w:t xml:space="preserve"> </w:t>
                </w:r>
                <w:r>
                  <w:t>No.3425</w:t>
                </w:r>
              </w:p>
              <w:p w14:paraId="60CC24CF" w14:textId="77777777" w:rsidR="00BE0C15" w:rsidRDefault="00BE0C15">
                <w:pPr>
                  <w:pStyle w:val="BodyText"/>
                  <w:spacing w:line="251" w:lineRule="exact"/>
                  <w:ind w:right="18"/>
                  <w:jc w:val="right"/>
                </w:pPr>
                <w:r>
                  <w:t>Annex, page</w:t>
                </w:r>
                <w:r>
                  <w:rPr>
                    <w:spacing w:val="-13"/>
                  </w:rPr>
                  <w:t xml:space="preserve"> </w:t>
                </w:r>
                <w:r>
                  <w:t>17</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A3983" w14:textId="77777777" w:rsidR="00BE0C15" w:rsidRDefault="006570BA">
    <w:pPr>
      <w:pStyle w:val="BodyText"/>
      <w:spacing w:line="14" w:lineRule="auto"/>
      <w:rPr>
        <w:sz w:val="20"/>
      </w:rPr>
    </w:pPr>
    <w:r>
      <w:pict w14:anchorId="52DDC526">
        <v:line id="_x0000_s2220" style="position:absolute;z-index:-257549312;mso-position-horizontal-relative:page;mso-position-vertical-relative:page" from="69.5pt,68.75pt" to="525.95pt,68.75pt" strokeweight=".48pt">
          <w10:wrap anchorx="page" anchory="page"/>
        </v:line>
      </w:pict>
    </w:r>
    <w:r>
      <w:pict w14:anchorId="20E125B6">
        <v:shapetype id="_x0000_t202" coordsize="21600,21600" o:spt="202" path="m,l,21600r21600,l21600,xe">
          <v:stroke joinstyle="miter"/>
          <v:path gradientshapeok="t" o:connecttype="rect"/>
        </v:shapetype>
        <v:shape id="_x0000_s2219" type="#_x0000_t202" style="position:absolute;margin-left:69.95pt;margin-top:41.8pt;width:118pt;height:26.7pt;z-index:-257548288;mso-position-horizontal-relative:page;mso-position-vertical-relative:page" filled="f" stroked="f">
          <v:textbox inset="0,0,0,0">
            <w:txbxContent>
              <w:p w14:paraId="07F720BC" w14:textId="77777777" w:rsidR="00BE0C15" w:rsidRDefault="00BE0C15">
                <w:pPr>
                  <w:pStyle w:val="BodyText"/>
                  <w:spacing w:before="13" w:line="237" w:lineRule="auto"/>
                  <w:ind w:left="20" w:right="-16"/>
                </w:pPr>
                <w:r>
                  <w:t>Circular Letter No. 3425 Annex, page 18</w:t>
                </w:r>
              </w:p>
            </w:txbxContent>
          </v:textbox>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AC23A" w14:textId="77777777" w:rsidR="00BE0C15" w:rsidRDefault="00BE0C15">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1026C" w14:textId="77777777" w:rsidR="00BE0C15" w:rsidRDefault="006570BA">
    <w:pPr>
      <w:pStyle w:val="BodyText"/>
      <w:spacing w:line="14" w:lineRule="auto"/>
      <w:rPr>
        <w:sz w:val="20"/>
      </w:rPr>
    </w:pPr>
    <w:r>
      <w:pict w14:anchorId="78BC8F8A">
        <v:line id="_x0000_s2284" style="position:absolute;z-index:-257614848;mso-position-horizontal-relative:page;mso-position-vertical-relative:page" from="69.5pt,68.75pt" to="525.95pt,68.75pt" strokeweight=".48pt">
          <w10:wrap anchorx="page" anchory="page"/>
        </v:line>
      </w:pict>
    </w:r>
    <w:r>
      <w:pict w14:anchorId="74DB94AB">
        <v:shapetype id="_x0000_t202" coordsize="21600,21600" o:spt="202" path="m,l,21600r21600,l21600,xe">
          <v:stroke joinstyle="miter"/>
          <v:path gradientshapeok="t" o:connecttype="rect"/>
        </v:shapetype>
        <v:shape id="_x0000_s2283" type="#_x0000_t202" style="position:absolute;margin-left:69.95pt;margin-top:41.8pt;width:118pt;height:26.7pt;z-index:-257613824;mso-position-horizontal-relative:page;mso-position-vertical-relative:page" filled="f" stroked="f">
          <v:textbox inset="0,0,0,0">
            <w:txbxContent>
              <w:p w14:paraId="48FCDC2F" w14:textId="77777777" w:rsidR="00BE0C15" w:rsidRDefault="00BE0C15">
                <w:pPr>
                  <w:pStyle w:val="BodyText"/>
                  <w:spacing w:before="13" w:line="237" w:lineRule="auto"/>
                  <w:ind w:left="20" w:right="-16"/>
                </w:pPr>
                <w:r>
                  <w:t>Circular Letter No. 3425 Annex, page 2</w:t>
                </w:r>
              </w:p>
            </w:txbxContent>
          </v:textbox>
          <w10:wrap anchorx="page" anchory="page"/>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65D2B" w14:textId="77777777" w:rsidR="00BE0C15" w:rsidRDefault="006570BA">
    <w:pPr>
      <w:pStyle w:val="BodyText"/>
      <w:spacing w:line="14" w:lineRule="auto"/>
      <w:rPr>
        <w:sz w:val="20"/>
      </w:rPr>
    </w:pPr>
    <w:r>
      <w:pict w14:anchorId="40049B82">
        <v:line id="_x0000_s2216" style="position:absolute;z-index:-257545216;mso-position-horizontal-relative:page;mso-position-vertical-relative:page" from="69.5pt,68.75pt" to="525.95pt,68.75pt" strokeweight=".48pt">
          <w10:wrap anchorx="page" anchory="page"/>
        </v:line>
      </w:pict>
    </w:r>
    <w:r>
      <w:pict w14:anchorId="0BCE9FCC">
        <v:shapetype id="_x0000_t202" coordsize="21600,21600" o:spt="202" path="m,l,21600r21600,l21600,xe">
          <v:stroke joinstyle="miter"/>
          <v:path gradientshapeok="t" o:connecttype="rect"/>
        </v:shapetype>
        <v:shape id="_x0000_s2215" type="#_x0000_t202" style="position:absolute;margin-left:69.95pt;margin-top:41.8pt;width:118pt;height:26.7pt;z-index:-257544192;mso-position-horizontal-relative:page;mso-position-vertical-relative:page" filled="f" stroked="f">
          <v:textbox inset="0,0,0,0">
            <w:txbxContent>
              <w:p w14:paraId="5E69E0C5" w14:textId="77777777" w:rsidR="00BE0C15" w:rsidRDefault="00BE0C15">
                <w:pPr>
                  <w:pStyle w:val="BodyText"/>
                  <w:spacing w:before="13" w:line="237" w:lineRule="auto"/>
                  <w:ind w:left="20" w:right="-16"/>
                </w:pPr>
                <w:r>
                  <w:t>Circular Letter No. 3425 Annex, page 20</w:t>
                </w:r>
              </w:p>
            </w:txbxContent>
          </v:textbox>
          <w10:wrap anchorx="page" anchory="page"/>
        </v:shape>
      </w:pic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E0DD0" w14:textId="77777777" w:rsidR="00BE0C15" w:rsidRDefault="006570BA">
    <w:pPr>
      <w:pStyle w:val="BodyText"/>
      <w:spacing w:line="14" w:lineRule="auto"/>
      <w:rPr>
        <w:sz w:val="20"/>
      </w:rPr>
    </w:pPr>
    <w:r>
      <w:pict w14:anchorId="4B68DC60">
        <v:line id="_x0000_s2212" style="position:absolute;z-index:-257541120;mso-position-horizontal-relative:page;mso-position-vertical-relative:page" from="69.5pt,68.75pt" to="525.95pt,68.75pt" strokeweight=".48pt">
          <w10:wrap anchorx="page" anchory="page"/>
        </v:line>
      </w:pict>
    </w:r>
    <w:r>
      <w:pict w14:anchorId="10DB238C">
        <v:shapetype id="_x0000_t202" coordsize="21600,21600" o:spt="202" path="m,l,21600r21600,l21600,xe">
          <v:stroke joinstyle="miter"/>
          <v:path gradientshapeok="t" o:connecttype="rect"/>
        </v:shapetype>
        <v:shape id="_x0000_s2211" type="#_x0000_t202" style="position:absolute;margin-left:410.3pt;margin-top:41.8pt;width:115.2pt;height:26.7pt;z-index:-257540096;mso-position-horizontal-relative:page;mso-position-vertical-relative:page" filled="f" stroked="f">
          <v:textbox inset="0,0,0,0">
            <w:txbxContent>
              <w:p w14:paraId="30801031" w14:textId="77777777" w:rsidR="00BE0C15" w:rsidRDefault="00BE0C15">
                <w:pPr>
                  <w:pStyle w:val="BodyText"/>
                  <w:spacing w:before="11" w:line="251" w:lineRule="exact"/>
                  <w:ind w:right="22"/>
                  <w:jc w:val="right"/>
                </w:pPr>
                <w:r>
                  <w:t>Circular Letter</w:t>
                </w:r>
                <w:r>
                  <w:rPr>
                    <w:spacing w:val="-25"/>
                  </w:rPr>
                  <w:t xml:space="preserve"> </w:t>
                </w:r>
                <w:r>
                  <w:t>No.3425</w:t>
                </w:r>
              </w:p>
              <w:p w14:paraId="3BF9EDB6" w14:textId="77777777" w:rsidR="00BE0C15" w:rsidRDefault="00BE0C15">
                <w:pPr>
                  <w:pStyle w:val="BodyText"/>
                  <w:spacing w:line="251" w:lineRule="exact"/>
                  <w:ind w:right="18"/>
                  <w:jc w:val="right"/>
                </w:pPr>
                <w:r>
                  <w:t>Annex, page</w:t>
                </w:r>
                <w:r>
                  <w:rPr>
                    <w:spacing w:val="-13"/>
                  </w:rPr>
                  <w:t xml:space="preserve"> </w:t>
                </w:r>
                <w:r>
                  <w:t>21</w:t>
                </w:r>
              </w:p>
            </w:txbxContent>
          </v:textbox>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86C72" w14:textId="77777777" w:rsidR="00BE0C15" w:rsidRDefault="006570BA">
    <w:pPr>
      <w:pStyle w:val="BodyText"/>
      <w:spacing w:line="14" w:lineRule="auto"/>
      <w:rPr>
        <w:sz w:val="20"/>
      </w:rPr>
    </w:pPr>
    <w:r>
      <w:pict w14:anchorId="21876130">
        <v:line id="_x0000_s2208" style="position:absolute;z-index:-257537024;mso-position-horizontal-relative:page;mso-position-vertical-relative:page" from="69.5pt,68.75pt" to="525.95pt,68.75pt" strokeweight=".48pt">
          <w10:wrap anchorx="page" anchory="page"/>
        </v:line>
      </w:pict>
    </w:r>
    <w:r>
      <w:pict w14:anchorId="61A820A3">
        <v:shapetype id="_x0000_t202" coordsize="21600,21600" o:spt="202" path="m,l,21600r21600,l21600,xe">
          <v:stroke joinstyle="miter"/>
          <v:path gradientshapeok="t" o:connecttype="rect"/>
        </v:shapetype>
        <v:shape id="_x0000_s2207" type="#_x0000_t202" style="position:absolute;margin-left:69.95pt;margin-top:41.8pt;width:115pt;height:26.7pt;z-index:-257536000;mso-position-horizontal-relative:page;mso-position-vertical-relative:page" filled="f" stroked="f">
          <v:textbox inset="0,0,0,0">
            <w:txbxContent>
              <w:p w14:paraId="317BB94F" w14:textId="77777777" w:rsidR="00BE0C15" w:rsidRDefault="00BE0C15">
                <w:pPr>
                  <w:pStyle w:val="BodyText"/>
                  <w:spacing w:before="13" w:line="237" w:lineRule="auto"/>
                  <w:ind w:left="20" w:right="-15"/>
                </w:pPr>
                <w:r>
                  <w:t>Circular Letter No.3425 Annex, page 22</w:t>
                </w:r>
              </w:p>
            </w:txbxContent>
          </v:textbox>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AA578" w14:textId="77777777" w:rsidR="00BE0C15" w:rsidRDefault="006570BA">
    <w:pPr>
      <w:pStyle w:val="BodyText"/>
      <w:spacing w:line="14" w:lineRule="auto"/>
      <w:rPr>
        <w:sz w:val="20"/>
      </w:rPr>
    </w:pPr>
    <w:r>
      <w:pict w14:anchorId="4CC161B9">
        <v:line id="_x0000_s2204" style="position:absolute;z-index:-257532928;mso-position-horizontal-relative:page;mso-position-vertical-relative:page" from="69.5pt,68.75pt" to="525.95pt,68.75pt" strokeweight=".48pt">
          <w10:wrap anchorx="page" anchory="page"/>
        </v:line>
      </w:pict>
    </w:r>
    <w:r>
      <w:pict w14:anchorId="31CED777">
        <v:shapetype id="_x0000_t202" coordsize="21600,21600" o:spt="202" path="m,l,21600r21600,l21600,xe">
          <v:stroke joinstyle="miter"/>
          <v:path gradientshapeok="t" o:connecttype="rect"/>
        </v:shapetype>
        <v:shape id="_x0000_s2203" type="#_x0000_t202" style="position:absolute;margin-left:410.3pt;margin-top:41.8pt;width:115.2pt;height:26.7pt;z-index:-257531904;mso-position-horizontal-relative:page;mso-position-vertical-relative:page" filled="f" stroked="f">
          <v:textbox inset="0,0,0,0">
            <w:txbxContent>
              <w:p w14:paraId="042A0966" w14:textId="77777777" w:rsidR="00BE0C15" w:rsidRDefault="00BE0C15">
                <w:pPr>
                  <w:pStyle w:val="BodyText"/>
                  <w:spacing w:before="11" w:line="251" w:lineRule="exact"/>
                  <w:ind w:right="22"/>
                  <w:jc w:val="right"/>
                </w:pPr>
                <w:r>
                  <w:t>Circular Letter</w:t>
                </w:r>
                <w:r>
                  <w:rPr>
                    <w:spacing w:val="-25"/>
                  </w:rPr>
                  <w:t xml:space="preserve"> </w:t>
                </w:r>
                <w:r>
                  <w:t>No.3425</w:t>
                </w:r>
              </w:p>
              <w:p w14:paraId="5BB74DF8" w14:textId="77777777" w:rsidR="00BE0C15" w:rsidRDefault="00BE0C15">
                <w:pPr>
                  <w:pStyle w:val="BodyText"/>
                  <w:spacing w:line="251" w:lineRule="exact"/>
                  <w:ind w:right="18"/>
                  <w:jc w:val="right"/>
                </w:pPr>
                <w:r>
                  <w:t>Annex, page</w:t>
                </w:r>
                <w:r>
                  <w:rPr>
                    <w:spacing w:val="-13"/>
                  </w:rPr>
                  <w:t xml:space="preserve"> </w:t>
                </w:r>
                <w:r>
                  <w:t>23</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64AA" w14:textId="77777777" w:rsidR="00BE0C15" w:rsidRDefault="006570BA">
    <w:pPr>
      <w:pStyle w:val="BodyText"/>
      <w:spacing w:line="14" w:lineRule="auto"/>
      <w:rPr>
        <w:sz w:val="20"/>
      </w:rPr>
    </w:pPr>
    <w:r>
      <w:pict w14:anchorId="3227AFE9">
        <v:line id="_x0000_s2200" style="position:absolute;z-index:-257528832;mso-position-horizontal-relative:page;mso-position-vertical-relative:page" from="69.5pt,68.75pt" to="525.95pt,68.75pt" strokeweight=".48pt">
          <w10:wrap anchorx="page" anchory="page"/>
        </v:line>
      </w:pict>
    </w:r>
    <w:r>
      <w:pict w14:anchorId="37944607">
        <v:shapetype id="_x0000_t202" coordsize="21600,21600" o:spt="202" path="m,l,21600r21600,l21600,xe">
          <v:stroke joinstyle="miter"/>
          <v:path gradientshapeok="t" o:connecttype="rect"/>
        </v:shapetype>
        <v:shape id="_x0000_s2199" type="#_x0000_t202" style="position:absolute;margin-left:69.95pt;margin-top:41.8pt;width:115pt;height:26.7pt;z-index:-257527808;mso-position-horizontal-relative:page;mso-position-vertical-relative:page" filled="f" stroked="f">
          <v:textbox inset="0,0,0,0">
            <w:txbxContent>
              <w:p w14:paraId="3D9A2DFC" w14:textId="77777777" w:rsidR="00BE0C15" w:rsidRDefault="00BE0C15">
                <w:pPr>
                  <w:pStyle w:val="BodyText"/>
                  <w:spacing w:before="13" w:line="237" w:lineRule="auto"/>
                  <w:ind w:left="20" w:right="-15"/>
                </w:pPr>
                <w:r>
                  <w:t>Circular Letter No.3425 Annex, page 24</w:t>
                </w:r>
              </w:p>
            </w:txbxContent>
          </v:textbox>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E9A9A" w14:textId="77777777" w:rsidR="00BE0C15" w:rsidRDefault="006570BA">
    <w:pPr>
      <w:pStyle w:val="BodyText"/>
      <w:spacing w:line="14" w:lineRule="auto"/>
      <w:rPr>
        <w:sz w:val="20"/>
      </w:rPr>
    </w:pPr>
    <w:r>
      <w:pict w14:anchorId="3B2AD1C7">
        <v:line id="_x0000_s2196" style="position:absolute;z-index:-257524736;mso-position-horizontal-relative:page;mso-position-vertical-relative:page" from="69.5pt,68.75pt" to="525.95pt,68.75pt" strokeweight=".48pt">
          <w10:wrap anchorx="page" anchory="page"/>
        </v:line>
      </w:pict>
    </w:r>
    <w:r>
      <w:pict w14:anchorId="74BE99F4">
        <v:shapetype id="_x0000_t202" coordsize="21600,21600" o:spt="202" path="m,l,21600r21600,l21600,xe">
          <v:stroke joinstyle="miter"/>
          <v:path gradientshapeok="t" o:connecttype="rect"/>
        </v:shapetype>
        <v:shape id="_x0000_s2195" type="#_x0000_t202" style="position:absolute;margin-left:410.3pt;margin-top:41.8pt;width:115.2pt;height:26.7pt;z-index:-257523712;mso-position-horizontal-relative:page;mso-position-vertical-relative:page" filled="f" stroked="f">
          <v:textbox inset="0,0,0,0">
            <w:txbxContent>
              <w:p w14:paraId="481ABD65" w14:textId="77777777" w:rsidR="00BE0C15" w:rsidRDefault="00BE0C15">
                <w:pPr>
                  <w:pStyle w:val="BodyText"/>
                  <w:spacing w:before="11" w:line="251" w:lineRule="exact"/>
                  <w:ind w:right="22"/>
                  <w:jc w:val="right"/>
                </w:pPr>
                <w:r>
                  <w:t>Circular Letter</w:t>
                </w:r>
                <w:r>
                  <w:rPr>
                    <w:spacing w:val="-25"/>
                  </w:rPr>
                  <w:t xml:space="preserve"> </w:t>
                </w:r>
                <w:r>
                  <w:t>No.3425</w:t>
                </w:r>
              </w:p>
              <w:p w14:paraId="44E0AB00" w14:textId="77777777" w:rsidR="00BE0C15" w:rsidRDefault="00BE0C15">
                <w:pPr>
                  <w:pStyle w:val="BodyText"/>
                  <w:spacing w:line="251" w:lineRule="exact"/>
                  <w:ind w:right="18"/>
                  <w:jc w:val="right"/>
                </w:pPr>
                <w:r>
                  <w:t>Annex, page</w:t>
                </w:r>
                <w:r>
                  <w:rPr>
                    <w:spacing w:val="-13"/>
                  </w:rPr>
                  <w:t xml:space="preserve"> </w:t>
                </w:r>
                <w:r>
                  <w:t>25</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A9BA6" w14:textId="77777777" w:rsidR="00BE0C15" w:rsidRDefault="006570BA">
    <w:pPr>
      <w:pStyle w:val="BodyText"/>
      <w:spacing w:line="14" w:lineRule="auto"/>
      <w:rPr>
        <w:sz w:val="20"/>
      </w:rPr>
    </w:pPr>
    <w:r>
      <w:pict w14:anchorId="78D91B5D">
        <v:line id="_x0000_s2192" style="position:absolute;z-index:-257520640;mso-position-horizontal-relative:page;mso-position-vertical-relative:page" from="69.5pt,68.75pt" to="525.95pt,68.75pt" strokeweight=".48pt">
          <w10:wrap anchorx="page" anchory="page"/>
        </v:line>
      </w:pict>
    </w:r>
    <w:r>
      <w:pict w14:anchorId="3BFBAC68">
        <v:shapetype id="_x0000_t202" coordsize="21600,21600" o:spt="202" path="m,l,21600r21600,l21600,xe">
          <v:stroke joinstyle="miter"/>
          <v:path gradientshapeok="t" o:connecttype="rect"/>
        </v:shapetype>
        <v:shape id="_x0000_s2191" type="#_x0000_t202" style="position:absolute;margin-left:69.95pt;margin-top:41.8pt;width:115pt;height:26.7pt;z-index:-257519616;mso-position-horizontal-relative:page;mso-position-vertical-relative:page" filled="f" stroked="f">
          <v:textbox inset="0,0,0,0">
            <w:txbxContent>
              <w:p w14:paraId="57385468" w14:textId="77777777" w:rsidR="00BE0C15" w:rsidRDefault="00BE0C15">
                <w:pPr>
                  <w:pStyle w:val="BodyText"/>
                  <w:spacing w:before="13" w:line="237" w:lineRule="auto"/>
                  <w:ind w:left="20" w:right="-15"/>
                </w:pPr>
                <w:r>
                  <w:t>Circular Letter No.3425 Annex, page 26</w:t>
                </w:r>
              </w:p>
            </w:txbxContent>
          </v:textbox>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8CBB3" w14:textId="77777777" w:rsidR="00BE0C15" w:rsidRDefault="006570BA">
    <w:pPr>
      <w:pStyle w:val="BodyText"/>
      <w:spacing w:line="14" w:lineRule="auto"/>
      <w:rPr>
        <w:sz w:val="20"/>
      </w:rPr>
    </w:pPr>
    <w:r>
      <w:pict w14:anchorId="322D5626">
        <v:line id="_x0000_s2188" style="position:absolute;z-index:-257516544;mso-position-horizontal-relative:page;mso-position-vertical-relative:page" from="69.5pt,68.75pt" to="525.95pt,68.75pt" strokeweight=".48pt">
          <w10:wrap anchorx="page" anchory="page"/>
        </v:line>
      </w:pict>
    </w:r>
    <w:r>
      <w:pict w14:anchorId="104EB2F2">
        <v:shapetype id="_x0000_t202" coordsize="21600,21600" o:spt="202" path="m,l,21600r21600,l21600,xe">
          <v:stroke joinstyle="miter"/>
          <v:path gradientshapeok="t" o:connecttype="rect"/>
        </v:shapetype>
        <v:shape id="_x0000_s2187" type="#_x0000_t202" style="position:absolute;margin-left:410.3pt;margin-top:41.8pt;width:115.2pt;height:26.7pt;z-index:-257515520;mso-position-horizontal-relative:page;mso-position-vertical-relative:page" filled="f" stroked="f">
          <v:textbox inset="0,0,0,0">
            <w:txbxContent>
              <w:p w14:paraId="59284C7D" w14:textId="77777777" w:rsidR="00BE0C15" w:rsidRDefault="00BE0C15">
                <w:pPr>
                  <w:pStyle w:val="BodyText"/>
                  <w:spacing w:before="11" w:line="251" w:lineRule="exact"/>
                  <w:ind w:right="22"/>
                  <w:jc w:val="right"/>
                </w:pPr>
                <w:r>
                  <w:t>Circular Letter</w:t>
                </w:r>
                <w:r>
                  <w:rPr>
                    <w:spacing w:val="-25"/>
                  </w:rPr>
                  <w:t xml:space="preserve"> </w:t>
                </w:r>
                <w:r>
                  <w:t>No.3425</w:t>
                </w:r>
              </w:p>
              <w:p w14:paraId="7A0B45B4" w14:textId="77777777" w:rsidR="00BE0C15" w:rsidRDefault="00BE0C15">
                <w:pPr>
                  <w:pStyle w:val="BodyText"/>
                  <w:spacing w:line="251" w:lineRule="exact"/>
                  <w:ind w:right="18"/>
                  <w:jc w:val="right"/>
                </w:pPr>
                <w:r>
                  <w:t>Annex, page</w:t>
                </w:r>
                <w:r>
                  <w:rPr>
                    <w:spacing w:val="-13"/>
                  </w:rPr>
                  <w:t xml:space="preserve"> </w:t>
                </w:r>
                <w:r>
                  <w:t>27</w:t>
                </w:r>
              </w:p>
            </w:txbxContent>
          </v:textbox>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5D592" w14:textId="77777777" w:rsidR="00BE0C15" w:rsidRDefault="006570BA">
    <w:pPr>
      <w:pStyle w:val="BodyText"/>
      <w:spacing w:line="14" w:lineRule="auto"/>
      <w:rPr>
        <w:sz w:val="20"/>
      </w:rPr>
    </w:pPr>
    <w:r>
      <w:pict w14:anchorId="3CEC2663">
        <v:line id="_x0000_s2184" style="position:absolute;z-index:-257512448;mso-position-horizontal-relative:page;mso-position-vertical-relative:page" from="69.5pt,68.75pt" to="525.95pt,68.75pt" strokeweight=".48pt">
          <w10:wrap anchorx="page" anchory="page"/>
        </v:line>
      </w:pict>
    </w:r>
    <w:r>
      <w:pict w14:anchorId="4A8968AC">
        <v:shapetype id="_x0000_t202" coordsize="21600,21600" o:spt="202" path="m,l,21600r21600,l21600,xe">
          <v:stroke joinstyle="miter"/>
          <v:path gradientshapeok="t" o:connecttype="rect"/>
        </v:shapetype>
        <v:shape id="_x0000_s2183" type="#_x0000_t202" style="position:absolute;margin-left:69.95pt;margin-top:41.8pt;width:115pt;height:26.7pt;z-index:-257511424;mso-position-horizontal-relative:page;mso-position-vertical-relative:page" filled="f" stroked="f">
          <v:textbox inset="0,0,0,0">
            <w:txbxContent>
              <w:p w14:paraId="0C145994" w14:textId="77777777" w:rsidR="00BE0C15" w:rsidRDefault="00BE0C15">
                <w:pPr>
                  <w:pStyle w:val="BodyText"/>
                  <w:spacing w:before="13" w:line="237" w:lineRule="auto"/>
                  <w:ind w:left="20" w:right="-15"/>
                </w:pPr>
                <w:r>
                  <w:t>Circular Letter No.3425 Annex, page 28</w:t>
                </w:r>
              </w:p>
            </w:txbxContent>
          </v:textbox>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54ED1" w14:textId="77777777" w:rsidR="00BE0C15" w:rsidRDefault="006570BA">
    <w:pPr>
      <w:pStyle w:val="BodyText"/>
      <w:spacing w:line="14" w:lineRule="auto"/>
      <w:rPr>
        <w:sz w:val="20"/>
      </w:rPr>
    </w:pPr>
    <w:r>
      <w:pict w14:anchorId="6BDF4771">
        <v:line id="_x0000_s2180" style="position:absolute;z-index:-257508352;mso-position-horizontal-relative:page;mso-position-vertical-relative:page" from="69.5pt,68.75pt" to="525.95pt,68.75pt" strokeweight=".48pt">
          <w10:wrap anchorx="page" anchory="page"/>
        </v:line>
      </w:pict>
    </w:r>
    <w:r>
      <w:pict w14:anchorId="6FC4A7D1">
        <v:shapetype id="_x0000_t202" coordsize="21600,21600" o:spt="202" path="m,l,21600r21600,l21600,xe">
          <v:stroke joinstyle="miter"/>
          <v:path gradientshapeok="t" o:connecttype="rect"/>
        </v:shapetype>
        <v:shape id="_x0000_s2179" type="#_x0000_t202" style="position:absolute;margin-left:410.3pt;margin-top:41.8pt;width:115.2pt;height:26.7pt;z-index:-257507328;mso-position-horizontal-relative:page;mso-position-vertical-relative:page" filled="f" stroked="f">
          <v:textbox inset="0,0,0,0">
            <w:txbxContent>
              <w:p w14:paraId="76088CA2" w14:textId="77777777" w:rsidR="00BE0C15" w:rsidRDefault="00BE0C15">
                <w:pPr>
                  <w:pStyle w:val="BodyText"/>
                  <w:spacing w:before="11" w:line="251" w:lineRule="exact"/>
                  <w:ind w:right="22"/>
                  <w:jc w:val="right"/>
                </w:pPr>
                <w:r>
                  <w:t>Circular Letter</w:t>
                </w:r>
                <w:r>
                  <w:rPr>
                    <w:spacing w:val="-25"/>
                  </w:rPr>
                  <w:t xml:space="preserve"> </w:t>
                </w:r>
                <w:r>
                  <w:t>No.3425</w:t>
                </w:r>
              </w:p>
              <w:p w14:paraId="41081BA3" w14:textId="77777777" w:rsidR="00BE0C15" w:rsidRDefault="00BE0C15">
                <w:pPr>
                  <w:pStyle w:val="BodyText"/>
                  <w:spacing w:line="251" w:lineRule="exact"/>
                  <w:ind w:right="18"/>
                  <w:jc w:val="right"/>
                </w:pPr>
                <w:r>
                  <w:t>Annex, page</w:t>
                </w:r>
                <w:r>
                  <w:rPr>
                    <w:spacing w:val="-13"/>
                  </w:rPr>
                  <w:t xml:space="preserve"> </w:t>
                </w:r>
                <w:r>
                  <w:t>29</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90ABB" w14:textId="77777777" w:rsidR="00BE0C15" w:rsidRDefault="006570BA">
    <w:pPr>
      <w:pStyle w:val="BodyText"/>
      <w:spacing w:line="14" w:lineRule="auto"/>
      <w:rPr>
        <w:sz w:val="20"/>
      </w:rPr>
    </w:pPr>
    <w:r>
      <w:pict w14:anchorId="659353AA">
        <v:line id="_x0000_s2280" style="position:absolute;z-index:-257610752;mso-position-horizontal-relative:page;mso-position-vertical-relative:page" from="69.5pt,68.75pt" to="525.95pt,68.75pt" strokeweight=".48pt">
          <w10:wrap anchorx="page" anchory="page"/>
        </v:line>
      </w:pict>
    </w:r>
    <w:r>
      <w:pict w14:anchorId="5FFD7CFE">
        <v:shapetype id="_x0000_t202" coordsize="21600,21600" o:spt="202" path="m,l,21600r21600,l21600,xe">
          <v:stroke joinstyle="miter"/>
          <v:path gradientshapeok="t" o:connecttype="rect"/>
        </v:shapetype>
        <v:shape id="_x0000_s2279" type="#_x0000_t202" style="position:absolute;margin-left:410.3pt;margin-top:41.8pt;width:115.15pt;height:26.7pt;z-index:-257609728;mso-position-horizontal-relative:page;mso-position-vertical-relative:page" filled="f" stroked="f">
          <v:textbox inset="0,0,0,0">
            <w:txbxContent>
              <w:p w14:paraId="7F539A79" w14:textId="77777777" w:rsidR="00BE0C15" w:rsidRDefault="00BE0C15">
                <w:pPr>
                  <w:pStyle w:val="BodyText"/>
                  <w:spacing w:before="11" w:line="251" w:lineRule="exact"/>
                  <w:ind w:right="21"/>
                  <w:jc w:val="right"/>
                </w:pPr>
                <w:r>
                  <w:t>Circular Letter</w:t>
                </w:r>
                <w:r>
                  <w:rPr>
                    <w:spacing w:val="-25"/>
                  </w:rPr>
                  <w:t xml:space="preserve"> </w:t>
                </w:r>
                <w:r>
                  <w:t>No.3425</w:t>
                </w:r>
              </w:p>
              <w:p w14:paraId="4559FF41" w14:textId="77777777" w:rsidR="00BE0C15" w:rsidRDefault="00BE0C15">
                <w:pPr>
                  <w:pStyle w:val="BodyText"/>
                  <w:spacing w:line="251" w:lineRule="exact"/>
                  <w:ind w:right="18"/>
                  <w:jc w:val="right"/>
                </w:pPr>
                <w:r>
                  <w:t>Annex, page</w:t>
                </w:r>
                <w:r>
                  <w:rPr>
                    <w:spacing w:val="-12"/>
                  </w:rPr>
                  <w:t xml:space="preserve"> </w:t>
                </w:r>
                <w:r>
                  <w:t>3</w:t>
                </w:r>
              </w:p>
            </w:txbxContent>
          </v:textbox>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3277F" w14:textId="77777777" w:rsidR="00BE0C15" w:rsidRDefault="006570BA">
    <w:pPr>
      <w:pStyle w:val="BodyText"/>
      <w:spacing w:line="14" w:lineRule="auto"/>
      <w:rPr>
        <w:sz w:val="20"/>
      </w:rPr>
    </w:pPr>
    <w:r>
      <w:pict w14:anchorId="090EDEC1">
        <v:line id="_x0000_s2176" style="position:absolute;z-index:-257504256;mso-position-horizontal-relative:page;mso-position-vertical-relative:page" from="69.5pt,68.75pt" to="525.95pt,68.75pt" strokeweight=".48pt">
          <w10:wrap anchorx="page" anchory="page"/>
        </v:line>
      </w:pict>
    </w:r>
    <w:r>
      <w:pict w14:anchorId="1A844A16">
        <v:shapetype id="_x0000_t202" coordsize="21600,21600" o:spt="202" path="m,l,21600r21600,l21600,xe">
          <v:stroke joinstyle="miter"/>
          <v:path gradientshapeok="t" o:connecttype="rect"/>
        </v:shapetype>
        <v:shape id="_x0000_s2175" type="#_x0000_t202" style="position:absolute;margin-left:69.95pt;margin-top:41.8pt;width:115pt;height:26.7pt;z-index:-257503232;mso-position-horizontal-relative:page;mso-position-vertical-relative:page" filled="f" stroked="f">
          <v:textbox inset="0,0,0,0">
            <w:txbxContent>
              <w:p w14:paraId="26A60557" w14:textId="77777777" w:rsidR="00BE0C15" w:rsidRDefault="00BE0C15">
                <w:pPr>
                  <w:pStyle w:val="BodyText"/>
                  <w:spacing w:before="13" w:line="237" w:lineRule="auto"/>
                  <w:ind w:left="20" w:right="-15"/>
                </w:pPr>
                <w:r>
                  <w:t>Circular Letter No.3425 Annex, page 30</w:t>
                </w:r>
              </w:p>
            </w:txbxContent>
          </v:textbox>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9E442" w14:textId="77777777" w:rsidR="00BE0C15" w:rsidRDefault="006570BA">
    <w:pPr>
      <w:pStyle w:val="BodyText"/>
      <w:spacing w:line="14" w:lineRule="auto"/>
      <w:rPr>
        <w:sz w:val="20"/>
      </w:rPr>
    </w:pPr>
    <w:r>
      <w:pict w14:anchorId="66785BB7">
        <v:line id="_x0000_s2172" style="position:absolute;z-index:-257500160;mso-position-horizontal-relative:page;mso-position-vertical-relative:page" from="69.5pt,68.75pt" to="525.95pt,68.75pt" strokeweight=".48pt">
          <w10:wrap anchorx="page" anchory="page"/>
        </v:line>
      </w:pict>
    </w:r>
    <w:r>
      <w:pict w14:anchorId="32635A1E">
        <v:shapetype id="_x0000_t202" coordsize="21600,21600" o:spt="202" path="m,l,21600r21600,l21600,xe">
          <v:stroke joinstyle="miter"/>
          <v:path gradientshapeok="t" o:connecttype="rect"/>
        </v:shapetype>
        <v:shape id="_x0000_s2171" type="#_x0000_t202" style="position:absolute;margin-left:410.3pt;margin-top:41.8pt;width:115.2pt;height:26.7pt;z-index:-257499136;mso-position-horizontal-relative:page;mso-position-vertical-relative:page" filled="f" stroked="f">
          <v:textbox inset="0,0,0,0">
            <w:txbxContent>
              <w:p w14:paraId="387A4822" w14:textId="77777777" w:rsidR="00BE0C15" w:rsidRDefault="00BE0C15">
                <w:pPr>
                  <w:pStyle w:val="BodyText"/>
                  <w:spacing w:before="11" w:line="251" w:lineRule="exact"/>
                  <w:ind w:right="22"/>
                  <w:jc w:val="right"/>
                </w:pPr>
                <w:r>
                  <w:t>Circular Letter</w:t>
                </w:r>
                <w:r>
                  <w:rPr>
                    <w:spacing w:val="-25"/>
                  </w:rPr>
                  <w:t xml:space="preserve"> </w:t>
                </w:r>
                <w:r>
                  <w:t>No.3425</w:t>
                </w:r>
              </w:p>
              <w:p w14:paraId="462E0FB3" w14:textId="77777777" w:rsidR="00BE0C15" w:rsidRDefault="00BE0C15">
                <w:pPr>
                  <w:pStyle w:val="BodyText"/>
                  <w:spacing w:line="251" w:lineRule="exact"/>
                  <w:ind w:right="18"/>
                  <w:jc w:val="right"/>
                </w:pPr>
                <w:r>
                  <w:t>Annex, page</w:t>
                </w:r>
                <w:r>
                  <w:rPr>
                    <w:spacing w:val="-13"/>
                  </w:rPr>
                  <w:t xml:space="preserve"> </w:t>
                </w:r>
                <w:r>
                  <w:t>31</w:t>
                </w:r>
              </w:p>
            </w:txbxContent>
          </v:textbox>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E627D" w14:textId="77777777" w:rsidR="00BE0C15" w:rsidRDefault="006570BA">
    <w:pPr>
      <w:pStyle w:val="BodyText"/>
      <w:spacing w:line="14" w:lineRule="auto"/>
      <w:rPr>
        <w:sz w:val="20"/>
      </w:rPr>
    </w:pPr>
    <w:r>
      <w:pict w14:anchorId="6A70032D">
        <v:line id="_x0000_s2168" style="position:absolute;z-index:-257496064;mso-position-horizontal-relative:page;mso-position-vertical-relative:page" from="69.5pt,68.75pt" to="525.95pt,68.75pt" strokeweight=".48pt">
          <w10:wrap anchorx="page" anchory="page"/>
        </v:line>
      </w:pict>
    </w:r>
    <w:r>
      <w:pict w14:anchorId="6636CC42">
        <v:shapetype id="_x0000_t202" coordsize="21600,21600" o:spt="202" path="m,l,21600r21600,l21600,xe">
          <v:stroke joinstyle="miter"/>
          <v:path gradientshapeok="t" o:connecttype="rect"/>
        </v:shapetype>
        <v:shape id="_x0000_s2167" type="#_x0000_t202" style="position:absolute;margin-left:69.95pt;margin-top:41.8pt;width:115pt;height:26.7pt;z-index:-257495040;mso-position-horizontal-relative:page;mso-position-vertical-relative:page" filled="f" stroked="f">
          <v:textbox inset="0,0,0,0">
            <w:txbxContent>
              <w:p w14:paraId="4F2E7FEA" w14:textId="77777777" w:rsidR="00BE0C15" w:rsidRDefault="00BE0C15">
                <w:pPr>
                  <w:pStyle w:val="BodyText"/>
                  <w:spacing w:before="13" w:line="237" w:lineRule="auto"/>
                  <w:ind w:left="20" w:right="-15"/>
                </w:pPr>
                <w:r>
                  <w:t>Circular Letter No.3425 Annex, page 32</w:t>
                </w:r>
              </w:p>
            </w:txbxContent>
          </v:textbox>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D16DF" w14:textId="77777777" w:rsidR="00BE0C15" w:rsidRDefault="006570BA">
    <w:pPr>
      <w:pStyle w:val="BodyText"/>
      <w:spacing w:line="14" w:lineRule="auto"/>
      <w:rPr>
        <w:sz w:val="20"/>
      </w:rPr>
    </w:pPr>
    <w:r>
      <w:pict w14:anchorId="3255B636">
        <v:line id="_x0000_s2164" style="position:absolute;z-index:-257491968;mso-position-horizontal-relative:page;mso-position-vertical-relative:page" from="69.5pt,68.75pt" to="525.95pt,68.75pt" strokeweight=".48pt">
          <w10:wrap anchorx="page" anchory="page"/>
        </v:line>
      </w:pict>
    </w:r>
    <w:r>
      <w:pict w14:anchorId="1D3C100F">
        <v:shapetype id="_x0000_t202" coordsize="21600,21600" o:spt="202" path="m,l,21600r21600,l21600,xe">
          <v:stroke joinstyle="miter"/>
          <v:path gradientshapeok="t" o:connecttype="rect"/>
        </v:shapetype>
        <v:shape id="_x0000_s2163" type="#_x0000_t202" style="position:absolute;margin-left:410.3pt;margin-top:41.8pt;width:115.2pt;height:26.7pt;z-index:-257490944;mso-position-horizontal-relative:page;mso-position-vertical-relative:page" filled="f" stroked="f">
          <v:textbox inset="0,0,0,0">
            <w:txbxContent>
              <w:p w14:paraId="76C42C73" w14:textId="77777777" w:rsidR="00BE0C15" w:rsidRDefault="00BE0C15">
                <w:pPr>
                  <w:pStyle w:val="BodyText"/>
                  <w:spacing w:before="11" w:line="251" w:lineRule="exact"/>
                  <w:ind w:right="22"/>
                  <w:jc w:val="right"/>
                </w:pPr>
                <w:r>
                  <w:t>Circular Letter</w:t>
                </w:r>
                <w:r>
                  <w:rPr>
                    <w:spacing w:val="-25"/>
                  </w:rPr>
                  <w:t xml:space="preserve"> </w:t>
                </w:r>
                <w:r>
                  <w:t>No.3425</w:t>
                </w:r>
              </w:p>
              <w:p w14:paraId="5EEA2432" w14:textId="77777777" w:rsidR="00BE0C15" w:rsidRDefault="00BE0C15">
                <w:pPr>
                  <w:pStyle w:val="BodyText"/>
                  <w:spacing w:line="251" w:lineRule="exact"/>
                  <w:ind w:right="18"/>
                  <w:jc w:val="right"/>
                </w:pPr>
                <w:r>
                  <w:t>Annex, page</w:t>
                </w:r>
                <w:r>
                  <w:rPr>
                    <w:spacing w:val="-13"/>
                  </w:rPr>
                  <w:t xml:space="preserve"> </w:t>
                </w:r>
                <w:r>
                  <w:t>33</w:t>
                </w:r>
              </w:p>
            </w:txbxContent>
          </v:textbox>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026E4" w14:textId="77777777" w:rsidR="00BE0C15" w:rsidRDefault="006570BA">
    <w:pPr>
      <w:pStyle w:val="BodyText"/>
      <w:spacing w:line="14" w:lineRule="auto"/>
      <w:rPr>
        <w:sz w:val="20"/>
      </w:rPr>
    </w:pPr>
    <w:r>
      <w:pict w14:anchorId="283E7282">
        <v:line id="_x0000_s2160" style="position:absolute;z-index:-257487872;mso-position-horizontal-relative:page;mso-position-vertical-relative:page" from="69.5pt,68.75pt" to="525.95pt,68.75pt" strokeweight=".48pt">
          <w10:wrap anchorx="page" anchory="page"/>
        </v:line>
      </w:pict>
    </w:r>
    <w:r>
      <w:pict w14:anchorId="7EBBBB2A">
        <v:shapetype id="_x0000_t202" coordsize="21600,21600" o:spt="202" path="m,l,21600r21600,l21600,xe">
          <v:stroke joinstyle="miter"/>
          <v:path gradientshapeok="t" o:connecttype="rect"/>
        </v:shapetype>
        <v:shape id="_x0000_s2159" type="#_x0000_t202" style="position:absolute;margin-left:69.95pt;margin-top:41.8pt;width:115pt;height:26.7pt;z-index:-257486848;mso-position-horizontal-relative:page;mso-position-vertical-relative:page" filled="f" stroked="f">
          <v:textbox inset="0,0,0,0">
            <w:txbxContent>
              <w:p w14:paraId="0C603668" w14:textId="77777777" w:rsidR="00BE0C15" w:rsidRDefault="00BE0C15">
                <w:pPr>
                  <w:pStyle w:val="BodyText"/>
                  <w:spacing w:before="13" w:line="237" w:lineRule="auto"/>
                  <w:ind w:left="20" w:right="-15"/>
                </w:pPr>
                <w:r>
                  <w:t>Circular Letter No.3425 Annex, page 34</w:t>
                </w:r>
              </w:p>
            </w:txbxContent>
          </v:textbox>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09159" w14:textId="77777777" w:rsidR="00BE0C15" w:rsidRDefault="006570BA">
    <w:pPr>
      <w:pStyle w:val="BodyText"/>
      <w:spacing w:line="14" w:lineRule="auto"/>
      <w:rPr>
        <w:sz w:val="20"/>
      </w:rPr>
    </w:pPr>
    <w:r>
      <w:pict w14:anchorId="18A5B422">
        <v:line id="_x0000_s2156" style="position:absolute;z-index:-257483776;mso-position-horizontal-relative:page;mso-position-vertical-relative:page" from="69.5pt,68.75pt" to="525.95pt,68.75pt" strokeweight=".48pt">
          <w10:wrap anchorx="page" anchory="page"/>
        </v:line>
      </w:pict>
    </w:r>
    <w:r>
      <w:pict w14:anchorId="27FC4E40">
        <v:shapetype id="_x0000_t202" coordsize="21600,21600" o:spt="202" path="m,l,21600r21600,l21600,xe">
          <v:stroke joinstyle="miter"/>
          <v:path gradientshapeok="t" o:connecttype="rect"/>
        </v:shapetype>
        <v:shape id="_x0000_s2155" type="#_x0000_t202" style="position:absolute;margin-left:410.3pt;margin-top:41.8pt;width:115.2pt;height:26.7pt;z-index:-257482752;mso-position-horizontal-relative:page;mso-position-vertical-relative:page" filled="f" stroked="f">
          <v:textbox inset="0,0,0,0">
            <w:txbxContent>
              <w:p w14:paraId="45197393" w14:textId="77777777" w:rsidR="00BE0C15" w:rsidRDefault="00BE0C15">
                <w:pPr>
                  <w:pStyle w:val="BodyText"/>
                  <w:spacing w:before="11" w:line="251" w:lineRule="exact"/>
                  <w:ind w:right="22"/>
                  <w:jc w:val="right"/>
                </w:pPr>
                <w:r>
                  <w:t>Circular Letter</w:t>
                </w:r>
                <w:r>
                  <w:rPr>
                    <w:spacing w:val="-25"/>
                  </w:rPr>
                  <w:t xml:space="preserve"> </w:t>
                </w:r>
                <w:r>
                  <w:t>No.3425</w:t>
                </w:r>
              </w:p>
              <w:p w14:paraId="7C73BA85" w14:textId="77777777" w:rsidR="00BE0C15" w:rsidRDefault="00BE0C15">
                <w:pPr>
                  <w:pStyle w:val="BodyText"/>
                  <w:spacing w:line="251" w:lineRule="exact"/>
                  <w:ind w:right="18"/>
                  <w:jc w:val="right"/>
                </w:pPr>
                <w:r>
                  <w:t>Annex, page</w:t>
                </w:r>
                <w:r>
                  <w:rPr>
                    <w:spacing w:val="-13"/>
                  </w:rPr>
                  <w:t xml:space="preserve"> </w:t>
                </w:r>
                <w:r>
                  <w:t>35</w:t>
                </w:r>
              </w:p>
            </w:txbxContent>
          </v:textbox>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39448" w14:textId="77777777" w:rsidR="00BE0C15" w:rsidRDefault="006570BA">
    <w:pPr>
      <w:pStyle w:val="BodyText"/>
      <w:spacing w:line="14" w:lineRule="auto"/>
      <w:rPr>
        <w:sz w:val="20"/>
      </w:rPr>
    </w:pPr>
    <w:r>
      <w:pict w14:anchorId="3A3AFD11">
        <v:line id="_x0000_s2152" style="position:absolute;z-index:-257479680;mso-position-horizontal-relative:page;mso-position-vertical-relative:page" from="69.5pt,68.75pt" to="525.95pt,68.75pt" strokeweight=".48pt">
          <w10:wrap anchorx="page" anchory="page"/>
        </v:line>
      </w:pict>
    </w:r>
    <w:r>
      <w:pict w14:anchorId="040B3698">
        <v:shapetype id="_x0000_t202" coordsize="21600,21600" o:spt="202" path="m,l,21600r21600,l21600,xe">
          <v:stroke joinstyle="miter"/>
          <v:path gradientshapeok="t" o:connecttype="rect"/>
        </v:shapetype>
        <v:shape id="_x0000_s2151" type="#_x0000_t202" style="position:absolute;margin-left:69.95pt;margin-top:41.8pt;width:115pt;height:26.7pt;z-index:-257478656;mso-position-horizontal-relative:page;mso-position-vertical-relative:page" filled="f" stroked="f">
          <v:textbox inset="0,0,0,0">
            <w:txbxContent>
              <w:p w14:paraId="680E9500" w14:textId="77777777" w:rsidR="00BE0C15" w:rsidRDefault="00BE0C15">
                <w:pPr>
                  <w:pStyle w:val="BodyText"/>
                  <w:spacing w:before="13" w:line="237" w:lineRule="auto"/>
                  <w:ind w:left="20" w:right="-15"/>
                </w:pPr>
                <w:r>
                  <w:t>Circular Letter No.3425 Annex, page 36</w:t>
                </w:r>
              </w:p>
            </w:txbxContent>
          </v:textbox>
          <w10:wrap anchorx="page" anchory="page"/>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269B4" w14:textId="77777777" w:rsidR="00BE0C15" w:rsidRDefault="006570BA">
    <w:pPr>
      <w:pStyle w:val="BodyText"/>
      <w:spacing w:line="14" w:lineRule="auto"/>
      <w:rPr>
        <w:sz w:val="20"/>
      </w:rPr>
    </w:pPr>
    <w:r>
      <w:pict w14:anchorId="5D3EC493">
        <v:line id="_x0000_s2148" style="position:absolute;z-index:-257475584;mso-position-horizontal-relative:page;mso-position-vertical-relative:page" from="69.5pt,68.75pt" to="525.95pt,68.75pt" strokeweight=".48pt">
          <w10:wrap anchorx="page" anchory="page"/>
        </v:line>
      </w:pict>
    </w:r>
    <w:r>
      <w:pict w14:anchorId="4C082AD2">
        <v:shapetype id="_x0000_t202" coordsize="21600,21600" o:spt="202" path="m,l,21600r21600,l21600,xe">
          <v:stroke joinstyle="miter"/>
          <v:path gradientshapeok="t" o:connecttype="rect"/>
        </v:shapetype>
        <v:shape id="_x0000_s2147" type="#_x0000_t202" style="position:absolute;margin-left:410.3pt;margin-top:41.8pt;width:115.2pt;height:26.7pt;z-index:-257474560;mso-position-horizontal-relative:page;mso-position-vertical-relative:page" filled="f" stroked="f">
          <v:textbox inset="0,0,0,0">
            <w:txbxContent>
              <w:p w14:paraId="3F64AD61" w14:textId="77777777" w:rsidR="00BE0C15" w:rsidRDefault="00BE0C15">
                <w:pPr>
                  <w:pStyle w:val="BodyText"/>
                  <w:spacing w:before="11" w:line="251" w:lineRule="exact"/>
                  <w:ind w:right="22"/>
                  <w:jc w:val="right"/>
                </w:pPr>
                <w:r>
                  <w:t>Circular Letter</w:t>
                </w:r>
                <w:r>
                  <w:rPr>
                    <w:spacing w:val="-25"/>
                  </w:rPr>
                  <w:t xml:space="preserve"> </w:t>
                </w:r>
                <w:r>
                  <w:t>No.3425</w:t>
                </w:r>
              </w:p>
              <w:p w14:paraId="145C28E6" w14:textId="77777777" w:rsidR="00BE0C15" w:rsidRDefault="00BE0C15">
                <w:pPr>
                  <w:pStyle w:val="BodyText"/>
                  <w:spacing w:line="251" w:lineRule="exact"/>
                  <w:ind w:right="18"/>
                  <w:jc w:val="right"/>
                </w:pPr>
                <w:r>
                  <w:t>Annex, page</w:t>
                </w:r>
                <w:r>
                  <w:rPr>
                    <w:spacing w:val="-13"/>
                  </w:rPr>
                  <w:t xml:space="preserve"> </w:t>
                </w:r>
                <w:r>
                  <w:t>37</w:t>
                </w:r>
              </w:p>
            </w:txbxContent>
          </v:textbox>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C3B3E" w14:textId="77777777" w:rsidR="00BE0C15" w:rsidRDefault="006570BA">
    <w:pPr>
      <w:pStyle w:val="BodyText"/>
      <w:spacing w:line="14" w:lineRule="auto"/>
      <w:rPr>
        <w:sz w:val="20"/>
      </w:rPr>
    </w:pPr>
    <w:r>
      <w:pict w14:anchorId="42E25048">
        <v:line id="_x0000_s2144" style="position:absolute;z-index:-257471488;mso-position-horizontal-relative:page;mso-position-vertical-relative:page" from="69.5pt,68.75pt" to="525.95pt,68.75pt" strokeweight=".48pt">
          <w10:wrap anchorx="page" anchory="page"/>
        </v:line>
      </w:pict>
    </w:r>
    <w:r>
      <w:pict w14:anchorId="7F2EC274">
        <v:shapetype id="_x0000_t202" coordsize="21600,21600" o:spt="202" path="m,l,21600r21600,l21600,xe">
          <v:stroke joinstyle="miter"/>
          <v:path gradientshapeok="t" o:connecttype="rect"/>
        </v:shapetype>
        <v:shape id="_x0000_s2143" type="#_x0000_t202" style="position:absolute;margin-left:69.95pt;margin-top:41.8pt;width:115pt;height:26.7pt;z-index:-257470464;mso-position-horizontal-relative:page;mso-position-vertical-relative:page" filled="f" stroked="f">
          <v:textbox inset="0,0,0,0">
            <w:txbxContent>
              <w:p w14:paraId="27760891" w14:textId="77777777" w:rsidR="00BE0C15" w:rsidRDefault="00BE0C15">
                <w:pPr>
                  <w:pStyle w:val="BodyText"/>
                  <w:spacing w:before="13" w:line="237" w:lineRule="auto"/>
                  <w:ind w:left="20" w:right="-15"/>
                </w:pPr>
                <w:r>
                  <w:t>Circular Letter No.3425 Annex, page 38</w:t>
                </w:r>
              </w:p>
            </w:txbxContent>
          </v:textbox>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72342A" w14:textId="77777777" w:rsidR="00BE0C15" w:rsidRDefault="006570BA">
    <w:pPr>
      <w:pStyle w:val="BodyText"/>
      <w:spacing w:line="14" w:lineRule="auto"/>
      <w:rPr>
        <w:sz w:val="20"/>
      </w:rPr>
    </w:pPr>
    <w:r>
      <w:pict w14:anchorId="1A6E4E96">
        <v:line id="_x0000_s2140" style="position:absolute;z-index:-257467392;mso-position-horizontal-relative:page;mso-position-vertical-relative:page" from="69.5pt,68.75pt" to="525.95pt,68.75pt" strokeweight=".48pt">
          <w10:wrap anchorx="page" anchory="page"/>
        </v:line>
      </w:pict>
    </w:r>
    <w:r>
      <w:pict w14:anchorId="14C9A2FE">
        <v:shapetype id="_x0000_t202" coordsize="21600,21600" o:spt="202" path="m,l,21600r21600,l21600,xe">
          <v:stroke joinstyle="miter"/>
          <v:path gradientshapeok="t" o:connecttype="rect"/>
        </v:shapetype>
        <v:shape id="_x0000_s2139" type="#_x0000_t202" style="position:absolute;margin-left:410.3pt;margin-top:41.8pt;width:115.2pt;height:26.7pt;z-index:-257466368;mso-position-horizontal-relative:page;mso-position-vertical-relative:page" filled="f" stroked="f">
          <v:textbox inset="0,0,0,0">
            <w:txbxContent>
              <w:p w14:paraId="041DB0B5" w14:textId="77777777" w:rsidR="00BE0C15" w:rsidRDefault="00BE0C15">
                <w:pPr>
                  <w:pStyle w:val="BodyText"/>
                  <w:spacing w:before="11" w:line="251" w:lineRule="exact"/>
                  <w:ind w:right="22"/>
                  <w:jc w:val="right"/>
                </w:pPr>
                <w:r>
                  <w:t>Circular Letter</w:t>
                </w:r>
                <w:r>
                  <w:rPr>
                    <w:spacing w:val="-25"/>
                  </w:rPr>
                  <w:t xml:space="preserve"> </w:t>
                </w:r>
                <w:r>
                  <w:t>No.3425</w:t>
                </w:r>
              </w:p>
              <w:p w14:paraId="0210BBE4" w14:textId="77777777" w:rsidR="00BE0C15" w:rsidRDefault="00BE0C15">
                <w:pPr>
                  <w:pStyle w:val="BodyText"/>
                  <w:spacing w:line="251" w:lineRule="exact"/>
                  <w:ind w:right="18"/>
                  <w:jc w:val="right"/>
                </w:pPr>
                <w:r>
                  <w:t>Annex, page</w:t>
                </w:r>
                <w:r>
                  <w:rPr>
                    <w:spacing w:val="-13"/>
                  </w:rPr>
                  <w:t xml:space="preserve"> </w:t>
                </w:r>
                <w:r>
                  <w:t>39</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A7CCD1" w14:textId="77777777" w:rsidR="00BE0C15" w:rsidRDefault="006570BA">
    <w:pPr>
      <w:pStyle w:val="BodyText"/>
      <w:spacing w:line="14" w:lineRule="auto"/>
      <w:rPr>
        <w:sz w:val="20"/>
      </w:rPr>
    </w:pPr>
    <w:r>
      <w:pict w14:anchorId="5F8D2F13">
        <v:line id="_x0000_s2276" style="position:absolute;z-index:-257606656;mso-position-horizontal-relative:page;mso-position-vertical-relative:page" from="69.5pt,68.75pt" to="525.95pt,68.75pt" strokeweight=".48pt">
          <w10:wrap anchorx="page" anchory="page"/>
        </v:line>
      </w:pict>
    </w:r>
    <w:r>
      <w:pict w14:anchorId="4653E06A">
        <v:shapetype id="_x0000_t202" coordsize="21600,21600" o:spt="202" path="m,l,21600r21600,l21600,xe">
          <v:stroke joinstyle="miter"/>
          <v:path gradientshapeok="t" o:connecttype="rect"/>
        </v:shapetype>
        <v:shape id="_x0000_s2275" type="#_x0000_t202" style="position:absolute;margin-left:69.95pt;margin-top:41.8pt;width:118pt;height:26.7pt;z-index:-257605632;mso-position-horizontal-relative:page;mso-position-vertical-relative:page" filled="f" stroked="f">
          <v:textbox inset="0,0,0,0">
            <w:txbxContent>
              <w:p w14:paraId="35508B4C" w14:textId="77777777" w:rsidR="00BE0C15" w:rsidRDefault="00BE0C15">
                <w:pPr>
                  <w:pStyle w:val="BodyText"/>
                  <w:spacing w:before="13" w:line="237" w:lineRule="auto"/>
                  <w:ind w:left="20" w:right="-16"/>
                </w:pPr>
                <w:r>
                  <w:t>Circular Letter No. 3425 Annex, page 4</w:t>
                </w:r>
              </w:p>
            </w:txbxContent>
          </v:textbox>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03356" w14:textId="77777777" w:rsidR="00BE0C15" w:rsidRDefault="006570BA">
    <w:pPr>
      <w:pStyle w:val="BodyText"/>
      <w:spacing w:line="14" w:lineRule="auto"/>
      <w:rPr>
        <w:sz w:val="20"/>
      </w:rPr>
    </w:pPr>
    <w:r>
      <w:pict w14:anchorId="68084363">
        <v:line id="_x0000_s2136" style="position:absolute;z-index:-257463296;mso-position-horizontal-relative:page;mso-position-vertical-relative:page" from="69.5pt,68.75pt" to="525.95pt,68.75pt" strokeweight=".48pt">
          <w10:wrap anchorx="page" anchory="page"/>
        </v:line>
      </w:pict>
    </w:r>
    <w:r>
      <w:pict w14:anchorId="200E1EEF">
        <v:shapetype id="_x0000_t202" coordsize="21600,21600" o:spt="202" path="m,l,21600r21600,l21600,xe">
          <v:stroke joinstyle="miter"/>
          <v:path gradientshapeok="t" o:connecttype="rect"/>
        </v:shapetype>
        <v:shape id="_x0000_s2135" type="#_x0000_t202" style="position:absolute;margin-left:69.95pt;margin-top:41.8pt;width:115pt;height:26.7pt;z-index:-257462272;mso-position-horizontal-relative:page;mso-position-vertical-relative:page" filled="f" stroked="f">
          <v:textbox inset="0,0,0,0">
            <w:txbxContent>
              <w:p w14:paraId="15507514" w14:textId="77777777" w:rsidR="00BE0C15" w:rsidRDefault="00BE0C15">
                <w:pPr>
                  <w:pStyle w:val="BodyText"/>
                  <w:spacing w:before="13" w:line="237" w:lineRule="auto"/>
                  <w:ind w:left="20" w:right="-15"/>
                </w:pPr>
                <w:r>
                  <w:t>Circular Letter No.3425 Annex, page 40</w:t>
                </w:r>
              </w:p>
            </w:txbxContent>
          </v:textbox>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41D49" w14:textId="77777777" w:rsidR="00BE0C15" w:rsidRDefault="006570BA">
    <w:pPr>
      <w:pStyle w:val="BodyText"/>
      <w:spacing w:line="14" w:lineRule="auto"/>
      <w:rPr>
        <w:sz w:val="20"/>
      </w:rPr>
    </w:pPr>
    <w:r>
      <w:pict w14:anchorId="558B2EEA">
        <v:line id="_x0000_s2132" style="position:absolute;z-index:-257459200;mso-position-horizontal-relative:page;mso-position-vertical-relative:page" from="69.5pt,68.75pt" to="525.95pt,68.75pt" strokeweight=".48pt">
          <w10:wrap anchorx="page" anchory="page"/>
        </v:line>
      </w:pict>
    </w:r>
    <w:r>
      <w:pict w14:anchorId="5793A3B1">
        <v:shapetype id="_x0000_t202" coordsize="21600,21600" o:spt="202" path="m,l,21600r21600,l21600,xe">
          <v:stroke joinstyle="miter"/>
          <v:path gradientshapeok="t" o:connecttype="rect"/>
        </v:shapetype>
        <v:shape id="_x0000_s2131" type="#_x0000_t202" style="position:absolute;margin-left:410.3pt;margin-top:41.8pt;width:115.2pt;height:26.7pt;z-index:-257458176;mso-position-horizontal-relative:page;mso-position-vertical-relative:page" filled="f" stroked="f">
          <v:textbox inset="0,0,0,0">
            <w:txbxContent>
              <w:p w14:paraId="69856FFD" w14:textId="77777777" w:rsidR="00BE0C15" w:rsidRDefault="00BE0C15">
                <w:pPr>
                  <w:pStyle w:val="BodyText"/>
                  <w:spacing w:before="11" w:line="251" w:lineRule="exact"/>
                  <w:ind w:right="22"/>
                  <w:jc w:val="right"/>
                </w:pPr>
                <w:r>
                  <w:t>Circular Letter</w:t>
                </w:r>
                <w:r>
                  <w:rPr>
                    <w:spacing w:val="-25"/>
                  </w:rPr>
                  <w:t xml:space="preserve"> </w:t>
                </w:r>
                <w:r>
                  <w:t>No.3425</w:t>
                </w:r>
              </w:p>
              <w:p w14:paraId="3F261C4B" w14:textId="77777777" w:rsidR="00BE0C15" w:rsidRDefault="00BE0C15">
                <w:pPr>
                  <w:pStyle w:val="BodyText"/>
                  <w:spacing w:line="251" w:lineRule="exact"/>
                  <w:ind w:right="18"/>
                  <w:jc w:val="right"/>
                </w:pPr>
                <w:r>
                  <w:t>Annex, page</w:t>
                </w:r>
                <w:r>
                  <w:rPr>
                    <w:spacing w:val="-13"/>
                  </w:rPr>
                  <w:t xml:space="preserve"> </w:t>
                </w:r>
                <w:r>
                  <w:t>41</w:t>
                </w:r>
              </w:p>
            </w:txbxContent>
          </v:textbox>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5CE34" w14:textId="77777777" w:rsidR="00BE0C15" w:rsidRDefault="006570BA">
    <w:pPr>
      <w:pStyle w:val="BodyText"/>
      <w:spacing w:line="14" w:lineRule="auto"/>
      <w:rPr>
        <w:sz w:val="20"/>
      </w:rPr>
    </w:pPr>
    <w:r>
      <w:pict w14:anchorId="1DE7CF8C">
        <v:line id="_x0000_s2128" style="position:absolute;z-index:-257455104;mso-position-horizontal-relative:page;mso-position-vertical-relative:page" from="69.5pt,68.75pt" to="525.95pt,68.75pt" strokeweight=".48pt">
          <w10:wrap anchorx="page" anchory="page"/>
        </v:line>
      </w:pict>
    </w:r>
    <w:r>
      <w:pict w14:anchorId="6111E6E1">
        <v:shapetype id="_x0000_t202" coordsize="21600,21600" o:spt="202" path="m,l,21600r21600,l21600,xe">
          <v:stroke joinstyle="miter"/>
          <v:path gradientshapeok="t" o:connecttype="rect"/>
        </v:shapetype>
        <v:shape id="_x0000_s2127" type="#_x0000_t202" style="position:absolute;margin-left:69.95pt;margin-top:41.8pt;width:115pt;height:26.7pt;z-index:-257454080;mso-position-horizontal-relative:page;mso-position-vertical-relative:page" filled="f" stroked="f">
          <v:textbox inset="0,0,0,0">
            <w:txbxContent>
              <w:p w14:paraId="241262C1" w14:textId="77777777" w:rsidR="00BE0C15" w:rsidRDefault="00BE0C15">
                <w:pPr>
                  <w:pStyle w:val="BodyText"/>
                  <w:spacing w:before="13" w:line="237" w:lineRule="auto"/>
                  <w:ind w:left="20" w:right="-15"/>
                </w:pPr>
                <w:r>
                  <w:t>Circular Letter No.3425 Annex, page 42</w:t>
                </w:r>
              </w:p>
            </w:txbxContent>
          </v:textbox>
          <w10:wrap anchorx="page" anchory="page"/>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28301" w14:textId="77777777" w:rsidR="00BE0C15" w:rsidRDefault="006570BA">
    <w:pPr>
      <w:pStyle w:val="BodyText"/>
      <w:spacing w:line="14" w:lineRule="auto"/>
      <w:rPr>
        <w:sz w:val="20"/>
      </w:rPr>
    </w:pPr>
    <w:r>
      <w:pict w14:anchorId="69830148">
        <v:line id="_x0000_s2124" style="position:absolute;z-index:-257451008;mso-position-horizontal-relative:page;mso-position-vertical-relative:page" from="69.5pt,68.75pt" to="525.95pt,68.75pt" strokeweight=".48pt">
          <w10:wrap anchorx="page" anchory="page"/>
        </v:line>
      </w:pict>
    </w:r>
    <w:r>
      <w:pict w14:anchorId="61D5215D">
        <v:shapetype id="_x0000_t202" coordsize="21600,21600" o:spt="202" path="m,l,21600r21600,l21600,xe">
          <v:stroke joinstyle="miter"/>
          <v:path gradientshapeok="t" o:connecttype="rect"/>
        </v:shapetype>
        <v:shape id="_x0000_s2123" type="#_x0000_t202" style="position:absolute;margin-left:410.3pt;margin-top:41.8pt;width:115.2pt;height:26.7pt;z-index:-257449984;mso-position-horizontal-relative:page;mso-position-vertical-relative:page" filled="f" stroked="f">
          <v:textbox inset="0,0,0,0">
            <w:txbxContent>
              <w:p w14:paraId="7BCE6015" w14:textId="77777777" w:rsidR="00BE0C15" w:rsidRDefault="00BE0C15">
                <w:pPr>
                  <w:pStyle w:val="BodyText"/>
                  <w:spacing w:before="11" w:line="251" w:lineRule="exact"/>
                  <w:ind w:right="22"/>
                  <w:jc w:val="right"/>
                </w:pPr>
                <w:r>
                  <w:t>Circular Letter</w:t>
                </w:r>
                <w:r>
                  <w:rPr>
                    <w:spacing w:val="-25"/>
                  </w:rPr>
                  <w:t xml:space="preserve"> </w:t>
                </w:r>
                <w:r>
                  <w:t>No.3425</w:t>
                </w:r>
              </w:p>
              <w:p w14:paraId="3748F57F" w14:textId="77777777" w:rsidR="00BE0C15" w:rsidRDefault="00BE0C15">
                <w:pPr>
                  <w:pStyle w:val="BodyText"/>
                  <w:spacing w:line="251" w:lineRule="exact"/>
                  <w:ind w:right="18"/>
                  <w:jc w:val="right"/>
                </w:pPr>
                <w:r>
                  <w:t>Annex, page</w:t>
                </w:r>
                <w:r>
                  <w:rPr>
                    <w:spacing w:val="-13"/>
                  </w:rPr>
                  <w:t xml:space="preserve"> </w:t>
                </w:r>
                <w:r>
                  <w:t>43</w:t>
                </w:r>
              </w:p>
            </w:txbxContent>
          </v:textbox>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4BCFC" w14:textId="77777777" w:rsidR="00BE0C15" w:rsidRDefault="006570BA">
    <w:pPr>
      <w:pStyle w:val="BodyText"/>
      <w:spacing w:line="14" w:lineRule="auto"/>
      <w:rPr>
        <w:sz w:val="20"/>
      </w:rPr>
    </w:pPr>
    <w:r>
      <w:pict w14:anchorId="7F11D02C">
        <v:line id="_x0000_s2120" style="position:absolute;z-index:-257446912;mso-position-horizontal-relative:page;mso-position-vertical-relative:page" from="69.5pt,68.75pt" to="525.95pt,68.75pt" strokeweight=".48pt">
          <w10:wrap anchorx="page" anchory="page"/>
        </v:line>
      </w:pict>
    </w:r>
    <w:r>
      <w:pict w14:anchorId="696C2749">
        <v:shapetype id="_x0000_t202" coordsize="21600,21600" o:spt="202" path="m,l,21600r21600,l21600,xe">
          <v:stroke joinstyle="miter"/>
          <v:path gradientshapeok="t" o:connecttype="rect"/>
        </v:shapetype>
        <v:shape id="_x0000_s2119" type="#_x0000_t202" style="position:absolute;margin-left:69.95pt;margin-top:41.8pt;width:115pt;height:26.7pt;z-index:-257445888;mso-position-horizontal-relative:page;mso-position-vertical-relative:page" filled="f" stroked="f">
          <v:textbox inset="0,0,0,0">
            <w:txbxContent>
              <w:p w14:paraId="1FBFAE5B" w14:textId="77777777" w:rsidR="00BE0C15" w:rsidRDefault="00BE0C15">
                <w:pPr>
                  <w:pStyle w:val="BodyText"/>
                  <w:spacing w:before="13" w:line="237" w:lineRule="auto"/>
                  <w:ind w:left="20" w:right="-15"/>
                </w:pPr>
                <w:r>
                  <w:t>Circular Letter No.3425 Annex, page 44</w:t>
                </w:r>
              </w:p>
            </w:txbxContent>
          </v:textbox>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450F7" w14:textId="77777777" w:rsidR="00BE0C15" w:rsidRDefault="006570BA">
    <w:pPr>
      <w:pStyle w:val="BodyText"/>
      <w:spacing w:line="14" w:lineRule="auto"/>
      <w:rPr>
        <w:sz w:val="20"/>
      </w:rPr>
    </w:pPr>
    <w:r>
      <w:pict w14:anchorId="0AF22C26">
        <v:line id="_x0000_s2116" style="position:absolute;z-index:-257442816;mso-position-horizontal-relative:page;mso-position-vertical-relative:page" from="69.5pt,68.75pt" to="525.95pt,68.75pt" strokeweight=".48pt">
          <w10:wrap anchorx="page" anchory="page"/>
        </v:line>
      </w:pict>
    </w:r>
    <w:r>
      <w:pict w14:anchorId="07946568">
        <v:shapetype id="_x0000_t202" coordsize="21600,21600" o:spt="202" path="m,l,21600r21600,l21600,xe">
          <v:stroke joinstyle="miter"/>
          <v:path gradientshapeok="t" o:connecttype="rect"/>
        </v:shapetype>
        <v:shape id="_x0000_s2115" type="#_x0000_t202" style="position:absolute;margin-left:410.3pt;margin-top:41.8pt;width:115.2pt;height:26.7pt;z-index:-257441792;mso-position-horizontal-relative:page;mso-position-vertical-relative:page" filled="f" stroked="f">
          <v:textbox inset="0,0,0,0">
            <w:txbxContent>
              <w:p w14:paraId="2DE42461" w14:textId="77777777" w:rsidR="00BE0C15" w:rsidRDefault="00BE0C15">
                <w:pPr>
                  <w:pStyle w:val="BodyText"/>
                  <w:spacing w:before="11" w:line="251" w:lineRule="exact"/>
                  <w:ind w:right="22"/>
                  <w:jc w:val="right"/>
                </w:pPr>
                <w:r>
                  <w:t>Circular Letter</w:t>
                </w:r>
                <w:r>
                  <w:rPr>
                    <w:spacing w:val="-25"/>
                  </w:rPr>
                  <w:t xml:space="preserve"> </w:t>
                </w:r>
                <w:r>
                  <w:t>No.3425</w:t>
                </w:r>
              </w:p>
              <w:p w14:paraId="24546BD8" w14:textId="77777777" w:rsidR="00BE0C15" w:rsidRDefault="00BE0C15">
                <w:pPr>
                  <w:pStyle w:val="BodyText"/>
                  <w:spacing w:line="251" w:lineRule="exact"/>
                  <w:ind w:right="18"/>
                  <w:jc w:val="right"/>
                </w:pPr>
                <w:r>
                  <w:t>Annex, page</w:t>
                </w:r>
                <w:r>
                  <w:rPr>
                    <w:spacing w:val="-13"/>
                  </w:rPr>
                  <w:t xml:space="preserve"> </w:t>
                </w:r>
                <w:r>
                  <w:t>45</w:t>
                </w:r>
              </w:p>
            </w:txbxContent>
          </v:textbox>
          <w10:wrap anchorx="page" anchory="page"/>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83085" w14:textId="77777777" w:rsidR="00BE0C15" w:rsidRDefault="006570BA">
    <w:pPr>
      <w:pStyle w:val="BodyText"/>
      <w:spacing w:line="14" w:lineRule="auto"/>
      <w:rPr>
        <w:sz w:val="20"/>
      </w:rPr>
    </w:pPr>
    <w:r>
      <w:pict w14:anchorId="2BD09D29">
        <v:line id="_x0000_s2112" style="position:absolute;z-index:-257438720;mso-position-horizontal-relative:page;mso-position-vertical-relative:page" from="69.5pt,68.75pt" to="525.95pt,68.75pt" strokeweight=".48pt">
          <w10:wrap anchorx="page" anchory="page"/>
        </v:line>
      </w:pict>
    </w:r>
    <w:r>
      <w:pict w14:anchorId="7D29F7C6">
        <v:shapetype id="_x0000_t202" coordsize="21600,21600" o:spt="202" path="m,l,21600r21600,l21600,xe">
          <v:stroke joinstyle="miter"/>
          <v:path gradientshapeok="t" o:connecttype="rect"/>
        </v:shapetype>
        <v:shape id="_x0000_s2111" type="#_x0000_t202" style="position:absolute;margin-left:69.95pt;margin-top:41.8pt;width:115pt;height:26.7pt;z-index:-257437696;mso-position-horizontal-relative:page;mso-position-vertical-relative:page" filled="f" stroked="f">
          <v:textbox inset="0,0,0,0">
            <w:txbxContent>
              <w:p w14:paraId="23F88EEE" w14:textId="77777777" w:rsidR="00BE0C15" w:rsidRDefault="00BE0C15">
                <w:pPr>
                  <w:pStyle w:val="BodyText"/>
                  <w:spacing w:before="13" w:line="237" w:lineRule="auto"/>
                  <w:ind w:left="20" w:right="-15"/>
                </w:pPr>
                <w:r>
                  <w:t>Circular Letter No.3425 Annex, page 46</w:t>
                </w:r>
              </w:p>
            </w:txbxContent>
          </v:textbox>
          <w10:wrap anchorx="page" anchory="page"/>
        </v:shape>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91E04" w14:textId="77777777" w:rsidR="00BE0C15" w:rsidRDefault="006570BA">
    <w:pPr>
      <w:pStyle w:val="BodyText"/>
      <w:spacing w:line="14" w:lineRule="auto"/>
      <w:rPr>
        <w:sz w:val="20"/>
      </w:rPr>
    </w:pPr>
    <w:r>
      <w:pict w14:anchorId="4DF08384">
        <v:line id="_x0000_s2108" style="position:absolute;z-index:-257434624;mso-position-horizontal-relative:page;mso-position-vertical-relative:page" from="69.5pt,68.75pt" to="525.95pt,68.75pt" strokeweight=".48pt">
          <w10:wrap anchorx="page" anchory="page"/>
        </v:line>
      </w:pict>
    </w:r>
    <w:r>
      <w:pict w14:anchorId="1EF23FD6">
        <v:shapetype id="_x0000_t202" coordsize="21600,21600" o:spt="202" path="m,l,21600r21600,l21600,xe">
          <v:stroke joinstyle="miter"/>
          <v:path gradientshapeok="t" o:connecttype="rect"/>
        </v:shapetype>
        <v:shape id="_x0000_s2107" type="#_x0000_t202" style="position:absolute;margin-left:410.3pt;margin-top:41.8pt;width:115.2pt;height:26.7pt;z-index:-257433600;mso-position-horizontal-relative:page;mso-position-vertical-relative:page" filled="f" stroked="f">
          <v:textbox inset="0,0,0,0">
            <w:txbxContent>
              <w:p w14:paraId="1AF441B9" w14:textId="77777777" w:rsidR="00BE0C15" w:rsidRDefault="00BE0C15">
                <w:pPr>
                  <w:pStyle w:val="BodyText"/>
                  <w:spacing w:before="11" w:line="251" w:lineRule="exact"/>
                  <w:ind w:right="22"/>
                  <w:jc w:val="right"/>
                </w:pPr>
                <w:r>
                  <w:t>Circular Letter</w:t>
                </w:r>
                <w:r>
                  <w:rPr>
                    <w:spacing w:val="-25"/>
                  </w:rPr>
                  <w:t xml:space="preserve"> </w:t>
                </w:r>
                <w:r>
                  <w:t>No.3425</w:t>
                </w:r>
              </w:p>
              <w:p w14:paraId="278A1E11" w14:textId="77777777" w:rsidR="00BE0C15" w:rsidRDefault="00BE0C15">
                <w:pPr>
                  <w:pStyle w:val="BodyText"/>
                  <w:spacing w:line="251" w:lineRule="exact"/>
                  <w:ind w:right="18"/>
                  <w:jc w:val="right"/>
                </w:pPr>
                <w:r>
                  <w:t>Annex, page</w:t>
                </w:r>
                <w:r>
                  <w:rPr>
                    <w:spacing w:val="-13"/>
                  </w:rPr>
                  <w:t xml:space="preserve"> </w:t>
                </w:r>
                <w:r>
                  <w:t>47</w:t>
                </w:r>
              </w:p>
            </w:txbxContent>
          </v:textbox>
          <w10:wrap anchorx="page" anchory="page"/>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F9563" w14:textId="77777777" w:rsidR="00BE0C15" w:rsidRDefault="006570BA">
    <w:pPr>
      <w:pStyle w:val="BodyText"/>
      <w:spacing w:line="14" w:lineRule="auto"/>
      <w:rPr>
        <w:sz w:val="20"/>
      </w:rPr>
    </w:pPr>
    <w:r>
      <w:pict w14:anchorId="369D62A0">
        <v:line id="_x0000_s2104" style="position:absolute;z-index:-257430528;mso-position-horizontal-relative:page;mso-position-vertical-relative:page" from="69.5pt,68.75pt" to="525.95pt,68.75pt" strokeweight=".48pt">
          <w10:wrap anchorx="page" anchory="page"/>
        </v:line>
      </w:pict>
    </w:r>
    <w:r>
      <w:pict w14:anchorId="4EDD6E1D">
        <v:shapetype id="_x0000_t202" coordsize="21600,21600" o:spt="202" path="m,l,21600r21600,l21600,xe">
          <v:stroke joinstyle="miter"/>
          <v:path gradientshapeok="t" o:connecttype="rect"/>
        </v:shapetype>
        <v:shape id="_x0000_s2103" type="#_x0000_t202" style="position:absolute;margin-left:69.95pt;margin-top:41.8pt;width:115pt;height:26.7pt;z-index:-257429504;mso-position-horizontal-relative:page;mso-position-vertical-relative:page" filled="f" stroked="f">
          <v:textbox inset="0,0,0,0">
            <w:txbxContent>
              <w:p w14:paraId="723353CE" w14:textId="77777777" w:rsidR="00BE0C15" w:rsidRDefault="00BE0C15">
                <w:pPr>
                  <w:pStyle w:val="BodyText"/>
                  <w:spacing w:before="13" w:line="237" w:lineRule="auto"/>
                  <w:ind w:left="20" w:right="-15"/>
                </w:pPr>
                <w:r>
                  <w:t>Circular Letter No.3425 Annex, page 48</w:t>
                </w:r>
              </w:p>
            </w:txbxContent>
          </v:textbox>
          <w10:wrap anchorx="page" anchory="page"/>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FE476" w14:textId="77777777" w:rsidR="00BE0C15" w:rsidRDefault="006570BA">
    <w:pPr>
      <w:pStyle w:val="BodyText"/>
      <w:spacing w:line="14" w:lineRule="auto"/>
      <w:rPr>
        <w:sz w:val="20"/>
      </w:rPr>
    </w:pPr>
    <w:r>
      <w:pict w14:anchorId="1B96F9D5">
        <v:line id="_x0000_s2100" style="position:absolute;z-index:-257426432;mso-position-horizontal-relative:page;mso-position-vertical-relative:page" from="69.5pt,68.75pt" to="525.95pt,68.75pt" strokeweight=".48pt">
          <w10:wrap anchorx="page" anchory="page"/>
        </v:line>
      </w:pict>
    </w:r>
    <w:r>
      <w:pict w14:anchorId="09FB253E">
        <v:shapetype id="_x0000_t202" coordsize="21600,21600" o:spt="202" path="m,l,21600r21600,l21600,xe">
          <v:stroke joinstyle="miter"/>
          <v:path gradientshapeok="t" o:connecttype="rect"/>
        </v:shapetype>
        <v:shape id="_x0000_s2099" type="#_x0000_t202" style="position:absolute;margin-left:410.3pt;margin-top:41.8pt;width:115.2pt;height:26.7pt;z-index:-257425408;mso-position-horizontal-relative:page;mso-position-vertical-relative:page" filled="f" stroked="f">
          <v:textbox inset="0,0,0,0">
            <w:txbxContent>
              <w:p w14:paraId="6C3E5970" w14:textId="77777777" w:rsidR="00BE0C15" w:rsidRDefault="00BE0C15">
                <w:pPr>
                  <w:pStyle w:val="BodyText"/>
                  <w:spacing w:before="11" w:line="251" w:lineRule="exact"/>
                  <w:ind w:right="22"/>
                  <w:jc w:val="right"/>
                </w:pPr>
                <w:r>
                  <w:t>Circular Letter</w:t>
                </w:r>
                <w:r>
                  <w:rPr>
                    <w:spacing w:val="-25"/>
                  </w:rPr>
                  <w:t xml:space="preserve"> </w:t>
                </w:r>
                <w:r>
                  <w:t>No.3425</w:t>
                </w:r>
              </w:p>
              <w:p w14:paraId="2EFA0889" w14:textId="77777777" w:rsidR="00BE0C15" w:rsidRDefault="00BE0C15">
                <w:pPr>
                  <w:pStyle w:val="BodyText"/>
                  <w:spacing w:line="251" w:lineRule="exact"/>
                  <w:ind w:right="18"/>
                  <w:jc w:val="right"/>
                </w:pPr>
                <w:r>
                  <w:t>Annex, page</w:t>
                </w:r>
                <w:r>
                  <w:rPr>
                    <w:spacing w:val="-13"/>
                  </w:rPr>
                  <w:t xml:space="preserve"> </w:t>
                </w:r>
                <w:r>
                  <w:t>49</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3A88C" w14:textId="77777777" w:rsidR="00BE0C15" w:rsidRDefault="006570BA">
    <w:pPr>
      <w:pStyle w:val="BodyText"/>
      <w:spacing w:line="14" w:lineRule="auto"/>
      <w:rPr>
        <w:sz w:val="20"/>
      </w:rPr>
    </w:pPr>
    <w:r>
      <w:pict w14:anchorId="22061080">
        <v:line id="_x0000_s2272" style="position:absolute;z-index:-257602560;mso-position-horizontal-relative:page;mso-position-vertical-relative:page" from="69.5pt,68.75pt" to="525.95pt,68.75pt" strokeweight=".48pt">
          <w10:wrap anchorx="page" anchory="page"/>
        </v:line>
      </w:pict>
    </w:r>
    <w:r>
      <w:pict w14:anchorId="5DB3B02D">
        <v:shapetype id="_x0000_t202" coordsize="21600,21600" o:spt="202" path="m,l,21600r21600,l21600,xe">
          <v:stroke joinstyle="miter"/>
          <v:path gradientshapeok="t" o:connecttype="rect"/>
        </v:shapetype>
        <v:shape id="_x0000_s2271" type="#_x0000_t202" style="position:absolute;margin-left:410.3pt;margin-top:41.8pt;width:115.15pt;height:26.7pt;z-index:-257601536;mso-position-horizontal-relative:page;mso-position-vertical-relative:page" filled="f" stroked="f">
          <v:textbox inset="0,0,0,0">
            <w:txbxContent>
              <w:p w14:paraId="3DCE2C29" w14:textId="77777777" w:rsidR="00BE0C15" w:rsidRDefault="00BE0C15">
                <w:pPr>
                  <w:pStyle w:val="BodyText"/>
                  <w:spacing w:before="11" w:line="251" w:lineRule="exact"/>
                  <w:ind w:right="21"/>
                  <w:jc w:val="right"/>
                </w:pPr>
                <w:r>
                  <w:t>Circular Letter</w:t>
                </w:r>
                <w:r>
                  <w:rPr>
                    <w:spacing w:val="-25"/>
                  </w:rPr>
                  <w:t xml:space="preserve"> </w:t>
                </w:r>
                <w:r>
                  <w:t>No.3425</w:t>
                </w:r>
              </w:p>
              <w:p w14:paraId="2980F0FF" w14:textId="77777777" w:rsidR="00BE0C15" w:rsidRDefault="00BE0C15">
                <w:pPr>
                  <w:pStyle w:val="BodyText"/>
                  <w:spacing w:line="251" w:lineRule="exact"/>
                  <w:ind w:right="18"/>
                  <w:jc w:val="right"/>
                </w:pPr>
                <w:r>
                  <w:t>Annex, page</w:t>
                </w:r>
                <w:r>
                  <w:rPr>
                    <w:spacing w:val="-12"/>
                  </w:rPr>
                  <w:t xml:space="preserve"> </w:t>
                </w:r>
                <w:r>
                  <w:t>5</w:t>
                </w:r>
              </w:p>
            </w:txbxContent>
          </v:textbox>
          <w10:wrap anchorx="page" anchory="page"/>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980F2" w14:textId="77777777" w:rsidR="00BE0C15" w:rsidRDefault="006570BA">
    <w:pPr>
      <w:pStyle w:val="BodyText"/>
      <w:spacing w:line="14" w:lineRule="auto"/>
      <w:rPr>
        <w:sz w:val="20"/>
      </w:rPr>
    </w:pPr>
    <w:r>
      <w:pict w14:anchorId="4E4165EC">
        <v:line id="_x0000_s2096" style="position:absolute;z-index:-257422336;mso-position-horizontal-relative:page;mso-position-vertical-relative:page" from="69.5pt,68.75pt" to="525.95pt,68.75pt" strokeweight=".48pt">
          <w10:wrap anchorx="page" anchory="page"/>
        </v:line>
      </w:pict>
    </w:r>
    <w:r>
      <w:pict w14:anchorId="3DEFE61A">
        <v:shapetype id="_x0000_t202" coordsize="21600,21600" o:spt="202" path="m,l,21600r21600,l21600,xe">
          <v:stroke joinstyle="miter"/>
          <v:path gradientshapeok="t" o:connecttype="rect"/>
        </v:shapetype>
        <v:shape id="_x0000_s2095" type="#_x0000_t202" style="position:absolute;margin-left:69.95pt;margin-top:41.8pt;width:115pt;height:26.7pt;z-index:-257421312;mso-position-horizontal-relative:page;mso-position-vertical-relative:page" filled="f" stroked="f">
          <v:textbox inset="0,0,0,0">
            <w:txbxContent>
              <w:p w14:paraId="50964E14" w14:textId="77777777" w:rsidR="00BE0C15" w:rsidRDefault="00BE0C15">
                <w:pPr>
                  <w:pStyle w:val="BodyText"/>
                  <w:spacing w:before="13" w:line="237" w:lineRule="auto"/>
                  <w:ind w:left="20" w:right="-15"/>
                </w:pPr>
                <w:r>
                  <w:t>Circular Letter No.3425 Annex, page 50</w:t>
                </w:r>
              </w:p>
            </w:txbxContent>
          </v:textbox>
          <w10:wrap anchorx="page" anchory="page"/>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0FEEF3" w14:textId="77777777" w:rsidR="00BE0C15" w:rsidRDefault="006570BA">
    <w:pPr>
      <w:pStyle w:val="BodyText"/>
      <w:spacing w:line="14" w:lineRule="auto"/>
      <w:rPr>
        <w:sz w:val="20"/>
      </w:rPr>
    </w:pPr>
    <w:r>
      <w:pict w14:anchorId="21E247C8">
        <v:line id="_x0000_s2092" style="position:absolute;z-index:-257418240;mso-position-horizontal-relative:page;mso-position-vertical-relative:page" from="69.5pt,68.75pt" to="525.95pt,68.75pt" strokeweight=".48pt">
          <w10:wrap anchorx="page" anchory="page"/>
        </v:line>
      </w:pict>
    </w:r>
    <w:r>
      <w:pict w14:anchorId="00E89089">
        <v:shapetype id="_x0000_t202" coordsize="21600,21600" o:spt="202" path="m,l,21600r21600,l21600,xe">
          <v:stroke joinstyle="miter"/>
          <v:path gradientshapeok="t" o:connecttype="rect"/>
        </v:shapetype>
        <v:shape id="_x0000_s2091" type="#_x0000_t202" style="position:absolute;margin-left:410.3pt;margin-top:41.8pt;width:115.2pt;height:26.7pt;z-index:-257417216;mso-position-horizontal-relative:page;mso-position-vertical-relative:page" filled="f" stroked="f">
          <v:textbox inset="0,0,0,0">
            <w:txbxContent>
              <w:p w14:paraId="79877647" w14:textId="77777777" w:rsidR="00BE0C15" w:rsidRDefault="00BE0C15">
                <w:pPr>
                  <w:pStyle w:val="BodyText"/>
                  <w:spacing w:before="11" w:line="251" w:lineRule="exact"/>
                  <w:ind w:right="22"/>
                  <w:jc w:val="right"/>
                </w:pPr>
                <w:r>
                  <w:t>Circular Letter</w:t>
                </w:r>
                <w:r>
                  <w:rPr>
                    <w:spacing w:val="-25"/>
                  </w:rPr>
                  <w:t xml:space="preserve"> </w:t>
                </w:r>
                <w:r>
                  <w:t>No.3425</w:t>
                </w:r>
              </w:p>
              <w:p w14:paraId="5CD1751B" w14:textId="77777777" w:rsidR="00BE0C15" w:rsidRDefault="00BE0C15">
                <w:pPr>
                  <w:pStyle w:val="BodyText"/>
                  <w:spacing w:line="251" w:lineRule="exact"/>
                  <w:ind w:right="18"/>
                  <w:jc w:val="right"/>
                </w:pPr>
                <w:r>
                  <w:t>Annex, page</w:t>
                </w:r>
                <w:r>
                  <w:rPr>
                    <w:spacing w:val="-13"/>
                  </w:rPr>
                  <w:t xml:space="preserve"> </w:t>
                </w:r>
                <w:r>
                  <w:t>51</w:t>
                </w:r>
              </w:p>
            </w:txbxContent>
          </v:textbox>
          <w10:wrap anchorx="page" anchory="page"/>
        </v:shape>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ECA26" w14:textId="77777777" w:rsidR="00BE0C15" w:rsidRDefault="006570BA">
    <w:pPr>
      <w:pStyle w:val="BodyText"/>
      <w:spacing w:line="14" w:lineRule="auto"/>
      <w:rPr>
        <w:sz w:val="20"/>
      </w:rPr>
    </w:pPr>
    <w:r>
      <w:pict w14:anchorId="1EDE5F8B">
        <v:line id="_x0000_s2088" style="position:absolute;z-index:-257414144;mso-position-horizontal-relative:page;mso-position-vertical-relative:page" from="69.5pt,68.75pt" to="525.95pt,68.75pt" strokeweight=".48pt">
          <w10:wrap anchorx="page" anchory="page"/>
        </v:line>
      </w:pict>
    </w:r>
    <w:r>
      <w:pict w14:anchorId="54041DA1">
        <v:shapetype id="_x0000_t202" coordsize="21600,21600" o:spt="202" path="m,l,21600r21600,l21600,xe">
          <v:stroke joinstyle="miter"/>
          <v:path gradientshapeok="t" o:connecttype="rect"/>
        </v:shapetype>
        <v:shape id="_x0000_s2087" type="#_x0000_t202" style="position:absolute;margin-left:69.95pt;margin-top:41.8pt;width:115pt;height:26.7pt;z-index:-257413120;mso-position-horizontal-relative:page;mso-position-vertical-relative:page" filled="f" stroked="f">
          <v:textbox inset="0,0,0,0">
            <w:txbxContent>
              <w:p w14:paraId="6948A59D" w14:textId="77777777" w:rsidR="00BE0C15" w:rsidRDefault="00BE0C15">
                <w:pPr>
                  <w:pStyle w:val="BodyText"/>
                  <w:spacing w:before="13" w:line="237" w:lineRule="auto"/>
                  <w:ind w:left="20" w:right="-15"/>
                </w:pPr>
                <w:r>
                  <w:t>Circular Letter No.3425 Annex, page 52</w:t>
                </w:r>
              </w:p>
            </w:txbxContent>
          </v:textbox>
          <w10:wrap anchorx="page" anchory="page"/>
        </v:shape>
      </w:pic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E621C" w14:textId="77777777" w:rsidR="00BE0C15" w:rsidRDefault="006570BA">
    <w:pPr>
      <w:pStyle w:val="BodyText"/>
      <w:spacing w:line="14" w:lineRule="auto"/>
      <w:rPr>
        <w:sz w:val="20"/>
      </w:rPr>
    </w:pPr>
    <w:r>
      <w:pict w14:anchorId="0F48FCF5">
        <v:line id="_x0000_s2084" style="position:absolute;z-index:-257410048;mso-position-horizontal-relative:page;mso-position-vertical-relative:page" from="69.5pt,68.75pt" to="525.95pt,68.75pt" strokeweight=".48pt">
          <w10:wrap anchorx="page" anchory="page"/>
        </v:line>
      </w:pict>
    </w:r>
    <w:r>
      <w:pict w14:anchorId="7E1CEDDC">
        <v:shapetype id="_x0000_t202" coordsize="21600,21600" o:spt="202" path="m,l,21600r21600,l21600,xe">
          <v:stroke joinstyle="miter"/>
          <v:path gradientshapeok="t" o:connecttype="rect"/>
        </v:shapetype>
        <v:shape id="_x0000_s2083" type="#_x0000_t202" style="position:absolute;margin-left:410.3pt;margin-top:41.8pt;width:115.2pt;height:26.7pt;z-index:-257409024;mso-position-horizontal-relative:page;mso-position-vertical-relative:page" filled="f" stroked="f">
          <v:textbox inset="0,0,0,0">
            <w:txbxContent>
              <w:p w14:paraId="12C8F57F" w14:textId="77777777" w:rsidR="00BE0C15" w:rsidRDefault="00BE0C15">
                <w:pPr>
                  <w:pStyle w:val="BodyText"/>
                  <w:spacing w:before="11" w:line="251" w:lineRule="exact"/>
                  <w:ind w:right="22"/>
                  <w:jc w:val="right"/>
                </w:pPr>
                <w:r>
                  <w:t>Circular Letter</w:t>
                </w:r>
                <w:r>
                  <w:rPr>
                    <w:spacing w:val="-25"/>
                  </w:rPr>
                  <w:t xml:space="preserve"> </w:t>
                </w:r>
                <w:r>
                  <w:t>No.3425</w:t>
                </w:r>
              </w:p>
              <w:p w14:paraId="427EBA37" w14:textId="77777777" w:rsidR="00BE0C15" w:rsidRDefault="00BE0C15">
                <w:pPr>
                  <w:pStyle w:val="BodyText"/>
                  <w:spacing w:line="251" w:lineRule="exact"/>
                  <w:ind w:right="18"/>
                  <w:jc w:val="right"/>
                </w:pPr>
                <w:r>
                  <w:t>Annex, page</w:t>
                </w:r>
                <w:r>
                  <w:rPr>
                    <w:spacing w:val="-13"/>
                  </w:rPr>
                  <w:t xml:space="preserve"> </w:t>
                </w:r>
                <w:r>
                  <w:t>53</w:t>
                </w:r>
              </w:p>
            </w:txbxContent>
          </v:textbox>
          <w10:wrap anchorx="page" anchory="page"/>
        </v:shape>
      </w:pic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028B8" w14:textId="77777777" w:rsidR="00BE0C15" w:rsidRDefault="006570BA">
    <w:pPr>
      <w:pStyle w:val="BodyText"/>
      <w:spacing w:line="14" w:lineRule="auto"/>
      <w:rPr>
        <w:sz w:val="20"/>
      </w:rPr>
    </w:pPr>
    <w:r>
      <w:pict w14:anchorId="5D69FC8E">
        <v:shapetype id="_x0000_t202" coordsize="21600,21600" o:spt="202" path="m,l,21600r21600,l21600,xe">
          <v:stroke joinstyle="miter"/>
          <v:path gradientshapeok="t" o:connecttype="rect"/>
        </v:shapetype>
        <v:shape id="_x0000_s2080" type="#_x0000_t202" style="position:absolute;margin-left:69.95pt;margin-top:41.8pt;width:115pt;height:26.7pt;z-index:-257405952;mso-position-horizontal-relative:page;mso-position-vertical-relative:page" filled="f" stroked="f">
          <v:textbox inset="0,0,0,0">
            <w:txbxContent>
              <w:p w14:paraId="30D36C3F" w14:textId="77777777" w:rsidR="00BE0C15" w:rsidRDefault="00BE0C15">
                <w:pPr>
                  <w:pStyle w:val="BodyText"/>
                  <w:spacing w:before="13" w:line="237" w:lineRule="auto"/>
                  <w:ind w:left="20" w:right="-15"/>
                </w:pPr>
                <w:r>
                  <w:t xml:space="preserve">Circular Letter No.3425 Annex, page </w:t>
                </w:r>
                <w:r>
                  <w:fldChar w:fldCharType="begin"/>
                </w:r>
                <w:r>
                  <w:instrText xml:space="preserve"> PAGE </w:instrText>
                </w:r>
                <w:r>
                  <w:fldChar w:fldCharType="separate"/>
                </w:r>
                <w:r>
                  <w:rPr>
                    <w:noProof/>
                  </w:rPr>
                  <w:t>54</w:t>
                </w:r>
                <w:r>
                  <w:fldChar w:fldCharType="end"/>
                </w:r>
              </w:p>
            </w:txbxContent>
          </v:textbox>
          <w10:wrap anchorx="page" anchory="page"/>
        </v:shape>
      </w:pic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C15C8" w14:textId="77777777" w:rsidR="00BE0C15" w:rsidRDefault="006570BA">
    <w:pPr>
      <w:pStyle w:val="BodyText"/>
      <w:spacing w:line="14" w:lineRule="auto"/>
      <w:rPr>
        <w:sz w:val="20"/>
      </w:rPr>
    </w:pPr>
    <w:r>
      <w:pict w14:anchorId="2FAD63A5">
        <v:shapetype id="_x0000_t202" coordsize="21600,21600" o:spt="202" path="m,l,21600r21600,l21600,xe">
          <v:stroke joinstyle="miter"/>
          <v:path gradientshapeok="t" o:connecttype="rect"/>
        </v:shapetype>
        <v:shape id="_x0000_s2077" type="#_x0000_t202" style="position:absolute;margin-left:64.2pt;margin-top:41.8pt;width:118pt;height:26.7pt;z-index:-257402880;mso-position-horizontal-relative:page;mso-position-vertical-relative:page" filled="f" stroked="f">
          <v:textbox inset="0,0,0,0">
            <w:txbxContent>
              <w:p w14:paraId="3D37F140" w14:textId="77777777" w:rsidR="00BE0C15" w:rsidRDefault="00BE0C15">
                <w:pPr>
                  <w:pStyle w:val="BodyText"/>
                  <w:spacing w:before="13" w:line="237" w:lineRule="auto"/>
                  <w:ind w:left="20" w:right="-16"/>
                </w:pPr>
                <w:r>
                  <w:t xml:space="preserve">Circular Letter No. 3425 Annex, page </w:t>
                </w:r>
                <w:r>
                  <w:fldChar w:fldCharType="begin"/>
                </w:r>
                <w:r>
                  <w:instrText xml:space="preserve"> PAGE </w:instrText>
                </w:r>
                <w:r>
                  <w:fldChar w:fldCharType="separate"/>
                </w:r>
                <w:r>
                  <w:rPr>
                    <w:noProof/>
                  </w:rPr>
                  <w:t>55</w:t>
                </w:r>
                <w:r>
                  <w:fldChar w:fldCharType="end"/>
                </w:r>
              </w:p>
            </w:txbxContent>
          </v:textbox>
          <w10:wrap anchorx="page" anchory="page"/>
        </v:shape>
      </w:pic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0CE48" w14:textId="77777777" w:rsidR="00BE0C15" w:rsidRDefault="006570BA">
    <w:pPr>
      <w:pStyle w:val="BodyText"/>
      <w:spacing w:line="14" w:lineRule="auto"/>
      <w:rPr>
        <w:sz w:val="20"/>
      </w:rPr>
    </w:pPr>
    <w:r>
      <w:pict w14:anchorId="29D48FA7">
        <v:line id="_x0000_s2076" style="position:absolute;z-index:-257401856;mso-position-horizontal-relative:page;mso-position-vertical-relative:page" from="63.75pt,68.75pt" to="540.1pt,68.75pt" strokeweight=".48pt">
          <w10:wrap anchorx="page" anchory="page"/>
        </v:line>
      </w:pict>
    </w:r>
    <w:r>
      <w:pict w14:anchorId="5A97C3EC">
        <v:shapetype id="_x0000_t202" coordsize="21600,21600" o:spt="202" path="m,l,21600r21600,l21600,xe">
          <v:stroke joinstyle="miter"/>
          <v:path gradientshapeok="t" o:connecttype="rect"/>
        </v:shapetype>
        <v:shape id="_x0000_s2075" type="#_x0000_t202" style="position:absolute;margin-left:421.5pt;margin-top:41.8pt;width:118.2pt;height:26.7pt;z-index:-257400832;mso-position-horizontal-relative:page;mso-position-vertical-relative:page" filled="f" stroked="f">
          <v:textbox style="mso-next-textbox:#_x0000_s2075" inset="0,0,0,0">
            <w:txbxContent>
              <w:p w14:paraId="7591361C" w14:textId="77777777" w:rsidR="00BE0C15" w:rsidRDefault="00BE0C15">
                <w:pPr>
                  <w:pStyle w:val="BodyText"/>
                  <w:spacing w:before="11" w:line="251" w:lineRule="exact"/>
                  <w:ind w:right="22"/>
                  <w:jc w:val="right"/>
                </w:pPr>
                <w:r>
                  <w:t>Circular Letter No.</w:t>
                </w:r>
                <w:r>
                  <w:rPr>
                    <w:spacing w:val="-26"/>
                  </w:rPr>
                  <w:t xml:space="preserve"> </w:t>
                </w:r>
                <w:r>
                  <w:t>3425</w:t>
                </w:r>
              </w:p>
              <w:p w14:paraId="5ED5BB18" w14:textId="77777777" w:rsidR="00BE0C15" w:rsidRDefault="00BE0C15">
                <w:pPr>
                  <w:pStyle w:val="BodyText"/>
                  <w:spacing w:line="251" w:lineRule="exact"/>
                  <w:ind w:right="18"/>
                  <w:jc w:val="right"/>
                </w:pPr>
                <w:r>
                  <w:t>Annex, page</w:t>
                </w:r>
                <w:r>
                  <w:rPr>
                    <w:spacing w:val="-14"/>
                  </w:rPr>
                  <w:t xml:space="preserve"> </w:t>
                </w:r>
                <w:r>
                  <w:t>56</w:t>
                </w:r>
              </w:p>
            </w:txbxContent>
          </v:textbox>
          <w10:wrap anchorx="page" anchory="page"/>
        </v:shape>
      </w:pic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E79102" w14:textId="77777777" w:rsidR="00BE0C15" w:rsidRDefault="006570BA">
    <w:pPr>
      <w:pStyle w:val="BodyText"/>
      <w:spacing w:line="14" w:lineRule="auto"/>
      <w:rPr>
        <w:sz w:val="20"/>
      </w:rPr>
    </w:pPr>
    <w:r>
      <w:pict w14:anchorId="7686C2F6">
        <v:line id="_x0000_s2072" style="position:absolute;z-index:-257397760;mso-position-horizontal-relative:page;mso-position-vertical-relative:page" from="63.75pt,68.75pt" to="540.1pt,68.75pt" strokeweight=".48pt">
          <w10:wrap anchorx="page" anchory="page"/>
        </v:line>
      </w:pict>
    </w:r>
    <w:r>
      <w:pict w14:anchorId="2AF24D15">
        <v:shapetype id="_x0000_t202" coordsize="21600,21600" o:spt="202" path="m,l,21600r21600,l21600,xe">
          <v:stroke joinstyle="miter"/>
          <v:path gradientshapeok="t" o:connecttype="rect"/>
        </v:shapetype>
        <v:shape id="_x0000_s2071" type="#_x0000_t202" style="position:absolute;margin-left:64.2pt;margin-top:41.8pt;width:115pt;height:26.7pt;z-index:-257396736;mso-position-horizontal-relative:page;mso-position-vertical-relative:page" filled="f" stroked="f">
          <v:textbox inset="0,0,0,0">
            <w:txbxContent>
              <w:p w14:paraId="7897707A" w14:textId="77777777" w:rsidR="00BE0C15" w:rsidRDefault="00BE0C15">
                <w:pPr>
                  <w:pStyle w:val="BodyText"/>
                  <w:spacing w:before="13" w:line="237" w:lineRule="auto"/>
                  <w:ind w:left="20" w:right="-15"/>
                </w:pPr>
                <w:r>
                  <w:t>Circular Letter No.3425 Page 57</w:t>
                </w:r>
              </w:p>
            </w:txbxContent>
          </v:textbox>
          <w10:wrap anchorx="page" anchory="page"/>
        </v:shape>
      </w:pic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0785" w14:textId="77777777" w:rsidR="00BE0C15" w:rsidRDefault="006570BA">
    <w:pPr>
      <w:pStyle w:val="BodyText"/>
      <w:spacing w:line="14" w:lineRule="auto"/>
      <w:rPr>
        <w:sz w:val="20"/>
      </w:rPr>
    </w:pPr>
    <w:r>
      <w:pict w14:anchorId="27338EF5">
        <v:line id="_x0000_s2068" style="position:absolute;z-index:-257393664;mso-position-horizontal-relative:page;mso-position-vertical-relative:page" from="63.75pt,68.75pt" to="540.1pt,68.75pt" strokeweight=".48pt">
          <w10:wrap anchorx="page" anchory="page"/>
        </v:line>
      </w:pict>
    </w:r>
    <w:r>
      <w:pict w14:anchorId="00001371">
        <v:shapetype id="_x0000_t202" coordsize="21600,21600" o:spt="202" path="m,l,21600r21600,l21600,xe">
          <v:stroke joinstyle="miter"/>
          <v:path gradientshapeok="t" o:connecttype="rect"/>
        </v:shapetype>
        <v:shape id="_x0000_s2067" type="#_x0000_t202" style="position:absolute;margin-left:421.5pt;margin-top:41.8pt;width:118.2pt;height:26.7pt;z-index:-257392640;mso-position-horizontal-relative:page;mso-position-vertical-relative:page" filled="f" stroked="f">
          <v:textbox inset="0,0,0,0">
            <w:txbxContent>
              <w:p w14:paraId="3DFAF908" w14:textId="77777777" w:rsidR="00BE0C15" w:rsidRDefault="00BE0C15">
                <w:pPr>
                  <w:pStyle w:val="BodyText"/>
                  <w:spacing w:before="11" w:line="251" w:lineRule="exact"/>
                  <w:ind w:right="22"/>
                  <w:jc w:val="right"/>
                </w:pPr>
                <w:r>
                  <w:t>Circular Letter No.</w:t>
                </w:r>
                <w:r>
                  <w:rPr>
                    <w:spacing w:val="-26"/>
                  </w:rPr>
                  <w:t xml:space="preserve"> </w:t>
                </w:r>
                <w:r>
                  <w:t>3425</w:t>
                </w:r>
              </w:p>
              <w:p w14:paraId="60307288" w14:textId="77777777" w:rsidR="00BE0C15" w:rsidRDefault="00BE0C15">
                <w:pPr>
                  <w:pStyle w:val="BodyText"/>
                  <w:spacing w:line="251" w:lineRule="exact"/>
                  <w:ind w:right="18"/>
                  <w:jc w:val="right"/>
                </w:pPr>
                <w:r>
                  <w:t>Annex, page</w:t>
                </w:r>
                <w:r>
                  <w:rPr>
                    <w:spacing w:val="-14"/>
                  </w:rPr>
                  <w:t xml:space="preserve"> </w:t>
                </w:r>
                <w:r>
                  <w:t>58</w:t>
                </w:r>
              </w:p>
            </w:txbxContent>
          </v:textbox>
          <w10:wrap anchorx="page" anchory="page"/>
        </v:shape>
      </w:pic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2F40" w14:textId="77777777" w:rsidR="00BE0C15" w:rsidRDefault="006570BA">
    <w:pPr>
      <w:pStyle w:val="BodyText"/>
      <w:spacing w:line="14" w:lineRule="auto"/>
      <w:rPr>
        <w:sz w:val="20"/>
      </w:rPr>
    </w:pPr>
    <w:r>
      <w:pict w14:anchorId="4259A717">
        <v:line id="_x0000_s2064" style="position:absolute;z-index:-257389568;mso-position-horizontal-relative:page;mso-position-vertical-relative:page" from="63.75pt,68.75pt" to="540.1pt,68.75pt" strokeweight=".48pt">
          <w10:wrap anchorx="page" anchory="page"/>
        </v:line>
      </w:pict>
    </w:r>
    <w:r>
      <w:pict w14:anchorId="046BF0AE">
        <v:shapetype id="_x0000_t202" coordsize="21600,21600" o:spt="202" path="m,l,21600r21600,l21600,xe">
          <v:stroke joinstyle="miter"/>
          <v:path gradientshapeok="t" o:connecttype="rect"/>
        </v:shapetype>
        <v:shape id="_x0000_s2063" type="#_x0000_t202" style="position:absolute;margin-left:64.2pt;margin-top:41.8pt;width:115pt;height:26.7pt;z-index:-257388544;mso-position-horizontal-relative:page;mso-position-vertical-relative:page" filled="f" stroked="f">
          <v:textbox inset="0,0,0,0">
            <w:txbxContent>
              <w:p w14:paraId="69F74CB9" w14:textId="77777777" w:rsidR="00BE0C15" w:rsidRDefault="00BE0C15">
                <w:pPr>
                  <w:pStyle w:val="BodyText"/>
                  <w:spacing w:before="13" w:line="237" w:lineRule="auto"/>
                  <w:ind w:left="20" w:right="-15"/>
                </w:pPr>
                <w:r>
                  <w:t>Circular Letter No.3425 Page 59</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4D3C9" w14:textId="77777777" w:rsidR="00BE0C15" w:rsidRDefault="006570BA">
    <w:pPr>
      <w:pStyle w:val="BodyText"/>
      <w:spacing w:line="14" w:lineRule="auto"/>
      <w:rPr>
        <w:sz w:val="20"/>
      </w:rPr>
    </w:pPr>
    <w:r>
      <w:pict w14:anchorId="27A1809E">
        <v:line id="_x0000_s2268" style="position:absolute;z-index:-257598464;mso-position-horizontal-relative:page;mso-position-vertical-relative:page" from="69.5pt,68.75pt" to="525.95pt,68.75pt" strokeweight=".48pt">
          <w10:wrap anchorx="page" anchory="page"/>
        </v:line>
      </w:pict>
    </w:r>
    <w:r>
      <w:pict w14:anchorId="79D000F1">
        <v:shapetype id="_x0000_t202" coordsize="21600,21600" o:spt="202" path="m,l,21600r21600,l21600,xe">
          <v:stroke joinstyle="miter"/>
          <v:path gradientshapeok="t" o:connecttype="rect"/>
        </v:shapetype>
        <v:shape id="_x0000_s2267" type="#_x0000_t202" style="position:absolute;margin-left:69.95pt;margin-top:41.8pt;width:118pt;height:26.7pt;z-index:-257597440;mso-position-horizontal-relative:page;mso-position-vertical-relative:page" filled="f" stroked="f">
          <v:textbox inset="0,0,0,0">
            <w:txbxContent>
              <w:p w14:paraId="5F554836" w14:textId="77777777" w:rsidR="00BE0C15" w:rsidRDefault="00BE0C15">
                <w:pPr>
                  <w:pStyle w:val="BodyText"/>
                  <w:spacing w:before="13" w:line="237" w:lineRule="auto"/>
                  <w:ind w:left="20" w:right="-16"/>
                </w:pPr>
                <w:r>
                  <w:t>Circular Letter No. 3425 Annex, page 6</w:t>
                </w:r>
              </w:p>
            </w:txbxContent>
          </v:textbox>
          <w10:wrap anchorx="page" anchory="page"/>
        </v:shape>
      </w:pic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38269" w14:textId="77777777" w:rsidR="00BE0C15" w:rsidRDefault="006570BA">
    <w:pPr>
      <w:pStyle w:val="BodyText"/>
      <w:spacing w:line="14" w:lineRule="auto"/>
      <w:rPr>
        <w:sz w:val="20"/>
      </w:rPr>
    </w:pPr>
    <w:r>
      <w:pict w14:anchorId="3CAEDDF0">
        <v:line id="_x0000_s2060" style="position:absolute;z-index:-257385472;mso-position-horizontal-relative:page;mso-position-vertical-relative:page" from="63.75pt,68.75pt" to="540.1pt,68.75pt" strokeweight=".48pt">
          <w10:wrap anchorx="page" anchory="page"/>
        </v:line>
      </w:pict>
    </w:r>
    <w:r>
      <w:pict w14:anchorId="1B850B7E">
        <v:shapetype id="_x0000_t202" coordsize="21600,21600" o:spt="202" path="m,l,21600r21600,l21600,xe">
          <v:stroke joinstyle="miter"/>
          <v:path gradientshapeok="t" o:connecttype="rect"/>
        </v:shapetype>
        <v:shape id="_x0000_s2059" type="#_x0000_t202" style="position:absolute;margin-left:421.5pt;margin-top:41.8pt;width:118.2pt;height:26.7pt;z-index:-257384448;mso-position-horizontal-relative:page;mso-position-vertical-relative:page" filled="f" stroked="f">
          <v:textbox inset="0,0,0,0">
            <w:txbxContent>
              <w:p w14:paraId="44C24CA9" w14:textId="77777777" w:rsidR="00BE0C15" w:rsidRDefault="00BE0C15">
                <w:pPr>
                  <w:pStyle w:val="BodyText"/>
                  <w:spacing w:before="11" w:line="251" w:lineRule="exact"/>
                  <w:ind w:right="22"/>
                  <w:jc w:val="right"/>
                </w:pPr>
                <w:r>
                  <w:t>Circular Letter No.</w:t>
                </w:r>
                <w:r>
                  <w:rPr>
                    <w:spacing w:val="-26"/>
                  </w:rPr>
                  <w:t xml:space="preserve"> </w:t>
                </w:r>
                <w:r>
                  <w:t>3425</w:t>
                </w:r>
              </w:p>
              <w:p w14:paraId="6D03D24C" w14:textId="77777777" w:rsidR="00BE0C15" w:rsidRDefault="00BE0C15">
                <w:pPr>
                  <w:pStyle w:val="BodyText"/>
                  <w:spacing w:line="251" w:lineRule="exact"/>
                  <w:ind w:right="18"/>
                  <w:jc w:val="right"/>
                </w:pPr>
                <w:r>
                  <w:t>Annex, page</w:t>
                </w:r>
                <w:r>
                  <w:rPr>
                    <w:spacing w:val="-14"/>
                  </w:rPr>
                  <w:t xml:space="preserve"> </w:t>
                </w:r>
                <w:r>
                  <w:t>60</w:t>
                </w:r>
              </w:p>
            </w:txbxContent>
          </v:textbox>
          <w10:wrap anchorx="page" anchory="page"/>
        </v:shape>
      </w:pic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EC4D" w14:textId="77777777" w:rsidR="00BE0C15" w:rsidRDefault="006570BA">
    <w:pPr>
      <w:pStyle w:val="BodyText"/>
      <w:spacing w:line="14" w:lineRule="auto"/>
      <w:rPr>
        <w:sz w:val="20"/>
      </w:rPr>
    </w:pPr>
    <w:r>
      <w:pict w14:anchorId="240C6E67">
        <v:line id="_x0000_s2056" style="position:absolute;z-index:-257381376;mso-position-horizontal-relative:page;mso-position-vertical-relative:page" from="63.75pt,68.75pt" to="540.1pt,68.75pt" strokeweight=".48pt">
          <w10:wrap anchorx="page" anchory="page"/>
        </v:line>
      </w:pict>
    </w:r>
    <w:r>
      <w:pict w14:anchorId="0BF429D5">
        <v:shapetype id="_x0000_t202" coordsize="21600,21600" o:spt="202" path="m,l,21600r21600,l21600,xe">
          <v:stroke joinstyle="miter"/>
          <v:path gradientshapeok="t" o:connecttype="rect"/>
        </v:shapetype>
        <v:shape id="_x0000_s2055" type="#_x0000_t202" style="position:absolute;margin-left:64.2pt;margin-top:41.8pt;width:115pt;height:26.7pt;z-index:-257380352;mso-position-horizontal-relative:page;mso-position-vertical-relative:page" filled="f" stroked="f">
          <v:textbox inset="0,0,0,0">
            <w:txbxContent>
              <w:p w14:paraId="1C2EF239" w14:textId="77777777" w:rsidR="00BE0C15" w:rsidRDefault="00BE0C15">
                <w:pPr>
                  <w:pStyle w:val="BodyText"/>
                  <w:spacing w:before="13" w:line="237" w:lineRule="auto"/>
                  <w:ind w:left="20" w:right="-15"/>
                </w:pPr>
                <w:r>
                  <w:t>Circular Letter No.3425 Page 61</w:t>
                </w:r>
              </w:p>
            </w:txbxContent>
          </v:textbox>
          <w10:wrap anchorx="page" anchory="page"/>
        </v:shape>
      </w:pic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7FAFE" w14:textId="77777777" w:rsidR="00BE0C15" w:rsidRDefault="006570BA">
    <w:pPr>
      <w:pStyle w:val="BodyText"/>
      <w:spacing w:line="14" w:lineRule="auto"/>
      <w:rPr>
        <w:sz w:val="20"/>
      </w:rPr>
    </w:pPr>
    <w:r>
      <w:pict w14:anchorId="6F826DE5">
        <v:line id="_x0000_s2052" style="position:absolute;z-index:-257377280;mso-position-horizontal-relative:page;mso-position-vertical-relative:page" from="63.75pt,68.75pt" to="540.1pt,68.75pt" strokeweight=".48pt">
          <w10:wrap anchorx="page" anchory="page"/>
        </v:line>
      </w:pict>
    </w:r>
    <w:r>
      <w:pict w14:anchorId="79BEE60B">
        <v:shapetype id="_x0000_t202" coordsize="21600,21600" o:spt="202" path="m,l,21600r21600,l21600,xe">
          <v:stroke joinstyle="miter"/>
          <v:path gradientshapeok="t" o:connecttype="rect"/>
        </v:shapetype>
        <v:shape id="_x0000_s2051" type="#_x0000_t202" style="position:absolute;margin-left:421.5pt;margin-top:41.8pt;width:118.2pt;height:26.7pt;z-index:-257376256;mso-position-horizontal-relative:page;mso-position-vertical-relative:page" filled="f" stroked="f">
          <v:textbox inset="0,0,0,0">
            <w:txbxContent>
              <w:p w14:paraId="68105100" w14:textId="77777777" w:rsidR="00BE0C15" w:rsidRDefault="00BE0C15">
                <w:pPr>
                  <w:pStyle w:val="BodyText"/>
                  <w:spacing w:before="11" w:line="251" w:lineRule="exact"/>
                  <w:ind w:right="22"/>
                  <w:jc w:val="right"/>
                </w:pPr>
                <w:r>
                  <w:t>Circular Letter No.</w:t>
                </w:r>
                <w:r>
                  <w:rPr>
                    <w:spacing w:val="-26"/>
                  </w:rPr>
                  <w:t xml:space="preserve"> </w:t>
                </w:r>
                <w:r>
                  <w:t>3425</w:t>
                </w:r>
              </w:p>
              <w:p w14:paraId="5500493C" w14:textId="77777777" w:rsidR="00BE0C15" w:rsidRDefault="00BE0C15">
                <w:pPr>
                  <w:pStyle w:val="BodyText"/>
                  <w:spacing w:line="251" w:lineRule="exact"/>
                  <w:ind w:right="18"/>
                  <w:jc w:val="right"/>
                </w:pPr>
                <w:r>
                  <w:t>Annex, page</w:t>
                </w:r>
                <w:r>
                  <w:rPr>
                    <w:spacing w:val="-14"/>
                  </w:rPr>
                  <w:t xml:space="preserve"> </w:t>
                </w:r>
                <w:r>
                  <w:t>62</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33962" w14:textId="77777777" w:rsidR="00BE0C15" w:rsidRDefault="006570BA">
    <w:pPr>
      <w:pStyle w:val="BodyText"/>
      <w:spacing w:line="14" w:lineRule="auto"/>
      <w:rPr>
        <w:sz w:val="20"/>
      </w:rPr>
    </w:pPr>
    <w:r>
      <w:pict w14:anchorId="7B27767F">
        <v:line id="_x0000_s2264" style="position:absolute;z-index:-257594368;mso-position-horizontal-relative:page;mso-position-vertical-relative:page" from="69.5pt,68.75pt" to="525.95pt,68.75pt" strokeweight=".48pt">
          <w10:wrap anchorx="page" anchory="page"/>
        </v:line>
      </w:pict>
    </w:r>
    <w:r>
      <w:pict w14:anchorId="33F9EB6F">
        <v:shapetype id="_x0000_t202" coordsize="21600,21600" o:spt="202" path="m,l,21600r21600,l21600,xe">
          <v:stroke joinstyle="miter"/>
          <v:path gradientshapeok="t" o:connecttype="rect"/>
        </v:shapetype>
        <v:shape id="_x0000_s2263" type="#_x0000_t202" style="position:absolute;margin-left:410.3pt;margin-top:41.8pt;width:115.15pt;height:26.7pt;z-index:-257593344;mso-position-horizontal-relative:page;mso-position-vertical-relative:page" filled="f" stroked="f">
          <v:textbox inset="0,0,0,0">
            <w:txbxContent>
              <w:p w14:paraId="6BE662F0" w14:textId="77777777" w:rsidR="00BE0C15" w:rsidRDefault="00BE0C15">
                <w:pPr>
                  <w:pStyle w:val="BodyText"/>
                  <w:spacing w:before="11" w:line="251" w:lineRule="exact"/>
                  <w:ind w:right="21"/>
                  <w:jc w:val="right"/>
                </w:pPr>
                <w:r>
                  <w:t>Circular Letter</w:t>
                </w:r>
                <w:r>
                  <w:rPr>
                    <w:spacing w:val="-25"/>
                  </w:rPr>
                  <w:t xml:space="preserve"> </w:t>
                </w:r>
                <w:r>
                  <w:t>No.3425</w:t>
                </w:r>
              </w:p>
              <w:p w14:paraId="006E8CC0" w14:textId="77777777" w:rsidR="00BE0C15" w:rsidRDefault="00BE0C15">
                <w:pPr>
                  <w:pStyle w:val="BodyText"/>
                  <w:spacing w:line="251" w:lineRule="exact"/>
                  <w:ind w:right="18"/>
                  <w:jc w:val="right"/>
                </w:pPr>
                <w:r>
                  <w:t>Annex, page</w:t>
                </w:r>
                <w:r>
                  <w:rPr>
                    <w:spacing w:val="-12"/>
                  </w:rPr>
                  <w:t xml:space="preserve"> </w:t>
                </w:r>
                <w:r>
                  <w:t>7</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25E83" w14:textId="77777777" w:rsidR="00BE0C15" w:rsidRDefault="006570BA">
    <w:pPr>
      <w:pStyle w:val="BodyText"/>
      <w:spacing w:line="14" w:lineRule="auto"/>
      <w:rPr>
        <w:sz w:val="20"/>
      </w:rPr>
    </w:pPr>
    <w:r>
      <w:pict w14:anchorId="52436AFA">
        <v:line id="_x0000_s2260" style="position:absolute;z-index:-257590272;mso-position-horizontal-relative:page;mso-position-vertical-relative:page" from="69.5pt,68.75pt" to="525.95pt,68.75pt" strokeweight=".48pt">
          <w10:wrap anchorx="page" anchory="page"/>
        </v:line>
      </w:pict>
    </w:r>
    <w:r>
      <w:pict w14:anchorId="7F6BE217">
        <v:shapetype id="_x0000_t202" coordsize="21600,21600" o:spt="202" path="m,l,21600r21600,l21600,xe">
          <v:stroke joinstyle="miter"/>
          <v:path gradientshapeok="t" o:connecttype="rect"/>
        </v:shapetype>
        <v:shape id="_x0000_s2259" type="#_x0000_t202" style="position:absolute;margin-left:69.95pt;margin-top:41.8pt;width:118pt;height:26.7pt;z-index:-257589248;mso-position-horizontal-relative:page;mso-position-vertical-relative:page" filled="f" stroked="f">
          <v:textbox inset="0,0,0,0">
            <w:txbxContent>
              <w:p w14:paraId="1FA9A0D0" w14:textId="77777777" w:rsidR="00BE0C15" w:rsidRDefault="00BE0C15">
                <w:pPr>
                  <w:pStyle w:val="BodyText"/>
                  <w:spacing w:before="13" w:line="237" w:lineRule="auto"/>
                  <w:ind w:left="20" w:right="-16"/>
                </w:pPr>
                <w:r>
                  <w:t>Circular Letter No. 3425 Annex, page 8</w:t>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1C826" w14:textId="77777777" w:rsidR="00BE0C15" w:rsidRDefault="006570BA">
    <w:pPr>
      <w:pStyle w:val="BodyText"/>
      <w:spacing w:line="14" w:lineRule="auto"/>
      <w:rPr>
        <w:sz w:val="20"/>
      </w:rPr>
    </w:pPr>
    <w:r>
      <w:pict w14:anchorId="448FEAAC">
        <v:line id="_x0000_s2256" style="position:absolute;z-index:-257586176;mso-position-horizontal-relative:page;mso-position-vertical-relative:page" from="69.5pt,68.75pt" to="525.95pt,68.75pt" strokeweight=".48pt">
          <w10:wrap anchorx="page" anchory="page"/>
        </v:line>
      </w:pict>
    </w:r>
    <w:r>
      <w:pict w14:anchorId="602A97AF">
        <v:shapetype id="_x0000_t202" coordsize="21600,21600" o:spt="202" path="m,l,21600r21600,l21600,xe">
          <v:stroke joinstyle="miter"/>
          <v:path gradientshapeok="t" o:connecttype="rect"/>
        </v:shapetype>
        <v:shape id="_x0000_s2255" type="#_x0000_t202" style="position:absolute;margin-left:410.3pt;margin-top:41.8pt;width:115.15pt;height:26.7pt;z-index:-257585152;mso-position-horizontal-relative:page;mso-position-vertical-relative:page" filled="f" stroked="f">
          <v:textbox inset="0,0,0,0">
            <w:txbxContent>
              <w:p w14:paraId="323F8FD0" w14:textId="77777777" w:rsidR="00BE0C15" w:rsidRDefault="00BE0C15">
                <w:pPr>
                  <w:pStyle w:val="BodyText"/>
                  <w:spacing w:before="11" w:line="251" w:lineRule="exact"/>
                  <w:ind w:right="21"/>
                  <w:jc w:val="right"/>
                </w:pPr>
                <w:r>
                  <w:t>Circular Letter</w:t>
                </w:r>
                <w:r>
                  <w:rPr>
                    <w:spacing w:val="-25"/>
                  </w:rPr>
                  <w:t xml:space="preserve"> </w:t>
                </w:r>
                <w:r>
                  <w:t>No.3425</w:t>
                </w:r>
              </w:p>
              <w:p w14:paraId="4B7CDEDA" w14:textId="77777777" w:rsidR="00BE0C15" w:rsidRDefault="00BE0C15">
                <w:pPr>
                  <w:pStyle w:val="BodyText"/>
                  <w:spacing w:line="251" w:lineRule="exact"/>
                  <w:ind w:right="18"/>
                  <w:jc w:val="right"/>
                </w:pPr>
                <w:r>
                  <w:t>Annex, page</w:t>
                </w:r>
                <w:r>
                  <w:rPr>
                    <w:spacing w:val="-12"/>
                  </w:rPr>
                  <w:t xml:space="preserve"> </w:t>
                </w:r>
                <w:r>
                  <w:t>9</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247D8"/>
    <w:multiLevelType w:val="hybridMultilevel"/>
    <w:tmpl w:val="EF32D212"/>
    <w:lvl w:ilvl="0" w:tplc="A120EFB0">
      <w:start w:val="1"/>
      <w:numFmt w:val="decimal"/>
      <w:lvlText w:val="%1"/>
      <w:lvlJc w:val="left"/>
      <w:pPr>
        <w:ind w:left="1110" w:hanging="567"/>
        <w:jc w:val="left"/>
      </w:pPr>
      <w:rPr>
        <w:rFonts w:ascii="Arial" w:eastAsia="Arial" w:hAnsi="Arial" w:cs="Arial" w:hint="default"/>
        <w:w w:val="99"/>
        <w:position w:val="10"/>
        <w:sz w:val="14"/>
        <w:szCs w:val="14"/>
        <w:lang w:val="en-GB" w:eastAsia="en-GB" w:bidi="en-GB"/>
      </w:rPr>
    </w:lvl>
    <w:lvl w:ilvl="1" w:tplc="CC74077E">
      <w:numFmt w:val="bullet"/>
      <w:lvlText w:val="•"/>
      <w:lvlJc w:val="left"/>
      <w:pPr>
        <w:ind w:left="2036" w:hanging="567"/>
      </w:pPr>
      <w:rPr>
        <w:rFonts w:hint="default"/>
        <w:lang w:val="en-GB" w:eastAsia="en-GB" w:bidi="en-GB"/>
      </w:rPr>
    </w:lvl>
    <w:lvl w:ilvl="2" w:tplc="C5641A24">
      <w:numFmt w:val="bullet"/>
      <w:lvlText w:val="•"/>
      <w:lvlJc w:val="left"/>
      <w:pPr>
        <w:ind w:left="2953" w:hanging="567"/>
      </w:pPr>
      <w:rPr>
        <w:rFonts w:hint="default"/>
        <w:lang w:val="en-GB" w:eastAsia="en-GB" w:bidi="en-GB"/>
      </w:rPr>
    </w:lvl>
    <w:lvl w:ilvl="3" w:tplc="274267EA">
      <w:numFmt w:val="bullet"/>
      <w:lvlText w:val="•"/>
      <w:lvlJc w:val="left"/>
      <w:pPr>
        <w:ind w:left="3869" w:hanging="567"/>
      </w:pPr>
      <w:rPr>
        <w:rFonts w:hint="default"/>
        <w:lang w:val="en-GB" w:eastAsia="en-GB" w:bidi="en-GB"/>
      </w:rPr>
    </w:lvl>
    <w:lvl w:ilvl="4" w:tplc="1848C006">
      <w:numFmt w:val="bullet"/>
      <w:lvlText w:val="•"/>
      <w:lvlJc w:val="left"/>
      <w:pPr>
        <w:ind w:left="4786" w:hanging="567"/>
      </w:pPr>
      <w:rPr>
        <w:rFonts w:hint="default"/>
        <w:lang w:val="en-GB" w:eastAsia="en-GB" w:bidi="en-GB"/>
      </w:rPr>
    </w:lvl>
    <w:lvl w:ilvl="5" w:tplc="4F12F330">
      <w:numFmt w:val="bullet"/>
      <w:lvlText w:val="•"/>
      <w:lvlJc w:val="left"/>
      <w:pPr>
        <w:ind w:left="5703" w:hanging="567"/>
      </w:pPr>
      <w:rPr>
        <w:rFonts w:hint="default"/>
        <w:lang w:val="en-GB" w:eastAsia="en-GB" w:bidi="en-GB"/>
      </w:rPr>
    </w:lvl>
    <w:lvl w:ilvl="6" w:tplc="F8E2C0CA">
      <w:numFmt w:val="bullet"/>
      <w:lvlText w:val="•"/>
      <w:lvlJc w:val="left"/>
      <w:pPr>
        <w:ind w:left="6619" w:hanging="567"/>
      </w:pPr>
      <w:rPr>
        <w:rFonts w:hint="default"/>
        <w:lang w:val="en-GB" w:eastAsia="en-GB" w:bidi="en-GB"/>
      </w:rPr>
    </w:lvl>
    <w:lvl w:ilvl="7" w:tplc="7ABCD9A0">
      <w:numFmt w:val="bullet"/>
      <w:lvlText w:val="•"/>
      <w:lvlJc w:val="left"/>
      <w:pPr>
        <w:ind w:left="7536" w:hanging="567"/>
      </w:pPr>
      <w:rPr>
        <w:rFonts w:hint="default"/>
        <w:lang w:val="en-GB" w:eastAsia="en-GB" w:bidi="en-GB"/>
      </w:rPr>
    </w:lvl>
    <w:lvl w:ilvl="8" w:tplc="814CA322">
      <w:numFmt w:val="bullet"/>
      <w:lvlText w:val="•"/>
      <w:lvlJc w:val="left"/>
      <w:pPr>
        <w:ind w:left="8453" w:hanging="567"/>
      </w:pPr>
      <w:rPr>
        <w:rFonts w:hint="default"/>
        <w:lang w:val="en-GB" w:eastAsia="en-GB" w:bidi="en-GB"/>
      </w:rPr>
    </w:lvl>
  </w:abstractNum>
  <w:abstractNum w:abstractNumId="1" w15:restartNumberingAfterBreak="0">
    <w:nsid w:val="0FB71403"/>
    <w:multiLevelType w:val="hybridMultilevel"/>
    <w:tmpl w:val="D1507146"/>
    <w:lvl w:ilvl="0" w:tplc="2C06549A">
      <w:start w:val="1"/>
      <w:numFmt w:val="decimal"/>
      <w:lvlText w:val="%1."/>
      <w:lvlJc w:val="left"/>
      <w:pPr>
        <w:ind w:left="535" w:hanging="428"/>
        <w:jc w:val="left"/>
      </w:pPr>
      <w:rPr>
        <w:rFonts w:ascii="Arial" w:eastAsia="Arial" w:hAnsi="Arial" w:cs="Arial" w:hint="default"/>
        <w:w w:val="99"/>
        <w:sz w:val="22"/>
        <w:szCs w:val="22"/>
        <w:lang w:val="en-GB" w:eastAsia="en-GB" w:bidi="en-GB"/>
      </w:rPr>
    </w:lvl>
    <w:lvl w:ilvl="1" w:tplc="30BAB452">
      <w:numFmt w:val="bullet"/>
      <w:lvlText w:val="•"/>
      <w:lvlJc w:val="left"/>
      <w:pPr>
        <w:ind w:left="1415" w:hanging="428"/>
      </w:pPr>
      <w:rPr>
        <w:rFonts w:hint="default"/>
        <w:lang w:val="en-GB" w:eastAsia="en-GB" w:bidi="en-GB"/>
      </w:rPr>
    </w:lvl>
    <w:lvl w:ilvl="2" w:tplc="450EA400">
      <w:numFmt w:val="bullet"/>
      <w:lvlText w:val="•"/>
      <w:lvlJc w:val="left"/>
      <w:pPr>
        <w:ind w:left="2290" w:hanging="428"/>
      </w:pPr>
      <w:rPr>
        <w:rFonts w:hint="default"/>
        <w:lang w:val="en-GB" w:eastAsia="en-GB" w:bidi="en-GB"/>
      </w:rPr>
    </w:lvl>
    <w:lvl w:ilvl="3" w:tplc="343E9B26">
      <w:numFmt w:val="bullet"/>
      <w:lvlText w:val="•"/>
      <w:lvlJc w:val="left"/>
      <w:pPr>
        <w:ind w:left="3165" w:hanging="428"/>
      </w:pPr>
      <w:rPr>
        <w:rFonts w:hint="default"/>
        <w:lang w:val="en-GB" w:eastAsia="en-GB" w:bidi="en-GB"/>
      </w:rPr>
    </w:lvl>
    <w:lvl w:ilvl="4" w:tplc="97DC82A6">
      <w:numFmt w:val="bullet"/>
      <w:lvlText w:val="•"/>
      <w:lvlJc w:val="left"/>
      <w:pPr>
        <w:ind w:left="4040" w:hanging="428"/>
      </w:pPr>
      <w:rPr>
        <w:rFonts w:hint="default"/>
        <w:lang w:val="en-GB" w:eastAsia="en-GB" w:bidi="en-GB"/>
      </w:rPr>
    </w:lvl>
    <w:lvl w:ilvl="5" w:tplc="B23630B0">
      <w:numFmt w:val="bullet"/>
      <w:lvlText w:val="•"/>
      <w:lvlJc w:val="left"/>
      <w:pPr>
        <w:ind w:left="4916" w:hanging="428"/>
      </w:pPr>
      <w:rPr>
        <w:rFonts w:hint="default"/>
        <w:lang w:val="en-GB" w:eastAsia="en-GB" w:bidi="en-GB"/>
      </w:rPr>
    </w:lvl>
    <w:lvl w:ilvl="6" w:tplc="20942516">
      <w:numFmt w:val="bullet"/>
      <w:lvlText w:val="•"/>
      <w:lvlJc w:val="left"/>
      <w:pPr>
        <w:ind w:left="5791" w:hanging="428"/>
      </w:pPr>
      <w:rPr>
        <w:rFonts w:hint="default"/>
        <w:lang w:val="en-GB" w:eastAsia="en-GB" w:bidi="en-GB"/>
      </w:rPr>
    </w:lvl>
    <w:lvl w:ilvl="7" w:tplc="FF529850">
      <w:numFmt w:val="bullet"/>
      <w:lvlText w:val="•"/>
      <w:lvlJc w:val="left"/>
      <w:pPr>
        <w:ind w:left="6666" w:hanging="428"/>
      </w:pPr>
      <w:rPr>
        <w:rFonts w:hint="default"/>
        <w:lang w:val="en-GB" w:eastAsia="en-GB" w:bidi="en-GB"/>
      </w:rPr>
    </w:lvl>
    <w:lvl w:ilvl="8" w:tplc="BAD87232">
      <w:numFmt w:val="bullet"/>
      <w:lvlText w:val="•"/>
      <w:lvlJc w:val="left"/>
      <w:pPr>
        <w:ind w:left="7541" w:hanging="428"/>
      </w:pPr>
      <w:rPr>
        <w:rFonts w:hint="default"/>
        <w:lang w:val="en-GB" w:eastAsia="en-GB" w:bidi="en-GB"/>
      </w:rPr>
    </w:lvl>
  </w:abstractNum>
  <w:abstractNum w:abstractNumId="2" w15:restartNumberingAfterBreak="0">
    <w:nsid w:val="183A237D"/>
    <w:multiLevelType w:val="hybridMultilevel"/>
    <w:tmpl w:val="36C80F66"/>
    <w:lvl w:ilvl="0" w:tplc="3C2493F0">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DBA83794">
      <w:numFmt w:val="bullet"/>
      <w:lvlText w:val="•"/>
      <w:lvlJc w:val="left"/>
      <w:pPr>
        <w:ind w:left="3152" w:hanging="852"/>
      </w:pPr>
      <w:rPr>
        <w:rFonts w:hint="default"/>
        <w:lang w:val="en-GB" w:eastAsia="en-GB" w:bidi="en-GB"/>
      </w:rPr>
    </w:lvl>
    <w:lvl w:ilvl="2" w:tplc="78720CF2">
      <w:numFmt w:val="bullet"/>
      <w:lvlText w:val="•"/>
      <w:lvlJc w:val="left"/>
      <w:pPr>
        <w:ind w:left="3945" w:hanging="852"/>
      </w:pPr>
      <w:rPr>
        <w:rFonts w:hint="default"/>
        <w:lang w:val="en-GB" w:eastAsia="en-GB" w:bidi="en-GB"/>
      </w:rPr>
    </w:lvl>
    <w:lvl w:ilvl="3" w:tplc="11404364">
      <w:numFmt w:val="bullet"/>
      <w:lvlText w:val="•"/>
      <w:lvlJc w:val="left"/>
      <w:pPr>
        <w:ind w:left="4737" w:hanging="852"/>
      </w:pPr>
      <w:rPr>
        <w:rFonts w:hint="default"/>
        <w:lang w:val="en-GB" w:eastAsia="en-GB" w:bidi="en-GB"/>
      </w:rPr>
    </w:lvl>
    <w:lvl w:ilvl="4" w:tplc="E744C874">
      <w:numFmt w:val="bullet"/>
      <w:lvlText w:val="•"/>
      <w:lvlJc w:val="left"/>
      <w:pPr>
        <w:ind w:left="5530" w:hanging="852"/>
      </w:pPr>
      <w:rPr>
        <w:rFonts w:hint="default"/>
        <w:lang w:val="en-GB" w:eastAsia="en-GB" w:bidi="en-GB"/>
      </w:rPr>
    </w:lvl>
    <w:lvl w:ilvl="5" w:tplc="B462B7C6">
      <w:numFmt w:val="bullet"/>
      <w:lvlText w:val="•"/>
      <w:lvlJc w:val="left"/>
      <w:pPr>
        <w:ind w:left="6323" w:hanging="852"/>
      </w:pPr>
      <w:rPr>
        <w:rFonts w:hint="default"/>
        <w:lang w:val="en-GB" w:eastAsia="en-GB" w:bidi="en-GB"/>
      </w:rPr>
    </w:lvl>
    <w:lvl w:ilvl="6" w:tplc="CF5C8848">
      <w:numFmt w:val="bullet"/>
      <w:lvlText w:val="•"/>
      <w:lvlJc w:val="left"/>
      <w:pPr>
        <w:ind w:left="7115" w:hanging="852"/>
      </w:pPr>
      <w:rPr>
        <w:rFonts w:hint="default"/>
        <w:lang w:val="en-GB" w:eastAsia="en-GB" w:bidi="en-GB"/>
      </w:rPr>
    </w:lvl>
    <w:lvl w:ilvl="7" w:tplc="C5B43DEE">
      <w:numFmt w:val="bullet"/>
      <w:lvlText w:val="•"/>
      <w:lvlJc w:val="left"/>
      <w:pPr>
        <w:ind w:left="7908" w:hanging="852"/>
      </w:pPr>
      <w:rPr>
        <w:rFonts w:hint="default"/>
        <w:lang w:val="en-GB" w:eastAsia="en-GB" w:bidi="en-GB"/>
      </w:rPr>
    </w:lvl>
    <w:lvl w:ilvl="8" w:tplc="3C46CD7C">
      <w:numFmt w:val="bullet"/>
      <w:lvlText w:val="•"/>
      <w:lvlJc w:val="left"/>
      <w:pPr>
        <w:ind w:left="8701" w:hanging="852"/>
      </w:pPr>
      <w:rPr>
        <w:rFonts w:hint="default"/>
        <w:lang w:val="en-GB" w:eastAsia="en-GB" w:bidi="en-GB"/>
      </w:rPr>
    </w:lvl>
  </w:abstractNum>
  <w:abstractNum w:abstractNumId="3" w15:restartNumberingAfterBreak="0">
    <w:nsid w:val="1A5F6045"/>
    <w:multiLevelType w:val="hybridMultilevel"/>
    <w:tmpl w:val="EF900D3A"/>
    <w:lvl w:ilvl="0" w:tplc="C0D402BC">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36967116">
      <w:numFmt w:val="bullet"/>
      <w:lvlText w:val="•"/>
      <w:lvlJc w:val="left"/>
      <w:pPr>
        <w:ind w:left="3152" w:hanging="852"/>
      </w:pPr>
      <w:rPr>
        <w:rFonts w:hint="default"/>
        <w:lang w:val="en-GB" w:eastAsia="en-GB" w:bidi="en-GB"/>
      </w:rPr>
    </w:lvl>
    <w:lvl w:ilvl="2" w:tplc="DFB0E1F2">
      <w:numFmt w:val="bullet"/>
      <w:lvlText w:val="•"/>
      <w:lvlJc w:val="left"/>
      <w:pPr>
        <w:ind w:left="3945" w:hanging="852"/>
      </w:pPr>
      <w:rPr>
        <w:rFonts w:hint="default"/>
        <w:lang w:val="en-GB" w:eastAsia="en-GB" w:bidi="en-GB"/>
      </w:rPr>
    </w:lvl>
    <w:lvl w:ilvl="3" w:tplc="A3C656AC">
      <w:numFmt w:val="bullet"/>
      <w:lvlText w:val="•"/>
      <w:lvlJc w:val="left"/>
      <w:pPr>
        <w:ind w:left="4737" w:hanging="852"/>
      </w:pPr>
      <w:rPr>
        <w:rFonts w:hint="default"/>
        <w:lang w:val="en-GB" w:eastAsia="en-GB" w:bidi="en-GB"/>
      </w:rPr>
    </w:lvl>
    <w:lvl w:ilvl="4" w:tplc="9278B148">
      <w:numFmt w:val="bullet"/>
      <w:lvlText w:val="•"/>
      <w:lvlJc w:val="left"/>
      <w:pPr>
        <w:ind w:left="5530" w:hanging="852"/>
      </w:pPr>
      <w:rPr>
        <w:rFonts w:hint="default"/>
        <w:lang w:val="en-GB" w:eastAsia="en-GB" w:bidi="en-GB"/>
      </w:rPr>
    </w:lvl>
    <w:lvl w:ilvl="5" w:tplc="901AB0DE">
      <w:numFmt w:val="bullet"/>
      <w:lvlText w:val="•"/>
      <w:lvlJc w:val="left"/>
      <w:pPr>
        <w:ind w:left="6323" w:hanging="852"/>
      </w:pPr>
      <w:rPr>
        <w:rFonts w:hint="default"/>
        <w:lang w:val="en-GB" w:eastAsia="en-GB" w:bidi="en-GB"/>
      </w:rPr>
    </w:lvl>
    <w:lvl w:ilvl="6" w:tplc="A914E392">
      <w:numFmt w:val="bullet"/>
      <w:lvlText w:val="•"/>
      <w:lvlJc w:val="left"/>
      <w:pPr>
        <w:ind w:left="7115" w:hanging="852"/>
      </w:pPr>
      <w:rPr>
        <w:rFonts w:hint="default"/>
        <w:lang w:val="en-GB" w:eastAsia="en-GB" w:bidi="en-GB"/>
      </w:rPr>
    </w:lvl>
    <w:lvl w:ilvl="7" w:tplc="E28E0226">
      <w:numFmt w:val="bullet"/>
      <w:lvlText w:val="•"/>
      <w:lvlJc w:val="left"/>
      <w:pPr>
        <w:ind w:left="7908" w:hanging="852"/>
      </w:pPr>
      <w:rPr>
        <w:rFonts w:hint="default"/>
        <w:lang w:val="en-GB" w:eastAsia="en-GB" w:bidi="en-GB"/>
      </w:rPr>
    </w:lvl>
    <w:lvl w:ilvl="8" w:tplc="D8A4A116">
      <w:numFmt w:val="bullet"/>
      <w:lvlText w:val="•"/>
      <w:lvlJc w:val="left"/>
      <w:pPr>
        <w:ind w:left="8701" w:hanging="852"/>
      </w:pPr>
      <w:rPr>
        <w:rFonts w:hint="default"/>
        <w:lang w:val="en-GB" w:eastAsia="en-GB" w:bidi="en-GB"/>
      </w:rPr>
    </w:lvl>
  </w:abstractNum>
  <w:abstractNum w:abstractNumId="4" w15:restartNumberingAfterBreak="0">
    <w:nsid w:val="1D3A75E9"/>
    <w:multiLevelType w:val="hybridMultilevel"/>
    <w:tmpl w:val="6F70A09C"/>
    <w:lvl w:ilvl="0" w:tplc="1E3EB0EC">
      <w:start w:val="1"/>
      <w:numFmt w:val="decimal"/>
      <w:lvlText w:val="%1"/>
      <w:lvlJc w:val="left"/>
      <w:pPr>
        <w:ind w:left="1170" w:hanging="852"/>
        <w:jc w:val="left"/>
      </w:pPr>
      <w:rPr>
        <w:rFonts w:ascii="Arial" w:eastAsia="Arial" w:hAnsi="Arial" w:cs="Arial" w:hint="default"/>
        <w:b/>
        <w:bCs/>
        <w:w w:val="99"/>
        <w:sz w:val="22"/>
        <w:szCs w:val="22"/>
        <w:lang w:val="en-GB" w:eastAsia="en-GB" w:bidi="en-GB"/>
      </w:rPr>
    </w:lvl>
    <w:lvl w:ilvl="1" w:tplc="BC2EBD7C">
      <w:numFmt w:val="bullet"/>
      <w:lvlText w:val="•"/>
      <w:lvlJc w:val="left"/>
      <w:pPr>
        <w:ind w:left="2042" w:hanging="852"/>
      </w:pPr>
      <w:rPr>
        <w:rFonts w:hint="default"/>
        <w:lang w:val="en-GB" w:eastAsia="en-GB" w:bidi="en-GB"/>
      </w:rPr>
    </w:lvl>
    <w:lvl w:ilvl="2" w:tplc="E04C7F08">
      <w:numFmt w:val="bullet"/>
      <w:lvlText w:val="•"/>
      <w:lvlJc w:val="left"/>
      <w:pPr>
        <w:ind w:left="2905" w:hanging="852"/>
      </w:pPr>
      <w:rPr>
        <w:rFonts w:hint="default"/>
        <w:lang w:val="en-GB" w:eastAsia="en-GB" w:bidi="en-GB"/>
      </w:rPr>
    </w:lvl>
    <w:lvl w:ilvl="3" w:tplc="DB7237CE">
      <w:numFmt w:val="bullet"/>
      <w:lvlText w:val="•"/>
      <w:lvlJc w:val="left"/>
      <w:pPr>
        <w:ind w:left="3767" w:hanging="852"/>
      </w:pPr>
      <w:rPr>
        <w:rFonts w:hint="default"/>
        <w:lang w:val="en-GB" w:eastAsia="en-GB" w:bidi="en-GB"/>
      </w:rPr>
    </w:lvl>
    <w:lvl w:ilvl="4" w:tplc="3D7E9588">
      <w:numFmt w:val="bullet"/>
      <w:lvlText w:val="•"/>
      <w:lvlJc w:val="left"/>
      <w:pPr>
        <w:ind w:left="4630" w:hanging="852"/>
      </w:pPr>
      <w:rPr>
        <w:rFonts w:hint="default"/>
        <w:lang w:val="en-GB" w:eastAsia="en-GB" w:bidi="en-GB"/>
      </w:rPr>
    </w:lvl>
    <w:lvl w:ilvl="5" w:tplc="FFD4FDDE">
      <w:numFmt w:val="bullet"/>
      <w:lvlText w:val="•"/>
      <w:lvlJc w:val="left"/>
      <w:pPr>
        <w:ind w:left="5493" w:hanging="852"/>
      </w:pPr>
      <w:rPr>
        <w:rFonts w:hint="default"/>
        <w:lang w:val="en-GB" w:eastAsia="en-GB" w:bidi="en-GB"/>
      </w:rPr>
    </w:lvl>
    <w:lvl w:ilvl="6" w:tplc="B7F47EBA">
      <w:numFmt w:val="bullet"/>
      <w:lvlText w:val="•"/>
      <w:lvlJc w:val="left"/>
      <w:pPr>
        <w:ind w:left="6355" w:hanging="852"/>
      </w:pPr>
      <w:rPr>
        <w:rFonts w:hint="default"/>
        <w:lang w:val="en-GB" w:eastAsia="en-GB" w:bidi="en-GB"/>
      </w:rPr>
    </w:lvl>
    <w:lvl w:ilvl="7" w:tplc="4BF67652">
      <w:numFmt w:val="bullet"/>
      <w:lvlText w:val="•"/>
      <w:lvlJc w:val="left"/>
      <w:pPr>
        <w:ind w:left="7218" w:hanging="852"/>
      </w:pPr>
      <w:rPr>
        <w:rFonts w:hint="default"/>
        <w:lang w:val="en-GB" w:eastAsia="en-GB" w:bidi="en-GB"/>
      </w:rPr>
    </w:lvl>
    <w:lvl w:ilvl="8" w:tplc="B9FED74E">
      <w:numFmt w:val="bullet"/>
      <w:lvlText w:val="•"/>
      <w:lvlJc w:val="left"/>
      <w:pPr>
        <w:ind w:left="8081" w:hanging="852"/>
      </w:pPr>
      <w:rPr>
        <w:rFonts w:hint="default"/>
        <w:lang w:val="en-GB" w:eastAsia="en-GB" w:bidi="en-GB"/>
      </w:rPr>
    </w:lvl>
  </w:abstractNum>
  <w:abstractNum w:abstractNumId="5" w15:restartNumberingAfterBreak="0">
    <w:nsid w:val="1F06586F"/>
    <w:multiLevelType w:val="hybridMultilevel"/>
    <w:tmpl w:val="C33C7642"/>
    <w:lvl w:ilvl="0" w:tplc="5DB44AE4">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6A385864">
      <w:numFmt w:val="bullet"/>
      <w:lvlText w:val=""/>
      <w:lvlJc w:val="left"/>
      <w:pPr>
        <w:ind w:left="1820" w:hanging="425"/>
      </w:pPr>
      <w:rPr>
        <w:rFonts w:ascii="Symbol" w:eastAsia="Symbol" w:hAnsi="Symbol" w:cs="Symbol" w:hint="default"/>
        <w:w w:val="99"/>
        <w:sz w:val="22"/>
        <w:szCs w:val="22"/>
        <w:lang w:val="en-GB" w:eastAsia="en-GB" w:bidi="en-GB"/>
      </w:rPr>
    </w:lvl>
    <w:lvl w:ilvl="2" w:tplc="4F8C37A4">
      <w:numFmt w:val="bullet"/>
      <w:lvlText w:val="•"/>
      <w:lvlJc w:val="left"/>
      <w:pPr>
        <w:ind w:left="2760" w:hanging="425"/>
      </w:pPr>
      <w:rPr>
        <w:rFonts w:hint="default"/>
        <w:lang w:val="en-GB" w:eastAsia="en-GB" w:bidi="en-GB"/>
      </w:rPr>
    </w:lvl>
    <w:lvl w:ilvl="3" w:tplc="ED14A9E6">
      <w:numFmt w:val="bullet"/>
      <w:lvlText w:val="•"/>
      <w:lvlJc w:val="left"/>
      <w:pPr>
        <w:ind w:left="3701" w:hanging="425"/>
      </w:pPr>
      <w:rPr>
        <w:rFonts w:hint="default"/>
        <w:lang w:val="en-GB" w:eastAsia="en-GB" w:bidi="en-GB"/>
      </w:rPr>
    </w:lvl>
    <w:lvl w:ilvl="4" w:tplc="6D54C0AC">
      <w:numFmt w:val="bullet"/>
      <w:lvlText w:val="•"/>
      <w:lvlJc w:val="left"/>
      <w:pPr>
        <w:ind w:left="4642" w:hanging="425"/>
      </w:pPr>
      <w:rPr>
        <w:rFonts w:hint="default"/>
        <w:lang w:val="en-GB" w:eastAsia="en-GB" w:bidi="en-GB"/>
      </w:rPr>
    </w:lvl>
    <w:lvl w:ilvl="5" w:tplc="15CC7CD0">
      <w:numFmt w:val="bullet"/>
      <w:lvlText w:val="•"/>
      <w:lvlJc w:val="left"/>
      <w:pPr>
        <w:ind w:left="5582" w:hanging="425"/>
      </w:pPr>
      <w:rPr>
        <w:rFonts w:hint="default"/>
        <w:lang w:val="en-GB" w:eastAsia="en-GB" w:bidi="en-GB"/>
      </w:rPr>
    </w:lvl>
    <w:lvl w:ilvl="6" w:tplc="CFF48056">
      <w:numFmt w:val="bullet"/>
      <w:lvlText w:val="•"/>
      <w:lvlJc w:val="left"/>
      <w:pPr>
        <w:ind w:left="6523" w:hanging="425"/>
      </w:pPr>
      <w:rPr>
        <w:rFonts w:hint="default"/>
        <w:lang w:val="en-GB" w:eastAsia="en-GB" w:bidi="en-GB"/>
      </w:rPr>
    </w:lvl>
    <w:lvl w:ilvl="7" w:tplc="D9A06C5E">
      <w:numFmt w:val="bullet"/>
      <w:lvlText w:val="•"/>
      <w:lvlJc w:val="left"/>
      <w:pPr>
        <w:ind w:left="7464" w:hanging="425"/>
      </w:pPr>
      <w:rPr>
        <w:rFonts w:hint="default"/>
        <w:lang w:val="en-GB" w:eastAsia="en-GB" w:bidi="en-GB"/>
      </w:rPr>
    </w:lvl>
    <w:lvl w:ilvl="8" w:tplc="B2AE6206">
      <w:numFmt w:val="bullet"/>
      <w:lvlText w:val="•"/>
      <w:lvlJc w:val="left"/>
      <w:pPr>
        <w:ind w:left="8404" w:hanging="425"/>
      </w:pPr>
      <w:rPr>
        <w:rFonts w:hint="default"/>
        <w:lang w:val="en-GB" w:eastAsia="en-GB" w:bidi="en-GB"/>
      </w:rPr>
    </w:lvl>
  </w:abstractNum>
  <w:abstractNum w:abstractNumId="6" w15:restartNumberingAfterBreak="0">
    <w:nsid w:val="2160136F"/>
    <w:multiLevelType w:val="hybridMultilevel"/>
    <w:tmpl w:val="9E883A00"/>
    <w:lvl w:ilvl="0" w:tplc="6A804338">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0C103852">
      <w:numFmt w:val="bullet"/>
      <w:lvlText w:val="•"/>
      <w:lvlJc w:val="left"/>
      <w:pPr>
        <w:ind w:left="2288" w:hanging="852"/>
      </w:pPr>
      <w:rPr>
        <w:rFonts w:hint="default"/>
        <w:lang w:val="en-GB" w:eastAsia="en-GB" w:bidi="en-GB"/>
      </w:rPr>
    </w:lvl>
    <w:lvl w:ilvl="2" w:tplc="17069126">
      <w:numFmt w:val="bullet"/>
      <w:lvlText w:val="•"/>
      <w:lvlJc w:val="left"/>
      <w:pPr>
        <w:ind w:left="3177" w:hanging="852"/>
      </w:pPr>
      <w:rPr>
        <w:rFonts w:hint="default"/>
        <w:lang w:val="en-GB" w:eastAsia="en-GB" w:bidi="en-GB"/>
      </w:rPr>
    </w:lvl>
    <w:lvl w:ilvl="3" w:tplc="EC2E66F6">
      <w:numFmt w:val="bullet"/>
      <w:lvlText w:val="•"/>
      <w:lvlJc w:val="left"/>
      <w:pPr>
        <w:ind w:left="4065" w:hanging="852"/>
      </w:pPr>
      <w:rPr>
        <w:rFonts w:hint="default"/>
        <w:lang w:val="en-GB" w:eastAsia="en-GB" w:bidi="en-GB"/>
      </w:rPr>
    </w:lvl>
    <w:lvl w:ilvl="4" w:tplc="66A0621E">
      <w:numFmt w:val="bullet"/>
      <w:lvlText w:val="•"/>
      <w:lvlJc w:val="left"/>
      <w:pPr>
        <w:ind w:left="4954" w:hanging="852"/>
      </w:pPr>
      <w:rPr>
        <w:rFonts w:hint="default"/>
        <w:lang w:val="en-GB" w:eastAsia="en-GB" w:bidi="en-GB"/>
      </w:rPr>
    </w:lvl>
    <w:lvl w:ilvl="5" w:tplc="78CCC5DC">
      <w:numFmt w:val="bullet"/>
      <w:lvlText w:val="•"/>
      <w:lvlJc w:val="left"/>
      <w:pPr>
        <w:ind w:left="5843" w:hanging="852"/>
      </w:pPr>
      <w:rPr>
        <w:rFonts w:hint="default"/>
        <w:lang w:val="en-GB" w:eastAsia="en-GB" w:bidi="en-GB"/>
      </w:rPr>
    </w:lvl>
    <w:lvl w:ilvl="6" w:tplc="1F041E52">
      <w:numFmt w:val="bullet"/>
      <w:lvlText w:val="•"/>
      <w:lvlJc w:val="left"/>
      <w:pPr>
        <w:ind w:left="6731" w:hanging="852"/>
      </w:pPr>
      <w:rPr>
        <w:rFonts w:hint="default"/>
        <w:lang w:val="en-GB" w:eastAsia="en-GB" w:bidi="en-GB"/>
      </w:rPr>
    </w:lvl>
    <w:lvl w:ilvl="7" w:tplc="A2C61D68">
      <w:numFmt w:val="bullet"/>
      <w:lvlText w:val="•"/>
      <w:lvlJc w:val="left"/>
      <w:pPr>
        <w:ind w:left="7620" w:hanging="852"/>
      </w:pPr>
      <w:rPr>
        <w:rFonts w:hint="default"/>
        <w:lang w:val="en-GB" w:eastAsia="en-GB" w:bidi="en-GB"/>
      </w:rPr>
    </w:lvl>
    <w:lvl w:ilvl="8" w:tplc="675C9226">
      <w:numFmt w:val="bullet"/>
      <w:lvlText w:val="•"/>
      <w:lvlJc w:val="left"/>
      <w:pPr>
        <w:ind w:left="8509" w:hanging="852"/>
      </w:pPr>
      <w:rPr>
        <w:rFonts w:hint="default"/>
        <w:lang w:val="en-GB" w:eastAsia="en-GB" w:bidi="en-GB"/>
      </w:rPr>
    </w:lvl>
  </w:abstractNum>
  <w:abstractNum w:abstractNumId="7" w15:restartNumberingAfterBreak="0">
    <w:nsid w:val="21C07B29"/>
    <w:multiLevelType w:val="hybridMultilevel"/>
    <w:tmpl w:val="73587D3C"/>
    <w:lvl w:ilvl="0" w:tplc="EB189A6E">
      <w:start w:val="1"/>
      <w:numFmt w:val="decimal"/>
      <w:lvlText w:val="%1."/>
      <w:lvlJc w:val="left"/>
      <w:pPr>
        <w:ind w:left="350" w:hanging="243"/>
        <w:jc w:val="left"/>
      </w:pPr>
      <w:rPr>
        <w:rFonts w:ascii="Arial" w:eastAsia="Arial" w:hAnsi="Arial" w:cs="Arial" w:hint="default"/>
        <w:w w:val="99"/>
        <w:sz w:val="22"/>
        <w:szCs w:val="22"/>
        <w:lang w:val="en-GB" w:eastAsia="en-GB" w:bidi="en-GB"/>
      </w:rPr>
    </w:lvl>
    <w:lvl w:ilvl="1" w:tplc="085E4CC8">
      <w:numFmt w:val="bullet"/>
      <w:lvlText w:val="•"/>
      <w:lvlJc w:val="left"/>
      <w:pPr>
        <w:ind w:left="1253" w:hanging="243"/>
      </w:pPr>
      <w:rPr>
        <w:rFonts w:hint="default"/>
        <w:lang w:val="en-GB" w:eastAsia="en-GB" w:bidi="en-GB"/>
      </w:rPr>
    </w:lvl>
    <w:lvl w:ilvl="2" w:tplc="2B328870">
      <w:numFmt w:val="bullet"/>
      <w:lvlText w:val="•"/>
      <w:lvlJc w:val="left"/>
      <w:pPr>
        <w:ind w:left="2146" w:hanging="243"/>
      </w:pPr>
      <w:rPr>
        <w:rFonts w:hint="default"/>
        <w:lang w:val="en-GB" w:eastAsia="en-GB" w:bidi="en-GB"/>
      </w:rPr>
    </w:lvl>
    <w:lvl w:ilvl="3" w:tplc="9ED4A28E">
      <w:numFmt w:val="bullet"/>
      <w:lvlText w:val="•"/>
      <w:lvlJc w:val="left"/>
      <w:pPr>
        <w:ind w:left="3039" w:hanging="243"/>
      </w:pPr>
      <w:rPr>
        <w:rFonts w:hint="default"/>
        <w:lang w:val="en-GB" w:eastAsia="en-GB" w:bidi="en-GB"/>
      </w:rPr>
    </w:lvl>
    <w:lvl w:ilvl="4" w:tplc="BD70E240">
      <w:numFmt w:val="bullet"/>
      <w:lvlText w:val="•"/>
      <w:lvlJc w:val="left"/>
      <w:pPr>
        <w:ind w:left="3932" w:hanging="243"/>
      </w:pPr>
      <w:rPr>
        <w:rFonts w:hint="default"/>
        <w:lang w:val="en-GB" w:eastAsia="en-GB" w:bidi="en-GB"/>
      </w:rPr>
    </w:lvl>
    <w:lvl w:ilvl="5" w:tplc="556A2AA0">
      <w:numFmt w:val="bullet"/>
      <w:lvlText w:val="•"/>
      <w:lvlJc w:val="left"/>
      <w:pPr>
        <w:ind w:left="4826" w:hanging="243"/>
      </w:pPr>
      <w:rPr>
        <w:rFonts w:hint="default"/>
        <w:lang w:val="en-GB" w:eastAsia="en-GB" w:bidi="en-GB"/>
      </w:rPr>
    </w:lvl>
    <w:lvl w:ilvl="6" w:tplc="BA386D8E">
      <w:numFmt w:val="bullet"/>
      <w:lvlText w:val="•"/>
      <w:lvlJc w:val="left"/>
      <w:pPr>
        <w:ind w:left="5719" w:hanging="243"/>
      </w:pPr>
      <w:rPr>
        <w:rFonts w:hint="default"/>
        <w:lang w:val="en-GB" w:eastAsia="en-GB" w:bidi="en-GB"/>
      </w:rPr>
    </w:lvl>
    <w:lvl w:ilvl="7" w:tplc="3B3A9710">
      <w:numFmt w:val="bullet"/>
      <w:lvlText w:val="•"/>
      <w:lvlJc w:val="left"/>
      <w:pPr>
        <w:ind w:left="6612" w:hanging="243"/>
      </w:pPr>
      <w:rPr>
        <w:rFonts w:hint="default"/>
        <w:lang w:val="en-GB" w:eastAsia="en-GB" w:bidi="en-GB"/>
      </w:rPr>
    </w:lvl>
    <w:lvl w:ilvl="8" w:tplc="B420CEBA">
      <w:numFmt w:val="bullet"/>
      <w:lvlText w:val="•"/>
      <w:lvlJc w:val="left"/>
      <w:pPr>
        <w:ind w:left="7505" w:hanging="243"/>
      </w:pPr>
      <w:rPr>
        <w:rFonts w:hint="default"/>
        <w:lang w:val="en-GB" w:eastAsia="en-GB" w:bidi="en-GB"/>
      </w:rPr>
    </w:lvl>
  </w:abstractNum>
  <w:abstractNum w:abstractNumId="8" w15:restartNumberingAfterBreak="0">
    <w:nsid w:val="27005E92"/>
    <w:multiLevelType w:val="hybridMultilevel"/>
    <w:tmpl w:val="7E586436"/>
    <w:lvl w:ilvl="0" w:tplc="C374C3BE">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0B8C42D8">
      <w:numFmt w:val="bullet"/>
      <w:lvlText w:val="•"/>
      <w:lvlJc w:val="left"/>
      <w:pPr>
        <w:ind w:left="2288" w:hanging="852"/>
      </w:pPr>
      <w:rPr>
        <w:rFonts w:hint="default"/>
        <w:lang w:val="en-GB" w:eastAsia="en-GB" w:bidi="en-GB"/>
      </w:rPr>
    </w:lvl>
    <w:lvl w:ilvl="2" w:tplc="A2E6E1C8">
      <w:numFmt w:val="bullet"/>
      <w:lvlText w:val="•"/>
      <w:lvlJc w:val="left"/>
      <w:pPr>
        <w:ind w:left="3177" w:hanging="852"/>
      </w:pPr>
      <w:rPr>
        <w:rFonts w:hint="default"/>
        <w:lang w:val="en-GB" w:eastAsia="en-GB" w:bidi="en-GB"/>
      </w:rPr>
    </w:lvl>
    <w:lvl w:ilvl="3" w:tplc="3262319E">
      <w:numFmt w:val="bullet"/>
      <w:lvlText w:val="•"/>
      <w:lvlJc w:val="left"/>
      <w:pPr>
        <w:ind w:left="4065" w:hanging="852"/>
      </w:pPr>
      <w:rPr>
        <w:rFonts w:hint="default"/>
        <w:lang w:val="en-GB" w:eastAsia="en-GB" w:bidi="en-GB"/>
      </w:rPr>
    </w:lvl>
    <w:lvl w:ilvl="4" w:tplc="FB824A2E">
      <w:numFmt w:val="bullet"/>
      <w:lvlText w:val="•"/>
      <w:lvlJc w:val="left"/>
      <w:pPr>
        <w:ind w:left="4954" w:hanging="852"/>
      </w:pPr>
      <w:rPr>
        <w:rFonts w:hint="default"/>
        <w:lang w:val="en-GB" w:eastAsia="en-GB" w:bidi="en-GB"/>
      </w:rPr>
    </w:lvl>
    <w:lvl w:ilvl="5" w:tplc="28F82A1C">
      <w:numFmt w:val="bullet"/>
      <w:lvlText w:val="•"/>
      <w:lvlJc w:val="left"/>
      <w:pPr>
        <w:ind w:left="5843" w:hanging="852"/>
      </w:pPr>
      <w:rPr>
        <w:rFonts w:hint="default"/>
        <w:lang w:val="en-GB" w:eastAsia="en-GB" w:bidi="en-GB"/>
      </w:rPr>
    </w:lvl>
    <w:lvl w:ilvl="6" w:tplc="FB2A1F44">
      <w:numFmt w:val="bullet"/>
      <w:lvlText w:val="•"/>
      <w:lvlJc w:val="left"/>
      <w:pPr>
        <w:ind w:left="6731" w:hanging="852"/>
      </w:pPr>
      <w:rPr>
        <w:rFonts w:hint="default"/>
        <w:lang w:val="en-GB" w:eastAsia="en-GB" w:bidi="en-GB"/>
      </w:rPr>
    </w:lvl>
    <w:lvl w:ilvl="7" w:tplc="B644BCB2">
      <w:numFmt w:val="bullet"/>
      <w:lvlText w:val="•"/>
      <w:lvlJc w:val="left"/>
      <w:pPr>
        <w:ind w:left="7620" w:hanging="852"/>
      </w:pPr>
      <w:rPr>
        <w:rFonts w:hint="default"/>
        <w:lang w:val="en-GB" w:eastAsia="en-GB" w:bidi="en-GB"/>
      </w:rPr>
    </w:lvl>
    <w:lvl w:ilvl="8" w:tplc="73449B3A">
      <w:numFmt w:val="bullet"/>
      <w:lvlText w:val="•"/>
      <w:lvlJc w:val="left"/>
      <w:pPr>
        <w:ind w:left="8509" w:hanging="852"/>
      </w:pPr>
      <w:rPr>
        <w:rFonts w:hint="default"/>
        <w:lang w:val="en-GB" w:eastAsia="en-GB" w:bidi="en-GB"/>
      </w:rPr>
    </w:lvl>
  </w:abstractNum>
  <w:abstractNum w:abstractNumId="9" w15:restartNumberingAfterBreak="0">
    <w:nsid w:val="28EB758D"/>
    <w:multiLevelType w:val="hybridMultilevel"/>
    <w:tmpl w:val="E2904CC8"/>
    <w:lvl w:ilvl="0" w:tplc="F9D4F50A">
      <w:start w:val="1"/>
      <w:numFmt w:val="decimal"/>
      <w:lvlText w:val=".%1"/>
      <w:lvlJc w:val="left"/>
      <w:pPr>
        <w:ind w:left="1248" w:hanging="567"/>
        <w:jc w:val="left"/>
      </w:pPr>
      <w:rPr>
        <w:rFonts w:ascii="Arial" w:eastAsia="Arial" w:hAnsi="Arial" w:cs="Arial" w:hint="default"/>
        <w:i/>
        <w:spacing w:val="-1"/>
        <w:w w:val="99"/>
        <w:sz w:val="22"/>
        <w:szCs w:val="22"/>
        <w:lang w:val="en-GB" w:eastAsia="en-GB" w:bidi="en-GB"/>
      </w:rPr>
    </w:lvl>
    <w:lvl w:ilvl="1" w:tplc="3D0E957C">
      <w:numFmt w:val="bullet"/>
      <w:lvlText w:val="•"/>
      <w:lvlJc w:val="left"/>
      <w:pPr>
        <w:ind w:left="2105" w:hanging="567"/>
      </w:pPr>
      <w:rPr>
        <w:rFonts w:hint="default"/>
        <w:lang w:val="en-GB" w:eastAsia="en-GB" w:bidi="en-GB"/>
      </w:rPr>
    </w:lvl>
    <w:lvl w:ilvl="2" w:tplc="32765F6A">
      <w:numFmt w:val="bullet"/>
      <w:lvlText w:val="•"/>
      <w:lvlJc w:val="left"/>
      <w:pPr>
        <w:ind w:left="2970" w:hanging="567"/>
      </w:pPr>
      <w:rPr>
        <w:rFonts w:hint="default"/>
        <w:lang w:val="en-GB" w:eastAsia="en-GB" w:bidi="en-GB"/>
      </w:rPr>
    </w:lvl>
    <w:lvl w:ilvl="3" w:tplc="E60ABF9A">
      <w:numFmt w:val="bullet"/>
      <w:lvlText w:val="•"/>
      <w:lvlJc w:val="left"/>
      <w:pPr>
        <w:ind w:left="3835" w:hanging="567"/>
      </w:pPr>
      <w:rPr>
        <w:rFonts w:hint="default"/>
        <w:lang w:val="en-GB" w:eastAsia="en-GB" w:bidi="en-GB"/>
      </w:rPr>
    </w:lvl>
    <w:lvl w:ilvl="4" w:tplc="04CED45C">
      <w:numFmt w:val="bullet"/>
      <w:lvlText w:val="•"/>
      <w:lvlJc w:val="left"/>
      <w:pPr>
        <w:ind w:left="4700" w:hanging="567"/>
      </w:pPr>
      <w:rPr>
        <w:rFonts w:hint="default"/>
        <w:lang w:val="en-GB" w:eastAsia="en-GB" w:bidi="en-GB"/>
      </w:rPr>
    </w:lvl>
    <w:lvl w:ilvl="5" w:tplc="68143460">
      <w:numFmt w:val="bullet"/>
      <w:lvlText w:val="•"/>
      <w:lvlJc w:val="left"/>
      <w:pPr>
        <w:ind w:left="5566" w:hanging="567"/>
      </w:pPr>
      <w:rPr>
        <w:rFonts w:hint="default"/>
        <w:lang w:val="en-GB" w:eastAsia="en-GB" w:bidi="en-GB"/>
      </w:rPr>
    </w:lvl>
    <w:lvl w:ilvl="6" w:tplc="9DEE1A8C">
      <w:numFmt w:val="bullet"/>
      <w:lvlText w:val="•"/>
      <w:lvlJc w:val="left"/>
      <w:pPr>
        <w:ind w:left="6431" w:hanging="567"/>
      </w:pPr>
      <w:rPr>
        <w:rFonts w:hint="default"/>
        <w:lang w:val="en-GB" w:eastAsia="en-GB" w:bidi="en-GB"/>
      </w:rPr>
    </w:lvl>
    <w:lvl w:ilvl="7" w:tplc="C0B2FF12">
      <w:numFmt w:val="bullet"/>
      <w:lvlText w:val="•"/>
      <w:lvlJc w:val="left"/>
      <w:pPr>
        <w:ind w:left="7296" w:hanging="567"/>
      </w:pPr>
      <w:rPr>
        <w:rFonts w:hint="default"/>
        <w:lang w:val="en-GB" w:eastAsia="en-GB" w:bidi="en-GB"/>
      </w:rPr>
    </w:lvl>
    <w:lvl w:ilvl="8" w:tplc="ED4E8812">
      <w:numFmt w:val="bullet"/>
      <w:lvlText w:val="•"/>
      <w:lvlJc w:val="left"/>
      <w:pPr>
        <w:ind w:left="8161" w:hanging="567"/>
      </w:pPr>
      <w:rPr>
        <w:rFonts w:hint="default"/>
        <w:lang w:val="en-GB" w:eastAsia="en-GB" w:bidi="en-GB"/>
      </w:rPr>
    </w:lvl>
  </w:abstractNum>
  <w:abstractNum w:abstractNumId="10" w15:restartNumberingAfterBreak="0">
    <w:nsid w:val="2A012535"/>
    <w:multiLevelType w:val="hybridMultilevel"/>
    <w:tmpl w:val="FB1626D6"/>
    <w:lvl w:ilvl="0" w:tplc="6314685C">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11" w15:restartNumberingAfterBreak="0">
    <w:nsid w:val="2AB7635F"/>
    <w:multiLevelType w:val="hybridMultilevel"/>
    <w:tmpl w:val="E04A2B04"/>
    <w:lvl w:ilvl="0" w:tplc="BCE05448">
      <w:start w:val="7"/>
      <w:numFmt w:val="decimal"/>
      <w:lvlText w:val="%1"/>
      <w:lvlJc w:val="left"/>
      <w:pPr>
        <w:ind w:left="1395" w:hanging="428"/>
        <w:jc w:val="left"/>
      </w:pPr>
      <w:rPr>
        <w:rFonts w:ascii="Arial" w:eastAsia="Arial" w:hAnsi="Arial" w:cs="Arial" w:hint="default"/>
        <w:b/>
        <w:bCs/>
        <w:w w:val="99"/>
        <w:sz w:val="22"/>
        <w:szCs w:val="22"/>
        <w:lang w:val="en-GB" w:eastAsia="en-GB" w:bidi="en-GB"/>
      </w:rPr>
    </w:lvl>
    <w:lvl w:ilvl="1" w:tplc="E822EB98">
      <w:numFmt w:val="bullet"/>
      <w:lvlText w:val="•"/>
      <w:lvlJc w:val="left"/>
      <w:pPr>
        <w:ind w:left="2288" w:hanging="428"/>
      </w:pPr>
      <w:rPr>
        <w:rFonts w:hint="default"/>
        <w:lang w:val="en-GB" w:eastAsia="en-GB" w:bidi="en-GB"/>
      </w:rPr>
    </w:lvl>
    <w:lvl w:ilvl="2" w:tplc="D504AD50">
      <w:numFmt w:val="bullet"/>
      <w:lvlText w:val="•"/>
      <w:lvlJc w:val="left"/>
      <w:pPr>
        <w:ind w:left="3177" w:hanging="428"/>
      </w:pPr>
      <w:rPr>
        <w:rFonts w:hint="default"/>
        <w:lang w:val="en-GB" w:eastAsia="en-GB" w:bidi="en-GB"/>
      </w:rPr>
    </w:lvl>
    <w:lvl w:ilvl="3" w:tplc="77F2F002">
      <w:numFmt w:val="bullet"/>
      <w:lvlText w:val="•"/>
      <w:lvlJc w:val="left"/>
      <w:pPr>
        <w:ind w:left="4065" w:hanging="428"/>
      </w:pPr>
      <w:rPr>
        <w:rFonts w:hint="default"/>
        <w:lang w:val="en-GB" w:eastAsia="en-GB" w:bidi="en-GB"/>
      </w:rPr>
    </w:lvl>
    <w:lvl w:ilvl="4" w:tplc="05A27508">
      <w:numFmt w:val="bullet"/>
      <w:lvlText w:val="•"/>
      <w:lvlJc w:val="left"/>
      <w:pPr>
        <w:ind w:left="4954" w:hanging="428"/>
      </w:pPr>
      <w:rPr>
        <w:rFonts w:hint="default"/>
        <w:lang w:val="en-GB" w:eastAsia="en-GB" w:bidi="en-GB"/>
      </w:rPr>
    </w:lvl>
    <w:lvl w:ilvl="5" w:tplc="4C8AA41E">
      <w:numFmt w:val="bullet"/>
      <w:lvlText w:val="•"/>
      <w:lvlJc w:val="left"/>
      <w:pPr>
        <w:ind w:left="5843" w:hanging="428"/>
      </w:pPr>
      <w:rPr>
        <w:rFonts w:hint="default"/>
        <w:lang w:val="en-GB" w:eastAsia="en-GB" w:bidi="en-GB"/>
      </w:rPr>
    </w:lvl>
    <w:lvl w:ilvl="6" w:tplc="83E2DE58">
      <w:numFmt w:val="bullet"/>
      <w:lvlText w:val="•"/>
      <w:lvlJc w:val="left"/>
      <w:pPr>
        <w:ind w:left="6731" w:hanging="428"/>
      </w:pPr>
      <w:rPr>
        <w:rFonts w:hint="default"/>
        <w:lang w:val="en-GB" w:eastAsia="en-GB" w:bidi="en-GB"/>
      </w:rPr>
    </w:lvl>
    <w:lvl w:ilvl="7" w:tplc="898C4680">
      <w:numFmt w:val="bullet"/>
      <w:lvlText w:val="•"/>
      <w:lvlJc w:val="left"/>
      <w:pPr>
        <w:ind w:left="7620" w:hanging="428"/>
      </w:pPr>
      <w:rPr>
        <w:rFonts w:hint="default"/>
        <w:lang w:val="en-GB" w:eastAsia="en-GB" w:bidi="en-GB"/>
      </w:rPr>
    </w:lvl>
    <w:lvl w:ilvl="8" w:tplc="ECBA1D92">
      <w:numFmt w:val="bullet"/>
      <w:lvlText w:val="•"/>
      <w:lvlJc w:val="left"/>
      <w:pPr>
        <w:ind w:left="8509" w:hanging="428"/>
      </w:pPr>
      <w:rPr>
        <w:rFonts w:hint="default"/>
        <w:lang w:val="en-GB" w:eastAsia="en-GB" w:bidi="en-GB"/>
      </w:rPr>
    </w:lvl>
  </w:abstractNum>
  <w:abstractNum w:abstractNumId="12" w15:restartNumberingAfterBreak="0">
    <w:nsid w:val="2F35460F"/>
    <w:multiLevelType w:val="hybridMultilevel"/>
    <w:tmpl w:val="DB6C816C"/>
    <w:lvl w:ilvl="0" w:tplc="7A8A7764">
      <w:start w:val="8"/>
      <w:numFmt w:val="upperRoman"/>
      <w:lvlText w:val="%1"/>
      <w:lvlJc w:val="left"/>
      <w:pPr>
        <w:ind w:left="1050" w:hanging="507"/>
        <w:jc w:val="left"/>
      </w:pPr>
      <w:rPr>
        <w:rFonts w:ascii="Arial" w:eastAsia="Arial" w:hAnsi="Arial" w:cs="Arial" w:hint="default"/>
        <w:b/>
        <w:bCs/>
        <w:i/>
        <w:spacing w:val="-1"/>
        <w:w w:val="99"/>
        <w:sz w:val="22"/>
        <w:szCs w:val="22"/>
        <w:lang w:val="en-GB" w:eastAsia="en-GB" w:bidi="en-GB"/>
      </w:rPr>
    </w:lvl>
    <w:lvl w:ilvl="1" w:tplc="C0CCECD0">
      <w:numFmt w:val="bullet"/>
      <w:lvlText w:val="•"/>
      <w:lvlJc w:val="left"/>
      <w:pPr>
        <w:ind w:left="1982" w:hanging="507"/>
      </w:pPr>
      <w:rPr>
        <w:rFonts w:hint="default"/>
        <w:lang w:val="en-GB" w:eastAsia="en-GB" w:bidi="en-GB"/>
      </w:rPr>
    </w:lvl>
    <w:lvl w:ilvl="2" w:tplc="A4329A54">
      <w:numFmt w:val="bullet"/>
      <w:lvlText w:val="•"/>
      <w:lvlJc w:val="left"/>
      <w:pPr>
        <w:ind w:left="2905" w:hanging="507"/>
      </w:pPr>
      <w:rPr>
        <w:rFonts w:hint="default"/>
        <w:lang w:val="en-GB" w:eastAsia="en-GB" w:bidi="en-GB"/>
      </w:rPr>
    </w:lvl>
    <w:lvl w:ilvl="3" w:tplc="284EC52A">
      <w:numFmt w:val="bullet"/>
      <w:lvlText w:val="•"/>
      <w:lvlJc w:val="left"/>
      <w:pPr>
        <w:ind w:left="3827" w:hanging="507"/>
      </w:pPr>
      <w:rPr>
        <w:rFonts w:hint="default"/>
        <w:lang w:val="en-GB" w:eastAsia="en-GB" w:bidi="en-GB"/>
      </w:rPr>
    </w:lvl>
    <w:lvl w:ilvl="4" w:tplc="4D9A69E0">
      <w:numFmt w:val="bullet"/>
      <w:lvlText w:val="•"/>
      <w:lvlJc w:val="left"/>
      <w:pPr>
        <w:ind w:left="4750" w:hanging="507"/>
      </w:pPr>
      <w:rPr>
        <w:rFonts w:hint="default"/>
        <w:lang w:val="en-GB" w:eastAsia="en-GB" w:bidi="en-GB"/>
      </w:rPr>
    </w:lvl>
    <w:lvl w:ilvl="5" w:tplc="1DB87CC8">
      <w:numFmt w:val="bullet"/>
      <w:lvlText w:val="•"/>
      <w:lvlJc w:val="left"/>
      <w:pPr>
        <w:ind w:left="5673" w:hanging="507"/>
      </w:pPr>
      <w:rPr>
        <w:rFonts w:hint="default"/>
        <w:lang w:val="en-GB" w:eastAsia="en-GB" w:bidi="en-GB"/>
      </w:rPr>
    </w:lvl>
    <w:lvl w:ilvl="6" w:tplc="66ECED8C">
      <w:numFmt w:val="bullet"/>
      <w:lvlText w:val="•"/>
      <w:lvlJc w:val="left"/>
      <w:pPr>
        <w:ind w:left="6595" w:hanging="507"/>
      </w:pPr>
      <w:rPr>
        <w:rFonts w:hint="default"/>
        <w:lang w:val="en-GB" w:eastAsia="en-GB" w:bidi="en-GB"/>
      </w:rPr>
    </w:lvl>
    <w:lvl w:ilvl="7" w:tplc="BBBCAC22">
      <w:numFmt w:val="bullet"/>
      <w:lvlText w:val="•"/>
      <w:lvlJc w:val="left"/>
      <w:pPr>
        <w:ind w:left="7518" w:hanging="507"/>
      </w:pPr>
      <w:rPr>
        <w:rFonts w:hint="default"/>
        <w:lang w:val="en-GB" w:eastAsia="en-GB" w:bidi="en-GB"/>
      </w:rPr>
    </w:lvl>
    <w:lvl w:ilvl="8" w:tplc="2C6A23EA">
      <w:numFmt w:val="bullet"/>
      <w:lvlText w:val="•"/>
      <w:lvlJc w:val="left"/>
      <w:pPr>
        <w:ind w:left="8441" w:hanging="507"/>
      </w:pPr>
      <w:rPr>
        <w:rFonts w:hint="default"/>
        <w:lang w:val="en-GB" w:eastAsia="en-GB" w:bidi="en-GB"/>
      </w:rPr>
    </w:lvl>
  </w:abstractNum>
  <w:abstractNum w:abstractNumId="13" w15:restartNumberingAfterBreak="0">
    <w:nsid w:val="3A8A7C79"/>
    <w:multiLevelType w:val="hybridMultilevel"/>
    <w:tmpl w:val="E328F6D8"/>
    <w:lvl w:ilvl="0" w:tplc="3E0CAF74">
      <w:start w:val="1"/>
      <w:numFmt w:val="decimal"/>
      <w:lvlText w:val=".%1"/>
      <w:lvlJc w:val="left"/>
      <w:pPr>
        <w:ind w:left="2245" w:hanging="850"/>
        <w:jc w:val="left"/>
      </w:pPr>
      <w:rPr>
        <w:rFonts w:ascii="Arial" w:eastAsia="Arial" w:hAnsi="Arial" w:cs="Arial" w:hint="default"/>
        <w:spacing w:val="-1"/>
        <w:w w:val="99"/>
        <w:sz w:val="22"/>
        <w:szCs w:val="22"/>
        <w:lang w:val="en-GB" w:eastAsia="en-GB" w:bidi="en-GB"/>
      </w:rPr>
    </w:lvl>
    <w:lvl w:ilvl="1" w:tplc="8318AE3A">
      <w:start w:val="1"/>
      <w:numFmt w:val="upperLetter"/>
      <w:lvlText w:val="%2"/>
      <w:lvlJc w:val="left"/>
      <w:pPr>
        <w:ind w:left="3100" w:hanging="855"/>
        <w:jc w:val="left"/>
      </w:pPr>
      <w:rPr>
        <w:rFonts w:ascii="Arial" w:eastAsia="Arial" w:hAnsi="Arial" w:cs="Arial" w:hint="default"/>
        <w:w w:val="99"/>
        <w:sz w:val="22"/>
        <w:szCs w:val="22"/>
        <w:lang w:val="en-GB" w:eastAsia="en-GB" w:bidi="en-GB"/>
      </w:rPr>
    </w:lvl>
    <w:lvl w:ilvl="2" w:tplc="9370ACF6">
      <w:numFmt w:val="bullet"/>
      <w:lvlText w:val="•"/>
      <w:lvlJc w:val="left"/>
      <w:pPr>
        <w:ind w:left="3898" w:hanging="855"/>
      </w:pPr>
      <w:rPr>
        <w:rFonts w:hint="default"/>
        <w:lang w:val="en-GB" w:eastAsia="en-GB" w:bidi="en-GB"/>
      </w:rPr>
    </w:lvl>
    <w:lvl w:ilvl="3" w:tplc="DDB041B0">
      <w:numFmt w:val="bullet"/>
      <w:lvlText w:val="•"/>
      <w:lvlJc w:val="left"/>
      <w:pPr>
        <w:ind w:left="4696" w:hanging="855"/>
      </w:pPr>
      <w:rPr>
        <w:rFonts w:hint="default"/>
        <w:lang w:val="en-GB" w:eastAsia="en-GB" w:bidi="en-GB"/>
      </w:rPr>
    </w:lvl>
    <w:lvl w:ilvl="4" w:tplc="6158C3F2">
      <w:numFmt w:val="bullet"/>
      <w:lvlText w:val="•"/>
      <w:lvlJc w:val="left"/>
      <w:pPr>
        <w:ind w:left="5495" w:hanging="855"/>
      </w:pPr>
      <w:rPr>
        <w:rFonts w:hint="default"/>
        <w:lang w:val="en-GB" w:eastAsia="en-GB" w:bidi="en-GB"/>
      </w:rPr>
    </w:lvl>
    <w:lvl w:ilvl="5" w:tplc="BC56CBC6">
      <w:numFmt w:val="bullet"/>
      <w:lvlText w:val="•"/>
      <w:lvlJc w:val="left"/>
      <w:pPr>
        <w:ind w:left="6293" w:hanging="855"/>
      </w:pPr>
      <w:rPr>
        <w:rFonts w:hint="default"/>
        <w:lang w:val="en-GB" w:eastAsia="en-GB" w:bidi="en-GB"/>
      </w:rPr>
    </w:lvl>
    <w:lvl w:ilvl="6" w:tplc="18C8FB6C">
      <w:numFmt w:val="bullet"/>
      <w:lvlText w:val="•"/>
      <w:lvlJc w:val="left"/>
      <w:pPr>
        <w:ind w:left="7092" w:hanging="855"/>
      </w:pPr>
      <w:rPr>
        <w:rFonts w:hint="default"/>
        <w:lang w:val="en-GB" w:eastAsia="en-GB" w:bidi="en-GB"/>
      </w:rPr>
    </w:lvl>
    <w:lvl w:ilvl="7" w:tplc="E8161E30">
      <w:numFmt w:val="bullet"/>
      <w:lvlText w:val="•"/>
      <w:lvlJc w:val="left"/>
      <w:pPr>
        <w:ind w:left="7890" w:hanging="855"/>
      </w:pPr>
      <w:rPr>
        <w:rFonts w:hint="default"/>
        <w:lang w:val="en-GB" w:eastAsia="en-GB" w:bidi="en-GB"/>
      </w:rPr>
    </w:lvl>
    <w:lvl w:ilvl="8" w:tplc="8B082A76">
      <w:numFmt w:val="bullet"/>
      <w:lvlText w:val="•"/>
      <w:lvlJc w:val="left"/>
      <w:pPr>
        <w:ind w:left="8689" w:hanging="855"/>
      </w:pPr>
      <w:rPr>
        <w:rFonts w:hint="default"/>
        <w:lang w:val="en-GB" w:eastAsia="en-GB" w:bidi="en-GB"/>
      </w:rPr>
    </w:lvl>
  </w:abstractNum>
  <w:abstractNum w:abstractNumId="14" w15:restartNumberingAfterBreak="0">
    <w:nsid w:val="3CA07B95"/>
    <w:multiLevelType w:val="hybridMultilevel"/>
    <w:tmpl w:val="8B4C5100"/>
    <w:lvl w:ilvl="0" w:tplc="D4369B8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11506FE4">
      <w:numFmt w:val="bullet"/>
      <w:lvlText w:val="•"/>
      <w:lvlJc w:val="left"/>
      <w:pPr>
        <w:ind w:left="2288" w:hanging="852"/>
      </w:pPr>
      <w:rPr>
        <w:rFonts w:hint="default"/>
        <w:lang w:val="en-GB" w:eastAsia="en-GB" w:bidi="en-GB"/>
      </w:rPr>
    </w:lvl>
    <w:lvl w:ilvl="2" w:tplc="DFAC487C">
      <w:numFmt w:val="bullet"/>
      <w:lvlText w:val="•"/>
      <w:lvlJc w:val="left"/>
      <w:pPr>
        <w:ind w:left="3177" w:hanging="852"/>
      </w:pPr>
      <w:rPr>
        <w:rFonts w:hint="default"/>
        <w:lang w:val="en-GB" w:eastAsia="en-GB" w:bidi="en-GB"/>
      </w:rPr>
    </w:lvl>
    <w:lvl w:ilvl="3" w:tplc="19845ED4">
      <w:numFmt w:val="bullet"/>
      <w:lvlText w:val="•"/>
      <w:lvlJc w:val="left"/>
      <w:pPr>
        <w:ind w:left="4065" w:hanging="852"/>
      </w:pPr>
      <w:rPr>
        <w:rFonts w:hint="default"/>
        <w:lang w:val="en-GB" w:eastAsia="en-GB" w:bidi="en-GB"/>
      </w:rPr>
    </w:lvl>
    <w:lvl w:ilvl="4" w:tplc="4AF29EA0">
      <w:numFmt w:val="bullet"/>
      <w:lvlText w:val="•"/>
      <w:lvlJc w:val="left"/>
      <w:pPr>
        <w:ind w:left="4954" w:hanging="852"/>
      </w:pPr>
      <w:rPr>
        <w:rFonts w:hint="default"/>
        <w:lang w:val="en-GB" w:eastAsia="en-GB" w:bidi="en-GB"/>
      </w:rPr>
    </w:lvl>
    <w:lvl w:ilvl="5" w:tplc="DA269678">
      <w:numFmt w:val="bullet"/>
      <w:lvlText w:val="•"/>
      <w:lvlJc w:val="left"/>
      <w:pPr>
        <w:ind w:left="5843" w:hanging="852"/>
      </w:pPr>
      <w:rPr>
        <w:rFonts w:hint="default"/>
        <w:lang w:val="en-GB" w:eastAsia="en-GB" w:bidi="en-GB"/>
      </w:rPr>
    </w:lvl>
    <w:lvl w:ilvl="6" w:tplc="235612E8">
      <w:numFmt w:val="bullet"/>
      <w:lvlText w:val="•"/>
      <w:lvlJc w:val="left"/>
      <w:pPr>
        <w:ind w:left="6731" w:hanging="852"/>
      </w:pPr>
      <w:rPr>
        <w:rFonts w:hint="default"/>
        <w:lang w:val="en-GB" w:eastAsia="en-GB" w:bidi="en-GB"/>
      </w:rPr>
    </w:lvl>
    <w:lvl w:ilvl="7" w:tplc="CBF0445C">
      <w:numFmt w:val="bullet"/>
      <w:lvlText w:val="•"/>
      <w:lvlJc w:val="left"/>
      <w:pPr>
        <w:ind w:left="7620" w:hanging="852"/>
      </w:pPr>
      <w:rPr>
        <w:rFonts w:hint="default"/>
        <w:lang w:val="en-GB" w:eastAsia="en-GB" w:bidi="en-GB"/>
      </w:rPr>
    </w:lvl>
    <w:lvl w:ilvl="8" w:tplc="FF82AB44">
      <w:numFmt w:val="bullet"/>
      <w:lvlText w:val="•"/>
      <w:lvlJc w:val="left"/>
      <w:pPr>
        <w:ind w:left="8509" w:hanging="852"/>
      </w:pPr>
      <w:rPr>
        <w:rFonts w:hint="default"/>
        <w:lang w:val="en-GB" w:eastAsia="en-GB" w:bidi="en-GB"/>
      </w:rPr>
    </w:lvl>
  </w:abstractNum>
  <w:abstractNum w:abstractNumId="15" w15:restartNumberingAfterBreak="0">
    <w:nsid w:val="402E72E7"/>
    <w:multiLevelType w:val="hybridMultilevel"/>
    <w:tmpl w:val="A1D8633E"/>
    <w:lvl w:ilvl="0" w:tplc="C788433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EB4085B8">
      <w:numFmt w:val="bullet"/>
      <w:lvlText w:val="•"/>
      <w:lvlJc w:val="left"/>
      <w:pPr>
        <w:ind w:left="2288" w:hanging="852"/>
      </w:pPr>
      <w:rPr>
        <w:rFonts w:hint="default"/>
        <w:lang w:val="en-GB" w:eastAsia="en-GB" w:bidi="en-GB"/>
      </w:rPr>
    </w:lvl>
    <w:lvl w:ilvl="2" w:tplc="6ED0815C">
      <w:numFmt w:val="bullet"/>
      <w:lvlText w:val="•"/>
      <w:lvlJc w:val="left"/>
      <w:pPr>
        <w:ind w:left="3177" w:hanging="852"/>
      </w:pPr>
      <w:rPr>
        <w:rFonts w:hint="default"/>
        <w:lang w:val="en-GB" w:eastAsia="en-GB" w:bidi="en-GB"/>
      </w:rPr>
    </w:lvl>
    <w:lvl w:ilvl="3" w:tplc="37A4EEF4">
      <w:numFmt w:val="bullet"/>
      <w:lvlText w:val="•"/>
      <w:lvlJc w:val="left"/>
      <w:pPr>
        <w:ind w:left="4065" w:hanging="852"/>
      </w:pPr>
      <w:rPr>
        <w:rFonts w:hint="default"/>
        <w:lang w:val="en-GB" w:eastAsia="en-GB" w:bidi="en-GB"/>
      </w:rPr>
    </w:lvl>
    <w:lvl w:ilvl="4" w:tplc="9350CE4E">
      <w:numFmt w:val="bullet"/>
      <w:lvlText w:val="•"/>
      <w:lvlJc w:val="left"/>
      <w:pPr>
        <w:ind w:left="4954" w:hanging="852"/>
      </w:pPr>
      <w:rPr>
        <w:rFonts w:hint="default"/>
        <w:lang w:val="en-GB" w:eastAsia="en-GB" w:bidi="en-GB"/>
      </w:rPr>
    </w:lvl>
    <w:lvl w:ilvl="5" w:tplc="176E2204">
      <w:numFmt w:val="bullet"/>
      <w:lvlText w:val="•"/>
      <w:lvlJc w:val="left"/>
      <w:pPr>
        <w:ind w:left="5843" w:hanging="852"/>
      </w:pPr>
      <w:rPr>
        <w:rFonts w:hint="default"/>
        <w:lang w:val="en-GB" w:eastAsia="en-GB" w:bidi="en-GB"/>
      </w:rPr>
    </w:lvl>
    <w:lvl w:ilvl="6" w:tplc="7DDCFE58">
      <w:numFmt w:val="bullet"/>
      <w:lvlText w:val="•"/>
      <w:lvlJc w:val="left"/>
      <w:pPr>
        <w:ind w:left="6731" w:hanging="852"/>
      </w:pPr>
      <w:rPr>
        <w:rFonts w:hint="default"/>
        <w:lang w:val="en-GB" w:eastAsia="en-GB" w:bidi="en-GB"/>
      </w:rPr>
    </w:lvl>
    <w:lvl w:ilvl="7" w:tplc="1B2A6958">
      <w:numFmt w:val="bullet"/>
      <w:lvlText w:val="•"/>
      <w:lvlJc w:val="left"/>
      <w:pPr>
        <w:ind w:left="7620" w:hanging="852"/>
      </w:pPr>
      <w:rPr>
        <w:rFonts w:hint="default"/>
        <w:lang w:val="en-GB" w:eastAsia="en-GB" w:bidi="en-GB"/>
      </w:rPr>
    </w:lvl>
    <w:lvl w:ilvl="8" w:tplc="B330B982">
      <w:numFmt w:val="bullet"/>
      <w:lvlText w:val="•"/>
      <w:lvlJc w:val="left"/>
      <w:pPr>
        <w:ind w:left="8509" w:hanging="852"/>
      </w:pPr>
      <w:rPr>
        <w:rFonts w:hint="default"/>
        <w:lang w:val="en-GB" w:eastAsia="en-GB" w:bidi="en-GB"/>
      </w:rPr>
    </w:lvl>
  </w:abstractNum>
  <w:abstractNum w:abstractNumId="16" w15:restartNumberingAfterBreak="0">
    <w:nsid w:val="406E7BD0"/>
    <w:multiLevelType w:val="hybridMultilevel"/>
    <w:tmpl w:val="65E6984C"/>
    <w:lvl w:ilvl="0" w:tplc="13F04C42">
      <w:start w:val="1"/>
      <w:numFmt w:val="decimal"/>
      <w:lvlText w:val="%1"/>
      <w:lvlJc w:val="left"/>
      <w:pPr>
        <w:ind w:left="318" w:hanging="720"/>
        <w:jc w:val="left"/>
      </w:pPr>
      <w:rPr>
        <w:rFonts w:ascii="Arial" w:eastAsia="Arial" w:hAnsi="Arial" w:cs="Arial" w:hint="default"/>
        <w:w w:val="99"/>
        <w:sz w:val="22"/>
        <w:szCs w:val="22"/>
        <w:lang w:val="en-GB" w:eastAsia="en-GB" w:bidi="en-GB"/>
      </w:rPr>
    </w:lvl>
    <w:lvl w:ilvl="1" w:tplc="ED0A22D0">
      <w:numFmt w:val="bullet"/>
      <w:lvlText w:val="•"/>
      <w:lvlJc w:val="left"/>
      <w:pPr>
        <w:ind w:left="1268" w:hanging="720"/>
      </w:pPr>
      <w:rPr>
        <w:rFonts w:hint="default"/>
        <w:lang w:val="en-GB" w:eastAsia="en-GB" w:bidi="en-GB"/>
      </w:rPr>
    </w:lvl>
    <w:lvl w:ilvl="2" w:tplc="F2D801C4">
      <w:numFmt w:val="bullet"/>
      <w:lvlText w:val="•"/>
      <w:lvlJc w:val="left"/>
      <w:pPr>
        <w:ind w:left="2217" w:hanging="720"/>
      </w:pPr>
      <w:rPr>
        <w:rFonts w:hint="default"/>
        <w:lang w:val="en-GB" w:eastAsia="en-GB" w:bidi="en-GB"/>
      </w:rPr>
    </w:lvl>
    <w:lvl w:ilvl="3" w:tplc="3BB04DC8">
      <w:numFmt w:val="bullet"/>
      <w:lvlText w:val="•"/>
      <w:lvlJc w:val="left"/>
      <w:pPr>
        <w:ind w:left="3165" w:hanging="720"/>
      </w:pPr>
      <w:rPr>
        <w:rFonts w:hint="default"/>
        <w:lang w:val="en-GB" w:eastAsia="en-GB" w:bidi="en-GB"/>
      </w:rPr>
    </w:lvl>
    <w:lvl w:ilvl="4" w:tplc="84007428">
      <w:numFmt w:val="bullet"/>
      <w:lvlText w:val="•"/>
      <w:lvlJc w:val="left"/>
      <w:pPr>
        <w:ind w:left="4114" w:hanging="720"/>
      </w:pPr>
      <w:rPr>
        <w:rFonts w:hint="default"/>
        <w:lang w:val="en-GB" w:eastAsia="en-GB" w:bidi="en-GB"/>
      </w:rPr>
    </w:lvl>
    <w:lvl w:ilvl="5" w:tplc="8D02EEA2">
      <w:numFmt w:val="bullet"/>
      <w:lvlText w:val="•"/>
      <w:lvlJc w:val="left"/>
      <w:pPr>
        <w:ind w:left="5063" w:hanging="720"/>
      </w:pPr>
      <w:rPr>
        <w:rFonts w:hint="default"/>
        <w:lang w:val="en-GB" w:eastAsia="en-GB" w:bidi="en-GB"/>
      </w:rPr>
    </w:lvl>
    <w:lvl w:ilvl="6" w:tplc="7AEADEAA">
      <w:numFmt w:val="bullet"/>
      <w:lvlText w:val="•"/>
      <w:lvlJc w:val="left"/>
      <w:pPr>
        <w:ind w:left="6011" w:hanging="720"/>
      </w:pPr>
      <w:rPr>
        <w:rFonts w:hint="default"/>
        <w:lang w:val="en-GB" w:eastAsia="en-GB" w:bidi="en-GB"/>
      </w:rPr>
    </w:lvl>
    <w:lvl w:ilvl="7" w:tplc="D6866378">
      <w:numFmt w:val="bullet"/>
      <w:lvlText w:val="•"/>
      <w:lvlJc w:val="left"/>
      <w:pPr>
        <w:ind w:left="6960" w:hanging="720"/>
      </w:pPr>
      <w:rPr>
        <w:rFonts w:hint="default"/>
        <w:lang w:val="en-GB" w:eastAsia="en-GB" w:bidi="en-GB"/>
      </w:rPr>
    </w:lvl>
    <w:lvl w:ilvl="8" w:tplc="64A689EC">
      <w:numFmt w:val="bullet"/>
      <w:lvlText w:val="•"/>
      <w:lvlJc w:val="left"/>
      <w:pPr>
        <w:ind w:left="7909" w:hanging="720"/>
      </w:pPr>
      <w:rPr>
        <w:rFonts w:hint="default"/>
        <w:lang w:val="en-GB" w:eastAsia="en-GB" w:bidi="en-GB"/>
      </w:rPr>
    </w:lvl>
  </w:abstractNum>
  <w:abstractNum w:abstractNumId="17" w15:restartNumberingAfterBreak="0">
    <w:nsid w:val="40C57F55"/>
    <w:multiLevelType w:val="hybridMultilevel"/>
    <w:tmpl w:val="52001FDA"/>
    <w:lvl w:ilvl="0" w:tplc="71C8A90E">
      <w:numFmt w:val="bullet"/>
      <w:lvlText w:val=""/>
      <w:lvlJc w:val="left"/>
      <w:pPr>
        <w:ind w:left="789" w:hanging="557"/>
      </w:pPr>
      <w:rPr>
        <w:rFonts w:ascii="Symbol" w:eastAsia="Symbol" w:hAnsi="Symbol" w:cs="Symbol" w:hint="default"/>
        <w:w w:val="99"/>
        <w:sz w:val="20"/>
        <w:szCs w:val="20"/>
        <w:lang w:val="en-GB" w:eastAsia="en-GB" w:bidi="en-GB"/>
      </w:rPr>
    </w:lvl>
    <w:lvl w:ilvl="1" w:tplc="1C565FD8">
      <w:numFmt w:val="bullet"/>
      <w:lvlText w:val="•"/>
      <w:lvlJc w:val="left"/>
      <w:pPr>
        <w:ind w:left="1055" w:hanging="557"/>
      </w:pPr>
      <w:rPr>
        <w:rFonts w:hint="default"/>
        <w:lang w:val="en-GB" w:eastAsia="en-GB" w:bidi="en-GB"/>
      </w:rPr>
    </w:lvl>
    <w:lvl w:ilvl="2" w:tplc="6FA69402">
      <w:numFmt w:val="bullet"/>
      <w:lvlText w:val="•"/>
      <w:lvlJc w:val="left"/>
      <w:pPr>
        <w:ind w:left="1330" w:hanging="557"/>
      </w:pPr>
      <w:rPr>
        <w:rFonts w:hint="default"/>
        <w:lang w:val="en-GB" w:eastAsia="en-GB" w:bidi="en-GB"/>
      </w:rPr>
    </w:lvl>
    <w:lvl w:ilvl="3" w:tplc="8C80AF4C">
      <w:numFmt w:val="bullet"/>
      <w:lvlText w:val="•"/>
      <w:lvlJc w:val="left"/>
      <w:pPr>
        <w:ind w:left="1605" w:hanging="557"/>
      </w:pPr>
      <w:rPr>
        <w:rFonts w:hint="default"/>
        <w:lang w:val="en-GB" w:eastAsia="en-GB" w:bidi="en-GB"/>
      </w:rPr>
    </w:lvl>
    <w:lvl w:ilvl="4" w:tplc="A5426CC4">
      <w:numFmt w:val="bullet"/>
      <w:lvlText w:val="•"/>
      <w:lvlJc w:val="left"/>
      <w:pPr>
        <w:ind w:left="1881" w:hanging="557"/>
      </w:pPr>
      <w:rPr>
        <w:rFonts w:hint="default"/>
        <w:lang w:val="en-GB" w:eastAsia="en-GB" w:bidi="en-GB"/>
      </w:rPr>
    </w:lvl>
    <w:lvl w:ilvl="5" w:tplc="18D8923A">
      <w:numFmt w:val="bullet"/>
      <w:lvlText w:val="•"/>
      <w:lvlJc w:val="left"/>
      <w:pPr>
        <w:ind w:left="2156" w:hanging="557"/>
      </w:pPr>
      <w:rPr>
        <w:rFonts w:hint="default"/>
        <w:lang w:val="en-GB" w:eastAsia="en-GB" w:bidi="en-GB"/>
      </w:rPr>
    </w:lvl>
    <w:lvl w:ilvl="6" w:tplc="62D85B2E">
      <w:numFmt w:val="bullet"/>
      <w:lvlText w:val="•"/>
      <w:lvlJc w:val="left"/>
      <w:pPr>
        <w:ind w:left="2431" w:hanging="557"/>
      </w:pPr>
      <w:rPr>
        <w:rFonts w:hint="default"/>
        <w:lang w:val="en-GB" w:eastAsia="en-GB" w:bidi="en-GB"/>
      </w:rPr>
    </w:lvl>
    <w:lvl w:ilvl="7" w:tplc="505C3AAC">
      <w:numFmt w:val="bullet"/>
      <w:lvlText w:val="•"/>
      <w:lvlJc w:val="left"/>
      <w:pPr>
        <w:ind w:left="2707" w:hanging="557"/>
      </w:pPr>
      <w:rPr>
        <w:rFonts w:hint="default"/>
        <w:lang w:val="en-GB" w:eastAsia="en-GB" w:bidi="en-GB"/>
      </w:rPr>
    </w:lvl>
    <w:lvl w:ilvl="8" w:tplc="3196D610">
      <w:numFmt w:val="bullet"/>
      <w:lvlText w:val="•"/>
      <w:lvlJc w:val="left"/>
      <w:pPr>
        <w:ind w:left="2982" w:hanging="557"/>
      </w:pPr>
      <w:rPr>
        <w:rFonts w:hint="default"/>
        <w:lang w:val="en-GB" w:eastAsia="en-GB" w:bidi="en-GB"/>
      </w:rPr>
    </w:lvl>
  </w:abstractNum>
  <w:abstractNum w:abstractNumId="18" w15:restartNumberingAfterBreak="0">
    <w:nsid w:val="42AB5BCD"/>
    <w:multiLevelType w:val="hybridMultilevel"/>
    <w:tmpl w:val="11927F7E"/>
    <w:lvl w:ilvl="0" w:tplc="89C61662">
      <w:numFmt w:val="bullet"/>
      <w:lvlText w:val=""/>
      <w:lvlJc w:val="left"/>
      <w:pPr>
        <w:ind w:left="686" w:hanging="454"/>
      </w:pPr>
      <w:rPr>
        <w:rFonts w:ascii="Symbol" w:eastAsia="Symbol" w:hAnsi="Symbol" w:cs="Symbol" w:hint="default"/>
        <w:w w:val="99"/>
        <w:sz w:val="20"/>
        <w:szCs w:val="20"/>
        <w:lang w:val="en-GB" w:eastAsia="en-GB" w:bidi="en-GB"/>
      </w:rPr>
    </w:lvl>
    <w:lvl w:ilvl="1" w:tplc="293ADA90">
      <w:numFmt w:val="bullet"/>
      <w:lvlText w:val="•"/>
      <w:lvlJc w:val="left"/>
      <w:pPr>
        <w:ind w:left="965" w:hanging="454"/>
      </w:pPr>
      <w:rPr>
        <w:rFonts w:hint="default"/>
        <w:lang w:val="en-GB" w:eastAsia="en-GB" w:bidi="en-GB"/>
      </w:rPr>
    </w:lvl>
    <w:lvl w:ilvl="2" w:tplc="4B9059E2">
      <w:numFmt w:val="bullet"/>
      <w:lvlText w:val="•"/>
      <w:lvlJc w:val="left"/>
      <w:pPr>
        <w:ind w:left="1250" w:hanging="454"/>
      </w:pPr>
      <w:rPr>
        <w:rFonts w:hint="default"/>
        <w:lang w:val="en-GB" w:eastAsia="en-GB" w:bidi="en-GB"/>
      </w:rPr>
    </w:lvl>
    <w:lvl w:ilvl="3" w:tplc="ABEACE76">
      <w:numFmt w:val="bullet"/>
      <w:lvlText w:val="•"/>
      <w:lvlJc w:val="left"/>
      <w:pPr>
        <w:ind w:left="1535" w:hanging="454"/>
      </w:pPr>
      <w:rPr>
        <w:rFonts w:hint="default"/>
        <w:lang w:val="en-GB" w:eastAsia="en-GB" w:bidi="en-GB"/>
      </w:rPr>
    </w:lvl>
    <w:lvl w:ilvl="4" w:tplc="36F82106">
      <w:numFmt w:val="bullet"/>
      <w:lvlText w:val="•"/>
      <w:lvlJc w:val="left"/>
      <w:pPr>
        <w:ind w:left="1821" w:hanging="454"/>
      </w:pPr>
      <w:rPr>
        <w:rFonts w:hint="default"/>
        <w:lang w:val="en-GB" w:eastAsia="en-GB" w:bidi="en-GB"/>
      </w:rPr>
    </w:lvl>
    <w:lvl w:ilvl="5" w:tplc="292494CE">
      <w:numFmt w:val="bullet"/>
      <w:lvlText w:val="•"/>
      <w:lvlJc w:val="left"/>
      <w:pPr>
        <w:ind w:left="2106" w:hanging="454"/>
      </w:pPr>
      <w:rPr>
        <w:rFonts w:hint="default"/>
        <w:lang w:val="en-GB" w:eastAsia="en-GB" w:bidi="en-GB"/>
      </w:rPr>
    </w:lvl>
    <w:lvl w:ilvl="6" w:tplc="4C4433F8">
      <w:numFmt w:val="bullet"/>
      <w:lvlText w:val="•"/>
      <w:lvlJc w:val="left"/>
      <w:pPr>
        <w:ind w:left="2391" w:hanging="454"/>
      </w:pPr>
      <w:rPr>
        <w:rFonts w:hint="default"/>
        <w:lang w:val="en-GB" w:eastAsia="en-GB" w:bidi="en-GB"/>
      </w:rPr>
    </w:lvl>
    <w:lvl w:ilvl="7" w:tplc="F98633C6">
      <w:numFmt w:val="bullet"/>
      <w:lvlText w:val="•"/>
      <w:lvlJc w:val="left"/>
      <w:pPr>
        <w:ind w:left="2677" w:hanging="454"/>
      </w:pPr>
      <w:rPr>
        <w:rFonts w:hint="default"/>
        <w:lang w:val="en-GB" w:eastAsia="en-GB" w:bidi="en-GB"/>
      </w:rPr>
    </w:lvl>
    <w:lvl w:ilvl="8" w:tplc="8B0E075C">
      <w:numFmt w:val="bullet"/>
      <w:lvlText w:val="•"/>
      <w:lvlJc w:val="left"/>
      <w:pPr>
        <w:ind w:left="2962" w:hanging="454"/>
      </w:pPr>
      <w:rPr>
        <w:rFonts w:hint="default"/>
        <w:lang w:val="en-GB" w:eastAsia="en-GB" w:bidi="en-GB"/>
      </w:rPr>
    </w:lvl>
  </w:abstractNum>
  <w:abstractNum w:abstractNumId="19" w15:restartNumberingAfterBreak="0">
    <w:nsid w:val="47F430E0"/>
    <w:multiLevelType w:val="hybridMultilevel"/>
    <w:tmpl w:val="1886360A"/>
    <w:lvl w:ilvl="0" w:tplc="B7AEFC50">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20" w15:restartNumberingAfterBreak="0">
    <w:nsid w:val="4BE95F66"/>
    <w:multiLevelType w:val="multilevel"/>
    <w:tmpl w:val="34AC2CE0"/>
    <w:lvl w:ilvl="0">
      <w:start w:val="1"/>
      <w:numFmt w:val="decimal"/>
      <w:lvlText w:val="%1"/>
      <w:lvlJc w:val="left"/>
      <w:pPr>
        <w:ind w:left="1170" w:hanging="852"/>
        <w:jc w:val="left"/>
      </w:pPr>
      <w:rPr>
        <w:rFonts w:ascii="Arial" w:eastAsia="Arial" w:hAnsi="Arial" w:cs="Arial" w:hint="default"/>
        <w:b/>
        <w:bCs/>
        <w:w w:val="99"/>
        <w:sz w:val="22"/>
        <w:szCs w:val="22"/>
        <w:lang w:val="en-GB" w:eastAsia="en-GB" w:bidi="en-GB"/>
      </w:rPr>
    </w:lvl>
    <w:lvl w:ilvl="1">
      <w:start w:val="1"/>
      <w:numFmt w:val="decimal"/>
      <w:lvlText w:val="%1.%2"/>
      <w:lvlJc w:val="left"/>
      <w:pPr>
        <w:ind w:left="318" w:hanging="852"/>
        <w:jc w:val="left"/>
      </w:pPr>
      <w:rPr>
        <w:rFonts w:ascii="Arial" w:eastAsia="Arial" w:hAnsi="Arial" w:cs="Arial" w:hint="default"/>
        <w:spacing w:val="-1"/>
        <w:w w:val="99"/>
        <w:sz w:val="22"/>
        <w:szCs w:val="22"/>
        <w:lang w:val="en-GB" w:eastAsia="en-GB" w:bidi="en-GB"/>
      </w:rPr>
    </w:lvl>
    <w:lvl w:ilvl="2">
      <w:start w:val="1"/>
      <w:numFmt w:val="decimal"/>
      <w:lvlText w:val=".%3"/>
      <w:lvlJc w:val="left"/>
      <w:pPr>
        <w:ind w:left="2020" w:hanging="852"/>
        <w:jc w:val="left"/>
      </w:pPr>
      <w:rPr>
        <w:rFonts w:ascii="Arial" w:eastAsia="Arial" w:hAnsi="Arial" w:cs="Arial" w:hint="default"/>
        <w:spacing w:val="-1"/>
        <w:w w:val="99"/>
        <w:sz w:val="22"/>
        <w:szCs w:val="22"/>
        <w:lang w:val="en-GB" w:eastAsia="en-GB" w:bidi="en-GB"/>
      </w:rPr>
    </w:lvl>
    <w:lvl w:ilvl="3">
      <w:numFmt w:val="bullet"/>
      <w:lvlText w:val="•"/>
      <w:lvlJc w:val="left"/>
      <w:pPr>
        <w:ind w:left="2993" w:hanging="852"/>
      </w:pPr>
      <w:rPr>
        <w:rFonts w:hint="default"/>
        <w:lang w:val="en-GB" w:eastAsia="en-GB" w:bidi="en-GB"/>
      </w:rPr>
    </w:lvl>
    <w:lvl w:ilvl="4">
      <w:numFmt w:val="bullet"/>
      <w:lvlText w:val="•"/>
      <w:lvlJc w:val="left"/>
      <w:pPr>
        <w:ind w:left="3966" w:hanging="852"/>
      </w:pPr>
      <w:rPr>
        <w:rFonts w:hint="default"/>
        <w:lang w:val="en-GB" w:eastAsia="en-GB" w:bidi="en-GB"/>
      </w:rPr>
    </w:lvl>
    <w:lvl w:ilvl="5">
      <w:numFmt w:val="bullet"/>
      <w:lvlText w:val="•"/>
      <w:lvlJc w:val="left"/>
      <w:pPr>
        <w:ind w:left="4939" w:hanging="852"/>
      </w:pPr>
      <w:rPr>
        <w:rFonts w:hint="default"/>
        <w:lang w:val="en-GB" w:eastAsia="en-GB" w:bidi="en-GB"/>
      </w:rPr>
    </w:lvl>
    <w:lvl w:ilvl="6">
      <w:numFmt w:val="bullet"/>
      <w:lvlText w:val="•"/>
      <w:lvlJc w:val="left"/>
      <w:pPr>
        <w:ind w:left="5913" w:hanging="852"/>
      </w:pPr>
      <w:rPr>
        <w:rFonts w:hint="default"/>
        <w:lang w:val="en-GB" w:eastAsia="en-GB" w:bidi="en-GB"/>
      </w:rPr>
    </w:lvl>
    <w:lvl w:ilvl="7">
      <w:numFmt w:val="bullet"/>
      <w:lvlText w:val="•"/>
      <w:lvlJc w:val="left"/>
      <w:pPr>
        <w:ind w:left="6886" w:hanging="852"/>
      </w:pPr>
      <w:rPr>
        <w:rFonts w:hint="default"/>
        <w:lang w:val="en-GB" w:eastAsia="en-GB" w:bidi="en-GB"/>
      </w:rPr>
    </w:lvl>
    <w:lvl w:ilvl="8">
      <w:numFmt w:val="bullet"/>
      <w:lvlText w:val="•"/>
      <w:lvlJc w:val="left"/>
      <w:pPr>
        <w:ind w:left="7859" w:hanging="852"/>
      </w:pPr>
      <w:rPr>
        <w:rFonts w:hint="default"/>
        <w:lang w:val="en-GB" w:eastAsia="en-GB" w:bidi="en-GB"/>
      </w:rPr>
    </w:lvl>
  </w:abstractNum>
  <w:abstractNum w:abstractNumId="21" w15:restartNumberingAfterBreak="0">
    <w:nsid w:val="4C1349FA"/>
    <w:multiLevelType w:val="hybridMultilevel"/>
    <w:tmpl w:val="7024A610"/>
    <w:lvl w:ilvl="0" w:tplc="3380FB3E">
      <w:numFmt w:val="bullet"/>
      <w:lvlText w:val=""/>
      <w:lvlJc w:val="left"/>
      <w:pPr>
        <w:ind w:left="686" w:hanging="454"/>
      </w:pPr>
      <w:rPr>
        <w:rFonts w:ascii="Symbol" w:eastAsia="Symbol" w:hAnsi="Symbol" w:cs="Symbol" w:hint="default"/>
        <w:w w:val="99"/>
        <w:sz w:val="20"/>
        <w:szCs w:val="20"/>
        <w:lang w:val="en-GB" w:eastAsia="en-GB" w:bidi="en-GB"/>
      </w:rPr>
    </w:lvl>
    <w:lvl w:ilvl="1" w:tplc="21A0820C">
      <w:numFmt w:val="bullet"/>
      <w:lvlText w:val="•"/>
      <w:lvlJc w:val="left"/>
      <w:pPr>
        <w:ind w:left="965" w:hanging="454"/>
      </w:pPr>
      <w:rPr>
        <w:rFonts w:hint="default"/>
        <w:lang w:val="en-GB" w:eastAsia="en-GB" w:bidi="en-GB"/>
      </w:rPr>
    </w:lvl>
    <w:lvl w:ilvl="2" w:tplc="915CD864">
      <w:numFmt w:val="bullet"/>
      <w:lvlText w:val="•"/>
      <w:lvlJc w:val="left"/>
      <w:pPr>
        <w:ind w:left="1250" w:hanging="454"/>
      </w:pPr>
      <w:rPr>
        <w:rFonts w:hint="default"/>
        <w:lang w:val="en-GB" w:eastAsia="en-GB" w:bidi="en-GB"/>
      </w:rPr>
    </w:lvl>
    <w:lvl w:ilvl="3" w:tplc="EC645B00">
      <w:numFmt w:val="bullet"/>
      <w:lvlText w:val="•"/>
      <w:lvlJc w:val="left"/>
      <w:pPr>
        <w:ind w:left="1535" w:hanging="454"/>
      </w:pPr>
      <w:rPr>
        <w:rFonts w:hint="default"/>
        <w:lang w:val="en-GB" w:eastAsia="en-GB" w:bidi="en-GB"/>
      </w:rPr>
    </w:lvl>
    <w:lvl w:ilvl="4" w:tplc="8F485606">
      <w:numFmt w:val="bullet"/>
      <w:lvlText w:val="•"/>
      <w:lvlJc w:val="left"/>
      <w:pPr>
        <w:ind w:left="1821" w:hanging="454"/>
      </w:pPr>
      <w:rPr>
        <w:rFonts w:hint="default"/>
        <w:lang w:val="en-GB" w:eastAsia="en-GB" w:bidi="en-GB"/>
      </w:rPr>
    </w:lvl>
    <w:lvl w:ilvl="5" w:tplc="AC04B45E">
      <w:numFmt w:val="bullet"/>
      <w:lvlText w:val="•"/>
      <w:lvlJc w:val="left"/>
      <w:pPr>
        <w:ind w:left="2106" w:hanging="454"/>
      </w:pPr>
      <w:rPr>
        <w:rFonts w:hint="default"/>
        <w:lang w:val="en-GB" w:eastAsia="en-GB" w:bidi="en-GB"/>
      </w:rPr>
    </w:lvl>
    <w:lvl w:ilvl="6" w:tplc="2E385FDC">
      <w:numFmt w:val="bullet"/>
      <w:lvlText w:val="•"/>
      <w:lvlJc w:val="left"/>
      <w:pPr>
        <w:ind w:left="2391" w:hanging="454"/>
      </w:pPr>
      <w:rPr>
        <w:rFonts w:hint="default"/>
        <w:lang w:val="en-GB" w:eastAsia="en-GB" w:bidi="en-GB"/>
      </w:rPr>
    </w:lvl>
    <w:lvl w:ilvl="7" w:tplc="EFBECA18">
      <w:numFmt w:val="bullet"/>
      <w:lvlText w:val="•"/>
      <w:lvlJc w:val="left"/>
      <w:pPr>
        <w:ind w:left="2677" w:hanging="454"/>
      </w:pPr>
      <w:rPr>
        <w:rFonts w:hint="default"/>
        <w:lang w:val="en-GB" w:eastAsia="en-GB" w:bidi="en-GB"/>
      </w:rPr>
    </w:lvl>
    <w:lvl w:ilvl="8" w:tplc="79F65328">
      <w:numFmt w:val="bullet"/>
      <w:lvlText w:val="•"/>
      <w:lvlJc w:val="left"/>
      <w:pPr>
        <w:ind w:left="2962" w:hanging="454"/>
      </w:pPr>
      <w:rPr>
        <w:rFonts w:hint="default"/>
        <w:lang w:val="en-GB" w:eastAsia="en-GB" w:bidi="en-GB"/>
      </w:rPr>
    </w:lvl>
  </w:abstractNum>
  <w:abstractNum w:abstractNumId="22" w15:restartNumberingAfterBreak="0">
    <w:nsid w:val="4DE106B2"/>
    <w:multiLevelType w:val="multilevel"/>
    <w:tmpl w:val="F89AEDEE"/>
    <w:lvl w:ilvl="0">
      <w:start w:val="1"/>
      <w:numFmt w:val="decimal"/>
      <w:lvlText w:val="%1"/>
      <w:lvlJc w:val="left"/>
      <w:pPr>
        <w:ind w:left="1510" w:hanging="852"/>
        <w:jc w:val="left"/>
      </w:pPr>
      <w:rPr>
        <w:rFonts w:ascii="Arial" w:eastAsia="Arial" w:hAnsi="Arial" w:cs="Arial" w:hint="default"/>
        <w:b/>
        <w:bCs/>
        <w:w w:val="99"/>
        <w:sz w:val="22"/>
        <w:szCs w:val="22"/>
        <w:lang w:val="en-GB" w:eastAsia="en-GB" w:bidi="en-GB"/>
      </w:rPr>
    </w:lvl>
    <w:lvl w:ilvl="1">
      <w:start w:val="1"/>
      <w:numFmt w:val="decimal"/>
      <w:lvlText w:val="%1.%2"/>
      <w:lvlJc w:val="left"/>
      <w:pPr>
        <w:ind w:left="658" w:hanging="852"/>
        <w:jc w:val="left"/>
      </w:pPr>
      <w:rPr>
        <w:rFonts w:hint="default"/>
        <w:spacing w:val="-1"/>
        <w:w w:val="99"/>
        <w:lang w:val="en-GB" w:eastAsia="en-GB" w:bidi="en-GB"/>
      </w:rPr>
    </w:lvl>
    <w:lvl w:ilvl="2">
      <w:start w:val="1"/>
      <w:numFmt w:val="decimal"/>
      <w:lvlText w:val=".%3"/>
      <w:lvlJc w:val="left"/>
      <w:pPr>
        <w:ind w:left="2360" w:hanging="852"/>
        <w:jc w:val="left"/>
      </w:pPr>
      <w:rPr>
        <w:rFonts w:ascii="Arial" w:eastAsia="Arial" w:hAnsi="Arial" w:cs="Arial" w:hint="default"/>
        <w:spacing w:val="-1"/>
        <w:w w:val="99"/>
        <w:sz w:val="22"/>
        <w:szCs w:val="22"/>
        <w:lang w:val="en-GB" w:eastAsia="en-GB" w:bidi="en-GB"/>
      </w:rPr>
    </w:lvl>
    <w:lvl w:ilvl="3">
      <w:numFmt w:val="bullet"/>
      <w:lvlText w:val="•"/>
      <w:lvlJc w:val="left"/>
      <w:pPr>
        <w:ind w:left="3350" w:hanging="852"/>
      </w:pPr>
      <w:rPr>
        <w:rFonts w:hint="default"/>
        <w:lang w:val="en-GB" w:eastAsia="en-GB" w:bidi="en-GB"/>
      </w:rPr>
    </w:lvl>
    <w:lvl w:ilvl="4">
      <w:numFmt w:val="bullet"/>
      <w:lvlText w:val="•"/>
      <w:lvlJc w:val="left"/>
      <w:pPr>
        <w:ind w:left="4341" w:hanging="852"/>
      </w:pPr>
      <w:rPr>
        <w:rFonts w:hint="default"/>
        <w:lang w:val="en-GB" w:eastAsia="en-GB" w:bidi="en-GB"/>
      </w:rPr>
    </w:lvl>
    <w:lvl w:ilvl="5">
      <w:numFmt w:val="bullet"/>
      <w:lvlText w:val="•"/>
      <w:lvlJc w:val="left"/>
      <w:pPr>
        <w:ind w:left="5332" w:hanging="852"/>
      </w:pPr>
      <w:rPr>
        <w:rFonts w:hint="default"/>
        <w:lang w:val="en-GB" w:eastAsia="en-GB" w:bidi="en-GB"/>
      </w:rPr>
    </w:lvl>
    <w:lvl w:ilvl="6">
      <w:numFmt w:val="bullet"/>
      <w:lvlText w:val="•"/>
      <w:lvlJc w:val="left"/>
      <w:pPr>
        <w:ind w:left="6323" w:hanging="852"/>
      </w:pPr>
      <w:rPr>
        <w:rFonts w:hint="default"/>
        <w:lang w:val="en-GB" w:eastAsia="en-GB" w:bidi="en-GB"/>
      </w:rPr>
    </w:lvl>
    <w:lvl w:ilvl="7">
      <w:numFmt w:val="bullet"/>
      <w:lvlText w:val="•"/>
      <w:lvlJc w:val="left"/>
      <w:pPr>
        <w:ind w:left="7314" w:hanging="852"/>
      </w:pPr>
      <w:rPr>
        <w:rFonts w:hint="default"/>
        <w:lang w:val="en-GB" w:eastAsia="en-GB" w:bidi="en-GB"/>
      </w:rPr>
    </w:lvl>
    <w:lvl w:ilvl="8">
      <w:numFmt w:val="bullet"/>
      <w:lvlText w:val="•"/>
      <w:lvlJc w:val="left"/>
      <w:pPr>
        <w:ind w:left="8304" w:hanging="852"/>
      </w:pPr>
      <w:rPr>
        <w:rFonts w:hint="default"/>
        <w:lang w:val="en-GB" w:eastAsia="en-GB" w:bidi="en-GB"/>
      </w:rPr>
    </w:lvl>
  </w:abstractNum>
  <w:abstractNum w:abstractNumId="23" w15:restartNumberingAfterBreak="0">
    <w:nsid w:val="52E326EA"/>
    <w:multiLevelType w:val="hybridMultilevel"/>
    <w:tmpl w:val="2B081FA6"/>
    <w:lvl w:ilvl="0" w:tplc="712E7B86">
      <w:numFmt w:val="bullet"/>
      <w:lvlText w:val=""/>
      <w:lvlJc w:val="left"/>
      <w:pPr>
        <w:ind w:left="739" w:hanging="507"/>
      </w:pPr>
      <w:rPr>
        <w:rFonts w:ascii="Symbol" w:eastAsia="Symbol" w:hAnsi="Symbol" w:cs="Symbol" w:hint="default"/>
        <w:w w:val="99"/>
        <w:sz w:val="20"/>
        <w:szCs w:val="20"/>
        <w:lang w:val="en-GB" w:eastAsia="en-GB" w:bidi="en-GB"/>
      </w:rPr>
    </w:lvl>
    <w:lvl w:ilvl="1" w:tplc="2222BEB8">
      <w:numFmt w:val="bullet"/>
      <w:lvlText w:val="•"/>
      <w:lvlJc w:val="left"/>
      <w:pPr>
        <w:ind w:left="1019" w:hanging="507"/>
      </w:pPr>
      <w:rPr>
        <w:rFonts w:hint="default"/>
        <w:lang w:val="en-GB" w:eastAsia="en-GB" w:bidi="en-GB"/>
      </w:rPr>
    </w:lvl>
    <w:lvl w:ilvl="2" w:tplc="23086D76">
      <w:numFmt w:val="bullet"/>
      <w:lvlText w:val="•"/>
      <w:lvlJc w:val="left"/>
      <w:pPr>
        <w:ind w:left="1298" w:hanging="507"/>
      </w:pPr>
      <w:rPr>
        <w:rFonts w:hint="default"/>
        <w:lang w:val="en-GB" w:eastAsia="en-GB" w:bidi="en-GB"/>
      </w:rPr>
    </w:lvl>
    <w:lvl w:ilvl="3" w:tplc="A302243C">
      <w:numFmt w:val="bullet"/>
      <w:lvlText w:val="•"/>
      <w:lvlJc w:val="left"/>
      <w:pPr>
        <w:ind w:left="1577" w:hanging="507"/>
      </w:pPr>
      <w:rPr>
        <w:rFonts w:hint="default"/>
        <w:lang w:val="en-GB" w:eastAsia="en-GB" w:bidi="en-GB"/>
      </w:rPr>
    </w:lvl>
    <w:lvl w:ilvl="4" w:tplc="7034D942">
      <w:numFmt w:val="bullet"/>
      <w:lvlText w:val="•"/>
      <w:lvlJc w:val="left"/>
      <w:pPr>
        <w:ind w:left="1857" w:hanging="507"/>
      </w:pPr>
      <w:rPr>
        <w:rFonts w:hint="default"/>
        <w:lang w:val="en-GB" w:eastAsia="en-GB" w:bidi="en-GB"/>
      </w:rPr>
    </w:lvl>
    <w:lvl w:ilvl="5" w:tplc="5296D824">
      <w:numFmt w:val="bullet"/>
      <w:lvlText w:val="•"/>
      <w:lvlJc w:val="left"/>
      <w:pPr>
        <w:ind w:left="2136" w:hanging="507"/>
      </w:pPr>
      <w:rPr>
        <w:rFonts w:hint="default"/>
        <w:lang w:val="en-GB" w:eastAsia="en-GB" w:bidi="en-GB"/>
      </w:rPr>
    </w:lvl>
    <w:lvl w:ilvl="6" w:tplc="7390C17E">
      <w:numFmt w:val="bullet"/>
      <w:lvlText w:val="•"/>
      <w:lvlJc w:val="left"/>
      <w:pPr>
        <w:ind w:left="2415" w:hanging="507"/>
      </w:pPr>
      <w:rPr>
        <w:rFonts w:hint="default"/>
        <w:lang w:val="en-GB" w:eastAsia="en-GB" w:bidi="en-GB"/>
      </w:rPr>
    </w:lvl>
    <w:lvl w:ilvl="7" w:tplc="726858AC">
      <w:numFmt w:val="bullet"/>
      <w:lvlText w:val="•"/>
      <w:lvlJc w:val="left"/>
      <w:pPr>
        <w:ind w:left="2695" w:hanging="507"/>
      </w:pPr>
      <w:rPr>
        <w:rFonts w:hint="default"/>
        <w:lang w:val="en-GB" w:eastAsia="en-GB" w:bidi="en-GB"/>
      </w:rPr>
    </w:lvl>
    <w:lvl w:ilvl="8" w:tplc="1C2E75FE">
      <w:numFmt w:val="bullet"/>
      <w:lvlText w:val="•"/>
      <w:lvlJc w:val="left"/>
      <w:pPr>
        <w:ind w:left="2974" w:hanging="507"/>
      </w:pPr>
      <w:rPr>
        <w:rFonts w:hint="default"/>
        <w:lang w:val="en-GB" w:eastAsia="en-GB" w:bidi="en-GB"/>
      </w:rPr>
    </w:lvl>
  </w:abstractNum>
  <w:abstractNum w:abstractNumId="24" w15:restartNumberingAfterBreak="0">
    <w:nsid w:val="54116937"/>
    <w:multiLevelType w:val="hybridMultilevel"/>
    <w:tmpl w:val="07303302"/>
    <w:lvl w:ilvl="0" w:tplc="58B2351E">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25" w15:restartNumberingAfterBreak="0">
    <w:nsid w:val="5A7C7D71"/>
    <w:multiLevelType w:val="hybridMultilevel"/>
    <w:tmpl w:val="4FC6C690"/>
    <w:lvl w:ilvl="0" w:tplc="35021086">
      <w:numFmt w:val="bullet"/>
      <w:lvlText w:val=""/>
      <w:lvlJc w:val="left"/>
      <w:pPr>
        <w:ind w:left="686" w:hanging="454"/>
      </w:pPr>
      <w:rPr>
        <w:rFonts w:ascii="Symbol" w:eastAsia="Symbol" w:hAnsi="Symbol" w:cs="Symbol" w:hint="default"/>
        <w:w w:val="99"/>
        <w:sz w:val="20"/>
        <w:szCs w:val="20"/>
        <w:lang w:val="en-GB" w:eastAsia="en-GB" w:bidi="en-GB"/>
      </w:rPr>
    </w:lvl>
    <w:lvl w:ilvl="1" w:tplc="34CE2D36">
      <w:numFmt w:val="bullet"/>
      <w:lvlText w:val="•"/>
      <w:lvlJc w:val="left"/>
      <w:pPr>
        <w:ind w:left="965" w:hanging="454"/>
      </w:pPr>
      <w:rPr>
        <w:rFonts w:hint="default"/>
        <w:lang w:val="en-GB" w:eastAsia="en-GB" w:bidi="en-GB"/>
      </w:rPr>
    </w:lvl>
    <w:lvl w:ilvl="2" w:tplc="CEB81806">
      <w:numFmt w:val="bullet"/>
      <w:lvlText w:val="•"/>
      <w:lvlJc w:val="left"/>
      <w:pPr>
        <w:ind w:left="1250" w:hanging="454"/>
      </w:pPr>
      <w:rPr>
        <w:rFonts w:hint="default"/>
        <w:lang w:val="en-GB" w:eastAsia="en-GB" w:bidi="en-GB"/>
      </w:rPr>
    </w:lvl>
    <w:lvl w:ilvl="3" w:tplc="1AB62BD4">
      <w:numFmt w:val="bullet"/>
      <w:lvlText w:val="•"/>
      <w:lvlJc w:val="left"/>
      <w:pPr>
        <w:ind w:left="1535" w:hanging="454"/>
      </w:pPr>
      <w:rPr>
        <w:rFonts w:hint="default"/>
        <w:lang w:val="en-GB" w:eastAsia="en-GB" w:bidi="en-GB"/>
      </w:rPr>
    </w:lvl>
    <w:lvl w:ilvl="4" w:tplc="AD9CBA96">
      <w:numFmt w:val="bullet"/>
      <w:lvlText w:val="•"/>
      <w:lvlJc w:val="left"/>
      <w:pPr>
        <w:ind w:left="1821" w:hanging="454"/>
      </w:pPr>
      <w:rPr>
        <w:rFonts w:hint="default"/>
        <w:lang w:val="en-GB" w:eastAsia="en-GB" w:bidi="en-GB"/>
      </w:rPr>
    </w:lvl>
    <w:lvl w:ilvl="5" w:tplc="9E62A536">
      <w:numFmt w:val="bullet"/>
      <w:lvlText w:val="•"/>
      <w:lvlJc w:val="left"/>
      <w:pPr>
        <w:ind w:left="2106" w:hanging="454"/>
      </w:pPr>
      <w:rPr>
        <w:rFonts w:hint="default"/>
        <w:lang w:val="en-GB" w:eastAsia="en-GB" w:bidi="en-GB"/>
      </w:rPr>
    </w:lvl>
    <w:lvl w:ilvl="6" w:tplc="9F04F002">
      <w:numFmt w:val="bullet"/>
      <w:lvlText w:val="•"/>
      <w:lvlJc w:val="left"/>
      <w:pPr>
        <w:ind w:left="2391" w:hanging="454"/>
      </w:pPr>
      <w:rPr>
        <w:rFonts w:hint="default"/>
        <w:lang w:val="en-GB" w:eastAsia="en-GB" w:bidi="en-GB"/>
      </w:rPr>
    </w:lvl>
    <w:lvl w:ilvl="7" w:tplc="00DEB462">
      <w:numFmt w:val="bullet"/>
      <w:lvlText w:val="•"/>
      <w:lvlJc w:val="left"/>
      <w:pPr>
        <w:ind w:left="2677" w:hanging="454"/>
      </w:pPr>
      <w:rPr>
        <w:rFonts w:hint="default"/>
        <w:lang w:val="en-GB" w:eastAsia="en-GB" w:bidi="en-GB"/>
      </w:rPr>
    </w:lvl>
    <w:lvl w:ilvl="8" w:tplc="A79C81AA">
      <w:numFmt w:val="bullet"/>
      <w:lvlText w:val="•"/>
      <w:lvlJc w:val="left"/>
      <w:pPr>
        <w:ind w:left="2962" w:hanging="454"/>
      </w:pPr>
      <w:rPr>
        <w:rFonts w:hint="default"/>
        <w:lang w:val="en-GB" w:eastAsia="en-GB" w:bidi="en-GB"/>
      </w:rPr>
    </w:lvl>
  </w:abstractNum>
  <w:abstractNum w:abstractNumId="26" w15:restartNumberingAfterBreak="0">
    <w:nsid w:val="61C05B10"/>
    <w:multiLevelType w:val="hybridMultilevel"/>
    <w:tmpl w:val="816A55F2"/>
    <w:lvl w:ilvl="0" w:tplc="75E2EC48">
      <w:start w:val="5"/>
      <w:numFmt w:val="decimal"/>
      <w:lvlText w:val=".%1"/>
      <w:lvlJc w:val="left"/>
      <w:pPr>
        <w:ind w:left="967" w:hanging="492"/>
        <w:jc w:val="left"/>
      </w:pPr>
      <w:rPr>
        <w:rFonts w:ascii="Arial" w:eastAsia="Arial" w:hAnsi="Arial" w:cs="Arial" w:hint="default"/>
        <w:i/>
        <w:spacing w:val="-1"/>
        <w:w w:val="99"/>
        <w:sz w:val="22"/>
        <w:szCs w:val="22"/>
        <w:lang w:val="en-GB" w:eastAsia="en-GB" w:bidi="en-GB"/>
      </w:rPr>
    </w:lvl>
    <w:lvl w:ilvl="1" w:tplc="2BF6C80A">
      <w:numFmt w:val="bullet"/>
      <w:lvlText w:val="•"/>
      <w:lvlJc w:val="left"/>
      <w:pPr>
        <w:ind w:left="1853" w:hanging="492"/>
      </w:pPr>
      <w:rPr>
        <w:rFonts w:hint="default"/>
        <w:lang w:val="en-GB" w:eastAsia="en-GB" w:bidi="en-GB"/>
      </w:rPr>
    </w:lvl>
    <w:lvl w:ilvl="2" w:tplc="B1E060F4">
      <w:numFmt w:val="bullet"/>
      <w:lvlText w:val="•"/>
      <w:lvlJc w:val="left"/>
      <w:pPr>
        <w:ind w:left="2746" w:hanging="492"/>
      </w:pPr>
      <w:rPr>
        <w:rFonts w:hint="default"/>
        <w:lang w:val="en-GB" w:eastAsia="en-GB" w:bidi="en-GB"/>
      </w:rPr>
    </w:lvl>
    <w:lvl w:ilvl="3" w:tplc="0A50DD32">
      <w:numFmt w:val="bullet"/>
      <w:lvlText w:val="•"/>
      <w:lvlJc w:val="left"/>
      <w:pPr>
        <w:ind w:left="3639" w:hanging="492"/>
      </w:pPr>
      <w:rPr>
        <w:rFonts w:hint="default"/>
        <w:lang w:val="en-GB" w:eastAsia="en-GB" w:bidi="en-GB"/>
      </w:rPr>
    </w:lvl>
    <w:lvl w:ilvl="4" w:tplc="834672D0">
      <w:numFmt w:val="bullet"/>
      <w:lvlText w:val="•"/>
      <w:lvlJc w:val="left"/>
      <w:pPr>
        <w:ind w:left="4532" w:hanging="492"/>
      </w:pPr>
      <w:rPr>
        <w:rFonts w:hint="default"/>
        <w:lang w:val="en-GB" w:eastAsia="en-GB" w:bidi="en-GB"/>
      </w:rPr>
    </w:lvl>
    <w:lvl w:ilvl="5" w:tplc="F8766650">
      <w:numFmt w:val="bullet"/>
      <w:lvlText w:val="•"/>
      <w:lvlJc w:val="left"/>
      <w:pPr>
        <w:ind w:left="5426" w:hanging="492"/>
      </w:pPr>
      <w:rPr>
        <w:rFonts w:hint="default"/>
        <w:lang w:val="en-GB" w:eastAsia="en-GB" w:bidi="en-GB"/>
      </w:rPr>
    </w:lvl>
    <w:lvl w:ilvl="6" w:tplc="8EB675C6">
      <w:numFmt w:val="bullet"/>
      <w:lvlText w:val="•"/>
      <w:lvlJc w:val="left"/>
      <w:pPr>
        <w:ind w:left="6319" w:hanging="492"/>
      </w:pPr>
      <w:rPr>
        <w:rFonts w:hint="default"/>
        <w:lang w:val="en-GB" w:eastAsia="en-GB" w:bidi="en-GB"/>
      </w:rPr>
    </w:lvl>
    <w:lvl w:ilvl="7" w:tplc="CDF2774C">
      <w:numFmt w:val="bullet"/>
      <w:lvlText w:val="•"/>
      <w:lvlJc w:val="left"/>
      <w:pPr>
        <w:ind w:left="7212" w:hanging="492"/>
      </w:pPr>
      <w:rPr>
        <w:rFonts w:hint="default"/>
        <w:lang w:val="en-GB" w:eastAsia="en-GB" w:bidi="en-GB"/>
      </w:rPr>
    </w:lvl>
    <w:lvl w:ilvl="8" w:tplc="3F70F798">
      <w:numFmt w:val="bullet"/>
      <w:lvlText w:val="•"/>
      <w:lvlJc w:val="left"/>
      <w:pPr>
        <w:ind w:left="8105" w:hanging="492"/>
      </w:pPr>
      <w:rPr>
        <w:rFonts w:hint="default"/>
        <w:lang w:val="en-GB" w:eastAsia="en-GB" w:bidi="en-GB"/>
      </w:rPr>
    </w:lvl>
  </w:abstractNum>
  <w:abstractNum w:abstractNumId="27" w15:restartNumberingAfterBreak="0">
    <w:nsid w:val="624423D6"/>
    <w:multiLevelType w:val="hybridMultilevel"/>
    <w:tmpl w:val="F0E87C10"/>
    <w:lvl w:ilvl="0" w:tplc="E062B3E6">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0C18596C">
      <w:numFmt w:val="bullet"/>
      <w:lvlText w:val="•"/>
      <w:lvlJc w:val="left"/>
      <w:pPr>
        <w:ind w:left="3152" w:hanging="852"/>
      </w:pPr>
      <w:rPr>
        <w:rFonts w:hint="default"/>
        <w:lang w:val="en-GB" w:eastAsia="en-GB" w:bidi="en-GB"/>
      </w:rPr>
    </w:lvl>
    <w:lvl w:ilvl="2" w:tplc="184EC98A">
      <w:numFmt w:val="bullet"/>
      <w:lvlText w:val="•"/>
      <w:lvlJc w:val="left"/>
      <w:pPr>
        <w:ind w:left="3945" w:hanging="852"/>
      </w:pPr>
      <w:rPr>
        <w:rFonts w:hint="default"/>
        <w:lang w:val="en-GB" w:eastAsia="en-GB" w:bidi="en-GB"/>
      </w:rPr>
    </w:lvl>
    <w:lvl w:ilvl="3" w:tplc="3F46CF00">
      <w:numFmt w:val="bullet"/>
      <w:lvlText w:val="•"/>
      <w:lvlJc w:val="left"/>
      <w:pPr>
        <w:ind w:left="4737" w:hanging="852"/>
      </w:pPr>
      <w:rPr>
        <w:rFonts w:hint="default"/>
        <w:lang w:val="en-GB" w:eastAsia="en-GB" w:bidi="en-GB"/>
      </w:rPr>
    </w:lvl>
    <w:lvl w:ilvl="4" w:tplc="D8CCC500">
      <w:numFmt w:val="bullet"/>
      <w:lvlText w:val="•"/>
      <w:lvlJc w:val="left"/>
      <w:pPr>
        <w:ind w:left="5530" w:hanging="852"/>
      </w:pPr>
      <w:rPr>
        <w:rFonts w:hint="default"/>
        <w:lang w:val="en-GB" w:eastAsia="en-GB" w:bidi="en-GB"/>
      </w:rPr>
    </w:lvl>
    <w:lvl w:ilvl="5" w:tplc="2C6A3862">
      <w:numFmt w:val="bullet"/>
      <w:lvlText w:val="•"/>
      <w:lvlJc w:val="left"/>
      <w:pPr>
        <w:ind w:left="6323" w:hanging="852"/>
      </w:pPr>
      <w:rPr>
        <w:rFonts w:hint="default"/>
        <w:lang w:val="en-GB" w:eastAsia="en-GB" w:bidi="en-GB"/>
      </w:rPr>
    </w:lvl>
    <w:lvl w:ilvl="6" w:tplc="92263F0E">
      <w:numFmt w:val="bullet"/>
      <w:lvlText w:val="•"/>
      <w:lvlJc w:val="left"/>
      <w:pPr>
        <w:ind w:left="7115" w:hanging="852"/>
      </w:pPr>
      <w:rPr>
        <w:rFonts w:hint="default"/>
        <w:lang w:val="en-GB" w:eastAsia="en-GB" w:bidi="en-GB"/>
      </w:rPr>
    </w:lvl>
    <w:lvl w:ilvl="7" w:tplc="4C920E7A">
      <w:numFmt w:val="bullet"/>
      <w:lvlText w:val="•"/>
      <w:lvlJc w:val="left"/>
      <w:pPr>
        <w:ind w:left="7908" w:hanging="852"/>
      </w:pPr>
      <w:rPr>
        <w:rFonts w:hint="default"/>
        <w:lang w:val="en-GB" w:eastAsia="en-GB" w:bidi="en-GB"/>
      </w:rPr>
    </w:lvl>
    <w:lvl w:ilvl="8" w:tplc="B0F428A4">
      <w:numFmt w:val="bullet"/>
      <w:lvlText w:val="•"/>
      <w:lvlJc w:val="left"/>
      <w:pPr>
        <w:ind w:left="8701" w:hanging="852"/>
      </w:pPr>
      <w:rPr>
        <w:rFonts w:hint="default"/>
        <w:lang w:val="en-GB" w:eastAsia="en-GB" w:bidi="en-GB"/>
      </w:rPr>
    </w:lvl>
  </w:abstractNum>
  <w:abstractNum w:abstractNumId="28" w15:restartNumberingAfterBreak="0">
    <w:nsid w:val="668543C6"/>
    <w:multiLevelType w:val="hybridMultilevel"/>
    <w:tmpl w:val="AE522CD6"/>
    <w:lvl w:ilvl="0" w:tplc="6F64BD64">
      <w:numFmt w:val="bullet"/>
      <w:lvlText w:val=""/>
      <w:lvlJc w:val="left"/>
      <w:pPr>
        <w:ind w:left="686" w:hanging="454"/>
      </w:pPr>
      <w:rPr>
        <w:rFonts w:ascii="Symbol" w:eastAsia="Symbol" w:hAnsi="Symbol" w:cs="Symbol" w:hint="default"/>
        <w:w w:val="99"/>
        <w:sz w:val="20"/>
        <w:szCs w:val="20"/>
        <w:lang w:val="en-GB" w:eastAsia="en-GB" w:bidi="en-GB"/>
      </w:rPr>
    </w:lvl>
    <w:lvl w:ilvl="1" w:tplc="341EBA9E">
      <w:numFmt w:val="bullet"/>
      <w:lvlText w:val="•"/>
      <w:lvlJc w:val="left"/>
      <w:pPr>
        <w:ind w:left="965" w:hanging="454"/>
      </w:pPr>
      <w:rPr>
        <w:rFonts w:hint="default"/>
        <w:lang w:val="en-GB" w:eastAsia="en-GB" w:bidi="en-GB"/>
      </w:rPr>
    </w:lvl>
    <w:lvl w:ilvl="2" w:tplc="F0D4B1CC">
      <w:numFmt w:val="bullet"/>
      <w:lvlText w:val="•"/>
      <w:lvlJc w:val="left"/>
      <w:pPr>
        <w:ind w:left="1250" w:hanging="454"/>
      </w:pPr>
      <w:rPr>
        <w:rFonts w:hint="default"/>
        <w:lang w:val="en-GB" w:eastAsia="en-GB" w:bidi="en-GB"/>
      </w:rPr>
    </w:lvl>
    <w:lvl w:ilvl="3" w:tplc="638A2B42">
      <w:numFmt w:val="bullet"/>
      <w:lvlText w:val="•"/>
      <w:lvlJc w:val="left"/>
      <w:pPr>
        <w:ind w:left="1535" w:hanging="454"/>
      </w:pPr>
      <w:rPr>
        <w:rFonts w:hint="default"/>
        <w:lang w:val="en-GB" w:eastAsia="en-GB" w:bidi="en-GB"/>
      </w:rPr>
    </w:lvl>
    <w:lvl w:ilvl="4" w:tplc="DE2CE9B6">
      <w:numFmt w:val="bullet"/>
      <w:lvlText w:val="•"/>
      <w:lvlJc w:val="left"/>
      <w:pPr>
        <w:ind w:left="1821" w:hanging="454"/>
      </w:pPr>
      <w:rPr>
        <w:rFonts w:hint="default"/>
        <w:lang w:val="en-GB" w:eastAsia="en-GB" w:bidi="en-GB"/>
      </w:rPr>
    </w:lvl>
    <w:lvl w:ilvl="5" w:tplc="7C96FD90">
      <w:numFmt w:val="bullet"/>
      <w:lvlText w:val="•"/>
      <w:lvlJc w:val="left"/>
      <w:pPr>
        <w:ind w:left="2106" w:hanging="454"/>
      </w:pPr>
      <w:rPr>
        <w:rFonts w:hint="default"/>
        <w:lang w:val="en-GB" w:eastAsia="en-GB" w:bidi="en-GB"/>
      </w:rPr>
    </w:lvl>
    <w:lvl w:ilvl="6" w:tplc="30F22FF8">
      <w:numFmt w:val="bullet"/>
      <w:lvlText w:val="•"/>
      <w:lvlJc w:val="left"/>
      <w:pPr>
        <w:ind w:left="2391" w:hanging="454"/>
      </w:pPr>
      <w:rPr>
        <w:rFonts w:hint="default"/>
        <w:lang w:val="en-GB" w:eastAsia="en-GB" w:bidi="en-GB"/>
      </w:rPr>
    </w:lvl>
    <w:lvl w:ilvl="7" w:tplc="B61616B2">
      <w:numFmt w:val="bullet"/>
      <w:lvlText w:val="•"/>
      <w:lvlJc w:val="left"/>
      <w:pPr>
        <w:ind w:left="2677" w:hanging="454"/>
      </w:pPr>
      <w:rPr>
        <w:rFonts w:hint="default"/>
        <w:lang w:val="en-GB" w:eastAsia="en-GB" w:bidi="en-GB"/>
      </w:rPr>
    </w:lvl>
    <w:lvl w:ilvl="8" w:tplc="0EA2DF5E">
      <w:numFmt w:val="bullet"/>
      <w:lvlText w:val="•"/>
      <w:lvlJc w:val="left"/>
      <w:pPr>
        <w:ind w:left="2962" w:hanging="454"/>
      </w:pPr>
      <w:rPr>
        <w:rFonts w:hint="default"/>
        <w:lang w:val="en-GB" w:eastAsia="en-GB" w:bidi="en-GB"/>
      </w:rPr>
    </w:lvl>
  </w:abstractNum>
  <w:abstractNum w:abstractNumId="29" w15:restartNumberingAfterBreak="0">
    <w:nsid w:val="6E1E332B"/>
    <w:multiLevelType w:val="hybridMultilevel"/>
    <w:tmpl w:val="8E4C972C"/>
    <w:lvl w:ilvl="0" w:tplc="D89440A2">
      <w:start w:val="11"/>
      <w:numFmt w:val="decimal"/>
      <w:lvlText w:val="%1"/>
      <w:lvlJc w:val="left"/>
      <w:pPr>
        <w:ind w:left="970" w:hanging="428"/>
        <w:jc w:val="left"/>
      </w:pPr>
      <w:rPr>
        <w:rFonts w:ascii="Arial" w:eastAsia="Arial" w:hAnsi="Arial" w:cs="Arial" w:hint="default"/>
        <w:b/>
        <w:bCs/>
        <w:w w:val="99"/>
        <w:sz w:val="22"/>
        <w:szCs w:val="22"/>
        <w:lang w:val="en-GB" w:eastAsia="en-GB" w:bidi="en-GB"/>
      </w:rPr>
    </w:lvl>
    <w:lvl w:ilvl="1" w:tplc="D1B47370">
      <w:numFmt w:val="bullet"/>
      <w:lvlText w:val="•"/>
      <w:lvlJc w:val="left"/>
      <w:pPr>
        <w:ind w:left="1910" w:hanging="428"/>
      </w:pPr>
      <w:rPr>
        <w:rFonts w:hint="default"/>
        <w:lang w:val="en-GB" w:eastAsia="en-GB" w:bidi="en-GB"/>
      </w:rPr>
    </w:lvl>
    <w:lvl w:ilvl="2" w:tplc="3238D38A">
      <w:numFmt w:val="bullet"/>
      <w:lvlText w:val="•"/>
      <w:lvlJc w:val="left"/>
      <w:pPr>
        <w:ind w:left="2841" w:hanging="428"/>
      </w:pPr>
      <w:rPr>
        <w:rFonts w:hint="default"/>
        <w:lang w:val="en-GB" w:eastAsia="en-GB" w:bidi="en-GB"/>
      </w:rPr>
    </w:lvl>
    <w:lvl w:ilvl="3" w:tplc="D2E67E1E">
      <w:numFmt w:val="bullet"/>
      <w:lvlText w:val="•"/>
      <w:lvlJc w:val="left"/>
      <w:pPr>
        <w:ind w:left="3771" w:hanging="428"/>
      </w:pPr>
      <w:rPr>
        <w:rFonts w:hint="default"/>
        <w:lang w:val="en-GB" w:eastAsia="en-GB" w:bidi="en-GB"/>
      </w:rPr>
    </w:lvl>
    <w:lvl w:ilvl="4" w:tplc="A3E4CE96">
      <w:numFmt w:val="bullet"/>
      <w:lvlText w:val="•"/>
      <w:lvlJc w:val="left"/>
      <w:pPr>
        <w:ind w:left="4702" w:hanging="428"/>
      </w:pPr>
      <w:rPr>
        <w:rFonts w:hint="default"/>
        <w:lang w:val="en-GB" w:eastAsia="en-GB" w:bidi="en-GB"/>
      </w:rPr>
    </w:lvl>
    <w:lvl w:ilvl="5" w:tplc="0EAC2E78">
      <w:numFmt w:val="bullet"/>
      <w:lvlText w:val="•"/>
      <w:lvlJc w:val="left"/>
      <w:pPr>
        <w:ind w:left="5633" w:hanging="428"/>
      </w:pPr>
      <w:rPr>
        <w:rFonts w:hint="default"/>
        <w:lang w:val="en-GB" w:eastAsia="en-GB" w:bidi="en-GB"/>
      </w:rPr>
    </w:lvl>
    <w:lvl w:ilvl="6" w:tplc="15AA5A90">
      <w:numFmt w:val="bullet"/>
      <w:lvlText w:val="•"/>
      <w:lvlJc w:val="left"/>
      <w:pPr>
        <w:ind w:left="6563" w:hanging="428"/>
      </w:pPr>
      <w:rPr>
        <w:rFonts w:hint="default"/>
        <w:lang w:val="en-GB" w:eastAsia="en-GB" w:bidi="en-GB"/>
      </w:rPr>
    </w:lvl>
    <w:lvl w:ilvl="7" w:tplc="9A308A02">
      <w:numFmt w:val="bullet"/>
      <w:lvlText w:val="•"/>
      <w:lvlJc w:val="left"/>
      <w:pPr>
        <w:ind w:left="7494" w:hanging="428"/>
      </w:pPr>
      <w:rPr>
        <w:rFonts w:hint="default"/>
        <w:lang w:val="en-GB" w:eastAsia="en-GB" w:bidi="en-GB"/>
      </w:rPr>
    </w:lvl>
    <w:lvl w:ilvl="8" w:tplc="050E4668">
      <w:numFmt w:val="bullet"/>
      <w:lvlText w:val="•"/>
      <w:lvlJc w:val="left"/>
      <w:pPr>
        <w:ind w:left="8425" w:hanging="428"/>
      </w:pPr>
      <w:rPr>
        <w:rFonts w:hint="default"/>
        <w:lang w:val="en-GB" w:eastAsia="en-GB" w:bidi="en-GB"/>
      </w:rPr>
    </w:lvl>
  </w:abstractNum>
  <w:abstractNum w:abstractNumId="30" w15:restartNumberingAfterBreak="0">
    <w:nsid w:val="70D141F5"/>
    <w:multiLevelType w:val="hybridMultilevel"/>
    <w:tmpl w:val="103066A8"/>
    <w:lvl w:ilvl="0" w:tplc="B7EEB51E">
      <w:start w:val="1"/>
      <w:numFmt w:val="decimal"/>
      <w:lvlText w:val="%1"/>
      <w:lvlJc w:val="left"/>
      <w:pPr>
        <w:ind w:left="1395" w:hanging="852"/>
        <w:jc w:val="left"/>
      </w:pPr>
      <w:rPr>
        <w:rFonts w:ascii="Arial" w:eastAsia="Arial" w:hAnsi="Arial" w:cs="Arial" w:hint="default"/>
        <w:b/>
        <w:bCs/>
        <w:w w:val="99"/>
        <w:sz w:val="22"/>
        <w:szCs w:val="22"/>
        <w:lang w:val="en-GB" w:eastAsia="en-GB" w:bidi="en-GB"/>
      </w:rPr>
    </w:lvl>
    <w:lvl w:ilvl="1" w:tplc="DFC2C084">
      <w:start w:val="1"/>
      <w:numFmt w:val="decimal"/>
      <w:lvlText w:val=".%2"/>
      <w:lvlJc w:val="left"/>
      <w:pPr>
        <w:ind w:left="2245" w:hanging="852"/>
        <w:jc w:val="left"/>
      </w:pPr>
      <w:rPr>
        <w:rFonts w:ascii="Arial" w:eastAsia="Arial" w:hAnsi="Arial" w:cs="Arial" w:hint="default"/>
        <w:spacing w:val="-1"/>
        <w:w w:val="99"/>
        <w:sz w:val="22"/>
        <w:szCs w:val="22"/>
        <w:lang w:val="en-GB" w:eastAsia="en-GB" w:bidi="en-GB"/>
      </w:rPr>
    </w:lvl>
    <w:lvl w:ilvl="2" w:tplc="3F3687CA">
      <w:numFmt w:val="bullet"/>
      <w:lvlText w:val="•"/>
      <w:lvlJc w:val="left"/>
      <w:pPr>
        <w:ind w:left="3134" w:hanging="852"/>
      </w:pPr>
      <w:rPr>
        <w:rFonts w:hint="default"/>
        <w:lang w:val="en-GB" w:eastAsia="en-GB" w:bidi="en-GB"/>
      </w:rPr>
    </w:lvl>
    <w:lvl w:ilvl="3" w:tplc="F984E0EE">
      <w:numFmt w:val="bullet"/>
      <w:lvlText w:val="•"/>
      <w:lvlJc w:val="left"/>
      <w:pPr>
        <w:ind w:left="4028" w:hanging="852"/>
      </w:pPr>
      <w:rPr>
        <w:rFonts w:hint="default"/>
        <w:lang w:val="en-GB" w:eastAsia="en-GB" w:bidi="en-GB"/>
      </w:rPr>
    </w:lvl>
    <w:lvl w:ilvl="4" w:tplc="A70E5CB2">
      <w:numFmt w:val="bullet"/>
      <w:lvlText w:val="•"/>
      <w:lvlJc w:val="left"/>
      <w:pPr>
        <w:ind w:left="4922" w:hanging="852"/>
      </w:pPr>
      <w:rPr>
        <w:rFonts w:hint="default"/>
        <w:lang w:val="en-GB" w:eastAsia="en-GB" w:bidi="en-GB"/>
      </w:rPr>
    </w:lvl>
    <w:lvl w:ilvl="5" w:tplc="7A14B298">
      <w:numFmt w:val="bullet"/>
      <w:lvlText w:val="•"/>
      <w:lvlJc w:val="left"/>
      <w:pPr>
        <w:ind w:left="5816" w:hanging="852"/>
      </w:pPr>
      <w:rPr>
        <w:rFonts w:hint="default"/>
        <w:lang w:val="en-GB" w:eastAsia="en-GB" w:bidi="en-GB"/>
      </w:rPr>
    </w:lvl>
    <w:lvl w:ilvl="6" w:tplc="0EB0B420">
      <w:numFmt w:val="bullet"/>
      <w:lvlText w:val="•"/>
      <w:lvlJc w:val="left"/>
      <w:pPr>
        <w:ind w:left="6710" w:hanging="852"/>
      </w:pPr>
      <w:rPr>
        <w:rFonts w:hint="default"/>
        <w:lang w:val="en-GB" w:eastAsia="en-GB" w:bidi="en-GB"/>
      </w:rPr>
    </w:lvl>
    <w:lvl w:ilvl="7" w:tplc="BEDA69EC">
      <w:numFmt w:val="bullet"/>
      <w:lvlText w:val="•"/>
      <w:lvlJc w:val="left"/>
      <w:pPr>
        <w:ind w:left="7604" w:hanging="852"/>
      </w:pPr>
      <w:rPr>
        <w:rFonts w:hint="default"/>
        <w:lang w:val="en-GB" w:eastAsia="en-GB" w:bidi="en-GB"/>
      </w:rPr>
    </w:lvl>
    <w:lvl w:ilvl="8" w:tplc="EA4CF0BE">
      <w:numFmt w:val="bullet"/>
      <w:lvlText w:val="•"/>
      <w:lvlJc w:val="left"/>
      <w:pPr>
        <w:ind w:left="8498" w:hanging="852"/>
      </w:pPr>
      <w:rPr>
        <w:rFonts w:hint="default"/>
        <w:lang w:val="en-GB" w:eastAsia="en-GB" w:bidi="en-GB"/>
      </w:rPr>
    </w:lvl>
  </w:abstractNum>
  <w:abstractNum w:abstractNumId="31" w15:restartNumberingAfterBreak="0">
    <w:nsid w:val="719066C1"/>
    <w:multiLevelType w:val="hybridMultilevel"/>
    <w:tmpl w:val="97A2B068"/>
    <w:lvl w:ilvl="0" w:tplc="19AC30F6">
      <w:numFmt w:val="bullet"/>
      <w:lvlText w:val=""/>
      <w:lvlJc w:val="left"/>
      <w:pPr>
        <w:ind w:left="602" w:hanging="356"/>
      </w:pPr>
      <w:rPr>
        <w:rFonts w:ascii="Symbol" w:eastAsia="Symbol" w:hAnsi="Symbol" w:cs="Symbol" w:hint="default"/>
        <w:w w:val="99"/>
        <w:sz w:val="20"/>
        <w:szCs w:val="20"/>
        <w:lang w:val="en-GB" w:eastAsia="en-GB" w:bidi="en-GB"/>
      </w:rPr>
    </w:lvl>
    <w:lvl w:ilvl="1" w:tplc="D690FD1E">
      <w:numFmt w:val="bullet"/>
      <w:lvlText w:val="•"/>
      <w:lvlJc w:val="left"/>
      <w:pPr>
        <w:ind w:left="893" w:hanging="356"/>
      </w:pPr>
      <w:rPr>
        <w:rFonts w:hint="default"/>
        <w:lang w:val="en-GB" w:eastAsia="en-GB" w:bidi="en-GB"/>
      </w:rPr>
    </w:lvl>
    <w:lvl w:ilvl="2" w:tplc="28302624">
      <w:numFmt w:val="bullet"/>
      <w:lvlText w:val="•"/>
      <w:lvlJc w:val="left"/>
      <w:pPr>
        <w:ind w:left="1186" w:hanging="356"/>
      </w:pPr>
      <w:rPr>
        <w:rFonts w:hint="default"/>
        <w:lang w:val="en-GB" w:eastAsia="en-GB" w:bidi="en-GB"/>
      </w:rPr>
    </w:lvl>
    <w:lvl w:ilvl="3" w:tplc="B4549F2A">
      <w:numFmt w:val="bullet"/>
      <w:lvlText w:val="•"/>
      <w:lvlJc w:val="left"/>
      <w:pPr>
        <w:ind w:left="1479" w:hanging="356"/>
      </w:pPr>
      <w:rPr>
        <w:rFonts w:hint="default"/>
        <w:lang w:val="en-GB" w:eastAsia="en-GB" w:bidi="en-GB"/>
      </w:rPr>
    </w:lvl>
    <w:lvl w:ilvl="4" w:tplc="898EB3A6">
      <w:numFmt w:val="bullet"/>
      <w:lvlText w:val="•"/>
      <w:lvlJc w:val="left"/>
      <w:pPr>
        <w:ind w:left="1773" w:hanging="356"/>
      </w:pPr>
      <w:rPr>
        <w:rFonts w:hint="default"/>
        <w:lang w:val="en-GB" w:eastAsia="en-GB" w:bidi="en-GB"/>
      </w:rPr>
    </w:lvl>
    <w:lvl w:ilvl="5" w:tplc="5B402D50">
      <w:numFmt w:val="bullet"/>
      <w:lvlText w:val="•"/>
      <w:lvlJc w:val="left"/>
      <w:pPr>
        <w:ind w:left="2066" w:hanging="356"/>
      </w:pPr>
      <w:rPr>
        <w:rFonts w:hint="default"/>
        <w:lang w:val="en-GB" w:eastAsia="en-GB" w:bidi="en-GB"/>
      </w:rPr>
    </w:lvl>
    <w:lvl w:ilvl="6" w:tplc="ADBC912C">
      <w:numFmt w:val="bullet"/>
      <w:lvlText w:val="•"/>
      <w:lvlJc w:val="left"/>
      <w:pPr>
        <w:ind w:left="2359" w:hanging="356"/>
      </w:pPr>
      <w:rPr>
        <w:rFonts w:hint="default"/>
        <w:lang w:val="en-GB" w:eastAsia="en-GB" w:bidi="en-GB"/>
      </w:rPr>
    </w:lvl>
    <w:lvl w:ilvl="7" w:tplc="EACEA878">
      <w:numFmt w:val="bullet"/>
      <w:lvlText w:val="•"/>
      <w:lvlJc w:val="left"/>
      <w:pPr>
        <w:ind w:left="2653" w:hanging="356"/>
      </w:pPr>
      <w:rPr>
        <w:rFonts w:hint="default"/>
        <w:lang w:val="en-GB" w:eastAsia="en-GB" w:bidi="en-GB"/>
      </w:rPr>
    </w:lvl>
    <w:lvl w:ilvl="8" w:tplc="71C62966">
      <w:numFmt w:val="bullet"/>
      <w:lvlText w:val="•"/>
      <w:lvlJc w:val="left"/>
      <w:pPr>
        <w:ind w:left="2946" w:hanging="356"/>
      </w:pPr>
      <w:rPr>
        <w:rFonts w:hint="default"/>
        <w:lang w:val="en-GB" w:eastAsia="en-GB" w:bidi="en-GB"/>
      </w:rPr>
    </w:lvl>
  </w:abstractNum>
  <w:abstractNum w:abstractNumId="32" w15:restartNumberingAfterBreak="0">
    <w:nsid w:val="75D36326"/>
    <w:multiLevelType w:val="hybridMultilevel"/>
    <w:tmpl w:val="F4E6D42C"/>
    <w:lvl w:ilvl="0" w:tplc="2B8E5612">
      <w:start w:val="1"/>
      <w:numFmt w:val="decimal"/>
      <w:lvlText w:val=".%1"/>
      <w:lvlJc w:val="left"/>
      <w:pPr>
        <w:ind w:left="2245" w:hanging="852"/>
        <w:jc w:val="left"/>
      </w:pPr>
      <w:rPr>
        <w:rFonts w:ascii="Arial" w:eastAsia="Arial" w:hAnsi="Arial" w:cs="Arial" w:hint="default"/>
        <w:spacing w:val="-1"/>
        <w:w w:val="99"/>
        <w:sz w:val="22"/>
        <w:szCs w:val="22"/>
        <w:lang w:val="en-GB" w:eastAsia="en-GB" w:bidi="en-GB"/>
      </w:rPr>
    </w:lvl>
    <w:lvl w:ilvl="1" w:tplc="5E265EBA">
      <w:start w:val="1"/>
      <w:numFmt w:val="upperLetter"/>
      <w:lvlText w:val="%2."/>
      <w:lvlJc w:val="left"/>
      <w:pPr>
        <w:ind w:left="3100" w:hanging="855"/>
        <w:jc w:val="left"/>
      </w:pPr>
      <w:rPr>
        <w:rFonts w:ascii="Arial" w:eastAsia="Arial" w:hAnsi="Arial" w:cs="Arial" w:hint="default"/>
        <w:w w:val="99"/>
        <w:sz w:val="22"/>
        <w:szCs w:val="22"/>
        <w:lang w:val="en-GB" w:eastAsia="en-GB" w:bidi="en-GB"/>
      </w:rPr>
    </w:lvl>
    <w:lvl w:ilvl="2" w:tplc="7CBA4FEA">
      <w:numFmt w:val="bullet"/>
      <w:lvlText w:val="•"/>
      <w:lvlJc w:val="left"/>
      <w:pPr>
        <w:ind w:left="3898" w:hanging="855"/>
      </w:pPr>
      <w:rPr>
        <w:rFonts w:hint="default"/>
        <w:lang w:val="en-GB" w:eastAsia="en-GB" w:bidi="en-GB"/>
      </w:rPr>
    </w:lvl>
    <w:lvl w:ilvl="3" w:tplc="56E63728">
      <w:numFmt w:val="bullet"/>
      <w:lvlText w:val="•"/>
      <w:lvlJc w:val="left"/>
      <w:pPr>
        <w:ind w:left="4696" w:hanging="855"/>
      </w:pPr>
      <w:rPr>
        <w:rFonts w:hint="default"/>
        <w:lang w:val="en-GB" w:eastAsia="en-GB" w:bidi="en-GB"/>
      </w:rPr>
    </w:lvl>
    <w:lvl w:ilvl="4" w:tplc="7DBADBAC">
      <w:numFmt w:val="bullet"/>
      <w:lvlText w:val="•"/>
      <w:lvlJc w:val="left"/>
      <w:pPr>
        <w:ind w:left="5495" w:hanging="855"/>
      </w:pPr>
      <w:rPr>
        <w:rFonts w:hint="default"/>
        <w:lang w:val="en-GB" w:eastAsia="en-GB" w:bidi="en-GB"/>
      </w:rPr>
    </w:lvl>
    <w:lvl w:ilvl="5" w:tplc="D61CB15C">
      <w:numFmt w:val="bullet"/>
      <w:lvlText w:val="•"/>
      <w:lvlJc w:val="left"/>
      <w:pPr>
        <w:ind w:left="6293" w:hanging="855"/>
      </w:pPr>
      <w:rPr>
        <w:rFonts w:hint="default"/>
        <w:lang w:val="en-GB" w:eastAsia="en-GB" w:bidi="en-GB"/>
      </w:rPr>
    </w:lvl>
    <w:lvl w:ilvl="6" w:tplc="BCE88E86">
      <w:numFmt w:val="bullet"/>
      <w:lvlText w:val="•"/>
      <w:lvlJc w:val="left"/>
      <w:pPr>
        <w:ind w:left="7092" w:hanging="855"/>
      </w:pPr>
      <w:rPr>
        <w:rFonts w:hint="default"/>
        <w:lang w:val="en-GB" w:eastAsia="en-GB" w:bidi="en-GB"/>
      </w:rPr>
    </w:lvl>
    <w:lvl w:ilvl="7" w:tplc="1DF46488">
      <w:numFmt w:val="bullet"/>
      <w:lvlText w:val="•"/>
      <w:lvlJc w:val="left"/>
      <w:pPr>
        <w:ind w:left="7890" w:hanging="855"/>
      </w:pPr>
      <w:rPr>
        <w:rFonts w:hint="default"/>
        <w:lang w:val="en-GB" w:eastAsia="en-GB" w:bidi="en-GB"/>
      </w:rPr>
    </w:lvl>
    <w:lvl w:ilvl="8" w:tplc="19AE774A">
      <w:numFmt w:val="bullet"/>
      <w:lvlText w:val="•"/>
      <w:lvlJc w:val="left"/>
      <w:pPr>
        <w:ind w:left="8689" w:hanging="855"/>
      </w:pPr>
      <w:rPr>
        <w:rFonts w:hint="default"/>
        <w:lang w:val="en-GB" w:eastAsia="en-GB" w:bidi="en-GB"/>
      </w:rPr>
    </w:lvl>
  </w:abstractNum>
  <w:abstractNum w:abstractNumId="33" w15:restartNumberingAfterBreak="0">
    <w:nsid w:val="77972BC5"/>
    <w:multiLevelType w:val="hybridMultilevel"/>
    <w:tmpl w:val="D096C7DA"/>
    <w:lvl w:ilvl="0" w:tplc="6834014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37065574">
      <w:numFmt w:val="bullet"/>
      <w:lvlText w:val="•"/>
      <w:lvlJc w:val="left"/>
      <w:pPr>
        <w:ind w:left="2288" w:hanging="852"/>
      </w:pPr>
      <w:rPr>
        <w:rFonts w:hint="default"/>
        <w:lang w:val="en-GB" w:eastAsia="en-GB" w:bidi="en-GB"/>
      </w:rPr>
    </w:lvl>
    <w:lvl w:ilvl="2" w:tplc="D1729E60">
      <w:numFmt w:val="bullet"/>
      <w:lvlText w:val="•"/>
      <w:lvlJc w:val="left"/>
      <w:pPr>
        <w:ind w:left="3177" w:hanging="852"/>
      </w:pPr>
      <w:rPr>
        <w:rFonts w:hint="default"/>
        <w:lang w:val="en-GB" w:eastAsia="en-GB" w:bidi="en-GB"/>
      </w:rPr>
    </w:lvl>
    <w:lvl w:ilvl="3" w:tplc="6A22FF74">
      <w:numFmt w:val="bullet"/>
      <w:lvlText w:val="•"/>
      <w:lvlJc w:val="left"/>
      <w:pPr>
        <w:ind w:left="4065" w:hanging="852"/>
      </w:pPr>
      <w:rPr>
        <w:rFonts w:hint="default"/>
        <w:lang w:val="en-GB" w:eastAsia="en-GB" w:bidi="en-GB"/>
      </w:rPr>
    </w:lvl>
    <w:lvl w:ilvl="4" w:tplc="95AA433C">
      <w:numFmt w:val="bullet"/>
      <w:lvlText w:val="•"/>
      <w:lvlJc w:val="left"/>
      <w:pPr>
        <w:ind w:left="4954" w:hanging="852"/>
      </w:pPr>
      <w:rPr>
        <w:rFonts w:hint="default"/>
        <w:lang w:val="en-GB" w:eastAsia="en-GB" w:bidi="en-GB"/>
      </w:rPr>
    </w:lvl>
    <w:lvl w:ilvl="5" w:tplc="B0ECDED0">
      <w:numFmt w:val="bullet"/>
      <w:lvlText w:val="•"/>
      <w:lvlJc w:val="left"/>
      <w:pPr>
        <w:ind w:left="5843" w:hanging="852"/>
      </w:pPr>
      <w:rPr>
        <w:rFonts w:hint="default"/>
        <w:lang w:val="en-GB" w:eastAsia="en-GB" w:bidi="en-GB"/>
      </w:rPr>
    </w:lvl>
    <w:lvl w:ilvl="6" w:tplc="8F9A909E">
      <w:numFmt w:val="bullet"/>
      <w:lvlText w:val="•"/>
      <w:lvlJc w:val="left"/>
      <w:pPr>
        <w:ind w:left="6731" w:hanging="852"/>
      </w:pPr>
      <w:rPr>
        <w:rFonts w:hint="default"/>
        <w:lang w:val="en-GB" w:eastAsia="en-GB" w:bidi="en-GB"/>
      </w:rPr>
    </w:lvl>
    <w:lvl w:ilvl="7" w:tplc="700E3AEC">
      <w:numFmt w:val="bullet"/>
      <w:lvlText w:val="•"/>
      <w:lvlJc w:val="left"/>
      <w:pPr>
        <w:ind w:left="7620" w:hanging="852"/>
      </w:pPr>
      <w:rPr>
        <w:rFonts w:hint="default"/>
        <w:lang w:val="en-GB" w:eastAsia="en-GB" w:bidi="en-GB"/>
      </w:rPr>
    </w:lvl>
    <w:lvl w:ilvl="8" w:tplc="023AE066">
      <w:numFmt w:val="bullet"/>
      <w:lvlText w:val="•"/>
      <w:lvlJc w:val="left"/>
      <w:pPr>
        <w:ind w:left="8509" w:hanging="852"/>
      </w:pPr>
      <w:rPr>
        <w:rFonts w:hint="default"/>
        <w:lang w:val="en-GB" w:eastAsia="en-GB" w:bidi="en-GB"/>
      </w:rPr>
    </w:lvl>
  </w:abstractNum>
  <w:abstractNum w:abstractNumId="34" w15:restartNumberingAfterBreak="0">
    <w:nsid w:val="786C2588"/>
    <w:multiLevelType w:val="hybridMultilevel"/>
    <w:tmpl w:val="058C3D08"/>
    <w:lvl w:ilvl="0" w:tplc="BA7A6308">
      <w:start w:val="1"/>
      <w:numFmt w:val="decimal"/>
      <w:lvlText w:val=".%1"/>
      <w:lvlJc w:val="left"/>
      <w:pPr>
        <w:ind w:left="1548" w:hanging="720"/>
        <w:jc w:val="left"/>
      </w:pPr>
      <w:rPr>
        <w:rFonts w:ascii="Arial" w:eastAsia="Arial" w:hAnsi="Arial" w:cs="Arial" w:hint="default"/>
        <w:spacing w:val="-1"/>
        <w:w w:val="99"/>
        <w:sz w:val="22"/>
        <w:szCs w:val="22"/>
        <w:lang w:val="en-GB" w:eastAsia="en-GB" w:bidi="en-GB"/>
      </w:rPr>
    </w:lvl>
    <w:lvl w:ilvl="1" w:tplc="A802EFFC">
      <w:numFmt w:val="bullet"/>
      <w:lvlText w:val="•"/>
      <w:lvlJc w:val="left"/>
      <w:pPr>
        <w:ind w:left="2315" w:hanging="720"/>
      </w:pPr>
      <w:rPr>
        <w:rFonts w:hint="default"/>
        <w:lang w:val="en-GB" w:eastAsia="en-GB" w:bidi="en-GB"/>
      </w:rPr>
    </w:lvl>
    <w:lvl w:ilvl="2" w:tplc="27E4E212">
      <w:numFmt w:val="bullet"/>
      <w:lvlText w:val="•"/>
      <w:lvlJc w:val="left"/>
      <w:pPr>
        <w:ind w:left="3090" w:hanging="720"/>
      </w:pPr>
      <w:rPr>
        <w:rFonts w:hint="default"/>
        <w:lang w:val="en-GB" w:eastAsia="en-GB" w:bidi="en-GB"/>
      </w:rPr>
    </w:lvl>
    <w:lvl w:ilvl="3" w:tplc="5AEA5D0C">
      <w:numFmt w:val="bullet"/>
      <w:lvlText w:val="•"/>
      <w:lvlJc w:val="left"/>
      <w:pPr>
        <w:ind w:left="3865" w:hanging="720"/>
      </w:pPr>
      <w:rPr>
        <w:rFonts w:hint="default"/>
        <w:lang w:val="en-GB" w:eastAsia="en-GB" w:bidi="en-GB"/>
      </w:rPr>
    </w:lvl>
    <w:lvl w:ilvl="4" w:tplc="EF72AE10">
      <w:numFmt w:val="bullet"/>
      <w:lvlText w:val="•"/>
      <w:lvlJc w:val="left"/>
      <w:pPr>
        <w:ind w:left="4640" w:hanging="720"/>
      </w:pPr>
      <w:rPr>
        <w:rFonts w:hint="default"/>
        <w:lang w:val="en-GB" w:eastAsia="en-GB" w:bidi="en-GB"/>
      </w:rPr>
    </w:lvl>
    <w:lvl w:ilvl="5" w:tplc="2452E614">
      <w:numFmt w:val="bullet"/>
      <w:lvlText w:val="•"/>
      <w:lvlJc w:val="left"/>
      <w:pPr>
        <w:ind w:left="5416" w:hanging="720"/>
      </w:pPr>
      <w:rPr>
        <w:rFonts w:hint="default"/>
        <w:lang w:val="en-GB" w:eastAsia="en-GB" w:bidi="en-GB"/>
      </w:rPr>
    </w:lvl>
    <w:lvl w:ilvl="6" w:tplc="209A309A">
      <w:numFmt w:val="bullet"/>
      <w:lvlText w:val="•"/>
      <w:lvlJc w:val="left"/>
      <w:pPr>
        <w:ind w:left="6191" w:hanging="720"/>
      </w:pPr>
      <w:rPr>
        <w:rFonts w:hint="default"/>
        <w:lang w:val="en-GB" w:eastAsia="en-GB" w:bidi="en-GB"/>
      </w:rPr>
    </w:lvl>
    <w:lvl w:ilvl="7" w:tplc="06987272">
      <w:numFmt w:val="bullet"/>
      <w:lvlText w:val="•"/>
      <w:lvlJc w:val="left"/>
      <w:pPr>
        <w:ind w:left="6966" w:hanging="720"/>
      </w:pPr>
      <w:rPr>
        <w:rFonts w:hint="default"/>
        <w:lang w:val="en-GB" w:eastAsia="en-GB" w:bidi="en-GB"/>
      </w:rPr>
    </w:lvl>
    <w:lvl w:ilvl="8" w:tplc="F59E7AD0">
      <w:numFmt w:val="bullet"/>
      <w:lvlText w:val="•"/>
      <w:lvlJc w:val="left"/>
      <w:pPr>
        <w:ind w:left="7741" w:hanging="720"/>
      </w:pPr>
      <w:rPr>
        <w:rFonts w:hint="default"/>
        <w:lang w:val="en-GB" w:eastAsia="en-GB" w:bidi="en-GB"/>
      </w:rPr>
    </w:lvl>
  </w:abstractNum>
  <w:abstractNum w:abstractNumId="35" w15:restartNumberingAfterBreak="0">
    <w:nsid w:val="7A044C69"/>
    <w:multiLevelType w:val="hybridMultilevel"/>
    <w:tmpl w:val="240681F0"/>
    <w:lvl w:ilvl="0" w:tplc="626C448C">
      <w:numFmt w:val="bullet"/>
      <w:lvlText w:val=""/>
      <w:lvlJc w:val="left"/>
      <w:pPr>
        <w:ind w:left="686" w:hanging="454"/>
      </w:pPr>
      <w:rPr>
        <w:rFonts w:ascii="Symbol" w:eastAsia="Symbol" w:hAnsi="Symbol" w:cs="Symbol" w:hint="default"/>
        <w:w w:val="99"/>
        <w:sz w:val="20"/>
        <w:szCs w:val="20"/>
        <w:lang w:val="en-GB" w:eastAsia="en-GB" w:bidi="en-GB"/>
      </w:rPr>
    </w:lvl>
    <w:lvl w:ilvl="1" w:tplc="1334F00C">
      <w:numFmt w:val="bullet"/>
      <w:lvlText w:val="•"/>
      <w:lvlJc w:val="left"/>
      <w:pPr>
        <w:ind w:left="965" w:hanging="454"/>
      </w:pPr>
      <w:rPr>
        <w:rFonts w:hint="default"/>
        <w:lang w:val="en-GB" w:eastAsia="en-GB" w:bidi="en-GB"/>
      </w:rPr>
    </w:lvl>
    <w:lvl w:ilvl="2" w:tplc="A6B4E6B8">
      <w:numFmt w:val="bullet"/>
      <w:lvlText w:val="•"/>
      <w:lvlJc w:val="left"/>
      <w:pPr>
        <w:ind w:left="1250" w:hanging="454"/>
      </w:pPr>
      <w:rPr>
        <w:rFonts w:hint="default"/>
        <w:lang w:val="en-GB" w:eastAsia="en-GB" w:bidi="en-GB"/>
      </w:rPr>
    </w:lvl>
    <w:lvl w:ilvl="3" w:tplc="B00EBFDC">
      <w:numFmt w:val="bullet"/>
      <w:lvlText w:val="•"/>
      <w:lvlJc w:val="left"/>
      <w:pPr>
        <w:ind w:left="1535" w:hanging="454"/>
      </w:pPr>
      <w:rPr>
        <w:rFonts w:hint="default"/>
        <w:lang w:val="en-GB" w:eastAsia="en-GB" w:bidi="en-GB"/>
      </w:rPr>
    </w:lvl>
    <w:lvl w:ilvl="4" w:tplc="E892D240">
      <w:numFmt w:val="bullet"/>
      <w:lvlText w:val="•"/>
      <w:lvlJc w:val="left"/>
      <w:pPr>
        <w:ind w:left="1821" w:hanging="454"/>
      </w:pPr>
      <w:rPr>
        <w:rFonts w:hint="default"/>
        <w:lang w:val="en-GB" w:eastAsia="en-GB" w:bidi="en-GB"/>
      </w:rPr>
    </w:lvl>
    <w:lvl w:ilvl="5" w:tplc="6F2E99B8">
      <w:numFmt w:val="bullet"/>
      <w:lvlText w:val="•"/>
      <w:lvlJc w:val="left"/>
      <w:pPr>
        <w:ind w:left="2106" w:hanging="454"/>
      </w:pPr>
      <w:rPr>
        <w:rFonts w:hint="default"/>
        <w:lang w:val="en-GB" w:eastAsia="en-GB" w:bidi="en-GB"/>
      </w:rPr>
    </w:lvl>
    <w:lvl w:ilvl="6" w:tplc="BCBE5BE8">
      <w:numFmt w:val="bullet"/>
      <w:lvlText w:val="•"/>
      <w:lvlJc w:val="left"/>
      <w:pPr>
        <w:ind w:left="2391" w:hanging="454"/>
      </w:pPr>
      <w:rPr>
        <w:rFonts w:hint="default"/>
        <w:lang w:val="en-GB" w:eastAsia="en-GB" w:bidi="en-GB"/>
      </w:rPr>
    </w:lvl>
    <w:lvl w:ilvl="7" w:tplc="661804E4">
      <w:numFmt w:val="bullet"/>
      <w:lvlText w:val="•"/>
      <w:lvlJc w:val="left"/>
      <w:pPr>
        <w:ind w:left="2677" w:hanging="454"/>
      </w:pPr>
      <w:rPr>
        <w:rFonts w:hint="default"/>
        <w:lang w:val="en-GB" w:eastAsia="en-GB" w:bidi="en-GB"/>
      </w:rPr>
    </w:lvl>
    <w:lvl w:ilvl="8" w:tplc="DAAED98C">
      <w:numFmt w:val="bullet"/>
      <w:lvlText w:val="•"/>
      <w:lvlJc w:val="left"/>
      <w:pPr>
        <w:ind w:left="2962" w:hanging="454"/>
      </w:pPr>
      <w:rPr>
        <w:rFonts w:hint="default"/>
        <w:lang w:val="en-GB" w:eastAsia="en-GB" w:bidi="en-GB"/>
      </w:rPr>
    </w:lvl>
  </w:abstractNum>
  <w:abstractNum w:abstractNumId="36" w15:restartNumberingAfterBreak="0">
    <w:nsid w:val="7B6C391C"/>
    <w:multiLevelType w:val="hybridMultilevel"/>
    <w:tmpl w:val="35741A4A"/>
    <w:lvl w:ilvl="0" w:tplc="E3E09FF8">
      <w:start w:val="1"/>
      <w:numFmt w:val="decimal"/>
      <w:lvlText w:val=".%1"/>
      <w:lvlJc w:val="left"/>
      <w:pPr>
        <w:ind w:left="2020" w:hanging="852"/>
        <w:jc w:val="left"/>
      </w:pPr>
      <w:rPr>
        <w:rFonts w:ascii="Arial" w:eastAsia="Arial" w:hAnsi="Arial" w:cs="Arial" w:hint="default"/>
        <w:spacing w:val="-1"/>
        <w:w w:val="99"/>
        <w:sz w:val="22"/>
        <w:szCs w:val="22"/>
        <w:lang w:val="en-GB" w:eastAsia="en-GB" w:bidi="en-GB"/>
      </w:rPr>
    </w:lvl>
    <w:lvl w:ilvl="1" w:tplc="97C8637C">
      <w:numFmt w:val="bullet"/>
      <w:lvlText w:val="•"/>
      <w:lvlJc w:val="left"/>
      <w:pPr>
        <w:ind w:left="2798" w:hanging="852"/>
      </w:pPr>
      <w:rPr>
        <w:rFonts w:hint="default"/>
        <w:lang w:val="en-GB" w:eastAsia="en-GB" w:bidi="en-GB"/>
      </w:rPr>
    </w:lvl>
    <w:lvl w:ilvl="2" w:tplc="ED9625FE">
      <w:numFmt w:val="bullet"/>
      <w:lvlText w:val="•"/>
      <w:lvlJc w:val="left"/>
      <w:pPr>
        <w:ind w:left="3577" w:hanging="852"/>
      </w:pPr>
      <w:rPr>
        <w:rFonts w:hint="default"/>
        <w:lang w:val="en-GB" w:eastAsia="en-GB" w:bidi="en-GB"/>
      </w:rPr>
    </w:lvl>
    <w:lvl w:ilvl="3" w:tplc="F0EE77DA">
      <w:numFmt w:val="bullet"/>
      <w:lvlText w:val="•"/>
      <w:lvlJc w:val="left"/>
      <w:pPr>
        <w:ind w:left="4355" w:hanging="852"/>
      </w:pPr>
      <w:rPr>
        <w:rFonts w:hint="default"/>
        <w:lang w:val="en-GB" w:eastAsia="en-GB" w:bidi="en-GB"/>
      </w:rPr>
    </w:lvl>
    <w:lvl w:ilvl="4" w:tplc="864C921C">
      <w:numFmt w:val="bullet"/>
      <w:lvlText w:val="•"/>
      <w:lvlJc w:val="left"/>
      <w:pPr>
        <w:ind w:left="5134" w:hanging="852"/>
      </w:pPr>
      <w:rPr>
        <w:rFonts w:hint="default"/>
        <w:lang w:val="en-GB" w:eastAsia="en-GB" w:bidi="en-GB"/>
      </w:rPr>
    </w:lvl>
    <w:lvl w:ilvl="5" w:tplc="A2F65FB6">
      <w:numFmt w:val="bullet"/>
      <w:lvlText w:val="•"/>
      <w:lvlJc w:val="left"/>
      <w:pPr>
        <w:ind w:left="5913" w:hanging="852"/>
      </w:pPr>
      <w:rPr>
        <w:rFonts w:hint="default"/>
        <w:lang w:val="en-GB" w:eastAsia="en-GB" w:bidi="en-GB"/>
      </w:rPr>
    </w:lvl>
    <w:lvl w:ilvl="6" w:tplc="1D24776E">
      <w:numFmt w:val="bullet"/>
      <w:lvlText w:val="•"/>
      <w:lvlJc w:val="left"/>
      <w:pPr>
        <w:ind w:left="6691" w:hanging="852"/>
      </w:pPr>
      <w:rPr>
        <w:rFonts w:hint="default"/>
        <w:lang w:val="en-GB" w:eastAsia="en-GB" w:bidi="en-GB"/>
      </w:rPr>
    </w:lvl>
    <w:lvl w:ilvl="7" w:tplc="21144E1C">
      <w:numFmt w:val="bullet"/>
      <w:lvlText w:val="•"/>
      <w:lvlJc w:val="left"/>
      <w:pPr>
        <w:ind w:left="7470" w:hanging="852"/>
      </w:pPr>
      <w:rPr>
        <w:rFonts w:hint="default"/>
        <w:lang w:val="en-GB" w:eastAsia="en-GB" w:bidi="en-GB"/>
      </w:rPr>
    </w:lvl>
    <w:lvl w:ilvl="8" w:tplc="E960B1B8">
      <w:numFmt w:val="bullet"/>
      <w:lvlText w:val="•"/>
      <w:lvlJc w:val="left"/>
      <w:pPr>
        <w:ind w:left="8249" w:hanging="852"/>
      </w:pPr>
      <w:rPr>
        <w:rFonts w:hint="default"/>
        <w:lang w:val="en-GB" w:eastAsia="en-GB" w:bidi="en-GB"/>
      </w:rPr>
    </w:lvl>
  </w:abstractNum>
  <w:num w:numId="1">
    <w:abstractNumId w:val="13"/>
  </w:num>
  <w:num w:numId="2">
    <w:abstractNumId w:val="9"/>
  </w:num>
  <w:num w:numId="3">
    <w:abstractNumId w:val="26"/>
  </w:num>
  <w:num w:numId="4">
    <w:abstractNumId w:val="0"/>
  </w:num>
  <w:num w:numId="5">
    <w:abstractNumId w:val="32"/>
  </w:num>
  <w:num w:numId="6">
    <w:abstractNumId w:val="30"/>
  </w:num>
  <w:num w:numId="7">
    <w:abstractNumId w:val="6"/>
  </w:num>
  <w:num w:numId="8">
    <w:abstractNumId w:val="5"/>
  </w:num>
  <w:num w:numId="9">
    <w:abstractNumId w:val="33"/>
  </w:num>
  <w:num w:numId="10">
    <w:abstractNumId w:val="8"/>
  </w:num>
  <w:num w:numId="11">
    <w:abstractNumId w:val="14"/>
  </w:num>
  <w:num w:numId="12">
    <w:abstractNumId w:val="29"/>
  </w:num>
  <w:num w:numId="13">
    <w:abstractNumId w:val="15"/>
  </w:num>
  <w:num w:numId="14">
    <w:abstractNumId w:val="12"/>
  </w:num>
  <w:num w:numId="15">
    <w:abstractNumId w:val="11"/>
  </w:num>
  <w:num w:numId="16">
    <w:abstractNumId w:val="34"/>
  </w:num>
  <w:num w:numId="17">
    <w:abstractNumId w:val="1"/>
  </w:num>
  <w:num w:numId="18">
    <w:abstractNumId w:val="7"/>
  </w:num>
  <w:num w:numId="19">
    <w:abstractNumId w:val="3"/>
  </w:num>
  <w:num w:numId="20">
    <w:abstractNumId w:val="2"/>
  </w:num>
  <w:num w:numId="21">
    <w:abstractNumId w:val="27"/>
  </w:num>
  <w:num w:numId="22">
    <w:abstractNumId w:val="22"/>
  </w:num>
  <w:num w:numId="23">
    <w:abstractNumId w:val="17"/>
  </w:num>
  <w:num w:numId="24">
    <w:abstractNumId w:val="31"/>
  </w:num>
  <w:num w:numId="25">
    <w:abstractNumId w:val="23"/>
  </w:num>
  <w:num w:numId="26">
    <w:abstractNumId w:val="35"/>
  </w:num>
  <w:num w:numId="27">
    <w:abstractNumId w:val="18"/>
  </w:num>
  <w:num w:numId="28">
    <w:abstractNumId w:val="28"/>
  </w:num>
  <w:num w:numId="29">
    <w:abstractNumId w:val="21"/>
  </w:num>
  <w:num w:numId="30">
    <w:abstractNumId w:val="25"/>
  </w:num>
  <w:num w:numId="31">
    <w:abstractNumId w:val="36"/>
  </w:num>
  <w:num w:numId="32">
    <w:abstractNumId w:val="20"/>
  </w:num>
  <w:num w:numId="33">
    <w:abstractNumId w:val="4"/>
  </w:num>
  <w:num w:numId="34">
    <w:abstractNumId w:val="16"/>
  </w:num>
  <w:num w:numId="35">
    <w:abstractNumId w:val="19"/>
  </w:num>
  <w:num w:numId="36">
    <w:abstractNumId w:val="10"/>
  </w:num>
  <w:num w:numId="37">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drawingGridHorizontalSpacing w:val="110"/>
  <w:displayHorizontalDrawingGridEvery w:val="2"/>
  <w:characterSpacingControl w:val="doNotCompress"/>
  <w:hdrShapeDefaults>
    <o:shapedefaults v:ext="edit" spidmax="2289"/>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9623E"/>
    <w:rsid w:val="0009623E"/>
    <w:rsid w:val="0021112F"/>
    <w:rsid w:val="002D6F18"/>
    <w:rsid w:val="003062CC"/>
    <w:rsid w:val="003F0861"/>
    <w:rsid w:val="004B2F95"/>
    <w:rsid w:val="004C1DB0"/>
    <w:rsid w:val="00551223"/>
    <w:rsid w:val="005E4450"/>
    <w:rsid w:val="00640FC3"/>
    <w:rsid w:val="006570BA"/>
    <w:rsid w:val="007130FB"/>
    <w:rsid w:val="007B15F9"/>
    <w:rsid w:val="009C6C57"/>
    <w:rsid w:val="00B66084"/>
    <w:rsid w:val="00BE0C15"/>
    <w:rsid w:val="00DB54B5"/>
    <w:rsid w:val="00F00F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89"/>
    <o:shapelayout v:ext="edit">
      <o:idmap v:ext="edit" data="1"/>
    </o:shapelayout>
  </w:shapeDefaults>
  <w:decimalSymbol w:val="."/>
  <w:listSeparator w:val=","/>
  <w14:docId w14:val="36B3A82F"/>
  <w15:docId w15:val="{59A952A8-E6F5-4C4C-94EE-4004A96F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ind w:left="2128" w:right="2029"/>
      <w:jc w:val="center"/>
      <w:outlineLvl w:val="0"/>
    </w:pPr>
    <w:rPr>
      <w:b/>
      <w:bCs/>
      <w:sz w:val="24"/>
      <w:szCs w:val="24"/>
    </w:rPr>
  </w:style>
  <w:style w:type="paragraph" w:styleId="Heading2">
    <w:name w:val="heading 2"/>
    <w:basedOn w:val="Normal"/>
    <w:uiPriority w:val="1"/>
    <w:qFormat/>
    <w:pPr>
      <w:ind w:left="2128"/>
      <w:outlineLvl w:val="1"/>
    </w:pPr>
    <w:rPr>
      <w:b/>
      <w:bCs/>
    </w:rPr>
  </w:style>
  <w:style w:type="paragraph" w:styleId="Heading3">
    <w:name w:val="heading 3"/>
    <w:basedOn w:val="Normal"/>
    <w:uiPriority w:val="1"/>
    <w:qFormat/>
    <w:pPr>
      <w:ind w:left="658"/>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3"/>
      <w:ind w:left="1170" w:hanging="853"/>
    </w:pPr>
    <w:rPr>
      <w:b/>
      <w:bCs/>
    </w:rPr>
  </w:style>
  <w:style w:type="paragraph" w:styleId="TOC2">
    <w:name w:val="toc 2"/>
    <w:basedOn w:val="Normal"/>
    <w:uiPriority w:val="1"/>
    <w:qFormat/>
    <w:pPr>
      <w:spacing w:before="133"/>
      <w:ind w:left="1170"/>
    </w:pPr>
    <w:rPr>
      <w:b/>
      <w:bCs/>
      <w:i/>
    </w:rPr>
  </w:style>
  <w:style w:type="paragraph" w:styleId="BodyText">
    <w:name w:val="Body Text"/>
    <w:basedOn w:val="Normal"/>
    <w:uiPriority w:val="1"/>
    <w:qFormat/>
  </w:style>
  <w:style w:type="paragraph" w:styleId="ListParagraph">
    <w:name w:val="List Paragraph"/>
    <w:basedOn w:val="Normal"/>
    <w:uiPriority w:val="1"/>
    <w:qFormat/>
    <w:pPr>
      <w:ind w:left="318"/>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00F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F55"/>
    <w:rPr>
      <w:rFonts w:ascii="Segoe UI" w:eastAsia="Arial" w:hAnsi="Segoe UI" w:cs="Segoe UI"/>
      <w:sz w:val="18"/>
      <w:szCs w:val="18"/>
      <w:lang w:val="en-GB" w:eastAsia="en-GB" w:bidi="en-GB"/>
    </w:rPr>
  </w:style>
  <w:style w:type="character" w:styleId="CommentReference">
    <w:name w:val="annotation reference"/>
    <w:basedOn w:val="DefaultParagraphFont"/>
    <w:uiPriority w:val="99"/>
    <w:semiHidden/>
    <w:unhideWhenUsed/>
    <w:rsid w:val="00BE0C15"/>
    <w:rPr>
      <w:sz w:val="16"/>
      <w:szCs w:val="16"/>
    </w:rPr>
  </w:style>
  <w:style w:type="paragraph" w:styleId="CommentText">
    <w:name w:val="annotation text"/>
    <w:basedOn w:val="Normal"/>
    <w:link w:val="CommentTextChar"/>
    <w:uiPriority w:val="99"/>
    <w:semiHidden/>
    <w:unhideWhenUsed/>
    <w:rsid w:val="00BE0C15"/>
    <w:rPr>
      <w:sz w:val="20"/>
      <w:szCs w:val="20"/>
    </w:rPr>
  </w:style>
  <w:style w:type="character" w:customStyle="1" w:styleId="CommentTextChar">
    <w:name w:val="Comment Text Char"/>
    <w:basedOn w:val="DefaultParagraphFont"/>
    <w:link w:val="CommentText"/>
    <w:uiPriority w:val="99"/>
    <w:semiHidden/>
    <w:rsid w:val="00BE0C15"/>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BE0C15"/>
    <w:rPr>
      <w:b/>
      <w:bCs/>
    </w:rPr>
  </w:style>
  <w:style w:type="character" w:customStyle="1" w:styleId="CommentSubjectChar">
    <w:name w:val="Comment Subject Char"/>
    <w:basedOn w:val="CommentTextChar"/>
    <w:link w:val="CommentSubject"/>
    <w:uiPriority w:val="99"/>
    <w:semiHidden/>
    <w:rsid w:val="00BE0C15"/>
    <w:rPr>
      <w:rFonts w:ascii="Arial" w:eastAsia="Arial" w:hAnsi="Arial" w:cs="Arial"/>
      <w:b/>
      <w:bCs/>
      <w:sz w:val="20"/>
      <w:szCs w:val="20"/>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eader" Target="header55.xml"/><Relationship Id="rId21" Type="http://schemas.openxmlformats.org/officeDocument/2006/relationships/header" Target="header7.xml"/><Relationship Id="rId42" Type="http://schemas.openxmlformats.org/officeDocument/2006/relationships/footer" Target="footer17.xml"/><Relationship Id="rId63" Type="http://schemas.openxmlformats.org/officeDocument/2006/relationships/header" Target="header28.xml"/><Relationship Id="rId84" Type="http://schemas.openxmlformats.org/officeDocument/2006/relationships/footer" Target="footer38.xml"/><Relationship Id="rId138" Type="http://schemas.openxmlformats.org/officeDocument/2006/relationships/theme" Target="theme/theme1.xml"/><Relationship Id="rId107" Type="http://schemas.openxmlformats.org/officeDocument/2006/relationships/header" Target="header50.xml"/><Relationship Id="rId11" Type="http://schemas.openxmlformats.org/officeDocument/2006/relationships/header" Target="header2.xml"/><Relationship Id="rId32" Type="http://schemas.openxmlformats.org/officeDocument/2006/relationships/footer" Target="footer12.xml"/><Relationship Id="rId37" Type="http://schemas.openxmlformats.org/officeDocument/2006/relationships/header" Target="header15.xml"/><Relationship Id="rId53" Type="http://schemas.openxmlformats.org/officeDocument/2006/relationships/header" Target="header23.xml"/><Relationship Id="rId58" Type="http://schemas.openxmlformats.org/officeDocument/2006/relationships/footer" Target="footer25.xml"/><Relationship Id="rId74" Type="http://schemas.openxmlformats.org/officeDocument/2006/relationships/footer" Target="footer33.xml"/><Relationship Id="rId79" Type="http://schemas.openxmlformats.org/officeDocument/2006/relationships/header" Target="header36.xml"/><Relationship Id="rId102" Type="http://schemas.openxmlformats.org/officeDocument/2006/relationships/footer" Target="footer47.xml"/><Relationship Id="rId123" Type="http://schemas.openxmlformats.org/officeDocument/2006/relationships/header" Target="header57.xml"/><Relationship Id="rId128" Type="http://schemas.openxmlformats.org/officeDocument/2006/relationships/header" Target="header59.xml"/><Relationship Id="rId5" Type="http://schemas.openxmlformats.org/officeDocument/2006/relationships/footnotes" Target="footnotes.xml"/><Relationship Id="rId90" Type="http://schemas.openxmlformats.org/officeDocument/2006/relationships/footer" Target="footer41.xml"/><Relationship Id="rId95" Type="http://schemas.openxmlformats.org/officeDocument/2006/relationships/header" Target="header44.xml"/><Relationship Id="rId22" Type="http://schemas.openxmlformats.org/officeDocument/2006/relationships/footer" Target="footer7.xml"/><Relationship Id="rId27" Type="http://schemas.openxmlformats.org/officeDocument/2006/relationships/header" Target="header10.xml"/><Relationship Id="rId43" Type="http://schemas.openxmlformats.org/officeDocument/2006/relationships/header" Target="header18.xml"/><Relationship Id="rId48" Type="http://schemas.openxmlformats.org/officeDocument/2006/relationships/footer" Target="footer20.xml"/><Relationship Id="rId64" Type="http://schemas.openxmlformats.org/officeDocument/2006/relationships/footer" Target="footer28.xml"/><Relationship Id="rId69" Type="http://schemas.openxmlformats.org/officeDocument/2006/relationships/header" Target="header31.xml"/><Relationship Id="rId113" Type="http://schemas.openxmlformats.org/officeDocument/2006/relationships/header" Target="header53.xml"/><Relationship Id="rId118" Type="http://schemas.openxmlformats.org/officeDocument/2006/relationships/footer" Target="footer55.xml"/><Relationship Id="rId134" Type="http://schemas.openxmlformats.org/officeDocument/2006/relationships/header" Target="header62.xml"/><Relationship Id="rId139" Type="http://schemas.openxmlformats.org/officeDocument/2006/relationships/customXml" Target="../customXml/item1.xml"/><Relationship Id="rId80" Type="http://schemas.openxmlformats.org/officeDocument/2006/relationships/footer" Target="footer36.xml"/><Relationship Id="rId85" Type="http://schemas.openxmlformats.org/officeDocument/2006/relationships/header" Target="header39.xml"/><Relationship Id="rId12" Type="http://schemas.openxmlformats.org/officeDocument/2006/relationships/footer" Target="footer2.xml"/><Relationship Id="rId17" Type="http://schemas.openxmlformats.org/officeDocument/2006/relationships/header" Target="header5.xml"/><Relationship Id="rId33" Type="http://schemas.openxmlformats.org/officeDocument/2006/relationships/header" Target="header13.xml"/><Relationship Id="rId38" Type="http://schemas.openxmlformats.org/officeDocument/2006/relationships/footer" Target="footer15.xml"/><Relationship Id="rId59" Type="http://schemas.openxmlformats.org/officeDocument/2006/relationships/header" Target="header26.xml"/><Relationship Id="rId103" Type="http://schemas.openxmlformats.org/officeDocument/2006/relationships/header" Target="header48.xml"/><Relationship Id="rId108" Type="http://schemas.openxmlformats.org/officeDocument/2006/relationships/footer" Target="footer50.xml"/><Relationship Id="rId124" Type="http://schemas.openxmlformats.org/officeDocument/2006/relationships/footer" Target="footer57.xml"/><Relationship Id="rId129" Type="http://schemas.openxmlformats.org/officeDocument/2006/relationships/footer" Target="footer59.xml"/><Relationship Id="rId54" Type="http://schemas.openxmlformats.org/officeDocument/2006/relationships/footer" Target="footer23.xml"/><Relationship Id="rId70" Type="http://schemas.openxmlformats.org/officeDocument/2006/relationships/footer" Target="footer31.xml"/><Relationship Id="rId75" Type="http://schemas.openxmlformats.org/officeDocument/2006/relationships/header" Target="header34.xml"/><Relationship Id="rId91" Type="http://schemas.openxmlformats.org/officeDocument/2006/relationships/header" Target="header42.xml"/><Relationship Id="rId96" Type="http://schemas.openxmlformats.org/officeDocument/2006/relationships/footer" Target="footer44.xml"/><Relationship Id="rId14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eader" Target="header8.xml"/><Relationship Id="rId28" Type="http://schemas.openxmlformats.org/officeDocument/2006/relationships/footer" Target="footer10.xml"/><Relationship Id="rId49" Type="http://schemas.openxmlformats.org/officeDocument/2006/relationships/header" Target="header21.xml"/><Relationship Id="rId114" Type="http://schemas.openxmlformats.org/officeDocument/2006/relationships/footer" Target="footer53.xml"/><Relationship Id="rId119" Type="http://schemas.openxmlformats.org/officeDocument/2006/relationships/hyperlink" Target="http://www.iala-aism.org/" TargetMode="External"/><Relationship Id="rId44" Type="http://schemas.openxmlformats.org/officeDocument/2006/relationships/footer" Target="footer18.xml"/><Relationship Id="rId60" Type="http://schemas.openxmlformats.org/officeDocument/2006/relationships/footer" Target="footer26.xml"/><Relationship Id="rId65" Type="http://schemas.openxmlformats.org/officeDocument/2006/relationships/header" Target="header29.xml"/><Relationship Id="rId81" Type="http://schemas.openxmlformats.org/officeDocument/2006/relationships/header" Target="header37.xml"/><Relationship Id="rId86" Type="http://schemas.openxmlformats.org/officeDocument/2006/relationships/footer" Target="footer39.xml"/><Relationship Id="rId130" Type="http://schemas.openxmlformats.org/officeDocument/2006/relationships/header" Target="header60.xml"/><Relationship Id="rId135" Type="http://schemas.openxmlformats.org/officeDocument/2006/relationships/footer" Target="footer62.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header" Target="header16.xml"/><Relationship Id="rId109" Type="http://schemas.openxmlformats.org/officeDocument/2006/relationships/header" Target="header51.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header" Target="header24.xml"/><Relationship Id="rId76" Type="http://schemas.openxmlformats.org/officeDocument/2006/relationships/footer" Target="footer34.xml"/><Relationship Id="rId97" Type="http://schemas.openxmlformats.org/officeDocument/2006/relationships/header" Target="header45.xml"/><Relationship Id="rId104" Type="http://schemas.openxmlformats.org/officeDocument/2006/relationships/footer" Target="footer48.xml"/><Relationship Id="rId120" Type="http://schemas.openxmlformats.org/officeDocument/2006/relationships/hyperlink" Target="http://www.iala-aism.org/" TargetMode="External"/><Relationship Id="rId125" Type="http://schemas.openxmlformats.org/officeDocument/2006/relationships/hyperlink" Target="http://www.iala-aism.org/" TargetMode="External"/><Relationship Id="rId141" Type="http://schemas.openxmlformats.org/officeDocument/2006/relationships/customXml" Target="../customXml/item3.xml"/><Relationship Id="rId7" Type="http://schemas.openxmlformats.org/officeDocument/2006/relationships/image" Target="media/image1.jpeg"/><Relationship Id="rId71" Type="http://schemas.openxmlformats.org/officeDocument/2006/relationships/header" Target="header32.xml"/><Relationship Id="rId92" Type="http://schemas.openxmlformats.org/officeDocument/2006/relationships/footer" Target="footer42.xml"/><Relationship Id="rId2" Type="http://schemas.openxmlformats.org/officeDocument/2006/relationships/styles" Target="styles.xml"/><Relationship Id="rId29" Type="http://schemas.openxmlformats.org/officeDocument/2006/relationships/header" Target="header11.xml"/><Relationship Id="rId24" Type="http://schemas.openxmlformats.org/officeDocument/2006/relationships/footer" Target="footer8.xml"/><Relationship Id="rId40" Type="http://schemas.openxmlformats.org/officeDocument/2006/relationships/footer" Target="footer16.xml"/><Relationship Id="rId45" Type="http://schemas.openxmlformats.org/officeDocument/2006/relationships/header" Target="header19.xml"/><Relationship Id="rId66" Type="http://schemas.openxmlformats.org/officeDocument/2006/relationships/footer" Target="footer29.xml"/><Relationship Id="rId87" Type="http://schemas.openxmlformats.org/officeDocument/2006/relationships/header" Target="header40.xml"/><Relationship Id="rId110" Type="http://schemas.openxmlformats.org/officeDocument/2006/relationships/footer" Target="footer51.xml"/><Relationship Id="rId115" Type="http://schemas.openxmlformats.org/officeDocument/2006/relationships/header" Target="header54.xml"/><Relationship Id="rId131" Type="http://schemas.openxmlformats.org/officeDocument/2006/relationships/footer" Target="footer60.xml"/><Relationship Id="rId136" Type="http://schemas.openxmlformats.org/officeDocument/2006/relationships/fontTable" Target="fontTable.xml"/><Relationship Id="rId61" Type="http://schemas.openxmlformats.org/officeDocument/2006/relationships/header" Target="header27.xml"/><Relationship Id="rId82" Type="http://schemas.openxmlformats.org/officeDocument/2006/relationships/footer" Target="footer37.xml"/><Relationship Id="rId19" Type="http://schemas.openxmlformats.org/officeDocument/2006/relationships/header" Target="header6.xml"/><Relationship Id="rId14" Type="http://schemas.openxmlformats.org/officeDocument/2006/relationships/footer" Target="footer3.xml"/><Relationship Id="rId30" Type="http://schemas.openxmlformats.org/officeDocument/2006/relationships/footer" Target="footer11.xml"/><Relationship Id="rId35" Type="http://schemas.openxmlformats.org/officeDocument/2006/relationships/header" Target="header14.xml"/><Relationship Id="rId56" Type="http://schemas.openxmlformats.org/officeDocument/2006/relationships/footer" Target="footer24.xml"/><Relationship Id="rId77" Type="http://schemas.openxmlformats.org/officeDocument/2006/relationships/header" Target="header35.xml"/><Relationship Id="rId100" Type="http://schemas.openxmlformats.org/officeDocument/2006/relationships/footer" Target="footer46.xml"/><Relationship Id="rId105" Type="http://schemas.openxmlformats.org/officeDocument/2006/relationships/header" Target="header49.xml"/><Relationship Id="rId126" Type="http://schemas.openxmlformats.org/officeDocument/2006/relationships/header" Target="header58.xml"/><Relationship Id="rId8" Type="http://schemas.openxmlformats.org/officeDocument/2006/relationships/image" Target="media/image2.jpeg"/><Relationship Id="rId51" Type="http://schemas.openxmlformats.org/officeDocument/2006/relationships/header" Target="header22.xml"/><Relationship Id="rId72" Type="http://schemas.openxmlformats.org/officeDocument/2006/relationships/footer" Target="footer32.xml"/><Relationship Id="rId93" Type="http://schemas.openxmlformats.org/officeDocument/2006/relationships/header" Target="header43.xml"/><Relationship Id="rId98" Type="http://schemas.openxmlformats.org/officeDocument/2006/relationships/footer" Target="footer45.xml"/><Relationship Id="rId121" Type="http://schemas.openxmlformats.org/officeDocument/2006/relationships/header" Target="header56.xml"/><Relationship Id="rId3" Type="http://schemas.openxmlformats.org/officeDocument/2006/relationships/settings" Target="settings.xml"/><Relationship Id="rId25" Type="http://schemas.openxmlformats.org/officeDocument/2006/relationships/header" Target="header9.xml"/><Relationship Id="rId46" Type="http://schemas.openxmlformats.org/officeDocument/2006/relationships/footer" Target="footer19.xml"/><Relationship Id="rId67" Type="http://schemas.openxmlformats.org/officeDocument/2006/relationships/header" Target="header30.xml"/><Relationship Id="rId116" Type="http://schemas.openxmlformats.org/officeDocument/2006/relationships/footer" Target="footer54.xml"/><Relationship Id="rId137" Type="http://schemas.microsoft.com/office/2011/relationships/people" Target="people.xml"/><Relationship Id="rId20" Type="http://schemas.openxmlformats.org/officeDocument/2006/relationships/footer" Target="footer6.xml"/><Relationship Id="rId41" Type="http://schemas.openxmlformats.org/officeDocument/2006/relationships/header" Target="header17.xml"/><Relationship Id="rId62" Type="http://schemas.openxmlformats.org/officeDocument/2006/relationships/footer" Target="footer27.xml"/><Relationship Id="rId83" Type="http://schemas.openxmlformats.org/officeDocument/2006/relationships/header" Target="header38.xml"/><Relationship Id="rId88" Type="http://schemas.openxmlformats.org/officeDocument/2006/relationships/footer" Target="footer40.xml"/><Relationship Id="rId111" Type="http://schemas.openxmlformats.org/officeDocument/2006/relationships/header" Target="header52.xml"/><Relationship Id="rId132" Type="http://schemas.openxmlformats.org/officeDocument/2006/relationships/header" Target="header61.xml"/><Relationship Id="rId15" Type="http://schemas.openxmlformats.org/officeDocument/2006/relationships/header" Target="header4.xml"/><Relationship Id="rId36" Type="http://schemas.openxmlformats.org/officeDocument/2006/relationships/footer" Target="footer14.xml"/><Relationship Id="rId57" Type="http://schemas.openxmlformats.org/officeDocument/2006/relationships/header" Target="header25.xml"/><Relationship Id="rId106" Type="http://schemas.openxmlformats.org/officeDocument/2006/relationships/footer" Target="footer49.xml"/><Relationship Id="rId127" Type="http://schemas.openxmlformats.org/officeDocument/2006/relationships/footer" Target="footer58.xml"/><Relationship Id="rId10" Type="http://schemas.openxmlformats.org/officeDocument/2006/relationships/footer" Target="footer1.xml"/><Relationship Id="rId31" Type="http://schemas.openxmlformats.org/officeDocument/2006/relationships/header" Target="header12.xml"/><Relationship Id="rId52" Type="http://schemas.openxmlformats.org/officeDocument/2006/relationships/footer" Target="footer22.xml"/><Relationship Id="rId73" Type="http://schemas.openxmlformats.org/officeDocument/2006/relationships/header" Target="header33.xml"/><Relationship Id="rId78" Type="http://schemas.openxmlformats.org/officeDocument/2006/relationships/footer" Target="footer35.xml"/><Relationship Id="rId94" Type="http://schemas.openxmlformats.org/officeDocument/2006/relationships/footer" Target="footer43.xml"/><Relationship Id="rId99" Type="http://schemas.openxmlformats.org/officeDocument/2006/relationships/header" Target="header46.xml"/><Relationship Id="rId101" Type="http://schemas.openxmlformats.org/officeDocument/2006/relationships/header" Target="header47.xml"/><Relationship Id="rId122" Type="http://schemas.openxmlformats.org/officeDocument/2006/relationships/footer" Target="footer56.xml"/><Relationship Id="rId4" Type="http://schemas.openxmlformats.org/officeDocument/2006/relationships/webSettings" Target="webSettings.xml"/><Relationship Id="rId9" Type="http://schemas.openxmlformats.org/officeDocument/2006/relationships/header" Target="header1.xml"/><Relationship Id="rId26" Type="http://schemas.openxmlformats.org/officeDocument/2006/relationships/footer" Target="footer9.xml"/><Relationship Id="rId47" Type="http://schemas.openxmlformats.org/officeDocument/2006/relationships/header" Target="header20.xml"/><Relationship Id="rId68" Type="http://schemas.openxmlformats.org/officeDocument/2006/relationships/footer" Target="footer30.xml"/><Relationship Id="rId89" Type="http://schemas.openxmlformats.org/officeDocument/2006/relationships/header" Target="header41.xml"/><Relationship Id="rId112" Type="http://schemas.openxmlformats.org/officeDocument/2006/relationships/footer" Target="footer52.xml"/><Relationship Id="rId133" Type="http://schemas.openxmlformats.org/officeDocument/2006/relationships/footer" Target="footer61.xml"/><Relationship Id="rId16"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D74C6D-4A5C-4F9A-9213-1DAE8F2750A0}"/>
</file>

<file path=customXml/itemProps2.xml><?xml version="1.0" encoding="utf-8"?>
<ds:datastoreItem xmlns:ds="http://schemas.openxmlformats.org/officeDocument/2006/customXml" ds:itemID="{BBDC6EDA-C32F-4F07-8B39-B074EF5B05A5}"/>
</file>

<file path=customXml/itemProps3.xml><?xml version="1.0" encoding="utf-8"?>
<ds:datastoreItem xmlns:ds="http://schemas.openxmlformats.org/officeDocument/2006/customXml" ds:itemID="{C998E3FB-EC69-40F9-A3B5-17BF672FAD92}"/>
</file>

<file path=docProps/app.xml><?xml version="1.0" encoding="utf-8"?>
<Properties xmlns="http://schemas.openxmlformats.org/officeDocument/2006/extended-properties" xmlns:vt="http://schemas.openxmlformats.org/officeDocument/2006/docPropsVTypes">
  <Template>Normal.dotm</Template>
  <TotalTime>0</TotalTime>
  <Pages>65</Pages>
  <Words>18757</Words>
  <Characters>106919</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Ref</vt:lpstr>
    </vt:vector>
  </TitlesOfParts>
  <Company/>
  <LinksUpToDate>false</LinksUpToDate>
  <CharactersWithSpaces>125426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Tatjana Krilic</dc:creator>
  <cp:lastModifiedBy>Tom Southall</cp:lastModifiedBy>
  <cp:revision>2</cp:revision>
  <dcterms:created xsi:type="dcterms:W3CDTF">2020-03-13T12:42:00Z</dcterms:created>
  <dcterms:modified xsi:type="dcterms:W3CDTF">2020-03-13T12:42:00Z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2013-12-24T00:00:00Z</vt:filetime>
  </property>
  <property fmtid="{D5CDD505-2E9C-101B-9397-08002B2CF9AE}" pid="3" name="Creator">
    <vt:lpwstr>Microsoft® Word 2010</vt:lpwstr>
  </property>
  <property fmtid="{D5CDD505-2E9C-101B-9397-08002B2CF9AE}" pid="4" name="LastSaved">
    <vt:filetime>2020-03-10T00:00:00Z</vt:filetime>
  </property>
  <property fmtid="{D5CDD505-2E9C-101B-9397-08002B2CF9AE}" pid="5" name="ContentTypeId">
    <vt:lpwstr>0x010100FB4C6AB7F4ADAA4ABC48D93214FE8FD2</vt:lpwstr>
  </property>
</Properties>
</file>