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EA" w:rsidRDefault="00A569EA" w:rsidP="000F6045">
      <w:pPr>
        <w:pStyle w:val="Heading1"/>
        <w:spacing w:line="360" w:lineRule="auto"/>
        <w:ind w:left="432" w:hanging="432"/>
        <w:jc w:val="center"/>
        <w:rPr>
          <w:sz w:val="56"/>
          <w:szCs w:val="56"/>
          <w:lang w:val="en-GB"/>
        </w:rPr>
      </w:pPr>
      <w:bookmarkStart w:id="0" w:name="_GoBack"/>
      <w:bookmarkEnd w:id="0"/>
      <w:r>
        <w:rPr>
          <w:noProof/>
          <w:sz w:val="56"/>
          <w:szCs w:val="56"/>
          <w:lang w:val="nl-NL" w:eastAsia="nl-NL"/>
        </w:rPr>
        <w:drawing>
          <wp:anchor distT="0" distB="0" distL="114300" distR="114300" simplePos="0" relativeHeight="251996160" behindDoc="0" locked="0" layoutInCell="1" allowOverlap="1" wp14:anchorId="4038FC59" wp14:editId="6535C1F0">
            <wp:simplePos x="0" y="0"/>
            <wp:positionH relativeFrom="column">
              <wp:posOffset>3414712</wp:posOffset>
            </wp:positionH>
            <wp:positionV relativeFrom="paragraph">
              <wp:posOffset>-453390</wp:posOffset>
            </wp:positionV>
            <wp:extent cx="1235710" cy="120459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ALA_LogoVerti_RGB-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120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91F76" w:rsidRDefault="003002E5" w:rsidP="00803286">
      <w:pPr>
        <w:pStyle w:val="Heading1"/>
        <w:spacing w:line="360" w:lineRule="auto"/>
        <w:ind w:left="432" w:hanging="6"/>
        <w:jc w:val="center"/>
        <w:rPr>
          <w:sz w:val="56"/>
          <w:szCs w:val="56"/>
          <w:lang w:val="en-GB"/>
        </w:rPr>
      </w:pPr>
      <w:r>
        <w:rPr>
          <w:sz w:val="56"/>
          <w:szCs w:val="56"/>
          <w:lang w:val="en-GB"/>
        </w:rPr>
        <w:t xml:space="preserve">IALA’s activities </w:t>
      </w:r>
      <w:r w:rsidR="00E91F76">
        <w:rPr>
          <w:sz w:val="56"/>
          <w:szCs w:val="56"/>
          <w:lang w:val="en-GB"/>
        </w:rPr>
        <w:t>concerning</w:t>
      </w:r>
    </w:p>
    <w:p w:rsidR="0087067C" w:rsidRDefault="00803286" w:rsidP="0087067C">
      <w:pPr>
        <w:pStyle w:val="Heading1"/>
        <w:spacing w:before="0" w:line="360" w:lineRule="auto"/>
        <w:ind w:left="432" w:hanging="6"/>
        <w:jc w:val="center"/>
        <w:rPr>
          <w:sz w:val="56"/>
          <w:szCs w:val="56"/>
          <w:lang w:val="en-GB"/>
        </w:rPr>
      </w:pPr>
      <w:proofErr w:type="gramStart"/>
      <w:r>
        <w:rPr>
          <w:sz w:val="56"/>
          <w:szCs w:val="56"/>
          <w:lang w:val="en-GB"/>
        </w:rPr>
        <w:t>e-Navigation</w:t>
      </w:r>
      <w:proofErr w:type="gramEnd"/>
      <w:r>
        <w:rPr>
          <w:sz w:val="56"/>
          <w:szCs w:val="56"/>
          <w:lang w:val="en-GB"/>
        </w:rPr>
        <w:t xml:space="preserve"> and related </w:t>
      </w:r>
      <w:r w:rsidR="00237EBD">
        <w:rPr>
          <w:sz w:val="56"/>
          <w:szCs w:val="56"/>
          <w:lang w:val="en-GB"/>
        </w:rPr>
        <w:t xml:space="preserve">maritime domain </w:t>
      </w:r>
      <w:r w:rsidR="003002E5">
        <w:rPr>
          <w:sz w:val="56"/>
          <w:szCs w:val="56"/>
          <w:lang w:val="en-GB"/>
        </w:rPr>
        <w:t xml:space="preserve">developments </w:t>
      </w:r>
    </w:p>
    <w:p w:rsidR="00944637" w:rsidRPr="00DD6DA6" w:rsidRDefault="00A0250E" w:rsidP="0087067C">
      <w:pPr>
        <w:pStyle w:val="Heading1"/>
        <w:spacing w:before="0" w:line="360" w:lineRule="auto"/>
        <w:ind w:left="432" w:hanging="6"/>
        <w:jc w:val="center"/>
        <w:rPr>
          <w:sz w:val="56"/>
          <w:szCs w:val="56"/>
          <w:lang w:val="en-GB"/>
        </w:rPr>
      </w:pPr>
      <w:r>
        <w:rPr>
          <w:sz w:val="56"/>
          <w:szCs w:val="56"/>
          <w:lang w:val="en-GB"/>
        </w:rPr>
        <w:br/>
      </w:r>
      <w:r w:rsidR="00803286" w:rsidRPr="00803286">
        <w:rPr>
          <w:sz w:val="44"/>
          <w:szCs w:val="44"/>
          <w:lang w:val="en-GB"/>
        </w:rPr>
        <w:t xml:space="preserve">A road map for </w:t>
      </w:r>
      <w:r w:rsidR="00123947" w:rsidRPr="00803286">
        <w:rPr>
          <w:sz w:val="44"/>
          <w:szCs w:val="44"/>
          <w:lang w:val="en-GB"/>
        </w:rPr>
        <w:t>2016 and beyond</w:t>
      </w:r>
    </w:p>
    <w:p w:rsidR="009638AA" w:rsidRDefault="009638AA" w:rsidP="009638AA">
      <w:pPr>
        <w:rPr>
          <w:lang w:val="en-GB"/>
        </w:rPr>
      </w:pPr>
    </w:p>
    <w:p w:rsidR="009638AA" w:rsidRDefault="009638AA" w:rsidP="00102ECF">
      <w:pPr>
        <w:rPr>
          <w:lang w:val="en-GB"/>
        </w:rPr>
      </w:pPr>
    </w:p>
    <w:p w:rsidR="00102ECF" w:rsidRDefault="00102ECF">
      <w:pPr>
        <w:rPr>
          <w:lang w:val="en-GB"/>
        </w:rPr>
        <w:sectPr w:rsidR="00102ECF" w:rsidSect="009638AA">
          <w:headerReference w:type="default" r:id="rId10"/>
          <w:footerReference w:type="default" r:id="rId11"/>
          <w:headerReference w:type="first" r:id="rId12"/>
          <w:pgSz w:w="11906" w:h="16838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:rsidR="00A5622B" w:rsidRPr="00A5622B" w:rsidRDefault="00A5622B" w:rsidP="00A0250E">
      <w:pPr>
        <w:jc w:val="both"/>
        <w:rPr>
          <w:b/>
          <w:lang w:val="en-GB"/>
        </w:rPr>
      </w:pPr>
      <w:r w:rsidRPr="00A5622B">
        <w:rPr>
          <w:b/>
          <w:lang w:val="en-GB"/>
        </w:rPr>
        <w:lastRenderedPageBreak/>
        <w:t>Introduction</w:t>
      </w:r>
    </w:p>
    <w:p w:rsidR="00A0250E" w:rsidRDefault="00A0250E" w:rsidP="00A0250E">
      <w:pPr>
        <w:jc w:val="both"/>
        <w:rPr>
          <w:lang w:val="en-GB"/>
        </w:rPr>
      </w:pPr>
      <w:r>
        <w:rPr>
          <w:lang w:val="en-GB"/>
        </w:rPr>
        <w:t xml:space="preserve">This document </w:t>
      </w:r>
      <w:r w:rsidR="00A5622B">
        <w:rPr>
          <w:lang w:val="en-GB"/>
        </w:rPr>
        <w:t>is</w:t>
      </w:r>
      <w:r>
        <w:rPr>
          <w:lang w:val="en-GB"/>
        </w:rPr>
        <w:t xml:space="preserve"> a high-level representation of how overarching </w:t>
      </w:r>
      <w:r w:rsidR="00A5622B">
        <w:rPr>
          <w:lang w:val="en-GB"/>
        </w:rPr>
        <w:t xml:space="preserve">concepts </w:t>
      </w:r>
      <w:r>
        <w:rPr>
          <w:lang w:val="en-GB"/>
        </w:rPr>
        <w:t xml:space="preserve">and </w:t>
      </w:r>
      <w:r w:rsidR="00A5622B">
        <w:rPr>
          <w:lang w:val="en-GB"/>
        </w:rPr>
        <w:t>strategies such as</w:t>
      </w:r>
      <w:r>
        <w:rPr>
          <w:lang w:val="en-GB"/>
        </w:rPr>
        <w:t xml:space="preserve"> the former IMO</w:t>
      </w:r>
      <w:r w:rsidR="00646238">
        <w:rPr>
          <w:lang w:val="en-GB"/>
        </w:rPr>
        <w:t>’s concept of</w:t>
      </w:r>
      <w:r>
        <w:rPr>
          <w:lang w:val="en-GB"/>
        </w:rPr>
        <w:t xml:space="preserve"> a Sustainable Maritime Transportation System (SMTS</w:t>
      </w:r>
      <w:r w:rsidRPr="00591160">
        <w:rPr>
          <w:lang w:val="en-GB"/>
        </w:rPr>
        <w:t xml:space="preserve">) [1], IMO’s e-Navigation </w:t>
      </w:r>
      <w:r w:rsidR="007C2F1F">
        <w:rPr>
          <w:lang w:val="en-GB"/>
        </w:rPr>
        <w:t xml:space="preserve">strategy and its implementation plan </w:t>
      </w:r>
      <w:r w:rsidRPr="00591160">
        <w:rPr>
          <w:lang w:val="en-GB"/>
        </w:rPr>
        <w:t>[2</w:t>
      </w:r>
      <w:r>
        <w:rPr>
          <w:lang w:val="en-GB"/>
        </w:rPr>
        <w:t xml:space="preserve">; </w:t>
      </w:r>
      <w:r w:rsidRPr="00591160">
        <w:rPr>
          <w:lang w:val="en-GB"/>
        </w:rPr>
        <w:t>3; 4] and IHO’s Universal Hydrographic Data Model (</w:t>
      </w:r>
      <w:r>
        <w:rPr>
          <w:lang w:val="en-GB"/>
        </w:rPr>
        <w:t xml:space="preserve">UHDM; </w:t>
      </w:r>
      <w:r w:rsidRPr="00591160">
        <w:rPr>
          <w:lang w:val="en-GB"/>
        </w:rPr>
        <w:t xml:space="preserve">S-100) [5] </w:t>
      </w:r>
      <w:r w:rsidR="00A5622B">
        <w:rPr>
          <w:lang w:val="en-GB"/>
        </w:rPr>
        <w:t>can be</w:t>
      </w:r>
      <w:r w:rsidRPr="00591160">
        <w:rPr>
          <w:lang w:val="en-GB"/>
        </w:rPr>
        <w:t xml:space="preserve"> applied</w:t>
      </w:r>
      <w:r>
        <w:rPr>
          <w:lang w:val="en-GB"/>
        </w:rPr>
        <w:t xml:space="preserve"> in a coordinated manner to </w:t>
      </w:r>
      <w:r w:rsidR="00A5622B">
        <w:rPr>
          <w:lang w:val="en-GB"/>
        </w:rPr>
        <w:t>contribute to IALA’s vision</w:t>
      </w:r>
      <w:r w:rsidR="00646238">
        <w:rPr>
          <w:lang w:val="en-GB"/>
        </w:rPr>
        <w:t xml:space="preserve"> [6]</w:t>
      </w:r>
      <w:r w:rsidR="00A5622B">
        <w:rPr>
          <w:lang w:val="en-GB"/>
        </w:rPr>
        <w:t>.</w:t>
      </w:r>
      <w:r>
        <w:rPr>
          <w:lang w:val="en-GB"/>
        </w:rPr>
        <w:t xml:space="preserve"> </w:t>
      </w:r>
    </w:p>
    <w:p w:rsidR="00A5622B" w:rsidRDefault="00A5622B" w:rsidP="000B3427">
      <w:pPr>
        <w:jc w:val="both"/>
        <w:rPr>
          <w:lang w:val="en-GB"/>
        </w:rPr>
      </w:pPr>
      <w:r>
        <w:rPr>
          <w:lang w:val="en-GB"/>
        </w:rPr>
        <w:t>T</w:t>
      </w:r>
      <w:r w:rsidR="00A0250E">
        <w:rPr>
          <w:lang w:val="en-GB"/>
        </w:rPr>
        <w:t>he relationship</w:t>
      </w:r>
      <w:r w:rsidR="007C2F1F">
        <w:rPr>
          <w:lang w:val="en-GB"/>
        </w:rPr>
        <w:t>s</w:t>
      </w:r>
      <w:r w:rsidR="00A0250E">
        <w:rPr>
          <w:lang w:val="en-GB"/>
        </w:rPr>
        <w:t xml:space="preserve"> between the SMTS, e-Navigati</w:t>
      </w:r>
      <w:r w:rsidR="007C2F1F">
        <w:rPr>
          <w:lang w:val="en-GB"/>
        </w:rPr>
        <w:t xml:space="preserve">on, operational and </w:t>
      </w:r>
      <w:r w:rsidR="00A0250E">
        <w:rPr>
          <w:lang w:val="en-GB"/>
        </w:rPr>
        <w:t xml:space="preserve">technical </w:t>
      </w:r>
      <w:r w:rsidR="007C2F1F">
        <w:rPr>
          <w:lang w:val="en-GB"/>
        </w:rPr>
        <w:t>issues</w:t>
      </w:r>
      <w:r w:rsidR="00A0250E">
        <w:rPr>
          <w:lang w:val="en-GB"/>
        </w:rPr>
        <w:t xml:space="preserve"> </w:t>
      </w:r>
      <w:r>
        <w:rPr>
          <w:lang w:val="en-GB"/>
        </w:rPr>
        <w:t xml:space="preserve">in this road map </w:t>
      </w:r>
      <w:r w:rsidR="007C2F1F">
        <w:rPr>
          <w:lang w:val="en-GB"/>
        </w:rPr>
        <w:t>are</w:t>
      </w:r>
      <w:r>
        <w:rPr>
          <w:lang w:val="en-GB"/>
        </w:rPr>
        <w:t xml:space="preserve"> reflected in several IALA documents approved by Counci</w:t>
      </w:r>
      <w:r w:rsidR="000B3427">
        <w:rPr>
          <w:lang w:val="en-GB"/>
        </w:rPr>
        <w:t>l</w:t>
      </w:r>
      <w:r w:rsidR="00E45439">
        <w:rPr>
          <w:lang w:val="en-GB"/>
        </w:rPr>
        <w:t xml:space="preserve"> </w:t>
      </w:r>
      <w:r w:rsidR="00646238">
        <w:rPr>
          <w:lang w:val="en-GB"/>
        </w:rPr>
        <w:t>(e.g. [</w:t>
      </w:r>
      <w:r w:rsidR="00033F21" w:rsidRPr="00033F21">
        <w:rPr>
          <w:lang w:val="en-GB"/>
        </w:rPr>
        <w:t>7; 8</w:t>
      </w:r>
      <w:r w:rsidR="00646238">
        <w:rPr>
          <w:lang w:val="en-GB"/>
        </w:rPr>
        <w:t>; 9</w:t>
      </w:r>
      <w:r w:rsidR="00033F21" w:rsidRPr="00033F21">
        <w:rPr>
          <w:lang w:val="en-GB"/>
        </w:rPr>
        <w:t>]).</w:t>
      </w:r>
    </w:p>
    <w:p w:rsidR="003C0479" w:rsidRDefault="003C0479" w:rsidP="003C0479">
      <w:pPr>
        <w:rPr>
          <w:lang w:val="en-GB"/>
        </w:rPr>
      </w:pPr>
      <w:r>
        <w:rPr>
          <w:lang w:val="en-GB"/>
        </w:rPr>
        <w:t xml:space="preserve">Furthermore, there is a need for an overall, pan-IALA road map for IALA’s activities concerning </w:t>
      </w:r>
      <w:r w:rsidRPr="003C0479">
        <w:rPr>
          <w:lang w:val="en-GB"/>
        </w:rPr>
        <w:t>e-Navigation and related maritime domain developments</w:t>
      </w:r>
      <w:r>
        <w:rPr>
          <w:lang w:val="en-GB"/>
        </w:rPr>
        <w:t xml:space="preserve">. </w:t>
      </w:r>
      <w:r w:rsidR="000B3427">
        <w:rPr>
          <w:lang w:val="en-GB"/>
        </w:rPr>
        <w:t xml:space="preserve">The development of such a road map is an approved task in the working programme 2014-2018 (4.3.4) of the ENAV Committee. </w:t>
      </w:r>
      <w:r>
        <w:rPr>
          <w:lang w:val="en-GB"/>
        </w:rPr>
        <w:t xml:space="preserve">Consideration has been given to the fact that numerous </w:t>
      </w:r>
      <w:r w:rsidR="000B3427">
        <w:rPr>
          <w:lang w:val="en-GB"/>
        </w:rPr>
        <w:t xml:space="preserve">e-Navigation related </w:t>
      </w:r>
      <w:r>
        <w:rPr>
          <w:lang w:val="en-GB"/>
        </w:rPr>
        <w:t>activities are already incorporated in the various working programmes (2014-2018) of IALA’s committees.</w:t>
      </w:r>
      <w:r w:rsidRPr="003C0479">
        <w:rPr>
          <w:lang w:val="en-GB"/>
        </w:rPr>
        <w:t xml:space="preserve"> </w:t>
      </w:r>
    </w:p>
    <w:p w:rsidR="00A96839" w:rsidRDefault="00A96839" w:rsidP="00A96839">
      <w:pPr>
        <w:jc w:val="both"/>
        <w:rPr>
          <w:lang w:val="en-GB"/>
        </w:rPr>
      </w:pPr>
      <w:r>
        <w:rPr>
          <w:lang w:val="en-GB"/>
        </w:rPr>
        <w:t xml:space="preserve">IALA </w:t>
      </w:r>
      <w:r w:rsidR="00E45439">
        <w:rPr>
          <w:lang w:val="en-GB"/>
        </w:rPr>
        <w:t>is</w:t>
      </w:r>
      <w:r>
        <w:rPr>
          <w:lang w:val="en-GB"/>
        </w:rPr>
        <w:t xml:space="preserve"> coordinating numerous aspects of e-Navigation </w:t>
      </w:r>
      <w:r w:rsidR="00E45439">
        <w:rPr>
          <w:lang w:val="en-GB"/>
        </w:rPr>
        <w:t>(those within</w:t>
      </w:r>
      <w:r>
        <w:rPr>
          <w:lang w:val="en-GB"/>
        </w:rPr>
        <w:t xml:space="preserve"> IALA’s mandate</w:t>
      </w:r>
      <w:r w:rsidR="00E45439">
        <w:rPr>
          <w:lang w:val="en-GB"/>
        </w:rPr>
        <w:t>)</w:t>
      </w:r>
      <w:r>
        <w:rPr>
          <w:lang w:val="en-GB"/>
        </w:rPr>
        <w:t xml:space="preserve">. Close cooperation will be required with other IGOs and NGOs </w:t>
      </w:r>
      <w:r w:rsidR="00E45439">
        <w:rPr>
          <w:lang w:val="en-GB"/>
        </w:rPr>
        <w:t>to ensure</w:t>
      </w:r>
      <w:r>
        <w:rPr>
          <w:lang w:val="en-GB"/>
        </w:rPr>
        <w:t xml:space="preserve"> </w:t>
      </w:r>
      <w:r w:rsidR="00E45439">
        <w:rPr>
          <w:lang w:val="en-GB"/>
        </w:rPr>
        <w:t>any</w:t>
      </w:r>
      <w:r>
        <w:rPr>
          <w:lang w:val="en-GB"/>
        </w:rPr>
        <w:t xml:space="preserve"> gaps </w:t>
      </w:r>
      <w:r w:rsidR="00E45439">
        <w:rPr>
          <w:lang w:val="en-GB"/>
        </w:rPr>
        <w:t>in the development of e-Navigation are addressed</w:t>
      </w:r>
      <w:r>
        <w:rPr>
          <w:lang w:val="en-GB"/>
        </w:rPr>
        <w:t xml:space="preserve">. </w:t>
      </w:r>
    </w:p>
    <w:p w:rsidR="003C0479" w:rsidRPr="003C0479" w:rsidRDefault="00A32E50" w:rsidP="00A0250E">
      <w:pPr>
        <w:rPr>
          <w:b/>
          <w:lang w:val="en-GB"/>
        </w:rPr>
      </w:pPr>
      <w:r>
        <w:rPr>
          <w:b/>
          <w:lang w:val="en-GB"/>
        </w:rPr>
        <w:t>Legend</w:t>
      </w:r>
    </w:p>
    <w:p w:rsidR="00A0250E" w:rsidRDefault="0024419D" w:rsidP="00A0250E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>I</w:t>
      </w:r>
      <w:r w:rsidR="00A0250E">
        <w:rPr>
          <w:lang w:val="en-GB"/>
        </w:rPr>
        <w:t xml:space="preserve">ndividual </w:t>
      </w:r>
      <w:r w:rsidR="008158B6" w:rsidRPr="008158B6">
        <w:rPr>
          <w:i/>
          <w:lang w:val="en-GB"/>
        </w:rPr>
        <w:t>circle</w:t>
      </w:r>
      <w:r w:rsidR="008158B6">
        <w:rPr>
          <w:i/>
          <w:lang w:val="en-GB"/>
        </w:rPr>
        <w:t>s</w:t>
      </w:r>
      <w:r w:rsidR="00A0250E">
        <w:rPr>
          <w:lang w:val="en-GB"/>
        </w:rPr>
        <w:t xml:space="preserve"> designate</w:t>
      </w:r>
      <w:r w:rsidR="008158B6">
        <w:rPr>
          <w:lang w:val="en-GB"/>
        </w:rPr>
        <w:t xml:space="preserve"> </w:t>
      </w:r>
      <w:r w:rsidR="00A0250E">
        <w:rPr>
          <w:lang w:val="en-GB"/>
        </w:rPr>
        <w:t>milestone</w:t>
      </w:r>
      <w:r w:rsidR="008158B6">
        <w:rPr>
          <w:lang w:val="en-GB"/>
        </w:rPr>
        <w:t>s</w:t>
      </w:r>
      <w:r w:rsidR="00A0250E">
        <w:rPr>
          <w:lang w:val="en-GB"/>
        </w:rPr>
        <w:t xml:space="preserve"> when task</w:t>
      </w:r>
      <w:r w:rsidR="008158B6">
        <w:rPr>
          <w:lang w:val="en-GB"/>
        </w:rPr>
        <w:t>s</w:t>
      </w:r>
      <w:r w:rsidR="00A0250E">
        <w:rPr>
          <w:lang w:val="en-GB"/>
        </w:rPr>
        <w:t xml:space="preserve"> indicated by the road map should be completed. </w:t>
      </w:r>
      <w:r>
        <w:rPr>
          <w:lang w:val="en-GB"/>
        </w:rPr>
        <w:t>D</w:t>
      </w:r>
      <w:r w:rsidR="00A0250E">
        <w:rPr>
          <w:lang w:val="en-GB"/>
        </w:rPr>
        <w:t xml:space="preserve">ifferent colours of the </w:t>
      </w:r>
      <w:r w:rsidR="008158B6">
        <w:rPr>
          <w:lang w:val="en-GB"/>
        </w:rPr>
        <w:t>circles</w:t>
      </w:r>
      <w:r w:rsidR="00A0250E">
        <w:rPr>
          <w:lang w:val="en-GB"/>
        </w:rPr>
        <w:t xml:space="preserve"> serve editorial purposes</w:t>
      </w:r>
      <w:r>
        <w:rPr>
          <w:lang w:val="en-GB"/>
        </w:rPr>
        <w:t xml:space="preserve"> and designate</w:t>
      </w:r>
      <w:r w:rsidR="008158B6">
        <w:rPr>
          <w:lang w:val="en-GB"/>
        </w:rPr>
        <w:t xml:space="preserve"> the various years</w:t>
      </w:r>
      <w:r w:rsidR="00A0250E">
        <w:rPr>
          <w:lang w:val="en-GB"/>
        </w:rPr>
        <w:t>.</w:t>
      </w:r>
    </w:p>
    <w:p w:rsidR="00E45439" w:rsidRDefault="00E45439" w:rsidP="00E45439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The </w:t>
      </w:r>
      <w:r w:rsidRPr="00A0250E">
        <w:rPr>
          <w:i/>
          <w:lang w:val="en-GB"/>
        </w:rPr>
        <w:t>arrow</w:t>
      </w:r>
      <w:r>
        <w:rPr>
          <w:lang w:val="en-GB"/>
        </w:rPr>
        <w:t xml:space="preserve"> designates a continuous process, where the start and/or end points of the process given.</w:t>
      </w:r>
    </w:p>
    <w:p w:rsidR="00A0250E" w:rsidRPr="00A0250E" w:rsidRDefault="008158B6" w:rsidP="00A0250E">
      <w:pPr>
        <w:pStyle w:val="ListParagraph"/>
        <w:numPr>
          <w:ilvl w:val="0"/>
          <w:numId w:val="18"/>
        </w:numPr>
        <w:rPr>
          <w:i/>
          <w:lang w:val="en-GB"/>
        </w:rPr>
      </w:pPr>
      <w:r>
        <w:rPr>
          <w:lang w:val="en-GB"/>
        </w:rPr>
        <w:t>In future, t</w:t>
      </w:r>
      <w:r w:rsidRPr="005352CA">
        <w:rPr>
          <w:lang w:val="en-GB"/>
        </w:rPr>
        <w:t xml:space="preserve">he </w:t>
      </w:r>
      <w:r>
        <w:rPr>
          <w:lang w:val="en-GB"/>
        </w:rPr>
        <w:t xml:space="preserve">circles can be replaced by </w:t>
      </w:r>
      <w:r w:rsidR="00A0250E" w:rsidRPr="005352CA">
        <w:rPr>
          <w:lang w:val="en-GB"/>
        </w:rPr>
        <w:t>ellipse</w:t>
      </w:r>
      <w:r>
        <w:rPr>
          <w:lang w:val="en-GB"/>
        </w:rPr>
        <w:t>s</w:t>
      </w:r>
      <w:r w:rsidR="00A0250E" w:rsidRPr="005352CA">
        <w:rPr>
          <w:lang w:val="en-GB"/>
        </w:rPr>
        <w:t xml:space="preserve"> </w:t>
      </w:r>
      <w:r>
        <w:rPr>
          <w:lang w:val="en-GB"/>
        </w:rPr>
        <w:t>to contain</w:t>
      </w:r>
      <w:r w:rsidR="00A0250E" w:rsidRPr="005352CA">
        <w:rPr>
          <w:lang w:val="en-GB"/>
        </w:rPr>
        <w:t xml:space="preserve"> the designation of the group or entity within IALA responsible</w:t>
      </w:r>
      <w:r w:rsidR="00E45439" w:rsidRPr="00A32E50">
        <w:rPr>
          <w:lang w:val="en-GB"/>
        </w:rPr>
        <w:t>.</w:t>
      </w:r>
      <w:r w:rsidR="00A32E50" w:rsidRPr="00A32E50">
        <w:rPr>
          <w:lang w:val="en-GB"/>
        </w:rPr>
        <w:t xml:space="preserve"> Several Ellipses and arrows can be combined to designate several meaningful mileston</w:t>
      </w:r>
      <w:r w:rsidR="00A32E50">
        <w:rPr>
          <w:lang w:val="en-GB"/>
        </w:rPr>
        <w:t xml:space="preserve">es within a continuous process. </w:t>
      </w:r>
      <w:r w:rsidR="00A32E50" w:rsidRPr="00A32E50">
        <w:rPr>
          <w:lang w:val="en-GB"/>
        </w:rPr>
        <w:t>This way of designation may</w:t>
      </w:r>
      <w:r w:rsidR="00A32E50">
        <w:rPr>
          <w:lang w:val="en-GB"/>
        </w:rPr>
        <w:t xml:space="preserve"> be required for complex tasks.</w:t>
      </w:r>
    </w:p>
    <w:p w:rsidR="00A32E50" w:rsidRPr="00BC73CD" w:rsidRDefault="00A96839" w:rsidP="00A96839">
      <w:pPr>
        <w:rPr>
          <w:i/>
          <w:lang w:val="en-GB"/>
        </w:rPr>
      </w:pPr>
      <w:proofErr w:type="gramStart"/>
      <w:r w:rsidRPr="00BC73CD">
        <w:rPr>
          <w:i/>
          <w:lang w:val="en-GB"/>
        </w:rPr>
        <w:t>Note 1</w:t>
      </w:r>
      <w:r w:rsidR="00A32E50" w:rsidRPr="00BC73CD">
        <w:rPr>
          <w:i/>
          <w:lang w:val="en-GB"/>
        </w:rPr>
        <w:t>.</w:t>
      </w:r>
      <w:proofErr w:type="gramEnd"/>
      <w:r w:rsidRPr="00BC73CD">
        <w:rPr>
          <w:i/>
          <w:lang w:val="en-GB"/>
        </w:rPr>
        <w:t xml:space="preserve"> The list of MSPs given</w:t>
      </w:r>
      <w:r w:rsidR="00BC73CD">
        <w:rPr>
          <w:i/>
          <w:lang w:val="en-GB"/>
        </w:rPr>
        <w:t xml:space="preserve"> in the SIP </w:t>
      </w:r>
      <w:r w:rsidR="00033F21" w:rsidRPr="00033F21">
        <w:rPr>
          <w:i/>
          <w:lang w:val="en-GB"/>
        </w:rPr>
        <w:t xml:space="preserve">[3] </w:t>
      </w:r>
      <w:r w:rsidR="00BC73CD">
        <w:rPr>
          <w:i/>
          <w:lang w:val="en-GB"/>
        </w:rPr>
        <w:t>is a</w:t>
      </w:r>
      <w:r w:rsidR="00A32E50" w:rsidRPr="00BC73CD">
        <w:rPr>
          <w:i/>
          <w:lang w:val="en-GB"/>
        </w:rPr>
        <w:t xml:space="preserve"> proposed list of internationally recognised MSPs</w:t>
      </w:r>
      <w:r w:rsidR="00BC73CD">
        <w:rPr>
          <w:i/>
          <w:lang w:val="en-GB"/>
        </w:rPr>
        <w:t>, and task 17 of the SIP specifically states that further development shall take place</w:t>
      </w:r>
      <w:r w:rsidR="00A32E50" w:rsidRPr="00BC73CD">
        <w:rPr>
          <w:i/>
          <w:lang w:val="en-GB"/>
        </w:rPr>
        <w:t xml:space="preserve">. Several domains with relevance to the maritime domain are </w:t>
      </w:r>
      <w:r w:rsidR="00BC73CD">
        <w:rPr>
          <w:i/>
          <w:lang w:val="en-GB"/>
        </w:rPr>
        <w:t>not included yet</w:t>
      </w:r>
      <w:r w:rsidR="00A32E50" w:rsidRPr="00BC73CD">
        <w:rPr>
          <w:i/>
          <w:lang w:val="en-GB"/>
        </w:rPr>
        <w:t>. This is to be amended in due course. Hence these MSPs-to-be-added are postulated.</w:t>
      </w:r>
    </w:p>
    <w:p w:rsidR="00D5742D" w:rsidRDefault="00BC73CD">
      <w:pPr>
        <w:rPr>
          <w:i/>
          <w:lang w:val="en-GB"/>
        </w:rPr>
      </w:pPr>
      <w:proofErr w:type="gramStart"/>
      <w:r w:rsidRPr="00BC73CD">
        <w:rPr>
          <w:i/>
          <w:lang w:val="en-GB"/>
        </w:rPr>
        <w:t>Note 2</w:t>
      </w:r>
      <w:r w:rsidR="00A96839" w:rsidRPr="00BC73CD">
        <w:rPr>
          <w:i/>
          <w:lang w:val="en-GB"/>
        </w:rPr>
        <w:t>.</w:t>
      </w:r>
      <w:proofErr w:type="gramEnd"/>
      <w:r w:rsidR="00A96839" w:rsidRPr="00BC73CD">
        <w:rPr>
          <w:i/>
          <w:lang w:val="en-GB"/>
        </w:rPr>
        <w:t xml:space="preserve"> For further introduction to the application of IHO’s UHDM/S-100 framework to the IALA domain, compare IALA Guideline 1106 on Producing an IALA S-100 Product Specification </w:t>
      </w:r>
      <w:r w:rsidR="00033F21" w:rsidRPr="00033F21">
        <w:rPr>
          <w:i/>
          <w:lang w:val="en-GB"/>
        </w:rPr>
        <w:t>[</w:t>
      </w:r>
      <w:r w:rsidR="00646238">
        <w:rPr>
          <w:i/>
          <w:lang w:val="en-GB"/>
        </w:rPr>
        <w:t>10</w:t>
      </w:r>
      <w:r w:rsidR="00033F21" w:rsidRPr="00033F21">
        <w:rPr>
          <w:i/>
          <w:lang w:val="en-GB"/>
        </w:rPr>
        <w:t>]</w:t>
      </w:r>
      <w:r w:rsidR="00A96839" w:rsidRPr="00BC73CD">
        <w:rPr>
          <w:i/>
          <w:lang w:val="en-GB"/>
        </w:rPr>
        <w:t xml:space="preserve">. </w:t>
      </w:r>
      <w:r w:rsidR="00A96839" w:rsidRPr="00BC73CD">
        <w:rPr>
          <w:i/>
          <w:noProof/>
          <w:lang w:val="en-GB" w:eastAsia="en-GB"/>
        </w:rPr>
        <w:t xml:space="preserve">Also, it is necessary to </w:t>
      </w:r>
      <w:r w:rsidR="00A96839" w:rsidRPr="00BC73CD">
        <w:rPr>
          <w:i/>
          <w:lang w:val="en-GB"/>
        </w:rPr>
        <w:t>identify the emerging S-1xx specifications of IHO and their relevance to IALA’s own product specifications S-2xx.</w:t>
      </w:r>
    </w:p>
    <w:p w:rsidR="00102ECF" w:rsidRPr="00BC73CD" w:rsidRDefault="00D5742D">
      <w:pPr>
        <w:rPr>
          <w:i/>
          <w:lang w:val="en-GB"/>
        </w:rPr>
      </w:pPr>
      <w:proofErr w:type="gramStart"/>
      <w:r>
        <w:rPr>
          <w:i/>
          <w:lang w:val="en-GB"/>
        </w:rPr>
        <w:t>Note 3.</w:t>
      </w:r>
      <w:proofErr w:type="gramEnd"/>
      <w:r>
        <w:rPr>
          <w:i/>
          <w:lang w:val="en-GB"/>
        </w:rPr>
        <w:t xml:space="preserve"> It should be noted that for some activities in this high level road map, individual road maps will need to be developed in keeping with this high level road map.</w:t>
      </w:r>
      <w:r w:rsidR="00102ECF">
        <w:rPr>
          <w:lang w:val="en-GB"/>
        </w:rPr>
        <w:br w:type="page"/>
      </w:r>
    </w:p>
    <w:p w:rsidR="00451941" w:rsidRPr="009638AA" w:rsidRDefault="00451941" w:rsidP="00451941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Requirements derivation and traceability</w:t>
      </w:r>
      <w:r w:rsidR="00DC0287">
        <w:rPr>
          <w:b/>
          <w:sz w:val="20"/>
          <w:szCs w:val="20"/>
        </w:rPr>
        <w:t xml:space="preserve"> </w:t>
      </w:r>
      <w:r w:rsidR="00DC0287" w:rsidRPr="009638AA">
        <w:rPr>
          <w:sz w:val="20"/>
          <w:szCs w:val="20"/>
        </w:rPr>
        <w:t>(</w:t>
      </w:r>
      <w:r w:rsidR="00646238">
        <w:rPr>
          <w:sz w:val="20"/>
          <w:szCs w:val="20"/>
        </w:rPr>
        <w:t>[9</w:t>
      </w:r>
      <w:r w:rsidR="005352CA">
        <w:rPr>
          <w:sz w:val="20"/>
          <w:szCs w:val="20"/>
        </w:rPr>
        <w:t>]</w:t>
      </w:r>
      <w:r w:rsidR="009638AA" w:rsidRPr="009638AA">
        <w:rPr>
          <w:sz w:val="20"/>
          <w:szCs w:val="20"/>
        </w:rPr>
        <w:t>, T</w:t>
      </w:r>
      <w:r w:rsidR="00DC0287" w:rsidRPr="009638AA">
        <w:rPr>
          <w:sz w:val="20"/>
          <w:szCs w:val="20"/>
        </w:rPr>
        <w:t>able 2</w:t>
      </w:r>
      <w:r w:rsidR="009638AA" w:rsidRPr="009638AA">
        <w:rPr>
          <w:sz w:val="20"/>
          <w:szCs w:val="20"/>
        </w:rPr>
        <w:t>, refers</w:t>
      </w:r>
      <w:r w:rsidR="00DC0287" w:rsidRPr="009638AA">
        <w:rPr>
          <w:sz w:val="20"/>
          <w:szCs w:val="20"/>
        </w:rPr>
        <w:t>)</w:t>
      </w:r>
    </w:p>
    <w:p w:rsidR="00451941" w:rsidRPr="00F05BC6" w:rsidRDefault="00974521" w:rsidP="00F05BC6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GB" w:eastAsia="en-GB"/>
        </w:rPr>
      </w:pPr>
      <w:r w:rsidRPr="009673A1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770A6E8" wp14:editId="67C00359">
                <wp:simplePos x="0" y="0"/>
                <wp:positionH relativeFrom="column">
                  <wp:posOffset>4400856</wp:posOffset>
                </wp:positionH>
                <wp:positionV relativeFrom="paragraph">
                  <wp:posOffset>137883</wp:posOffset>
                </wp:positionV>
                <wp:extent cx="1516186" cy="0"/>
                <wp:effectExtent l="0" t="0" r="8255" b="19050"/>
                <wp:wrapNone/>
                <wp:docPr id="340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618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BA002D" id="Straight Connector 316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.5pt,10.85pt" to="465.9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" strokecolor="#f79646">
                <v:stroke dashstyle="3 1"/>
              </v:line>
            </w:pict>
          </mc:Fallback>
        </mc:AlternateContent>
      </w:r>
      <w:r w:rsidR="009638AA" w:rsidRPr="002E318D">
        <w:rPr>
          <w:noProof/>
          <w:sz w:val="20"/>
          <w:szCs w:val="20"/>
          <w:lang w:val="nl-NL" w:eastAsia="nl-NL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635756B3" wp14:editId="28A5F728">
                <wp:simplePos x="0" y="0"/>
                <wp:positionH relativeFrom="column">
                  <wp:posOffset>5985510</wp:posOffset>
                </wp:positionH>
                <wp:positionV relativeFrom="paragraph">
                  <wp:posOffset>22860</wp:posOffset>
                </wp:positionV>
                <wp:extent cx="3488055" cy="128270"/>
                <wp:effectExtent l="0" t="19050" r="36195" b="43180"/>
                <wp:wrapNone/>
                <wp:docPr id="368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055" cy="12827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DC028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5756B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14" o:spid="_x0000_s1026" type="#_x0000_t13" style="position:absolute;left:0;text-align:left;margin-left:471.3pt;margin-top:1.8pt;width:274.65pt;height:10.1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" adj="21203" fillcolor="#f79646" strokecolor="#b66d31" strokeweight="2pt">
                <v:textbox>
                  <w:txbxContent>
                    <w:p w:rsidR="0026484F" w:rsidRDefault="0026484F" w:rsidP="00DC028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8258DE" w:rsidRPr="008258DE">
        <w:rPr>
          <w:noProof/>
          <w:lang w:val="en-US" w:eastAsia="de-DE"/>
        </w:rPr>
        <w:t>Contribute</w:t>
      </w:r>
      <w:r>
        <w:rPr>
          <w:noProof/>
          <w:lang w:val="en-GB" w:eastAsia="en-GB"/>
        </w:rPr>
        <w:t xml:space="preserve"> </w:t>
      </w:r>
      <w:r w:rsidR="003326C9">
        <w:rPr>
          <w:noProof/>
          <w:lang w:val="en-GB" w:eastAsia="en-GB"/>
        </w:rPr>
        <w:t>to</w:t>
      </w:r>
      <w:r>
        <w:rPr>
          <w:noProof/>
          <w:lang w:val="en-GB" w:eastAsia="en-GB"/>
        </w:rPr>
        <w:t xml:space="preserve"> the development of the </w:t>
      </w:r>
      <w:r w:rsidR="00451941" w:rsidRPr="00F05BC6">
        <w:rPr>
          <w:noProof/>
          <w:lang w:val="en-GB" w:eastAsia="en-GB"/>
        </w:rPr>
        <w:t>Sustainable Maritime Transportation System (SMTS) (as source for</w:t>
      </w:r>
      <w:r w:rsidR="00451941">
        <w:rPr>
          <w:sz w:val="20"/>
          <w:szCs w:val="20"/>
        </w:rPr>
        <w:t xml:space="preserve"> </w:t>
      </w:r>
      <w:r w:rsidR="00451941" w:rsidRPr="00F05BC6">
        <w:rPr>
          <w:noProof/>
          <w:lang w:val="en-GB" w:eastAsia="en-GB"/>
        </w:rPr>
        <w:t xml:space="preserve">requirements) </w:t>
      </w:r>
    </w:p>
    <w:p w:rsidR="00DC0287" w:rsidRPr="00F05BC6" w:rsidRDefault="001A6F78" w:rsidP="00F05BC6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5AC5A331" wp14:editId="6B126F62">
                <wp:simplePos x="0" y="0"/>
                <wp:positionH relativeFrom="column">
                  <wp:posOffset>4645025</wp:posOffset>
                </wp:positionH>
                <wp:positionV relativeFrom="paragraph">
                  <wp:posOffset>133985</wp:posOffset>
                </wp:positionV>
                <wp:extent cx="1275080" cy="0"/>
                <wp:effectExtent l="0" t="0" r="20320" b="19050"/>
                <wp:wrapNone/>
                <wp:docPr id="320" name="Straight Connector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50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7C86B6" id="Straight Connector 415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75pt,10.55pt" to="466.1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" strokecolor="#f79646">
                <v:stroke dashstyle="3 1"/>
              </v:line>
            </w:pict>
          </mc:Fallback>
        </mc:AlternateContent>
      </w:r>
      <w:r w:rsidR="00CE2A66"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0D816FCD" wp14:editId="39AACA6A">
                <wp:simplePos x="0" y="0"/>
                <wp:positionH relativeFrom="column">
                  <wp:posOffset>5985510</wp:posOffset>
                </wp:positionH>
                <wp:positionV relativeFrom="paragraph">
                  <wp:posOffset>30480</wp:posOffset>
                </wp:positionV>
                <wp:extent cx="3495675" cy="116840"/>
                <wp:effectExtent l="0" t="19050" r="47625" b="35560"/>
                <wp:wrapNone/>
                <wp:docPr id="321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D816FCD" id="_x0000_s1027" type="#_x0000_t13" style="position:absolute;left:0;text-align:left;margin-left:471.3pt;margin-top:2.4pt;width:275.25pt;height:9.2pt;z-index:252013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" adj="21239" fillcolor="#f79646" strokecolor="#b66d31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DC0287" w:rsidRPr="00F05BC6">
        <w:rPr>
          <w:noProof/>
          <w:lang w:val="en-US" w:eastAsia="de-DE"/>
        </w:rPr>
        <w:t xml:space="preserve">Clarify user requirements as required, including shipboard user </w:t>
      </w:r>
    </w:p>
    <w:p w:rsidR="00974521" w:rsidRPr="009B6049" w:rsidRDefault="009B6049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D8EAF8A" wp14:editId="65F12CA7">
                <wp:simplePos x="0" y="0"/>
                <wp:positionH relativeFrom="column">
                  <wp:posOffset>4787153</wp:posOffset>
                </wp:positionH>
                <wp:positionV relativeFrom="paragraph">
                  <wp:posOffset>133506</wp:posOffset>
                </wp:positionV>
                <wp:extent cx="1141207" cy="0"/>
                <wp:effectExtent l="0" t="0" r="1905" b="19050"/>
                <wp:wrapNone/>
                <wp:docPr id="322" name="Straight Connecto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120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1258F2" id="Straight Connector 41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5pt,10.5pt" to="466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" strokecolor="#f79646">
                <v:stroke dashstyle="3 1"/>
              </v:line>
            </w:pict>
          </mc:Fallback>
        </mc:AlternateContent>
      </w:r>
      <w:r w:rsidR="00974521"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2F385E45" wp14:editId="20854ED1">
                <wp:simplePos x="0" y="0"/>
                <wp:positionH relativeFrom="column">
                  <wp:posOffset>5985510</wp:posOffset>
                </wp:positionH>
                <wp:positionV relativeFrom="paragraph">
                  <wp:posOffset>29210</wp:posOffset>
                </wp:positionV>
                <wp:extent cx="3495675" cy="116840"/>
                <wp:effectExtent l="0" t="19050" r="47625" b="35560"/>
                <wp:wrapNone/>
                <wp:docPr id="344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974521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F385E45" id="_x0000_s1028" type="#_x0000_t13" style="position:absolute;left:0;text-align:left;margin-left:471.3pt;margin-top:2.3pt;width:275.25pt;height:9.2pt;z-index:25208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" adj="21239" fillcolor="#f79646" strokecolor="#b66d31" strokeweight="2pt">
                <v:textbox>
                  <w:txbxContent>
                    <w:p w:rsidR="0026484F" w:rsidRDefault="0026484F" w:rsidP="0097452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974521" w:rsidRPr="009B6049">
        <w:rPr>
          <w:noProof/>
          <w:lang w:val="en-US" w:eastAsia="de-DE"/>
        </w:rPr>
        <w:t>Derive system requirements, as required, from user requirements</w:t>
      </w:r>
    </w:p>
    <w:p w:rsidR="00451941" w:rsidRPr="00F05BC6" w:rsidRDefault="00974521" w:rsidP="00F05BC6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1B3583C" wp14:editId="184CBE41">
                <wp:simplePos x="0" y="0"/>
                <wp:positionH relativeFrom="column">
                  <wp:posOffset>4024338</wp:posOffset>
                </wp:positionH>
                <wp:positionV relativeFrom="paragraph">
                  <wp:posOffset>132063</wp:posOffset>
                </wp:positionV>
                <wp:extent cx="1896983" cy="0"/>
                <wp:effectExtent l="0" t="0" r="8255" b="19050"/>
                <wp:wrapNone/>
                <wp:docPr id="341" name="Straight Connecto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698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79646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EA4AE9" id="Straight Connector 413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9pt,10.4pt" to="466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" strokecolor="#f79646">
                <v:stroke dashstyle="3 1"/>
              </v:line>
            </w:pict>
          </mc:Fallback>
        </mc:AlternateContent>
      </w:r>
      <w:r w:rsidR="00CE2A66"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AB13A2A" wp14:editId="2C11409D">
                <wp:simplePos x="0" y="0"/>
                <wp:positionH relativeFrom="column">
                  <wp:posOffset>5985510</wp:posOffset>
                </wp:positionH>
                <wp:positionV relativeFrom="paragraph">
                  <wp:posOffset>41910</wp:posOffset>
                </wp:positionV>
                <wp:extent cx="3495675" cy="116840"/>
                <wp:effectExtent l="0" t="19050" r="47625" b="35560"/>
                <wp:wrapNone/>
                <wp:docPr id="369" name="Right Arrow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16840"/>
                        </a:xfrm>
                        <a:prstGeom prst="rightArrow">
                          <a:avLst/>
                        </a:prstGeom>
                        <a:solidFill>
                          <a:srgbClr val="F79646"/>
                        </a:solidFill>
                        <a:ln w="25400" cap="flat" cmpd="sng" algn="ctr">
                          <a:solidFill>
                            <a:srgbClr val="F7964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DC028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AB13A2A" id="_x0000_s1029" type="#_x0000_t13" style="position:absolute;left:0;text-align:left;margin-left:471.3pt;margin-top:3.3pt;width:275.25pt;height:9.2pt;z-index:25203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" adj="21239" fillcolor="#f79646" strokecolor="#b66d31" strokeweight="2pt">
                <v:textbox>
                  <w:txbxContent>
                    <w:p w:rsidR="0026484F" w:rsidRDefault="0026484F" w:rsidP="00DC028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451941" w:rsidRPr="00F05BC6">
        <w:rPr>
          <w:noProof/>
          <w:lang w:val="en-US" w:eastAsia="de-DE"/>
        </w:rPr>
        <w:t xml:space="preserve">Develop </w:t>
      </w:r>
      <w:r w:rsidRPr="009B6049">
        <w:rPr>
          <w:noProof/>
          <w:lang w:val="en-US" w:eastAsia="de-DE"/>
        </w:rPr>
        <w:t>scope</w:t>
      </w:r>
      <w:r w:rsidR="00451941" w:rsidRPr="00F05BC6">
        <w:rPr>
          <w:noProof/>
          <w:lang w:val="en-US" w:eastAsia="de-DE"/>
        </w:rPr>
        <w:t xml:space="preserve"> </w:t>
      </w:r>
      <w:r w:rsidRPr="009B6049">
        <w:rPr>
          <w:noProof/>
          <w:lang w:val="en-US" w:eastAsia="de-DE"/>
        </w:rPr>
        <w:t>of</w:t>
      </w:r>
      <w:r w:rsidR="00451941" w:rsidRPr="00F05BC6">
        <w:rPr>
          <w:noProof/>
          <w:lang w:val="en-US" w:eastAsia="de-DE"/>
        </w:rPr>
        <w:t xml:space="preserve"> </w:t>
      </w:r>
      <w:r w:rsidRPr="009B6049">
        <w:rPr>
          <w:noProof/>
          <w:lang w:val="en-US" w:eastAsia="de-DE"/>
        </w:rPr>
        <w:t xml:space="preserve">IALA administered </w:t>
      </w:r>
      <w:r w:rsidR="008258DE" w:rsidRPr="009B6049">
        <w:rPr>
          <w:noProof/>
          <w:lang w:val="en-US" w:eastAsia="de-DE"/>
        </w:rPr>
        <w:t xml:space="preserve">S-100 </w:t>
      </w:r>
      <w:r w:rsidR="00451941" w:rsidRPr="00F05BC6">
        <w:rPr>
          <w:noProof/>
          <w:lang w:val="en-US" w:eastAsia="de-DE"/>
        </w:rPr>
        <w:t>products</w:t>
      </w:r>
      <w:r w:rsidR="00CD414B" w:rsidRPr="009B6049">
        <w:rPr>
          <w:noProof/>
          <w:lang w:val="en-US" w:eastAsia="de-DE"/>
        </w:rPr>
        <w:t xml:space="preserve"> </w:t>
      </w:r>
    </w:p>
    <w:p w:rsidR="00451941" w:rsidRPr="00013C1C" w:rsidRDefault="00F2791C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Scope </w:t>
      </w:r>
      <w:r w:rsidR="00CE2A66">
        <w:rPr>
          <w:b/>
          <w:sz w:val="20"/>
          <w:szCs w:val="20"/>
        </w:rPr>
        <w:t>IALA’s share in the MSPs domain</w:t>
      </w:r>
      <w:r w:rsidR="00451941" w:rsidRPr="00013C1C">
        <w:rPr>
          <w:b/>
          <w:sz w:val="20"/>
          <w:szCs w:val="20"/>
        </w:rPr>
        <w:t xml:space="preserve"> 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76C35AD6" wp14:editId="3F80C72B">
                <wp:simplePos x="0" y="0"/>
                <wp:positionH relativeFrom="column">
                  <wp:posOffset>4643755</wp:posOffset>
                </wp:positionH>
                <wp:positionV relativeFrom="paragraph">
                  <wp:posOffset>127000</wp:posOffset>
                </wp:positionV>
                <wp:extent cx="1595755" cy="0"/>
                <wp:effectExtent l="0" t="0" r="4445" b="19050"/>
                <wp:wrapNone/>
                <wp:docPr id="348" name="Straight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57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17AB7C" id="Straight Connector 366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65pt,10pt" to="491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" strokecolor="#4f81bd [3204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B8ED223" wp14:editId="01205106">
                <wp:simplePos x="0" y="0"/>
                <wp:positionH relativeFrom="column">
                  <wp:posOffset>6289485</wp:posOffset>
                </wp:positionH>
                <wp:positionV relativeFrom="paragraph">
                  <wp:posOffset>40005</wp:posOffset>
                </wp:positionV>
                <wp:extent cx="152400" cy="152400"/>
                <wp:effectExtent l="0" t="0" r="19050" b="19050"/>
                <wp:wrapNone/>
                <wp:docPr id="347" name="Oval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B8ED223" id="Oval 367" o:spid="_x0000_s1030" style="position:absolute;left:0;text-align:left;margin-left:495.25pt;margin-top:3.15pt;width:12pt;height:12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" fillcolor="#4f81bd [3204]" strokecolor="#243f60 [1604]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DC0287" w:rsidRPr="009B6049">
        <w:rPr>
          <w:noProof/>
          <w:lang w:val="en-US" w:eastAsia="de-DE"/>
        </w:rPr>
        <w:t xml:space="preserve">Identify those MSPs to be developed </w:t>
      </w:r>
      <w:r w:rsidR="00204823" w:rsidRPr="009B6049">
        <w:rPr>
          <w:noProof/>
          <w:lang w:val="en-US" w:eastAsia="de-DE"/>
        </w:rPr>
        <w:t xml:space="preserve">and administered </w:t>
      </w:r>
      <w:r w:rsidR="00DC0287" w:rsidRPr="009B6049">
        <w:rPr>
          <w:noProof/>
          <w:lang w:val="en-US" w:eastAsia="de-DE"/>
        </w:rPr>
        <w:t>by IALA</w:t>
      </w:r>
    </w:p>
    <w:p w:rsidR="00451941" w:rsidRPr="00F05BC6" w:rsidRDefault="001A6F78" w:rsidP="00885557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B3E9F4F" wp14:editId="5C728093">
                <wp:simplePos x="0" y="0"/>
                <wp:positionH relativeFrom="column">
                  <wp:posOffset>4643755</wp:posOffset>
                </wp:positionH>
                <wp:positionV relativeFrom="paragraph">
                  <wp:posOffset>130810</wp:posOffset>
                </wp:positionV>
                <wp:extent cx="1283970" cy="0"/>
                <wp:effectExtent l="0" t="0" r="11430" b="19050"/>
                <wp:wrapNone/>
                <wp:docPr id="353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39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2FF7347" id="Straight Connector 370" o:spid="_x0000_s1026" style="position:absolute;z-index:25202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5.65pt,10.3pt" to="466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="009B6049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2FBB7061" wp14:editId="44D2FF12">
                <wp:simplePos x="0" y="0"/>
                <wp:positionH relativeFrom="column">
                  <wp:posOffset>5985510</wp:posOffset>
                </wp:positionH>
                <wp:positionV relativeFrom="paragraph">
                  <wp:posOffset>23495</wp:posOffset>
                </wp:positionV>
                <wp:extent cx="3510915" cy="116840"/>
                <wp:effectExtent l="0" t="19050" r="32385" b="35560"/>
                <wp:wrapNone/>
                <wp:docPr id="352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FBB7061" id="Right Arrow 371" o:spid="_x0000_s1031" type="#_x0000_t13" style="position:absolute;left:0;text-align:left;margin-left:471.3pt;margin-top:1.85pt;width:276.45pt;height:9.2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" adj="21241" fillcolor="#f79646 [3209]" strokecolor="#974706 [1609]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085A5A" w:rsidRPr="009B6049">
        <w:rPr>
          <w:noProof/>
          <w:lang w:val="en-US" w:eastAsia="de-DE"/>
        </w:rPr>
        <w:t>Liaise</w:t>
      </w:r>
      <w:r w:rsidR="00790AE0">
        <w:rPr>
          <w:noProof/>
          <w:lang w:val="en-US" w:eastAsia="de-DE"/>
        </w:rPr>
        <w:t xml:space="preserve"> with relevant organis</w:t>
      </w:r>
      <w:r w:rsidR="00451941" w:rsidRPr="00F05BC6">
        <w:rPr>
          <w:noProof/>
          <w:lang w:val="en-US" w:eastAsia="de-DE"/>
        </w:rPr>
        <w:t>ations where IALA has a supporting role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7BF1C67A" wp14:editId="05581F99">
                <wp:simplePos x="0" y="0"/>
                <wp:positionH relativeFrom="column">
                  <wp:posOffset>4694555</wp:posOffset>
                </wp:positionH>
                <wp:positionV relativeFrom="paragraph">
                  <wp:posOffset>113665</wp:posOffset>
                </wp:positionV>
                <wp:extent cx="3178810" cy="12065"/>
                <wp:effectExtent l="0" t="0" r="21590" b="26035"/>
                <wp:wrapNone/>
                <wp:docPr id="354" name="Straight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8810" cy="12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199B0D" id="Straight Connector 372" o:spid="_x0000_s1026" style="position:absolute;flip: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65pt,8.95pt" to="619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0C0EC01" wp14:editId="242A976A">
                <wp:simplePos x="0" y="0"/>
                <wp:positionH relativeFrom="column">
                  <wp:posOffset>7930515</wp:posOffset>
                </wp:positionH>
                <wp:positionV relativeFrom="paragraph">
                  <wp:posOffset>33020</wp:posOffset>
                </wp:positionV>
                <wp:extent cx="152400" cy="152400"/>
                <wp:effectExtent l="0" t="0" r="19050" b="19050"/>
                <wp:wrapNone/>
                <wp:docPr id="355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0C0EC01" id="Oval 373" o:spid="_x0000_s1032" style="position:absolute;left:0;text-align:left;margin-left:624.45pt;margin-top:2.6pt;width:12pt;height:12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" fillcolor="#8064a2 [3207]" strokecolor="#3f3151 [1607]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451941" w:rsidRPr="009B6049">
        <w:rPr>
          <w:noProof/>
          <w:lang w:val="en-US" w:eastAsia="de-DE"/>
        </w:rPr>
        <w:t>Develop objective, scope and description of MSP</w:t>
      </w:r>
      <w:r w:rsidR="00204823" w:rsidRPr="009B6049">
        <w:rPr>
          <w:noProof/>
          <w:lang w:val="en-US" w:eastAsia="de-DE"/>
        </w:rPr>
        <w:t>s</w:t>
      </w:r>
      <w:r w:rsidR="00451941" w:rsidRPr="009B6049">
        <w:rPr>
          <w:noProof/>
          <w:lang w:val="en-US" w:eastAsia="de-DE"/>
        </w:rPr>
        <w:t xml:space="preserve"> within IALA’s remit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10FF8811" wp14:editId="36139D63">
                <wp:simplePos x="0" y="0"/>
                <wp:positionH relativeFrom="column">
                  <wp:posOffset>4419600</wp:posOffset>
                </wp:positionH>
                <wp:positionV relativeFrom="paragraph">
                  <wp:posOffset>134620</wp:posOffset>
                </wp:positionV>
                <wp:extent cx="3453765" cy="0"/>
                <wp:effectExtent l="0" t="0" r="13335" b="19050"/>
                <wp:wrapNone/>
                <wp:docPr id="358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3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E6BE71" id="Straight Connector 21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pt,10.6pt" to="619.9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" strokecolor="#8064a2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989B50F" wp14:editId="22F3CEFA">
                <wp:simplePos x="0" y="0"/>
                <wp:positionH relativeFrom="column">
                  <wp:posOffset>7930515</wp:posOffset>
                </wp:positionH>
                <wp:positionV relativeFrom="paragraph">
                  <wp:posOffset>43180</wp:posOffset>
                </wp:positionV>
                <wp:extent cx="152400" cy="152400"/>
                <wp:effectExtent l="0" t="0" r="19050" b="19050"/>
                <wp:wrapNone/>
                <wp:docPr id="359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989B50F" id="Oval 391" o:spid="_x0000_s1033" style="position:absolute;left:0;text-align:left;margin-left:624.45pt;margin-top:3.4pt;width:12pt;height:12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" fillcolor="#8064a2 [3207]" strokecolor="#3f3151 [1607]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451941" w:rsidRPr="009B6049">
        <w:rPr>
          <w:noProof/>
          <w:lang w:val="en-US" w:eastAsia="de-DE"/>
        </w:rPr>
        <w:t xml:space="preserve">Define </w:t>
      </w:r>
      <w:r w:rsidR="00085A5A" w:rsidRPr="009B6049">
        <w:rPr>
          <w:noProof/>
          <w:lang w:val="en-US" w:eastAsia="de-DE"/>
        </w:rPr>
        <w:t xml:space="preserve">the generic request-fulfillment-relationships amongst operational and/or technical services, </w:t>
      </w:r>
      <w:r w:rsidR="00204823" w:rsidRPr="009B6049">
        <w:rPr>
          <w:noProof/>
          <w:lang w:val="en-US" w:eastAsia="de-DE"/>
        </w:rPr>
        <w:t xml:space="preserve">their </w:t>
      </w:r>
      <w:r w:rsidR="00085A5A" w:rsidRPr="009B6049">
        <w:rPr>
          <w:noProof/>
          <w:lang w:val="en-US" w:eastAsia="de-DE"/>
        </w:rPr>
        <w:t xml:space="preserve">generic </w:t>
      </w:r>
      <w:r w:rsidR="00204823" w:rsidRPr="009B6049">
        <w:rPr>
          <w:noProof/>
          <w:lang w:val="en-US" w:eastAsia="de-DE"/>
        </w:rPr>
        <w:t>interdependencies a</w:t>
      </w:r>
      <w:r w:rsidR="00451941" w:rsidRPr="009B6049">
        <w:rPr>
          <w:noProof/>
          <w:lang w:val="en-US" w:eastAsia="de-DE"/>
        </w:rPr>
        <w:t xml:space="preserve">nd </w:t>
      </w:r>
      <w:r w:rsidR="00204823" w:rsidRPr="009B6049">
        <w:rPr>
          <w:noProof/>
          <w:lang w:val="en-US" w:eastAsia="de-DE"/>
        </w:rPr>
        <w:t xml:space="preserve">their </w:t>
      </w:r>
      <w:r w:rsidR="00085A5A" w:rsidRPr="009B6049">
        <w:rPr>
          <w:noProof/>
          <w:lang w:val="en-US" w:eastAsia="de-DE"/>
        </w:rPr>
        <w:t xml:space="preserve">generic </w:t>
      </w:r>
      <w:r w:rsidR="00451941" w:rsidRPr="009B6049">
        <w:rPr>
          <w:noProof/>
          <w:lang w:val="en-US" w:eastAsia="de-DE"/>
        </w:rPr>
        <w:t>quality parameters</w:t>
      </w:r>
    </w:p>
    <w:p w:rsidR="00451941" w:rsidRDefault="00F2791C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>Develop MSPs</w:t>
      </w:r>
      <w:r w:rsidRPr="00013C1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for </w:t>
      </w:r>
      <w:r w:rsidR="00451941" w:rsidRPr="00013C1C">
        <w:rPr>
          <w:b/>
          <w:sz w:val="20"/>
          <w:szCs w:val="20"/>
        </w:rPr>
        <w:t>V</w:t>
      </w:r>
      <w:r w:rsidR="00DC0287">
        <w:rPr>
          <w:b/>
          <w:sz w:val="20"/>
          <w:szCs w:val="20"/>
        </w:rPr>
        <w:t>essel Traffic Services</w:t>
      </w:r>
      <w:r w:rsidR="00CE2A66">
        <w:rPr>
          <w:b/>
          <w:sz w:val="20"/>
          <w:szCs w:val="20"/>
        </w:rPr>
        <w:t xml:space="preserve"> </w:t>
      </w:r>
    </w:p>
    <w:p w:rsidR="00885557" w:rsidRDefault="00885557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88555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55027EAD" wp14:editId="5BC2A21D">
                <wp:simplePos x="0" y="0"/>
                <wp:positionH relativeFrom="column">
                  <wp:posOffset>5983605</wp:posOffset>
                </wp:positionH>
                <wp:positionV relativeFrom="paragraph">
                  <wp:posOffset>21590</wp:posOffset>
                </wp:positionV>
                <wp:extent cx="3510915" cy="116840"/>
                <wp:effectExtent l="0" t="19050" r="32385" b="35560"/>
                <wp:wrapNone/>
                <wp:docPr id="15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557" w:rsidRDefault="00885557" w:rsidP="0088555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027EAD" id="_x0000_s1034" type="#_x0000_t13" style="position:absolute;left:0;text-align:left;margin-left:471.15pt;margin-top:1.7pt;width:276.45pt;height:9.2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" adj="21241" fillcolor="#f79646 [3209]" strokecolor="#974706 [1609]" strokeweight="2pt">
                <v:textbox>
                  <w:txbxContent>
                    <w:p w:rsidR="00885557" w:rsidRDefault="00885557" w:rsidP="0088555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88555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64F0F693" wp14:editId="0B303F8B">
                <wp:simplePos x="0" y="0"/>
                <wp:positionH relativeFrom="column">
                  <wp:posOffset>3707130</wp:posOffset>
                </wp:positionH>
                <wp:positionV relativeFrom="paragraph">
                  <wp:posOffset>126447</wp:posOffset>
                </wp:positionV>
                <wp:extent cx="2216150" cy="0"/>
                <wp:effectExtent l="0" t="0" r="12700" b="19050"/>
                <wp:wrapNone/>
                <wp:docPr id="14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6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AE6A08D" id="Straight Connector 370" o:spid="_x0000_s1026" style="position:absolute;z-index:252183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1.9pt,9.95pt" to="466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" strokecolor="#f79646 [3209]">
                <v:stroke dashstyle="3 1"/>
              </v:line>
            </w:pict>
          </mc:Fallback>
        </mc:AlternateContent>
      </w:r>
      <w:r>
        <w:rPr>
          <w:noProof/>
          <w:lang w:val="en-US" w:eastAsia="de-DE"/>
        </w:rPr>
        <w:t>Develop guideline on the development of MSPs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8405B9F" wp14:editId="5807CD29">
                <wp:simplePos x="0" y="0"/>
                <wp:positionH relativeFrom="column">
                  <wp:posOffset>7930515</wp:posOffset>
                </wp:positionH>
                <wp:positionV relativeFrom="paragraph">
                  <wp:posOffset>42545</wp:posOffset>
                </wp:positionV>
                <wp:extent cx="152400" cy="152400"/>
                <wp:effectExtent l="0" t="0" r="19050" b="19050"/>
                <wp:wrapNone/>
                <wp:docPr id="422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8405B9F" id="_x0000_s1035" style="position:absolute;left:0;text-align:left;margin-left:624.45pt;margin-top:3.35pt;width:12pt;height:12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15D4BDA1" wp14:editId="1D7B776C">
                <wp:simplePos x="0" y="0"/>
                <wp:positionH relativeFrom="column">
                  <wp:posOffset>4542367</wp:posOffset>
                </wp:positionH>
                <wp:positionV relativeFrom="paragraph">
                  <wp:posOffset>135890</wp:posOffset>
                </wp:positionV>
                <wp:extent cx="3330998" cy="0"/>
                <wp:effectExtent l="0" t="0" r="22225" b="19050"/>
                <wp:wrapNone/>
                <wp:docPr id="420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0998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E72995" id="Straight Connector 21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0.7pt" to="619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Define operational/technical services within the</w:t>
      </w:r>
      <w:r w:rsidR="000A3452" w:rsidRPr="009B6049">
        <w:rPr>
          <w:noProof/>
          <w:lang w:val="en-US" w:eastAsia="de-DE"/>
        </w:rPr>
        <w:t>se</w:t>
      </w:r>
      <w:r w:rsidR="00085A5A" w:rsidRPr="009B6049">
        <w:rPr>
          <w:noProof/>
          <w:lang w:val="en-US" w:eastAsia="de-DE"/>
        </w:rPr>
        <w:t xml:space="preserve"> MSPs, their request-fulfillment-relationships, their interdependencies and their quality parameters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D9A8CFA" wp14:editId="7D1F02D9">
                <wp:simplePos x="0" y="0"/>
                <wp:positionH relativeFrom="column">
                  <wp:posOffset>7930515</wp:posOffset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23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D9A8CFA" id="Oval 395" o:spid="_x0000_s1036" style="position:absolute;left:0;text-align:left;margin-left:624.45pt;margin-top:3.2pt;width:12pt;height:12pt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8E39393" wp14:editId="2DA151C2">
                <wp:simplePos x="0" y="0"/>
                <wp:positionH relativeFrom="column">
                  <wp:posOffset>4787900</wp:posOffset>
                </wp:positionH>
                <wp:positionV relativeFrom="paragraph">
                  <wp:posOffset>131868</wp:posOffset>
                </wp:positionV>
                <wp:extent cx="3085677" cy="0"/>
                <wp:effectExtent l="0" t="0" r="19685" b="19050"/>
                <wp:wrapNone/>
                <wp:docPr id="424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567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8B3439" id="Straight Connector 394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pt,10.4pt" to="619.9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Product Specifications, if required, in particular on “</w:t>
      </w:r>
      <w:r w:rsidR="00085A5A" w:rsidRPr="00F05BC6">
        <w:rPr>
          <w:noProof/>
          <w:lang w:val="en-US" w:eastAsia="de-DE"/>
        </w:rPr>
        <w:t>Inter VTS Exchange Format</w:t>
      </w:r>
      <w:r w:rsidR="00085A5A" w:rsidRPr="009B6049">
        <w:rPr>
          <w:noProof/>
          <w:lang w:val="en-US" w:eastAsia="de-DE"/>
        </w:rPr>
        <w:t>”</w:t>
      </w:r>
    </w:p>
    <w:p w:rsidR="00451941" w:rsidRPr="00085A5A" w:rsidRDefault="00881E69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2AC6C9EB" wp14:editId="273D05BA">
                <wp:simplePos x="0" y="0"/>
                <wp:positionH relativeFrom="column">
                  <wp:posOffset>4601210</wp:posOffset>
                </wp:positionH>
                <wp:positionV relativeFrom="paragraph">
                  <wp:posOffset>127000</wp:posOffset>
                </wp:positionV>
                <wp:extent cx="3270885" cy="0"/>
                <wp:effectExtent l="0" t="0" r="5715" b="19050"/>
                <wp:wrapNone/>
                <wp:docPr id="21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08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BE5918" id="Straight Connector 394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3pt,10pt" to="619.8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7CACF579" wp14:editId="12521779">
                <wp:simplePos x="0" y="0"/>
                <wp:positionH relativeFrom="column">
                  <wp:posOffset>7929880</wp:posOffset>
                </wp:positionH>
                <wp:positionV relativeFrom="paragraph">
                  <wp:posOffset>34290</wp:posOffset>
                </wp:positionV>
                <wp:extent cx="152400" cy="152400"/>
                <wp:effectExtent l="0" t="0" r="19050" b="19050"/>
                <wp:wrapNone/>
                <wp:docPr id="26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1E69" w:rsidRDefault="00881E69" w:rsidP="00881E69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CACF579" id="_x0000_s1037" style="position:absolute;left:0;text-align:left;margin-left:624.4pt;margin-top:2.7pt;width:12pt;height:12pt;z-index:25212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" fillcolor="#8064a2 [3207]" strokecolor="#3f3151 [1607]" strokeweight="2pt">
                <v:textbox>
                  <w:txbxContent>
                    <w:p w:rsidR="00881E69" w:rsidRDefault="00881E69" w:rsidP="00881E69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>Determine</w:t>
      </w:r>
      <w:r w:rsidR="00085A5A" w:rsidRPr="00085A5A">
        <w:rPr>
          <w:noProof/>
          <w:lang w:val="en-US" w:eastAsia="de-DE"/>
        </w:rPr>
        <w:t xml:space="preserve"> VTS’s relationship with </w:t>
      </w:r>
      <w:r w:rsidR="00451941" w:rsidRPr="00085A5A">
        <w:rPr>
          <w:noProof/>
          <w:lang w:val="en-US" w:eastAsia="de-DE"/>
        </w:rPr>
        <w:t xml:space="preserve">the Single Window </w:t>
      </w:r>
      <w:r w:rsidR="00085A5A" w:rsidRPr="00085A5A">
        <w:rPr>
          <w:noProof/>
          <w:lang w:val="en-US" w:eastAsia="de-DE"/>
        </w:rPr>
        <w:t>c</w:t>
      </w:r>
      <w:r w:rsidR="00451941" w:rsidRPr="00085A5A">
        <w:rPr>
          <w:noProof/>
          <w:lang w:val="en-US" w:eastAsia="de-DE"/>
        </w:rPr>
        <w:t xml:space="preserve">oncept 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690F6CB" wp14:editId="52588790">
                <wp:simplePos x="0" y="0"/>
                <wp:positionH relativeFrom="column">
                  <wp:posOffset>8729980</wp:posOffset>
                </wp:positionH>
                <wp:positionV relativeFrom="paragraph">
                  <wp:posOffset>48895</wp:posOffset>
                </wp:positionV>
                <wp:extent cx="152400" cy="152400"/>
                <wp:effectExtent l="0" t="0" r="19050" b="19050"/>
                <wp:wrapNone/>
                <wp:docPr id="12" name="Ova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690F6CB" id="Oval 440" o:spid="_x0000_s1038" style="position:absolute;left:0;text-align:left;margin-left:687.4pt;margin-top:3.85pt;width:12pt;height:12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" fillcolor="#c0504d" strokecolor="#8c3836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A3452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9557389" wp14:editId="4E3E088A">
                <wp:simplePos x="0" y="0"/>
                <wp:positionH relativeFrom="column">
                  <wp:posOffset>4567767</wp:posOffset>
                </wp:positionH>
                <wp:positionV relativeFrom="paragraph">
                  <wp:posOffset>131233</wp:posOffset>
                </wp:positionV>
                <wp:extent cx="4110566" cy="0"/>
                <wp:effectExtent l="0" t="0" r="4445" b="19050"/>
                <wp:wrapNone/>
                <wp:docPr id="20" name="Straight Connector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056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E2F7354" id="Straight Connector 439" o:spid="_x0000_s1026" style="position:absolute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9.65pt,10.35pt" to="683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 xml:space="preserve">Develop the concept of electronic manuals for VTS equipment 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1DCA4179" wp14:editId="733E7D5F">
                <wp:simplePos x="0" y="0"/>
                <wp:positionH relativeFrom="column">
                  <wp:posOffset>8729980</wp:posOffset>
                </wp:positionH>
                <wp:positionV relativeFrom="paragraph">
                  <wp:posOffset>41910</wp:posOffset>
                </wp:positionV>
                <wp:extent cx="152400" cy="152400"/>
                <wp:effectExtent l="0" t="0" r="19050" b="19050"/>
                <wp:wrapNone/>
                <wp:docPr id="315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DCA4179" id="Oval 27" o:spid="_x0000_s1039" style="position:absolute;left:0;text-align:left;margin-left:687.4pt;margin-top:3.3pt;width:12pt;height:12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" fillcolor="#c0504d" strokecolor="#8c3836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A3452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F5C8B1D" wp14:editId="5C51BD10">
                <wp:simplePos x="0" y="0"/>
                <wp:positionH relativeFrom="column">
                  <wp:posOffset>4543756</wp:posOffset>
                </wp:positionH>
                <wp:positionV relativeFrom="paragraph">
                  <wp:posOffset>127574</wp:posOffset>
                </wp:positionV>
                <wp:extent cx="4112834" cy="0"/>
                <wp:effectExtent l="0" t="0" r="2540" b="19050"/>
                <wp:wrapNone/>
                <wp:docPr id="314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283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7F3FF3E" id="Straight Connector 26" o:spid="_x0000_s1026" style="position:absolute;z-index:25200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7.8pt,10.05pt" to="681.6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>Develop guidance on the display of accuracy and reliability of information in relevant VTS equipment</w:t>
      </w:r>
    </w:p>
    <w:p w:rsidR="00451941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0D07048" wp14:editId="377072B7">
                <wp:simplePos x="0" y="0"/>
                <wp:positionH relativeFrom="column">
                  <wp:posOffset>8730615</wp:posOffset>
                </wp:positionH>
                <wp:positionV relativeFrom="paragraph">
                  <wp:posOffset>35560</wp:posOffset>
                </wp:positionV>
                <wp:extent cx="152400" cy="152400"/>
                <wp:effectExtent l="0" t="0" r="19050" b="19050"/>
                <wp:wrapNone/>
                <wp:docPr id="319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25400" cap="flat" cmpd="sng" algn="ctr">
                          <a:solidFill>
                            <a:srgbClr val="C0504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451941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0D07048" id="Oval 312" o:spid="_x0000_s1040" style="position:absolute;left:0;text-align:left;margin-left:687.45pt;margin-top:2.8pt;width:12pt;height:12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" fillcolor="#c0504d" strokecolor="#8c3836" strokeweight="2pt">
                <v:textbox>
                  <w:txbxContent>
                    <w:p w:rsidR="0026484F" w:rsidRDefault="0026484F" w:rsidP="00451941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6FEDBA48" wp14:editId="0E105A44">
                <wp:simplePos x="0" y="0"/>
                <wp:positionH relativeFrom="column">
                  <wp:posOffset>4434205</wp:posOffset>
                </wp:positionH>
                <wp:positionV relativeFrom="paragraph">
                  <wp:posOffset>130175</wp:posOffset>
                </wp:positionV>
                <wp:extent cx="4221480" cy="0"/>
                <wp:effectExtent l="0" t="0" r="26670" b="19050"/>
                <wp:wrapNone/>
                <wp:docPr id="318" name="Straight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14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5B6CDAF" id="Straight Connector 289" o:spid="_x0000_s1026" style="position:absolute;z-index:252009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15pt,10.25pt" to="681.5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" strokecolor="#c0504d">
                <v:stroke dashstyle="3 1"/>
              </v:line>
            </w:pict>
          </mc:Fallback>
        </mc:AlternateContent>
      </w:r>
      <w:r w:rsidR="00451941" w:rsidRPr="009B6049">
        <w:rPr>
          <w:noProof/>
          <w:lang w:val="en-US" w:eastAsia="de-DE"/>
        </w:rPr>
        <w:t>Develop guidance for the harmonised display of information received from communications equipment in VTS and other relevant shore based equipment</w:t>
      </w:r>
    </w:p>
    <w:p w:rsidR="00DC0287" w:rsidRDefault="00F2791C" w:rsidP="00F05BC6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 </w:t>
      </w:r>
      <w:r w:rsidR="00CE2A66">
        <w:rPr>
          <w:b/>
          <w:sz w:val="20"/>
          <w:szCs w:val="20"/>
        </w:rPr>
        <w:t>MSPs related to Aids to Navigation</w:t>
      </w:r>
      <w:r>
        <w:rPr>
          <w:b/>
          <w:sz w:val="20"/>
          <w:szCs w:val="20"/>
        </w:rPr>
        <w:t xml:space="preserve"> </w:t>
      </w:r>
      <w:r w:rsidRPr="00F2791C">
        <w:rPr>
          <w:sz w:val="20"/>
          <w:szCs w:val="20"/>
        </w:rPr>
        <w:t>(</w:t>
      </w:r>
      <w:r>
        <w:rPr>
          <w:sz w:val="20"/>
          <w:szCs w:val="20"/>
        </w:rPr>
        <w:t xml:space="preserve">ref. </w:t>
      </w:r>
      <w:r w:rsidR="00BC73CD">
        <w:rPr>
          <w:sz w:val="20"/>
          <w:szCs w:val="20"/>
        </w:rPr>
        <w:t>N</w:t>
      </w:r>
      <w:r w:rsidRPr="00F2791C">
        <w:rPr>
          <w:sz w:val="20"/>
          <w:szCs w:val="20"/>
        </w:rPr>
        <w:t>ote 1</w:t>
      </w:r>
      <w:r w:rsidR="00BC73CD">
        <w:rPr>
          <w:sz w:val="20"/>
          <w:szCs w:val="20"/>
        </w:rPr>
        <w:t>.</w:t>
      </w:r>
      <w:r w:rsidRPr="00F2791C">
        <w:rPr>
          <w:sz w:val="20"/>
          <w:szCs w:val="20"/>
        </w:rPr>
        <w:t>)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244E8C2B" wp14:editId="74640BCF">
                <wp:simplePos x="0" y="0"/>
                <wp:positionH relativeFrom="column">
                  <wp:posOffset>4543425</wp:posOffset>
                </wp:positionH>
                <wp:positionV relativeFrom="paragraph">
                  <wp:posOffset>132080</wp:posOffset>
                </wp:positionV>
                <wp:extent cx="3318510" cy="0"/>
                <wp:effectExtent l="0" t="0" r="15240" b="19050"/>
                <wp:wrapNone/>
                <wp:docPr id="425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851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1F6275" id="Straight Connector 21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75pt,10.4pt" to="619.0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" strokecolor="#8064a2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C28FAC5" wp14:editId="1B2904FA">
                <wp:simplePos x="0" y="0"/>
                <wp:positionH relativeFrom="column">
                  <wp:posOffset>7950835</wp:posOffset>
                </wp:positionH>
                <wp:positionV relativeFrom="paragraph">
                  <wp:posOffset>48895</wp:posOffset>
                </wp:positionV>
                <wp:extent cx="152400" cy="152400"/>
                <wp:effectExtent l="0" t="0" r="19050" b="19050"/>
                <wp:wrapNone/>
                <wp:docPr id="426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C28FAC5" id="_x0000_s1041" style="position:absolute;left:0;text-align:left;margin-left:626.05pt;margin-top:3.85pt;width:12pt;height:12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 xml:space="preserve">Define operational/technical services </w:t>
      </w:r>
      <w:r w:rsidR="000A3452" w:rsidRPr="009B6049">
        <w:rPr>
          <w:noProof/>
          <w:lang w:val="en-US" w:eastAsia="de-DE"/>
        </w:rPr>
        <w:t>within these MSPs</w:t>
      </w:r>
      <w:r w:rsidR="00085A5A" w:rsidRPr="009B6049">
        <w:rPr>
          <w:noProof/>
          <w:lang w:val="en-US" w:eastAsia="de-DE"/>
        </w:rPr>
        <w:t>, their request-fulfillment-relationships, their interdependencies and their quality parameters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2AD171F0" wp14:editId="400CD87B">
                <wp:simplePos x="0" y="0"/>
                <wp:positionH relativeFrom="column">
                  <wp:posOffset>7950835</wp:posOffset>
                </wp:positionH>
                <wp:positionV relativeFrom="paragraph">
                  <wp:posOffset>34290</wp:posOffset>
                </wp:positionV>
                <wp:extent cx="152400" cy="152400"/>
                <wp:effectExtent l="0" t="0" r="19050" b="19050"/>
                <wp:wrapNone/>
                <wp:docPr id="427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AD171F0" id="_x0000_s1042" style="position:absolute;left:0;text-align:left;margin-left:626.05pt;margin-top:2.7pt;width:12pt;height:12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9B86F77" wp14:editId="0398DABC">
                <wp:simplePos x="0" y="0"/>
                <wp:positionH relativeFrom="column">
                  <wp:posOffset>4384883</wp:posOffset>
                </wp:positionH>
                <wp:positionV relativeFrom="paragraph">
                  <wp:posOffset>127488</wp:posOffset>
                </wp:positionV>
                <wp:extent cx="3505789" cy="0"/>
                <wp:effectExtent l="0" t="0" r="0" b="19050"/>
                <wp:wrapNone/>
                <wp:docPr id="428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7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3E3C2E" id="Straight Connector 394" o:spid="_x0000_s1026" style="position:absolute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25pt,10.05pt" to="621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based Product Specifications, if required, in particular a product specification on “Aids to Navigation information”</w:t>
      </w:r>
    </w:p>
    <w:p w:rsidR="00CE2A66" w:rsidRPr="009638AA" w:rsidRDefault="00F2791C" w:rsidP="00F05BC6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 </w:t>
      </w:r>
      <w:r w:rsidR="00CE2A66">
        <w:rPr>
          <w:b/>
          <w:sz w:val="20"/>
          <w:szCs w:val="20"/>
        </w:rPr>
        <w:t>MSPs related to Resilient PNT</w:t>
      </w:r>
      <w:r>
        <w:rPr>
          <w:b/>
          <w:sz w:val="20"/>
          <w:szCs w:val="20"/>
        </w:rPr>
        <w:t xml:space="preserve"> </w:t>
      </w:r>
      <w:r w:rsidRPr="00F2791C">
        <w:rPr>
          <w:sz w:val="20"/>
          <w:szCs w:val="20"/>
        </w:rPr>
        <w:t>(</w:t>
      </w:r>
      <w:r>
        <w:rPr>
          <w:sz w:val="20"/>
          <w:szCs w:val="20"/>
        </w:rPr>
        <w:t xml:space="preserve">ref. </w:t>
      </w:r>
      <w:r w:rsidR="00BC73CD">
        <w:rPr>
          <w:sz w:val="20"/>
          <w:szCs w:val="20"/>
        </w:rPr>
        <w:t>N</w:t>
      </w:r>
      <w:r w:rsidRPr="00F2791C">
        <w:rPr>
          <w:sz w:val="20"/>
          <w:szCs w:val="20"/>
        </w:rPr>
        <w:t>ote 1</w:t>
      </w:r>
      <w:r w:rsidR="00BC73CD">
        <w:rPr>
          <w:sz w:val="20"/>
          <w:szCs w:val="20"/>
        </w:rPr>
        <w:t>.</w:t>
      </w:r>
      <w:r w:rsidRPr="00F2791C">
        <w:rPr>
          <w:sz w:val="20"/>
          <w:szCs w:val="20"/>
        </w:rPr>
        <w:t>)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3AC2FDE3" wp14:editId="6592B1DF">
                <wp:simplePos x="0" y="0"/>
                <wp:positionH relativeFrom="column">
                  <wp:posOffset>7950835</wp:posOffset>
                </wp:positionH>
                <wp:positionV relativeFrom="paragraph">
                  <wp:posOffset>38100</wp:posOffset>
                </wp:positionV>
                <wp:extent cx="152400" cy="152400"/>
                <wp:effectExtent l="0" t="0" r="19050" b="19050"/>
                <wp:wrapNone/>
                <wp:docPr id="430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AC2FDE3" id="_x0000_s1043" style="position:absolute;left:0;text-align:left;margin-left:626.05pt;margin-top:3pt;width:12pt;height:12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79BF5262" wp14:editId="3BC87622">
                <wp:simplePos x="0" y="0"/>
                <wp:positionH relativeFrom="column">
                  <wp:posOffset>4543756</wp:posOffset>
                </wp:positionH>
                <wp:positionV relativeFrom="paragraph">
                  <wp:posOffset>128858</wp:posOffset>
                </wp:positionV>
                <wp:extent cx="3346327" cy="0"/>
                <wp:effectExtent l="0" t="0" r="6985" b="19050"/>
                <wp:wrapNone/>
                <wp:docPr id="429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632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122174" id="Straight Connector 21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8pt,10.15pt" to="621.3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" strokecolor="#8064a2">
                <v:stroke dashstyle="3 1"/>
              </v:line>
            </w:pict>
          </mc:Fallback>
        </mc:AlternateContent>
      </w:r>
      <w:r w:rsidR="00085A5A" w:rsidRPr="009B6049">
        <w:rPr>
          <w:noProof/>
          <w:lang w:val="en-US" w:eastAsia="de-DE"/>
        </w:rPr>
        <w:t>Define operational/technical services within the</w:t>
      </w:r>
      <w:r w:rsidR="000A3452" w:rsidRPr="009B6049">
        <w:rPr>
          <w:noProof/>
          <w:lang w:val="en-US" w:eastAsia="de-DE"/>
        </w:rPr>
        <w:t>se</w:t>
      </w:r>
      <w:r w:rsidR="00085A5A" w:rsidRPr="009B6049">
        <w:rPr>
          <w:noProof/>
          <w:lang w:val="en-US" w:eastAsia="de-DE"/>
        </w:rPr>
        <w:t xml:space="preserve"> MSPs, their request-fulfillment-relationships, their interdependencies and their quality parameters</w:t>
      </w:r>
    </w:p>
    <w:p w:rsidR="00085A5A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EBB32E3" wp14:editId="7E9BFAF7">
                <wp:simplePos x="0" y="0"/>
                <wp:positionH relativeFrom="column">
                  <wp:posOffset>4208145</wp:posOffset>
                </wp:positionH>
                <wp:positionV relativeFrom="paragraph">
                  <wp:posOffset>130810</wp:posOffset>
                </wp:positionV>
                <wp:extent cx="3681095" cy="0"/>
                <wp:effectExtent l="0" t="0" r="14605" b="19050"/>
                <wp:wrapNone/>
                <wp:docPr id="432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10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CFE2A1" id="Straight Connector 394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35pt,10.3pt" to="621.2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" strokecolor="#8064a2 [3207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29F8B8B3" wp14:editId="45D267F2">
                <wp:simplePos x="0" y="0"/>
                <wp:positionH relativeFrom="column">
                  <wp:posOffset>7951470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431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085A5A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9F8B8B3" id="_x0000_s1044" style="position:absolute;left:0;text-align:left;margin-left:626.1pt;margin-top:3.8pt;width:12pt;height:12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" fillcolor="#8064a2 [3207]" strokecolor="#3f3151 [1607]" strokeweight="2pt">
                <v:textbox>
                  <w:txbxContent>
                    <w:p w:rsidR="0026484F" w:rsidRDefault="0026484F" w:rsidP="00085A5A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85A5A" w:rsidRPr="009B6049">
        <w:rPr>
          <w:noProof/>
          <w:lang w:val="en-US" w:eastAsia="de-DE"/>
        </w:rPr>
        <w:t>Develop S-100 based Product Specifications, if required</w:t>
      </w:r>
    </w:p>
    <w:p w:rsidR="00480D90" w:rsidRPr="00013C1C" w:rsidRDefault="00F2791C" w:rsidP="00F05BC6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 a </w:t>
      </w:r>
      <w:r w:rsidR="00480D90" w:rsidRPr="00013C1C">
        <w:rPr>
          <w:b/>
          <w:sz w:val="20"/>
          <w:szCs w:val="20"/>
        </w:rPr>
        <w:t>Maritime Digital Infrastructure</w:t>
      </w:r>
      <w:r w:rsidR="00480D90" w:rsidRPr="00013C1C" w:rsidDel="00480D90">
        <w:rPr>
          <w:b/>
          <w:sz w:val="20"/>
          <w:szCs w:val="20"/>
        </w:rPr>
        <w:t xml:space="preserve"> </w:t>
      </w:r>
    </w:p>
    <w:p w:rsidR="00A058D1" w:rsidRDefault="00A058D1" w:rsidP="00A058D1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A058D1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63FEDD61" wp14:editId="437FBA3D">
                <wp:simplePos x="0" y="0"/>
                <wp:positionH relativeFrom="column">
                  <wp:posOffset>5989510</wp:posOffset>
                </wp:positionH>
                <wp:positionV relativeFrom="paragraph">
                  <wp:posOffset>28575</wp:posOffset>
                </wp:positionV>
                <wp:extent cx="3510915" cy="116840"/>
                <wp:effectExtent l="0" t="19050" r="32385" b="35560"/>
                <wp:wrapNone/>
                <wp:docPr id="31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58D1" w:rsidRDefault="00A058D1" w:rsidP="00A058D1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EDD61" id="_x0000_s1045" type="#_x0000_t13" style="position:absolute;left:0;text-align:left;margin-left:471.6pt;margin-top:2.25pt;width:276.45pt;height:9.2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" adj="21241" fillcolor="#f79646 [3209]" strokecolor="#974706 [1609]" strokeweight="2pt">
                <v:textbox>
                  <w:txbxContent>
                    <w:p w:rsidR="00A058D1" w:rsidRDefault="00A058D1" w:rsidP="00A058D1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A058D1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480599EA" wp14:editId="19EE6E51">
                <wp:simplePos x="0" y="0"/>
                <wp:positionH relativeFrom="column">
                  <wp:posOffset>4542155</wp:posOffset>
                </wp:positionH>
                <wp:positionV relativeFrom="paragraph">
                  <wp:posOffset>131445</wp:posOffset>
                </wp:positionV>
                <wp:extent cx="1391285" cy="0"/>
                <wp:effectExtent l="0" t="0" r="18415" b="19050"/>
                <wp:wrapNone/>
                <wp:docPr id="6" name="Straight Connector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12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DC7731D" id="Straight Connector 370" o:spid="_x0000_s1026" style="position:absolute;z-index:25214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7.65pt,10.35pt" to="467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" strokecolor="#f79646 [3209]">
                <v:stroke dashstyle="3 1"/>
              </v:line>
            </w:pict>
          </mc:Fallback>
        </mc:AlternateContent>
      </w:r>
      <w:r>
        <w:rPr>
          <w:noProof/>
          <w:lang w:val="en-US" w:eastAsia="de-DE"/>
        </w:rPr>
        <w:t xml:space="preserve">Contribute to the development of the Common Maritime Data Structure </w:t>
      </w:r>
      <w:r w:rsidRPr="00A058D1">
        <w:rPr>
          <w:noProof/>
          <w:lang w:val="en-US" w:eastAsia="de-DE"/>
        </w:rPr>
        <w:t xml:space="preserve"> </w:t>
      </w:r>
      <w:r>
        <w:rPr>
          <w:noProof/>
          <w:lang w:val="en-US" w:eastAsia="de-DE"/>
        </w:rPr>
        <w:t>(CMDS): S-200 domain management: S-200 product specifications: Session oriented services</w:t>
      </w:r>
    </w:p>
    <w:p w:rsidR="00B92C14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33D0F378" wp14:editId="72190162">
                <wp:simplePos x="0" y="0"/>
                <wp:positionH relativeFrom="column">
                  <wp:posOffset>4650237</wp:posOffset>
                </wp:positionH>
                <wp:positionV relativeFrom="paragraph">
                  <wp:posOffset>136423</wp:posOffset>
                </wp:positionV>
                <wp:extent cx="2428875" cy="0"/>
                <wp:effectExtent l="0" t="0" r="9525" b="19050"/>
                <wp:wrapNone/>
                <wp:docPr id="454" name="Straight Connector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BF18A6" id="Straight Connector 394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6.15pt,10.75pt" to="557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" strokecolor="#9bbb59 [3206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41BE401" wp14:editId="5D06C2BE">
                <wp:simplePos x="0" y="0"/>
                <wp:positionH relativeFrom="column">
                  <wp:posOffset>7134225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45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944637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41BE401" id="_x0000_s1046" style="position:absolute;left:0;text-align:left;margin-left:561.75pt;margin-top:3.8pt;width:12pt;height:12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" fillcolor="#9bbb59 [3206]" strokecolor="#4e6128 [1606]" strokeweight="2pt">
                <v:textbox>
                  <w:txbxContent>
                    <w:p w:rsidR="0026484F" w:rsidRDefault="0026484F" w:rsidP="00944637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B92C14" w:rsidRPr="009B6049">
        <w:rPr>
          <w:noProof/>
          <w:lang w:val="en-US" w:eastAsia="de-DE"/>
        </w:rPr>
        <w:t>Develop the concept of System Wide Information Management (SWIM)</w:t>
      </w:r>
      <w:r w:rsidR="00944637" w:rsidRPr="009B6049">
        <w:rPr>
          <w:noProof/>
          <w:lang w:val="en-US" w:eastAsia="de-DE"/>
        </w:rPr>
        <w:t xml:space="preserve"> </w:t>
      </w:r>
    </w:p>
    <w:p w:rsidR="007F7E85" w:rsidRPr="009B6049" w:rsidRDefault="001A6F78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C9B3F3" wp14:editId="77091D55">
                <wp:simplePos x="0" y="0"/>
                <wp:positionH relativeFrom="column">
                  <wp:posOffset>4638675</wp:posOffset>
                </wp:positionH>
                <wp:positionV relativeFrom="paragraph">
                  <wp:posOffset>126365</wp:posOffset>
                </wp:positionV>
                <wp:extent cx="1570990" cy="0"/>
                <wp:effectExtent l="0" t="0" r="1016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0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CCE707" id="Straight Connector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25pt,9.95pt" to="488.9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" strokecolor="#4f81bd [3204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B73E97" wp14:editId="17E8F250">
                <wp:simplePos x="0" y="0"/>
                <wp:positionH relativeFrom="column">
                  <wp:posOffset>6262726</wp:posOffset>
                </wp:positionH>
                <wp:positionV relativeFrom="paragraph">
                  <wp:posOffset>46355</wp:posOffset>
                </wp:positionV>
                <wp:extent cx="152400" cy="1524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433ADC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3B73E97" id="Oval 11" o:spid="_x0000_s1047" style="position:absolute;left:0;text-align:left;margin-left:493.15pt;margin-top:3.65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" fillcolor="#4f81bd [3204]" strokecolor="#243f60 [1604]" strokeweight="2pt">
                <v:textbox>
                  <w:txbxContent>
                    <w:p w:rsidR="0026484F" w:rsidRDefault="0026484F" w:rsidP="00433AD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B92C14" w:rsidRPr="009B6049">
        <w:rPr>
          <w:noProof/>
          <w:lang w:val="en-US" w:eastAsia="de-DE"/>
        </w:rPr>
        <w:t xml:space="preserve">Develop the </w:t>
      </w:r>
      <w:r w:rsidR="007F7E85" w:rsidRPr="009B6049">
        <w:rPr>
          <w:noProof/>
          <w:lang w:val="en-US" w:eastAsia="de-DE"/>
        </w:rPr>
        <w:t>M</w:t>
      </w:r>
      <w:r w:rsidR="00480D90" w:rsidRPr="009B6049">
        <w:rPr>
          <w:noProof/>
          <w:lang w:val="en-US" w:eastAsia="de-DE"/>
        </w:rPr>
        <w:t xml:space="preserve">aritime </w:t>
      </w:r>
      <w:r w:rsidR="00480D90" w:rsidRPr="00F05BC6">
        <w:rPr>
          <w:noProof/>
          <w:lang w:val="en-US" w:eastAsia="de-DE"/>
        </w:rPr>
        <w:t xml:space="preserve">Cloud (MC) </w:t>
      </w:r>
      <w:r w:rsidR="00641BD7" w:rsidRPr="009B6049">
        <w:rPr>
          <w:noProof/>
          <w:lang w:val="en-US" w:eastAsia="de-DE"/>
        </w:rPr>
        <w:t xml:space="preserve">- </w:t>
      </w:r>
      <w:r w:rsidR="00496A60" w:rsidRPr="009B6049">
        <w:rPr>
          <w:noProof/>
          <w:lang w:val="en-US" w:eastAsia="de-DE"/>
        </w:rPr>
        <w:t xml:space="preserve">describe </w:t>
      </w:r>
      <w:r w:rsidR="007F7E85" w:rsidRPr="009B6049">
        <w:rPr>
          <w:noProof/>
          <w:lang w:val="en-US" w:eastAsia="de-DE"/>
        </w:rPr>
        <w:t xml:space="preserve">concept </w:t>
      </w:r>
      <w:r w:rsidR="00496A60" w:rsidRPr="009B6049">
        <w:rPr>
          <w:noProof/>
          <w:lang w:val="en-US" w:eastAsia="de-DE"/>
        </w:rPr>
        <w:t>(</w:t>
      </w:r>
      <w:r w:rsidR="000B4B0B" w:rsidRPr="009B6049">
        <w:rPr>
          <w:noProof/>
          <w:lang w:val="en-US" w:eastAsia="de-DE"/>
        </w:rPr>
        <w:t xml:space="preserve">including </w:t>
      </w:r>
      <w:r w:rsidR="007F7E85" w:rsidRPr="009B6049">
        <w:rPr>
          <w:noProof/>
          <w:lang w:val="en-US" w:eastAsia="de-DE"/>
        </w:rPr>
        <w:t>identities,</w:t>
      </w:r>
      <w:r w:rsidR="00B92C14" w:rsidRPr="009B6049">
        <w:rPr>
          <w:noProof/>
          <w:lang w:val="en-US" w:eastAsia="de-DE"/>
        </w:rPr>
        <w:t xml:space="preserve"> the MC Identity Register (MIR),</w:t>
      </w:r>
      <w:r w:rsidR="007F7E85" w:rsidRPr="009B6049">
        <w:rPr>
          <w:noProof/>
          <w:lang w:val="en-US" w:eastAsia="de-DE"/>
        </w:rPr>
        <w:t xml:space="preserve"> </w:t>
      </w:r>
      <w:r w:rsidR="00496A60" w:rsidRPr="009B6049">
        <w:rPr>
          <w:noProof/>
          <w:lang w:val="en-US" w:eastAsia="de-DE"/>
        </w:rPr>
        <w:t xml:space="preserve">identity management, </w:t>
      </w:r>
      <w:r w:rsidR="00B92C14" w:rsidRPr="009B6049">
        <w:rPr>
          <w:noProof/>
          <w:lang w:val="en-US" w:eastAsia="de-DE"/>
        </w:rPr>
        <w:lastRenderedPageBreak/>
        <w:t xml:space="preserve">services, the service register, </w:t>
      </w:r>
      <w:r w:rsidR="00496A60" w:rsidRPr="009B6049">
        <w:rPr>
          <w:noProof/>
          <w:lang w:val="en-US" w:eastAsia="de-DE"/>
        </w:rPr>
        <w:t xml:space="preserve">security </w:t>
      </w:r>
      <w:r w:rsidR="007F7E85" w:rsidRPr="009B6049">
        <w:rPr>
          <w:noProof/>
          <w:lang w:val="en-US" w:eastAsia="de-DE"/>
        </w:rPr>
        <w:t>and communication links</w:t>
      </w:r>
      <w:r w:rsidR="00496A60" w:rsidRPr="009B6049">
        <w:rPr>
          <w:noProof/>
          <w:lang w:val="en-US" w:eastAsia="de-DE"/>
        </w:rPr>
        <w:t>)</w:t>
      </w:r>
      <w:r w:rsidR="00B92C14" w:rsidRPr="009B6049">
        <w:rPr>
          <w:noProof/>
          <w:lang w:val="en-US" w:eastAsia="de-DE"/>
        </w:rPr>
        <w:t xml:space="preserve"> and governance model</w:t>
      </w:r>
    </w:p>
    <w:p w:rsidR="007F7E85" w:rsidRPr="009B6049" w:rsidRDefault="001C33C0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1C33C0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09333B0" wp14:editId="7A328EF2">
                <wp:simplePos x="0" y="0"/>
                <wp:positionH relativeFrom="column">
                  <wp:posOffset>4462780</wp:posOffset>
                </wp:positionH>
                <wp:positionV relativeFrom="paragraph">
                  <wp:posOffset>127635</wp:posOffset>
                </wp:positionV>
                <wp:extent cx="2715895" cy="0"/>
                <wp:effectExtent l="0" t="0" r="27305" b="19050"/>
                <wp:wrapNone/>
                <wp:docPr id="28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58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3767DDF" id="Straight Connector 342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4pt,10.05pt" to="565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Pr="001C33C0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6D86D5D4" wp14:editId="68C60AA4">
                <wp:simplePos x="0" y="0"/>
                <wp:positionH relativeFrom="column">
                  <wp:posOffset>7240270</wp:posOffset>
                </wp:positionH>
                <wp:positionV relativeFrom="paragraph">
                  <wp:posOffset>32938</wp:posOffset>
                </wp:positionV>
                <wp:extent cx="2256155" cy="116840"/>
                <wp:effectExtent l="0" t="19050" r="29845" b="35560"/>
                <wp:wrapNone/>
                <wp:docPr id="29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615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33C0" w:rsidRDefault="001C33C0" w:rsidP="001C33C0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86D5D4" id="_x0000_s1048" type="#_x0000_t13" style="position:absolute;left:0;text-align:left;margin-left:570.1pt;margin-top:2.6pt;width:177.65pt;height:9.2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" adj="21041" fillcolor="#f79646 [3209]" strokecolor="#974706 [1609]" strokeweight="2pt">
                <v:textbox>
                  <w:txbxContent>
                    <w:p w:rsidR="001C33C0" w:rsidRDefault="001C33C0" w:rsidP="001C33C0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B92C14" w:rsidRPr="009B6049">
        <w:rPr>
          <w:noProof/>
          <w:lang w:val="en-US" w:eastAsia="de-DE"/>
        </w:rPr>
        <w:t>Further develop</w:t>
      </w:r>
      <w:r w:rsidR="009225C9" w:rsidRPr="009B6049">
        <w:rPr>
          <w:noProof/>
          <w:lang w:val="en-US" w:eastAsia="de-DE"/>
        </w:rPr>
        <w:t xml:space="preserve"> </w:t>
      </w:r>
      <w:r w:rsidR="007F7E85" w:rsidRPr="009B6049">
        <w:rPr>
          <w:noProof/>
          <w:lang w:val="en-US" w:eastAsia="de-DE"/>
        </w:rPr>
        <w:t>C</w:t>
      </w:r>
      <w:r w:rsidR="00B92C14" w:rsidRPr="009B6049">
        <w:rPr>
          <w:noProof/>
          <w:lang w:val="en-US" w:eastAsia="de-DE"/>
        </w:rPr>
        <w:t xml:space="preserve">ommon </w:t>
      </w:r>
      <w:r w:rsidR="007F7E85" w:rsidRPr="009B6049">
        <w:rPr>
          <w:noProof/>
          <w:lang w:val="en-US" w:eastAsia="de-DE"/>
        </w:rPr>
        <w:t>S</w:t>
      </w:r>
      <w:r w:rsidR="00B92C14" w:rsidRPr="009B6049">
        <w:rPr>
          <w:noProof/>
          <w:lang w:val="en-US" w:eastAsia="de-DE"/>
        </w:rPr>
        <w:t xml:space="preserve">hore-based System </w:t>
      </w:r>
      <w:r w:rsidR="007F7E85" w:rsidRPr="009B6049">
        <w:rPr>
          <w:noProof/>
          <w:lang w:val="en-US" w:eastAsia="de-DE"/>
        </w:rPr>
        <w:t>A</w:t>
      </w:r>
      <w:r w:rsidR="00B92C14" w:rsidRPr="009B6049">
        <w:rPr>
          <w:noProof/>
          <w:lang w:val="en-US" w:eastAsia="de-DE"/>
        </w:rPr>
        <w:t xml:space="preserve">rchitecture (CSSA; </w:t>
      </w:r>
      <w:r w:rsidR="00646238">
        <w:rPr>
          <w:noProof/>
          <w:lang w:val="en-US" w:eastAsia="de-DE"/>
        </w:rPr>
        <w:t>[11</w:t>
      </w:r>
      <w:r w:rsidR="006F16CB" w:rsidRPr="009B6049">
        <w:rPr>
          <w:noProof/>
          <w:lang w:val="en-US" w:eastAsia="de-DE"/>
        </w:rPr>
        <w:t>]</w:t>
      </w:r>
      <w:r w:rsidR="00B92C14" w:rsidRPr="009B6049">
        <w:rPr>
          <w:noProof/>
          <w:lang w:val="en-US" w:eastAsia="de-DE"/>
        </w:rPr>
        <w:t>), including generic service description,</w:t>
      </w:r>
      <w:r w:rsidR="007F7E85" w:rsidRPr="009B6049">
        <w:rPr>
          <w:noProof/>
          <w:lang w:val="en-US" w:eastAsia="de-DE"/>
        </w:rPr>
        <w:t xml:space="preserve"> </w:t>
      </w:r>
      <w:r w:rsidR="006F16CB" w:rsidRPr="009B6049">
        <w:rPr>
          <w:noProof/>
          <w:lang w:val="en-US" w:eastAsia="de-DE"/>
        </w:rPr>
        <w:t xml:space="preserve">generic </w:t>
      </w:r>
      <w:r w:rsidR="007F7E85" w:rsidRPr="009B6049">
        <w:rPr>
          <w:noProof/>
          <w:lang w:val="en-US" w:eastAsia="de-DE"/>
        </w:rPr>
        <w:t>M2M interfac</w:t>
      </w:r>
      <w:r w:rsidR="006F16CB" w:rsidRPr="009B6049">
        <w:rPr>
          <w:noProof/>
          <w:lang w:val="en-US" w:eastAsia="de-DE"/>
        </w:rPr>
        <w:t>ing, application notes and</w:t>
      </w:r>
      <w:r w:rsidR="00B92C14" w:rsidRPr="009B6049">
        <w:rPr>
          <w:noProof/>
          <w:lang w:val="en-US" w:eastAsia="de-DE"/>
        </w:rPr>
        <w:t xml:space="preserve"> guidance documents</w:t>
      </w:r>
    </w:p>
    <w:p w:rsidR="00700694" w:rsidRPr="009B6049" w:rsidRDefault="00B80FA8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E12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0585068F" wp14:editId="5B595831">
                <wp:simplePos x="0" y="0"/>
                <wp:positionH relativeFrom="column">
                  <wp:posOffset>7931150</wp:posOffset>
                </wp:positionH>
                <wp:positionV relativeFrom="paragraph">
                  <wp:posOffset>47625</wp:posOffset>
                </wp:positionV>
                <wp:extent cx="152400" cy="152400"/>
                <wp:effectExtent l="0" t="0" r="19050" b="19050"/>
                <wp:wrapNone/>
                <wp:docPr id="434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175C60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0585068F" id="Oval 345" o:spid="_x0000_s1049" style="position:absolute;left:0;text-align:left;margin-left:624.5pt;margin-top:3.75pt;width:12pt;height:12pt;z-index:25210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" fillcolor="#8064a2 [3207]" strokecolor="#3f3151 [1607]" strokeweight="2pt">
                <v:textbox>
                  <w:txbxContent>
                    <w:p w:rsidR="0026484F" w:rsidRDefault="0026484F" w:rsidP="00175C60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Pr="00F05BC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0D992B24" wp14:editId="4818C7AA">
                <wp:simplePos x="0" y="0"/>
                <wp:positionH relativeFrom="column">
                  <wp:posOffset>4141279</wp:posOffset>
                </wp:positionH>
                <wp:positionV relativeFrom="paragraph">
                  <wp:posOffset>127471</wp:posOffset>
                </wp:positionV>
                <wp:extent cx="3721149" cy="0"/>
                <wp:effectExtent l="0" t="0" r="12700" b="19050"/>
                <wp:wrapNone/>
                <wp:docPr id="397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5E650F" id="Straight Connector 338" o:spid="_x0000_s1026" style="position:absolute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1pt,10.05pt" to="619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" strokecolor="#8064a2 [3207]">
                <v:stroke dashstyle="3 1"/>
              </v:line>
            </w:pict>
          </mc:Fallback>
        </mc:AlternateContent>
      </w:r>
      <w:r w:rsidR="00B92C14" w:rsidRPr="009B6049">
        <w:rPr>
          <w:noProof/>
          <w:lang w:val="en-US" w:eastAsia="de-DE"/>
        </w:rPr>
        <w:t xml:space="preserve">Develop </w:t>
      </w:r>
      <w:r w:rsidR="00700694" w:rsidRPr="00F05BC6">
        <w:rPr>
          <w:noProof/>
          <w:lang w:val="en-US" w:eastAsia="de-DE"/>
        </w:rPr>
        <w:t>M</w:t>
      </w:r>
      <w:r w:rsidR="00B92C14" w:rsidRPr="009B6049">
        <w:rPr>
          <w:noProof/>
          <w:lang w:val="en-US" w:eastAsia="de-DE"/>
        </w:rPr>
        <w:t xml:space="preserve">aritime </w:t>
      </w:r>
      <w:r w:rsidR="00700694" w:rsidRPr="00F05BC6">
        <w:rPr>
          <w:noProof/>
          <w:lang w:val="en-US" w:eastAsia="de-DE"/>
        </w:rPr>
        <w:t>A</w:t>
      </w:r>
      <w:r w:rsidR="00B92C14" w:rsidRPr="009B6049">
        <w:rPr>
          <w:noProof/>
          <w:lang w:val="en-US" w:eastAsia="de-DE"/>
        </w:rPr>
        <w:t xml:space="preserve">rchitecture </w:t>
      </w:r>
      <w:r w:rsidR="00700694" w:rsidRPr="00F05BC6">
        <w:rPr>
          <w:noProof/>
          <w:lang w:val="en-US" w:eastAsia="de-DE"/>
        </w:rPr>
        <w:t>F</w:t>
      </w:r>
      <w:r w:rsidR="00B92C14" w:rsidRPr="009B6049">
        <w:rPr>
          <w:noProof/>
          <w:lang w:val="en-US" w:eastAsia="de-DE"/>
        </w:rPr>
        <w:t>ramework (MAF)</w:t>
      </w:r>
      <w:r w:rsidR="00700694" w:rsidRPr="00F05BC6">
        <w:rPr>
          <w:noProof/>
          <w:lang w:val="en-US" w:eastAsia="de-DE"/>
        </w:rPr>
        <w:t xml:space="preserve"> Cube</w:t>
      </w:r>
    </w:p>
    <w:p w:rsidR="00700694" w:rsidRPr="00F05BC6" w:rsidRDefault="00B80FA8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881E6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9B09873" wp14:editId="06D56FDD">
                <wp:simplePos x="0" y="0"/>
                <wp:positionH relativeFrom="column">
                  <wp:posOffset>4067138</wp:posOffset>
                </wp:positionH>
                <wp:positionV relativeFrom="paragraph">
                  <wp:posOffset>127946</wp:posOffset>
                </wp:positionV>
                <wp:extent cx="3795290" cy="0"/>
                <wp:effectExtent l="0" t="0" r="15240" b="19050"/>
                <wp:wrapNone/>
                <wp:docPr id="433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52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7C107F" id="Straight Connector 338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25pt,10.05pt" to="619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" strokecolor="#8064a2 [3207]">
                <v:stroke dashstyle="3 1"/>
              </v:line>
            </w:pict>
          </mc:Fallback>
        </mc:AlternateContent>
      </w:r>
      <w:r w:rsidR="00175C60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45311CF8" wp14:editId="08312BF7">
                <wp:simplePos x="0" y="0"/>
                <wp:positionH relativeFrom="column">
                  <wp:posOffset>7931150</wp:posOffset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07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84F" w:rsidRDefault="0026484F" w:rsidP="0070069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5311CF8" id="_x0000_s1050" style="position:absolute;left:0;text-align:left;margin-left:624.5pt;margin-top:3.2pt;width:12pt;height:12pt;z-index:25206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" fillcolor="#8064a2 [3207]" strokecolor="#3f3151 [1607]" strokeweight="2pt">
                <v:textbox>
                  <w:txbxContent>
                    <w:p w:rsidR="0026484F" w:rsidRDefault="0026484F" w:rsidP="00700694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F05BC6">
        <w:rPr>
          <w:noProof/>
          <w:lang w:val="en-US" w:eastAsia="de-DE"/>
        </w:rPr>
        <w:t>Update the IALA Maritime Radiocommunications Plan</w:t>
      </w:r>
    </w:p>
    <w:p w:rsidR="00700694" w:rsidRPr="00F05BC6" w:rsidRDefault="00D36682" w:rsidP="001C33C0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1C33C0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4C17E58A" wp14:editId="4BCDB23A">
                <wp:simplePos x="0" y="0"/>
                <wp:positionH relativeFrom="column">
                  <wp:posOffset>5985510</wp:posOffset>
                </wp:positionH>
                <wp:positionV relativeFrom="paragraph">
                  <wp:posOffset>31115</wp:posOffset>
                </wp:positionV>
                <wp:extent cx="3510915" cy="116840"/>
                <wp:effectExtent l="0" t="19050" r="32385" b="35560"/>
                <wp:wrapNone/>
                <wp:docPr id="18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6682" w:rsidRDefault="00D36682" w:rsidP="00D3668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17E58A" id="_x0000_s1051" type="#_x0000_t13" style="position:absolute;left:0;text-align:left;margin-left:471.3pt;margin-top:2.45pt;width:276.45pt;height:9.2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" adj="21241" fillcolor="#f79646 [3209]" strokecolor="#974706 [1609]" strokeweight="2pt">
                <v:textbox>
                  <w:txbxContent>
                    <w:p w:rsidR="00D36682" w:rsidRDefault="00D36682" w:rsidP="00D3668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00694" w:rsidRPr="001C33C0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2D3B45C5" wp14:editId="55F06338">
                <wp:simplePos x="0" y="0"/>
                <wp:positionH relativeFrom="column">
                  <wp:posOffset>2849115</wp:posOffset>
                </wp:positionH>
                <wp:positionV relativeFrom="paragraph">
                  <wp:posOffset>127787</wp:posOffset>
                </wp:positionV>
                <wp:extent cx="3085659" cy="0"/>
                <wp:effectExtent l="0" t="0" r="19685" b="19050"/>
                <wp:wrapNone/>
                <wp:docPr id="400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56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24BA79" id="Straight Connector 342" o:spid="_x0000_s1026" style="position:absolute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35pt,10.05pt" to="467.3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" strokecolor="#f79646 [3209]">
                <v:stroke dashstyle="3 1"/>
              </v:line>
            </w:pict>
          </mc:Fallback>
        </mc:AlternateContent>
      </w:r>
      <w:r w:rsidR="00700694" w:rsidRPr="001C33C0">
        <w:rPr>
          <w:noProof/>
          <w:lang w:val="en-US" w:eastAsia="de-DE"/>
        </w:rPr>
        <w:t>Develop</w:t>
      </w:r>
      <w:r w:rsidR="00700694" w:rsidRPr="00F05BC6">
        <w:rPr>
          <w:noProof/>
          <w:lang w:val="en-US" w:eastAsia="de-DE"/>
        </w:rPr>
        <w:t xml:space="preserve"> IALA Guidance on VDES</w:t>
      </w:r>
    </w:p>
    <w:p w:rsidR="00700694" w:rsidRPr="00F05BC6" w:rsidRDefault="00B80FA8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881E6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8CCF132" wp14:editId="694E0E96">
                <wp:simplePos x="0" y="0"/>
                <wp:positionH relativeFrom="column">
                  <wp:posOffset>7931150</wp:posOffset>
                </wp:positionH>
                <wp:positionV relativeFrom="paragraph">
                  <wp:posOffset>36195</wp:posOffset>
                </wp:positionV>
                <wp:extent cx="152400" cy="152400"/>
                <wp:effectExtent l="0" t="0" r="19050" b="19050"/>
                <wp:wrapNone/>
                <wp:docPr id="401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solidFill>
                          <a:srgbClr val="8064A2"/>
                        </a:solidFill>
                        <a:ln w="25400" cap="flat" cmpd="sng" algn="ctr">
                          <a:solidFill>
                            <a:srgbClr val="8064A2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6484F" w:rsidRDefault="0026484F" w:rsidP="00700694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8CCF132" id="Oval 292" o:spid="_x0000_s1052" style="position:absolute;left:0;text-align:left;margin-left:624.5pt;margin-top:2.85pt;width:12pt;height:12pt;z-index:25206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" fillcolor="#8064a2" strokecolor="#5c4776" strokeweight="2pt">
                <v:textbox>
                  <w:txbxContent>
                    <w:p w:rsidR="0026484F" w:rsidRDefault="0026484F" w:rsidP="00700694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00694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2928142" wp14:editId="7975A8F9">
                <wp:simplePos x="0" y="0"/>
                <wp:positionH relativeFrom="column">
                  <wp:posOffset>2633754</wp:posOffset>
                </wp:positionH>
                <wp:positionV relativeFrom="paragraph">
                  <wp:posOffset>124732</wp:posOffset>
                </wp:positionV>
                <wp:extent cx="5228674" cy="0"/>
                <wp:effectExtent l="0" t="0" r="10160" b="19050"/>
                <wp:wrapNone/>
                <wp:docPr id="403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8674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AA36658" id="Straight Connector 29" o:spid="_x0000_s1026" style="position:absolute;z-index:25206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4pt,9.8pt" to="619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="00700694" w:rsidRPr="00F05BC6">
        <w:rPr>
          <w:noProof/>
          <w:lang w:val="en-US" w:eastAsia="de-DE"/>
        </w:rPr>
        <w:t>Review IALA Guidance on AIS</w:t>
      </w:r>
    </w:p>
    <w:p w:rsidR="00700694" w:rsidRPr="00F05BC6" w:rsidRDefault="007B7EDD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7B7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31E05D28" wp14:editId="07629563">
                <wp:simplePos x="0" y="0"/>
                <wp:positionH relativeFrom="column">
                  <wp:posOffset>4386186</wp:posOffset>
                </wp:positionH>
                <wp:positionV relativeFrom="paragraph">
                  <wp:posOffset>133992</wp:posOffset>
                </wp:positionV>
                <wp:extent cx="3540244" cy="0"/>
                <wp:effectExtent l="0" t="0" r="22225" b="19050"/>
                <wp:wrapNone/>
                <wp:docPr id="463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024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14F05C" id="Straight Connector 342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35pt,10.55pt" to="624.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Pr="007B7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6C099FE0" wp14:editId="484734F5">
                <wp:simplePos x="0" y="0"/>
                <wp:positionH relativeFrom="column">
                  <wp:posOffset>8000365</wp:posOffset>
                </wp:positionH>
                <wp:positionV relativeFrom="paragraph">
                  <wp:posOffset>35560</wp:posOffset>
                </wp:positionV>
                <wp:extent cx="1496060" cy="116840"/>
                <wp:effectExtent l="0" t="19050" r="46990" b="35560"/>
                <wp:wrapNone/>
                <wp:docPr id="464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7EDD" w:rsidRDefault="007B7EDD" w:rsidP="007B7EDD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099FE0" id="_x0000_s1053" type="#_x0000_t13" style="position:absolute;left:0;text-align:left;margin-left:629.95pt;margin-top:2.8pt;width:117.8pt;height:9.2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" adj="20757" fillcolor="#f79646 [3209]" strokecolor="#974706 [1609]" strokeweight="2pt">
                <v:textbox>
                  <w:txbxContent>
                    <w:p w:rsidR="007B7EDD" w:rsidRDefault="007B7EDD" w:rsidP="007B7ED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007513" w:rsidRPr="009B6049">
        <w:rPr>
          <w:noProof/>
          <w:lang w:val="en-US" w:eastAsia="de-DE"/>
        </w:rPr>
        <w:t>Develop S-100 based product for “</w:t>
      </w:r>
      <w:r w:rsidR="00007513" w:rsidRPr="00F05BC6">
        <w:rPr>
          <w:noProof/>
          <w:lang w:val="en-US" w:eastAsia="de-DE"/>
        </w:rPr>
        <w:t>AIS Application Specific Messages</w:t>
      </w:r>
      <w:r w:rsidR="00007513" w:rsidRPr="009B6049">
        <w:rPr>
          <w:noProof/>
          <w:lang w:val="en-US" w:eastAsia="de-DE"/>
        </w:rPr>
        <w:t>” and m</w:t>
      </w:r>
      <w:r w:rsidR="00700694" w:rsidRPr="00F05BC6">
        <w:rPr>
          <w:noProof/>
          <w:lang w:val="en-US" w:eastAsia="de-DE"/>
        </w:rPr>
        <w:t xml:space="preserve">anage ASM register (web catalogue) </w:t>
      </w:r>
    </w:p>
    <w:p w:rsidR="00700694" w:rsidRPr="00F05BC6" w:rsidRDefault="002E2C36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2E2C3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6EC77A16" wp14:editId="75A38B16">
                <wp:simplePos x="0" y="0"/>
                <wp:positionH relativeFrom="column">
                  <wp:posOffset>8000365</wp:posOffset>
                </wp:positionH>
                <wp:positionV relativeFrom="paragraph">
                  <wp:posOffset>31750</wp:posOffset>
                </wp:positionV>
                <wp:extent cx="1496060" cy="116840"/>
                <wp:effectExtent l="0" t="19050" r="46990" b="35560"/>
                <wp:wrapNone/>
                <wp:docPr id="470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2C36" w:rsidRDefault="002E2C36" w:rsidP="002E2C3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C77A16" id="_x0000_s1054" type="#_x0000_t13" style="position:absolute;left:0;text-align:left;margin-left:629.95pt;margin-top:2.5pt;width:117.8pt;height:9.2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" adj="20757" fillcolor="#f79646 [3209]" strokecolor="#974706 [1609]" strokeweight="2pt">
                <v:textbox>
                  <w:txbxContent>
                    <w:p w:rsidR="002E2C36" w:rsidRDefault="002E2C36" w:rsidP="002E2C3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2E2C36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E1BB6D1" wp14:editId="28413217">
                <wp:simplePos x="0" y="0"/>
                <wp:positionH relativeFrom="column">
                  <wp:posOffset>4826000</wp:posOffset>
                </wp:positionH>
                <wp:positionV relativeFrom="paragraph">
                  <wp:posOffset>129730</wp:posOffset>
                </wp:positionV>
                <wp:extent cx="3099435" cy="0"/>
                <wp:effectExtent l="0" t="0" r="24765" b="19050"/>
                <wp:wrapNone/>
                <wp:docPr id="469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94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B3CC93" id="Straight Connector 342" o:spid="_x0000_s1026" style="position:absolute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pt,10.2pt" to="624.0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="00700694" w:rsidRPr="00F05BC6">
        <w:rPr>
          <w:noProof/>
          <w:lang w:val="en-US" w:eastAsia="de-DE"/>
        </w:rPr>
        <w:t xml:space="preserve">Monitor </w:t>
      </w:r>
      <w:r>
        <w:rPr>
          <w:noProof/>
          <w:lang w:val="en-US" w:eastAsia="de-DE"/>
        </w:rPr>
        <w:t>developments of the modernisation of GMDSS (IMO) and identify the communication commonalities with e-Navigation</w:t>
      </w:r>
    </w:p>
    <w:p w:rsidR="00700694" w:rsidRDefault="00987E36" w:rsidP="00F05BC6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682B5EBD" wp14:editId="62DE7650">
                <wp:simplePos x="0" y="0"/>
                <wp:positionH relativeFrom="column">
                  <wp:posOffset>5985510</wp:posOffset>
                </wp:positionH>
                <wp:positionV relativeFrom="paragraph">
                  <wp:posOffset>41275</wp:posOffset>
                </wp:positionV>
                <wp:extent cx="3510915" cy="116840"/>
                <wp:effectExtent l="0" t="19050" r="32385" b="35560"/>
                <wp:wrapNone/>
                <wp:docPr id="19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87E36" w:rsidRDefault="00987E36" w:rsidP="00987E3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2B5EBD" id="_x0000_s1055" type="#_x0000_t13" style="position:absolute;left:0;text-align:left;margin-left:471.3pt;margin-top:3.25pt;width:276.45pt;height:9.2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" adj="21241" fillcolor="#f79646 [3209]" strokecolor="#974706 [1609]" strokeweight="2pt">
                <v:textbox>
                  <w:txbxContent>
                    <w:p w:rsidR="00987E36" w:rsidRDefault="00987E36" w:rsidP="00987E3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700694"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B6DCC5C" wp14:editId="0E458B1D">
                <wp:simplePos x="0" y="0"/>
                <wp:positionH relativeFrom="column">
                  <wp:posOffset>4628488</wp:posOffset>
                </wp:positionH>
                <wp:positionV relativeFrom="paragraph">
                  <wp:posOffset>134299</wp:posOffset>
                </wp:positionV>
                <wp:extent cx="1306092" cy="0"/>
                <wp:effectExtent l="0" t="0" r="27940" b="19050"/>
                <wp:wrapNone/>
                <wp:docPr id="409" name="Straight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60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A7E1C29" id="Straight Connector 350" o:spid="_x0000_s1026" style="position:absolute;z-index:252064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45pt,10.55pt" to="467.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" strokecolor="#f79646 [3209]">
                <v:stroke dashstyle="3 1"/>
              </v:line>
            </w:pict>
          </mc:Fallback>
        </mc:AlternateContent>
      </w:r>
      <w:r w:rsidR="00700694" w:rsidRPr="00F05BC6">
        <w:rPr>
          <w:noProof/>
          <w:lang w:val="en-US" w:eastAsia="de-DE"/>
        </w:rPr>
        <w:t>Liaison with ITU (WRC-19 preparation) and assistance to IALA membership for national mat</w:t>
      </w:r>
      <w:r w:rsidR="00455415">
        <w:rPr>
          <w:noProof/>
          <w:lang w:val="en-US" w:eastAsia="de-DE"/>
        </w:rPr>
        <w:t>ters</w:t>
      </w:r>
      <w:r w:rsidR="00700694" w:rsidRPr="00F05BC6">
        <w:rPr>
          <w:noProof/>
          <w:lang w:val="en-US" w:eastAsia="de-DE"/>
        </w:rPr>
        <w:t xml:space="preserve"> </w:t>
      </w:r>
    </w:p>
    <w:p w:rsidR="00F2791C" w:rsidRPr="00F05BC6" w:rsidRDefault="00F2791C" w:rsidP="00F2791C">
      <w:pPr>
        <w:pStyle w:val="ListParagraph"/>
        <w:numPr>
          <w:ilvl w:val="1"/>
          <w:numId w:val="15"/>
        </w:numPr>
        <w:tabs>
          <w:tab w:val="num" w:pos="576"/>
        </w:tabs>
        <w:spacing w:after="0" w:line="360" w:lineRule="auto"/>
        <w:ind w:left="1134" w:right="6305"/>
        <w:rPr>
          <w:noProof/>
          <w:lang w:val="en-US" w:eastAsia="de-DE"/>
        </w:rPr>
      </w:pPr>
      <w:r w:rsidRPr="00F2791C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1CF69906" wp14:editId="3B594B94">
                <wp:simplePos x="0" y="0"/>
                <wp:positionH relativeFrom="column">
                  <wp:posOffset>4728475</wp:posOffset>
                </wp:positionH>
                <wp:positionV relativeFrom="paragraph">
                  <wp:posOffset>131999</wp:posOffset>
                </wp:positionV>
                <wp:extent cx="3202121" cy="0"/>
                <wp:effectExtent l="0" t="0" r="0" b="19050"/>
                <wp:wrapNone/>
                <wp:docPr id="478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212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CA322A" id="Straight Connector 342" o:spid="_x0000_s1026" style="position:absolute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3pt,10.4pt" to="624.4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Pr="00F2791C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6BB542C8" wp14:editId="23CFE094">
                <wp:simplePos x="0" y="0"/>
                <wp:positionH relativeFrom="column">
                  <wp:posOffset>8000365</wp:posOffset>
                </wp:positionH>
                <wp:positionV relativeFrom="paragraph">
                  <wp:posOffset>36195</wp:posOffset>
                </wp:positionV>
                <wp:extent cx="1496060" cy="116840"/>
                <wp:effectExtent l="0" t="19050" r="46990" b="35560"/>
                <wp:wrapNone/>
                <wp:docPr id="479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060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791C" w:rsidRDefault="00F2791C" w:rsidP="00F2791C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B542C8" id="_x0000_s1056" type="#_x0000_t13" style="position:absolute;left:0;text-align:left;margin-left:629.95pt;margin-top:2.85pt;width:117.8pt;height:9.2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" adj="20757" fillcolor="#f79646 [3209]" strokecolor="#974706 [1609]" strokeweight="2pt">
                <v:textbox>
                  <w:txbxContent>
                    <w:p w:rsidR="00F2791C" w:rsidRDefault="00F2791C" w:rsidP="00F2791C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de-DE"/>
        </w:rPr>
        <w:t>Develop a vision for digital voice communication in the maritime domain</w:t>
      </w:r>
    </w:p>
    <w:p w:rsidR="00EB00C5" w:rsidRPr="009B6049" w:rsidRDefault="00F2791C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Develop </w:t>
      </w:r>
      <w:r w:rsidR="000959A3">
        <w:rPr>
          <w:b/>
          <w:sz w:val="20"/>
          <w:szCs w:val="20"/>
        </w:rPr>
        <w:t xml:space="preserve">Resilient </w:t>
      </w:r>
      <w:r w:rsidR="00EB00C5" w:rsidRPr="009B6049">
        <w:rPr>
          <w:b/>
          <w:sz w:val="20"/>
          <w:szCs w:val="20"/>
        </w:rPr>
        <w:t xml:space="preserve">Positioning, </w:t>
      </w:r>
      <w:r w:rsidR="00007513" w:rsidRPr="009B6049">
        <w:rPr>
          <w:b/>
          <w:sz w:val="20"/>
          <w:szCs w:val="20"/>
        </w:rPr>
        <w:t>N</w:t>
      </w:r>
      <w:r w:rsidR="00EB00C5" w:rsidRPr="009B6049">
        <w:rPr>
          <w:b/>
          <w:sz w:val="20"/>
          <w:szCs w:val="20"/>
        </w:rPr>
        <w:t xml:space="preserve">avigation and </w:t>
      </w:r>
      <w:r w:rsidR="00007513" w:rsidRPr="009B6049">
        <w:rPr>
          <w:b/>
          <w:sz w:val="20"/>
          <w:szCs w:val="20"/>
        </w:rPr>
        <w:t>T</w:t>
      </w:r>
      <w:r w:rsidR="00EB00C5" w:rsidRPr="009B6049">
        <w:rPr>
          <w:b/>
          <w:sz w:val="20"/>
          <w:szCs w:val="20"/>
        </w:rPr>
        <w:t xml:space="preserve">iming </w:t>
      </w:r>
      <w:r w:rsidR="00007513" w:rsidRPr="009B6049">
        <w:rPr>
          <w:b/>
          <w:sz w:val="20"/>
          <w:szCs w:val="20"/>
        </w:rPr>
        <w:t>(PNT)</w:t>
      </w:r>
    </w:p>
    <w:p w:rsidR="00051FCD" w:rsidRPr="009B6049" w:rsidRDefault="007B7EDD" w:rsidP="000959A3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0959A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6869ADF" wp14:editId="64F01CA0">
                <wp:simplePos x="0" y="0"/>
                <wp:positionH relativeFrom="column">
                  <wp:posOffset>3999865</wp:posOffset>
                </wp:positionH>
                <wp:positionV relativeFrom="paragraph">
                  <wp:posOffset>132715</wp:posOffset>
                </wp:positionV>
                <wp:extent cx="3863975" cy="0"/>
                <wp:effectExtent l="0" t="0" r="22225" b="1905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3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F9F40CD" id="Straight Connector 324" o:spid="_x0000_s1026" style="position:absolute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4.95pt,10.45pt" to="619.2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" strokecolor="#8064a2">
                <v:stroke dashstyle="3 1"/>
              </v:line>
            </w:pict>
          </mc:Fallback>
        </mc:AlternateContent>
      </w:r>
      <w:r w:rsidRPr="007B7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6A870821" wp14:editId="594FCA4E">
                <wp:simplePos x="0" y="0"/>
                <wp:positionH relativeFrom="column">
                  <wp:posOffset>7931150</wp:posOffset>
                </wp:positionH>
                <wp:positionV relativeFrom="paragraph">
                  <wp:posOffset>47625</wp:posOffset>
                </wp:positionV>
                <wp:extent cx="152400" cy="152400"/>
                <wp:effectExtent l="0" t="0" r="19050" b="19050"/>
                <wp:wrapNone/>
                <wp:docPr id="466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7EDD" w:rsidRDefault="007B7EDD" w:rsidP="007B7EDD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A870821" id="_x0000_s1057" style="position:absolute;left:0;text-align:left;margin-left:624.5pt;margin-top:3.75pt;width:12pt;height:12pt;z-index:25215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" fillcolor="#8064a2 [3207]" strokecolor="#3f3151 [1607]" strokeweight="2pt">
                <v:textbox>
                  <w:txbxContent>
                    <w:p w:rsidR="007B7EDD" w:rsidRDefault="007B7EDD" w:rsidP="007B7EDD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7A574F" w:rsidRPr="009B6049">
        <w:rPr>
          <w:noProof/>
          <w:lang w:val="en-US" w:eastAsia="de-DE"/>
        </w:rPr>
        <w:t>Develop Recommendation on PNT relevant services</w:t>
      </w:r>
    </w:p>
    <w:p w:rsidR="000959A3" w:rsidRDefault="007B7EDD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0959A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7A238833" wp14:editId="402D0649">
                <wp:simplePos x="0" y="0"/>
                <wp:positionH relativeFrom="column">
                  <wp:posOffset>3471545</wp:posOffset>
                </wp:positionH>
                <wp:positionV relativeFrom="paragraph">
                  <wp:posOffset>140970</wp:posOffset>
                </wp:positionV>
                <wp:extent cx="4392295" cy="0"/>
                <wp:effectExtent l="0" t="0" r="27305" b="19050"/>
                <wp:wrapNone/>
                <wp:docPr id="27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22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64C00AE" id="Straight Connector 324" o:spid="_x0000_s1026" style="position:absolute;z-index:252122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3.35pt,11.1pt" to="619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" strokecolor="#8064a2">
                <v:stroke dashstyle="3 1"/>
              </v:line>
            </w:pict>
          </mc:Fallback>
        </mc:AlternateContent>
      </w:r>
      <w:r w:rsidRPr="007B7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1A56FECE" wp14:editId="1679E7F9">
                <wp:simplePos x="0" y="0"/>
                <wp:positionH relativeFrom="column">
                  <wp:posOffset>7931150</wp:posOffset>
                </wp:positionH>
                <wp:positionV relativeFrom="paragraph">
                  <wp:posOffset>40005</wp:posOffset>
                </wp:positionV>
                <wp:extent cx="152400" cy="152400"/>
                <wp:effectExtent l="0" t="0" r="19050" b="19050"/>
                <wp:wrapNone/>
                <wp:docPr id="465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7EDD" w:rsidRDefault="007B7EDD" w:rsidP="007B7EDD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1A56FECE" id="_x0000_s1058" style="position:absolute;left:0;text-align:left;margin-left:624.5pt;margin-top:3.15pt;width:12pt;height:12pt;z-index:25215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" fillcolor="#8064a2 [3207]" strokecolor="#3f3151 [1607]" strokeweight="2pt">
                <v:textbox>
                  <w:txbxContent>
                    <w:p w:rsidR="007B7EDD" w:rsidRDefault="007B7EDD" w:rsidP="007B7EDD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0959A3">
        <w:rPr>
          <w:noProof/>
          <w:lang w:val="en-US" w:eastAsia="de-DE"/>
        </w:rPr>
        <w:t>Develop Recommendation on Resilient PNT</w:t>
      </w:r>
    </w:p>
    <w:p w:rsidR="00EB00C5" w:rsidRPr="009B6049" w:rsidRDefault="007B7EDD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958D75F" wp14:editId="504B2044">
                <wp:simplePos x="0" y="0"/>
                <wp:positionH relativeFrom="column">
                  <wp:posOffset>3529965</wp:posOffset>
                </wp:positionH>
                <wp:positionV relativeFrom="paragraph">
                  <wp:posOffset>135255</wp:posOffset>
                </wp:positionV>
                <wp:extent cx="3529965" cy="0"/>
                <wp:effectExtent l="0" t="0" r="13335" b="1905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99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2E17B61" id="Straight Connector 364" o:spid="_x0000_s1026" style="position:absolute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7.95pt,10.65pt" to="555.9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" strokecolor="#9bbb59 [3206]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6D21B8DA" wp14:editId="41BD6F78">
                <wp:simplePos x="0" y="0"/>
                <wp:positionH relativeFrom="column">
                  <wp:posOffset>7125970</wp:posOffset>
                </wp:positionH>
                <wp:positionV relativeFrom="paragraph">
                  <wp:posOffset>53340</wp:posOffset>
                </wp:positionV>
                <wp:extent cx="152400" cy="152400"/>
                <wp:effectExtent l="0" t="0" r="19050" b="19050"/>
                <wp:wrapNone/>
                <wp:docPr id="467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7EDD" w:rsidRDefault="007B7EDD" w:rsidP="007B7EDD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D21B8DA" id="Oval 22" o:spid="_x0000_s1059" style="position:absolute;left:0;text-align:left;margin-left:561.1pt;margin-top:4.2pt;width:12pt;height:12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" fillcolor="#9bbb59 [3206]" strokecolor="#4e6128 [1606]" strokeweight="2pt">
                <v:textbox>
                  <w:txbxContent>
                    <w:p w:rsidR="007B7EDD" w:rsidRDefault="007B7EDD" w:rsidP="007B7ED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51FCD" w:rsidRPr="009B6049">
        <w:rPr>
          <w:noProof/>
          <w:lang w:val="en-US" w:eastAsia="de-DE"/>
        </w:rPr>
        <w:t>Develop guideline on high accuracy systems</w:t>
      </w:r>
      <w:r w:rsidR="007A574F" w:rsidRPr="009B6049">
        <w:rPr>
          <w:noProof/>
          <w:lang w:val="en-US" w:eastAsia="de-DE"/>
        </w:rPr>
        <w:t xml:space="preserve"> </w:t>
      </w:r>
    </w:p>
    <w:p w:rsidR="00051FCD" w:rsidRPr="009B6049" w:rsidRDefault="007B7EDD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B6A1434" wp14:editId="4F95DEEA">
                <wp:simplePos x="0" y="0"/>
                <wp:positionH relativeFrom="column">
                  <wp:posOffset>4395470</wp:posOffset>
                </wp:positionH>
                <wp:positionV relativeFrom="paragraph">
                  <wp:posOffset>129540</wp:posOffset>
                </wp:positionV>
                <wp:extent cx="2664460" cy="0"/>
                <wp:effectExtent l="0" t="0" r="2540" b="19050"/>
                <wp:wrapNone/>
                <wp:docPr id="332" name="Straight Connector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44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71948670" id="Straight Connector 332" o:spid="_x0000_s1026" style="position:absolute;z-index:25195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6.1pt,10.2pt" to="555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" strokecolor="#9bbb59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4395908C" wp14:editId="5BD72705">
                <wp:simplePos x="0" y="0"/>
                <wp:positionH relativeFrom="column">
                  <wp:posOffset>7125970</wp:posOffset>
                </wp:positionH>
                <wp:positionV relativeFrom="paragraph">
                  <wp:posOffset>48260</wp:posOffset>
                </wp:positionV>
                <wp:extent cx="152400" cy="152400"/>
                <wp:effectExtent l="0" t="0" r="19050" b="19050"/>
                <wp:wrapNone/>
                <wp:docPr id="468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7EDD" w:rsidRDefault="007B7EDD" w:rsidP="007B7EDD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4395908C" id="_x0000_s1060" style="position:absolute;left:0;text-align:left;margin-left:561.1pt;margin-top:3.8pt;width:12pt;height:12pt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" fillcolor="#9bbb59 [3206]" strokecolor="#4e6128 [1606]" strokeweight="2pt">
                <v:textbox>
                  <w:txbxContent>
                    <w:p w:rsidR="007B7EDD" w:rsidRDefault="007B7EDD" w:rsidP="007B7EDD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FC0BEE">
        <w:rPr>
          <w:noProof/>
          <w:lang w:val="en-GB" w:eastAsia="en-GB"/>
        </w:rPr>
        <w:t>Provide support</w:t>
      </w:r>
      <w:r w:rsidR="00051FCD" w:rsidRPr="009B6049">
        <w:rPr>
          <w:noProof/>
          <w:lang w:val="en-US" w:eastAsia="de-DE"/>
        </w:rPr>
        <w:t xml:space="preserve"> </w:t>
      </w:r>
      <w:r w:rsidR="00FC0BEE">
        <w:rPr>
          <w:noProof/>
          <w:lang w:val="en-US" w:eastAsia="de-DE"/>
        </w:rPr>
        <w:t>on the development of</w:t>
      </w:r>
      <w:r w:rsidR="00051FCD" w:rsidRPr="009B6049">
        <w:rPr>
          <w:noProof/>
          <w:lang w:val="en-US" w:eastAsia="de-DE"/>
        </w:rPr>
        <w:t xml:space="preserve"> techniques used for o</w:t>
      </w:r>
      <w:r w:rsidR="00FC0BEE">
        <w:rPr>
          <w:noProof/>
          <w:lang w:val="en-US" w:eastAsia="de-DE"/>
        </w:rPr>
        <w:t>n</w:t>
      </w:r>
      <w:r w:rsidR="00051FCD" w:rsidRPr="009B6049">
        <w:rPr>
          <w:noProof/>
          <w:lang w:val="en-US" w:eastAsia="de-DE"/>
        </w:rPr>
        <w:t>board PNT data processing</w:t>
      </w:r>
    </w:p>
    <w:p w:rsidR="00051FCD" w:rsidRDefault="00D445E6" w:rsidP="000959A3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6800D4B0" wp14:editId="02EC5708">
                <wp:simplePos x="0" y="0"/>
                <wp:positionH relativeFrom="column">
                  <wp:posOffset>6321425</wp:posOffset>
                </wp:positionH>
                <wp:positionV relativeFrom="paragraph">
                  <wp:posOffset>46355</wp:posOffset>
                </wp:positionV>
                <wp:extent cx="152400" cy="152400"/>
                <wp:effectExtent l="0" t="0" r="19050" b="19050"/>
                <wp:wrapNone/>
                <wp:docPr id="473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800D4B0" id="_x0000_s1061" style="position:absolute;left:0;text-align:left;margin-left:497.75pt;margin-top:3.65pt;width:12pt;height:12pt;z-index:252170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" fillcolor="#4f81bd [3204]" strokecolor="#243f60 [1604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0959A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FD38162" wp14:editId="30175E47">
                <wp:simplePos x="0" y="0"/>
                <wp:positionH relativeFrom="column">
                  <wp:posOffset>4723130</wp:posOffset>
                </wp:positionH>
                <wp:positionV relativeFrom="paragraph">
                  <wp:posOffset>131445</wp:posOffset>
                </wp:positionV>
                <wp:extent cx="1554480" cy="0"/>
                <wp:effectExtent l="0" t="0" r="26670" b="19050"/>
                <wp:wrapNone/>
                <wp:docPr id="374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103D093D" id="Straight Connector 374" o:spid="_x0000_s1026" style="position:absolute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1.9pt,10.35pt" to="494.3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" strokecolor="#4f81bd">
                <v:stroke dashstyle="3 1"/>
              </v:line>
            </w:pict>
          </mc:Fallback>
        </mc:AlternateContent>
      </w:r>
      <w:r w:rsidR="00051FCD" w:rsidRPr="009B6049">
        <w:rPr>
          <w:noProof/>
          <w:lang w:val="en-US" w:eastAsia="de-DE"/>
        </w:rPr>
        <w:t xml:space="preserve">Review </w:t>
      </w:r>
      <w:r w:rsidR="00007513" w:rsidRPr="009B6049">
        <w:rPr>
          <w:noProof/>
          <w:lang w:val="en-US" w:eastAsia="de-DE"/>
        </w:rPr>
        <w:t>IALA radiobeacon DGNSS guidance, including coverage</w:t>
      </w:r>
    </w:p>
    <w:p w:rsidR="000959A3" w:rsidRPr="009B6049" w:rsidRDefault="00D445E6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0959A3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B8893D3" wp14:editId="119BCAD0">
                <wp:simplePos x="0" y="0"/>
                <wp:positionH relativeFrom="column">
                  <wp:posOffset>3559175</wp:posOffset>
                </wp:positionH>
                <wp:positionV relativeFrom="paragraph">
                  <wp:posOffset>130810</wp:posOffset>
                </wp:positionV>
                <wp:extent cx="2717800" cy="0"/>
                <wp:effectExtent l="0" t="0" r="25400" b="19050"/>
                <wp:wrapNone/>
                <wp:docPr id="30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7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F744819" id="Straight Connector 374" o:spid="_x0000_s1026" style="position:absolute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25pt,10.3pt" to="494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" strokecolor="#4f81bd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20C05A24" wp14:editId="0E4EE2FC">
                <wp:simplePos x="0" y="0"/>
                <wp:positionH relativeFrom="column">
                  <wp:posOffset>6322060</wp:posOffset>
                </wp:positionH>
                <wp:positionV relativeFrom="paragraph">
                  <wp:posOffset>41275</wp:posOffset>
                </wp:positionV>
                <wp:extent cx="152400" cy="152400"/>
                <wp:effectExtent l="0" t="0" r="19050" b="19050"/>
                <wp:wrapNone/>
                <wp:docPr id="474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0C05A24" id="_x0000_s1062" style="position:absolute;left:0;text-align:left;margin-left:497.8pt;margin-top:3.25pt;width:12pt;height:12pt;z-index:25217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" fillcolor="#4f81bd [3204]" strokecolor="#243f60 [1604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959A3">
        <w:rPr>
          <w:noProof/>
          <w:lang w:val="en-US" w:eastAsia="de-DE"/>
        </w:rPr>
        <w:t xml:space="preserve">Develop </w:t>
      </w:r>
      <w:r w:rsidR="00FC0BEE">
        <w:rPr>
          <w:noProof/>
          <w:lang w:val="en-US" w:eastAsia="de-DE"/>
        </w:rPr>
        <w:t xml:space="preserve">and maintain </w:t>
      </w:r>
      <w:r w:rsidR="000959A3">
        <w:rPr>
          <w:noProof/>
          <w:lang w:val="en-US" w:eastAsia="de-DE"/>
        </w:rPr>
        <w:t>a road map for R-Mode</w:t>
      </w:r>
    </w:p>
    <w:p w:rsidR="009C181E" w:rsidRPr="009B6049" w:rsidRDefault="00D445E6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366911A" wp14:editId="10D944BA">
                <wp:simplePos x="0" y="0"/>
                <wp:positionH relativeFrom="column">
                  <wp:posOffset>4439920</wp:posOffset>
                </wp:positionH>
                <wp:positionV relativeFrom="paragraph">
                  <wp:posOffset>124460</wp:posOffset>
                </wp:positionV>
                <wp:extent cx="3417570" cy="0"/>
                <wp:effectExtent l="0" t="0" r="1143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75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FAFEF1B" id="Straight Connector 5" o:spid="_x0000_s1026" style="position:absolute;z-index:25198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9.6pt,9.8pt" to="618.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" strokecolor="#8064a2">
                <v:stroke dashstyle="3 1"/>
              </v:line>
            </w:pict>
          </mc:Fallback>
        </mc:AlternateContent>
      </w:r>
      <w:r w:rsidRPr="007B7EDD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7A2E4279" wp14:editId="5BB910EB">
                <wp:simplePos x="0" y="0"/>
                <wp:positionH relativeFrom="column">
                  <wp:posOffset>7926070</wp:posOffset>
                </wp:positionH>
                <wp:positionV relativeFrom="paragraph">
                  <wp:posOffset>38290</wp:posOffset>
                </wp:positionV>
                <wp:extent cx="152400" cy="152400"/>
                <wp:effectExtent l="0" t="0" r="19050" b="19050"/>
                <wp:wrapNone/>
                <wp:docPr id="472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vv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A2E4279" id="_x0000_s1063" style="position:absolute;left:0;text-align:left;margin-left:624.1pt;margin-top:3pt;width:12pt;height:12pt;z-index:25216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" fillcolor="#8064a2 [3207]" strokecolor="#3f3151 [1607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vv</w:t>
                      </w:r>
                    </w:p>
                  </w:txbxContent>
                </v:textbox>
              </v:oval>
            </w:pict>
          </mc:Fallback>
        </mc:AlternateContent>
      </w:r>
      <w:r w:rsidR="009C181E" w:rsidRPr="009B6049">
        <w:rPr>
          <w:noProof/>
          <w:lang w:val="en-US" w:eastAsia="de-DE"/>
        </w:rPr>
        <w:t>Develop guidance on the Ran</w:t>
      </w:r>
      <w:r w:rsidR="00007513" w:rsidRPr="009B6049">
        <w:rPr>
          <w:noProof/>
          <w:lang w:val="en-US" w:eastAsia="de-DE"/>
        </w:rPr>
        <w:t>g</w:t>
      </w:r>
      <w:r w:rsidR="009C181E" w:rsidRPr="009B6049">
        <w:rPr>
          <w:noProof/>
          <w:lang w:val="en-US" w:eastAsia="de-DE"/>
        </w:rPr>
        <w:t>ing (or R</w:t>
      </w:r>
      <w:r w:rsidR="00007513" w:rsidRPr="009B6049">
        <w:rPr>
          <w:noProof/>
          <w:lang w:val="en-US" w:eastAsia="de-DE"/>
        </w:rPr>
        <w:t>-</w:t>
      </w:r>
      <w:r w:rsidR="009C181E" w:rsidRPr="009B6049">
        <w:rPr>
          <w:noProof/>
          <w:lang w:val="en-US" w:eastAsia="de-DE"/>
        </w:rPr>
        <w:t>) Mode of operation</w:t>
      </w:r>
    </w:p>
    <w:p w:rsidR="00007513" w:rsidRPr="009B6049" w:rsidRDefault="00D445E6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6B52630D" wp14:editId="52AED219">
                <wp:simplePos x="0" y="0"/>
                <wp:positionH relativeFrom="column">
                  <wp:posOffset>7121715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19050" b="19050"/>
                <wp:wrapNone/>
                <wp:docPr id="471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6B52630D" id="_x0000_s1064" style="position:absolute;left:0;text-align:left;margin-left:560.75pt;margin-top:2.2pt;width:12pt;height:12pt;z-index:25216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" fillcolor="#9bbb59 [3206]" strokecolor="#4e6128 [1606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17BEE3F9" wp14:editId="113C8799">
                <wp:simplePos x="0" y="0"/>
                <wp:positionH relativeFrom="column">
                  <wp:posOffset>3471545</wp:posOffset>
                </wp:positionH>
                <wp:positionV relativeFrom="paragraph">
                  <wp:posOffset>113665</wp:posOffset>
                </wp:positionV>
                <wp:extent cx="3593465" cy="0"/>
                <wp:effectExtent l="0" t="0" r="26035" b="19050"/>
                <wp:wrapNone/>
                <wp:docPr id="330" name="Straight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34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5C479053" id="Straight Connector 330" o:spid="_x0000_s1026" style="position:absolute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3.35pt,8.95pt" to="556.3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" strokecolor="#9bbb59">
                <v:stroke dashstyle="3 1"/>
              </v:line>
            </w:pict>
          </mc:Fallback>
        </mc:AlternateContent>
      </w:r>
      <w:r w:rsidR="00007513" w:rsidRPr="009B6049">
        <w:rPr>
          <w:noProof/>
          <w:lang w:val="en-US" w:eastAsia="de-DE"/>
        </w:rPr>
        <w:t>Develop guidance on maritime use of SBAS</w:t>
      </w:r>
    </w:p>
    <w:p w:rsidR="003104BE" w:rsidRDefault="00D445E6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5A2ABEA4" wp14:editId="34E06D0D">
                <wp:simplePos x="0" y="0"/>
                <wp:positionH relativeFrom="column">
                  <wp:posOffset>2649855</wp:posOffset>
                </wp:positionH>
                <wp:positionV relativeFrom="paragraph">
                  <wp:posOffset>127635</wp:posOffset>
                </wp:positionV>
                <wp:extent cx="3627120" cy="0"/>
                <wp:effectExtent l="0" t="0" r="11430" b="1905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71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/>
                          </a:solidFill>
                          <a:prstDash val="sys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6C8CC3C" id="Straight Connector 308" o:spid="_x0000_s1026" style="position:absolute;z-index:252099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8.65pt,10.05pt" to="494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" strokecolor="#4f81bd">
                <v:stroke dashstyle="3 1"/>
              </v:line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20C44C8A" wp14:editId="25B9022E">
                <wp:simplePos x="0" y="0"/>
                <wp:positionH relativeFrom="column">
                  <wp:posOffset>6322060</wp:posOffset>
                </wp:positionH>
                <wp:positionV relativeFrom="paragraph">
                  <wp:posOffset>43815</wp:posOffset>
                </wp:positionV>
                <wp:extent cx="152400" cy="152400"/>
                <wp:effectExtent l="0" t="0" r="19050" b="19050"/>
                <wp:wrapNone/>
                <wp:docPr id="475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20C44C8A" id="_x0000_s1065" style="position:absolute;left:0;text-align:left;margin-left:497.8pt;margin-top:3.45pt;width:12pt;height:12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" fillcolor="#4f81bd [3204]" strokecolor="#243f60 [1604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="00007513" w:rsidRPr="009B6049">
        <w:rPr>
          <w:noProof/>
          <w:lang w:val="en-US" w:eastAsia="de-DE"/>
        </w:rPr>
        <w:t>Develop guidance on eLORAN</w:t>
      </w:r>
    </w:p>
    <w:p w:rsidR="00007513" w:rsidRPr="009B6049" w:rsidRDefault="003104BE" w:rsidP="000E0D97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3104BE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74DE083C" wp14:editId="04EEE99A">
                <wp:simplePos x="0" y="0"/>
                <wp:positionH relativeFrom="column">
                  <wp:posOffset>4298169</wp:posOffset>
                </wp:positionH>
                <wp:positionV relativeFrom="paragraph">
                  <wp:posOffset>133856</wp:posOffset>
                </wp:positionV>
                <wp:extent cx="1637838" cy="0"/>
                <wp:effectExtent l="0" t="0" r="19685" b="19050"/>
                <wp:wrapNone/>
                <wp:docPr id="459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83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9027C6" id="Straight Connector 342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45pt,10.55pt" to="467.4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" strokecolor="#f79646 [3209]">
                <v:stroke dashstyle="3 1"/>
              </v:line>
            </w:pict>
          </mc:Fallback>
        </mc:AlternateContent>
      </w:r>
      <w:r w:rsidRPr="003104BE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5C84598A" wp14:editId="5C6BDD7F">
                <wp:simplePos x="0" y="0"/>
                <wp:positionH relativeFrom="column">
                  <wp:posOffset>5985164</wp:posOffset>
                </wp:positionH>
                <wp:positionV relativeFrom="paragraph">
                  <wp:posOffset>40949</wp:posOffset>
                </wp:positionV>
                <wp:extent cx="3510915" cy="116840"/>
                <wp:effectExtent l="0" t="19050" r="32385" b="35560"/>
                <wp:wrapNone/>
                <wp:docPr id="460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04BE" w:rsidRDefault="003104BE" w:rsidP="003104BE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84598A" id="_x0000_s1066" type="#_x0000_t13" style="position:absolute;left:0;text-align:left;margin-left:471.25pt;margin-top:3.2pt;width:276.45pt;height:9.2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" adj="21241" fillcolor="#f79646 [3209]" strokecolor="#974706 [1609]" strokeweight="2pt">
                <v:textbox>
                  <w:txbxContent>
                    <w:p w:rsidR="003104BE" w:rsidRDefault="003104BE" w:rsidP="003104BE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de-DE"/>
        </w:rPr>
        <w:t>Consideration of additional uses of exsisting shore based infrastructure</w:t>
      </w:r>
      <w:r w:rsidR="00007513" w:rsidRPr="009B6049">
        <w:rPr>
          <w:noProof/>
          <w:lang w:val="en-US" w:eastAsia="de-DE"/>
        </w:rPr>
        <w:t xml:space="preserve"> </w:t>
      </w:r>
    </w:p>
    <w:p w:rsidR="00A9764A" w:rsidRPr="009B6049" w:rsidRDefault="00F2791C" w:rsidP="009B6049">
      <w:pPr>
        <w:pStyle w:val="ListParagraph"/>
        <w:numPr>
          <w:ilvl w:val="0"/>
          <w:numId w:val="8"/>
        </w:numPr>
        <w:spacing w:after="0" w:line="360" w:lineRule="auto"/>
        <w:ind w:right="6305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Monitor </w:t>
      </w:r>
      <w:r w:rsidR="00A9764A" w:rsidRPr="009B6049">
        <w:rPr>
          <w:b/>
          <w:sz w:val="20"/>
          <w:szCs w:val="20"/>
        </w:rPr>
        <w:t>Testbed</w:t>
      </w:r>
      <w:r w:rsidR="000E0D97">
        <w:rPr>
          <w:b/>
          <w:sz w:val="20"/>
          <w:szCs w:val="20"/>
        </w:rPr>
        <w:t xml:space="preserve"> Results</w:t>
      </w:r>
    </w:p>
    <w:p w:rsidR="00A9764A" w:rsidRPr="009B6049" w:rsidRDefault="00D445E6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US" w:eastAsia="de-DE"/>
        </w:rPr>
      </w:pP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734C73F9" wp14:editId="5709FD35">
                <wp:simplePos x="0" y="0"/>
                <wp:positionH relativeFrom="column">
                  <wp:posOffset>6322695</wp:posOffset>
                </wp:positionH>
                <wp:positionV relativeFrom="paragraph">
                  <wp:posOffset>31750</wp:posOffset>
                </wp:positionV>
                <wp:extent cx="152400" cy="152400"/>
                <wp:effectExtent l="0" t="0" r="19050" b="19050"/>
                <wp:wrapNone/>
                <wp:docPr id="476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5E6" w:rsidRDefault="00D445E6" w:rsidP="00D445E6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734C73F9" id="_x0000_s1067" style="position:absolute;left:0;text-align:left;margin-left:497.85pt;margin-top:2.5pt;width:12pt;height:12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" fillcolor="#4f81bd [3204]" strokecolor="#243f60 [1604]" strokeweight="2pt">
                <v:textbox>
                  <w:txbxContent>
                    <w:p w:rsidR="00D445E6" w:rsidRDefault="00D445E6" w:rsidP="00D445E6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oval>
            </w:pict>
          </mc:Fallback>
        </mc:AlternateContent>
      </w:r>
      <w:r w:rsidRPr="009B6049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543CDB8" wp14:editId="0537E22A">
                <wp:simplePos x="0" y="0"/>
                <wp:positionH relativeFrom="column">
                  <wp:posOffset>4610735</wp:posOffset>
                </wp:positionH>
                <wp:positionV relativeFrom="paragraph">
                  <wp:posOffset>120650</wp:posOffset>
                </wp:positionV>
                <wp:extent cx="1666240" cy="0"/>
                <wp:effectExtent l="0" t="0" r="10160" b="19050"/>
                <wp:wrapNone/>
                <wp:docPr id="412" name="Straight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2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0EB8A026" id="Straight Connector 323" o:spid="_x0000_s1026" style="position:absolute;z-index:25207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3.05pt,9.5pt" to="494.2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" strokecolor="#4f81bd [3204]">
                <v:stroke dashstyle="3 1"/>
              </v:line>
            </w:pict>
          </mc:Fallback>
        </mc:AlternateContent>
      </w:r>
      <w:r w:rsidR="00A9764A" w:rsidRPr="009B6049">
        <w:rPr>
          <w:noProof/>
          <w:lang w:val="en-US" w:eastAsia="de-DE"/>
        </w:rPr>
        <w:t>Revise guidance on planning testbeds and reporting of testbed results</w:t>
      </w:r>
    </w:p>
    <w:p w:rsidR="00A9764A" w:rsidRPr="00007513" w:rsidRDefault="000E0D97" w:rsidP="009B6049">
      <w:pPr>
        <w:pStyle w:val="ListParagraph"/>
        <w:numPr>
          <w:ilvl w:val="1"/>
          <w:numId w:val="15"/>
        </w:numPr>
        <w:spacing w:after="0" w:line="360" w:lineRule="auto"/>
        <w:ind w:left="1134" w:right="6305"/>
        <w:rPr>
          <w:noProof/>
          <w:lang w:val="en-GB" w:eastAsia="en-GB"/>
        </w:rPr>
      </w:pPr>
      <w:r w:rsidRPr="000E0D9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2EE4B720" wp14:editId="17522064">
                <wp:simplePos x="0" y="0"/>
                <wp:positionH relativeFrom="column">
                  <wp:posOffset>4802863</wp:posOffset>
                </wp:positionH>
                <wp:positionV relativeFrom="paragraph">
                  <wp:posOffset>132702</wp:posOffset>
                </wp:positionV>
                <wp:extent cx="1130300" cy="0"/>
                <wp:effectExtent l="0" t="0" r="12700" b="19050"/>
                <wp:wrapNone/>
                <wp:docPr id="16" name="Straight Connector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0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9E19FB" id="Straight Connector 342" o:spid="_x0000_s1026" style="position:absolute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2pt,10.45pt" to="467.2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" strokecolor="#f79646 [3209]">
                <v:stroke dashstyle="3 1"/>
              </v:line>
            </w:pict>
          </mc:Fallback>
        </mc:AlternateContent>
      </w:r>
      <w:r w:rsidRPr="000E0D97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35FA1160" wp14:editId="557970AE">
                <wp:simplePos x="0" y="0"/>
                <wp:positionH relativeFrom="column">
                  <wp:posOffset>5982970</wp:posOffset>
                </wp:positionH>
                <wp:positionV relativeFrom="paragraph">
                  <wp:posOffset>40640</wp:posOffset>
                </wp:positionV>
                <wp:extent cx="3510915" cy="116840"/>
                <wp:effectExtent l="0" t="19050" r="32385" b="35560"/>
                <wp:wrapNone/>
                <wp:docPr id="17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915" cy="1168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0D97" w:rsidRDefault="000E0D97" w:rsidP="000E0D97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FA1160" id="_x0000_s1068" type="#_x0000_t13" style="position:absolute;left:0;text-align:left;margin-left:471.1pt;margin-top:3.2pt;width:276.45pt;height:9.2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" adj="21241" fillcolor="#f79646 [3209]" strokecolor="#974706 [1609]" strokeweight="2pt">
                <v:textbox>
                  <w:txbxContent>
                    <w:p w:rsidR="000E0D97" w:rsidRDefault="000E0D97" w:rsidP="000E0D97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de-DE"/>
        </w:rPr>
        <w:t xml:space="preserve">Provide guidance and advice on developed solutions and services </w:t>
      </w:r>
    </w:p>
    <w:p w:rsidR="00974521" w:rsidRDefault="00974521" w:rsidP="00974521">
      <w:pPr>
        <w:spacing w:after="0" w:line="360" w:lineRule="auto"/>
        <w:ind w:right="6303"/>
        <w:rPr>
          <w:sz w:val="20"/>
          <w:szCs w:val="20"/>
          <w:lang w:val="fr-FR"/>
        </w:rPr>
        <w:sectPr w:rsidR="00974521" w:rsidSect="00D5742D">
          <w:pgSz w:w="16838" w:h="11906" w:orient="landscape"/>
          <w:pgMar w:top="1135" w:right="1440" w:bottom="993" w:left="1440" w:header="708" w:footer="708" w:gutter="0"/>
          <w:cols w:space="708"/>
          <w:titlePg/>
          <w:docGrid w:linePitch="360"/>
        </w:sectPr>
      </w:pPr>
    </w:p>
    <w:p w:rsidR="00A9764A" w:rsidRDefault="00175C60" w:rsidP="00175C60">
      <w:pPr>
        <w:pStyle w:val="Heading1"/>
        <w:rPr>
          <w:lang w:val="fr-FR"/>
        </w:rPr>
      </w:pPr>
      <w:proofErr w:type="spellStart"/>
      <w:r>
        <w:rPr>
          <w:lang w:val="fr-FR"/>
        </w:rPr>
        <w:lastRenderedPageBreak/>
        <w:t>References</w:t>
      </w:r>
      <w:proofErr w:type="spellEnd"/>
      <w:r>
        <w:rPr>
          <w:lang w:val="fr-FR"/>
        </w:rPr>
        <w:t xml:space="preserve"> </w:t>
      </w:r>
    </w:p>
    <w:p w:rsidR="00591160" w:rsidRDefault="00591160" w:rsidP="00591160">
      <w:pPr>
        <w:rPr>
          <w:lang w:val="en-GB"/>
        </w:rPr>
      </w:pPr>
    </w:p>
    <w:p w:rsidR="00591160" w:rsidRPr="00591160" w:rsidRDefault="00591160" w:rsidP="00F05BC6">
      <w:pPr>
        <w:ind w:left="709" w:hanging="709"/>
        <w:rPr>
          <w:lang w:val="en-GB"/>
        </w:rPr>
      </w:pPr>
      <w:r>
        <w:rPr>
          <w:lang w:val="en-GB"/>
        </w:rPr>
        <w:t xml:space="preserve">[1] </w:t>
      </w:r>
      <w:r>
        <w:rPr>
          <w:lang w:val="en-GB"/>
        </w:rPr>
        <w:tab/>
      </w:r>
      <w:r w:rsidR="00102ECF">
        <w:t xml:space="preserve">The Secretary-General of IMO, Mr Koji </w:t>
      </w:r>
      <w:proofErr w:type="spellStart"/>
      <w:r w:rsidR="00102ECF">
        <w:t>Sekimizu</w:t>
      </w:r>
      <w:proofErr w:type="spellEnd"/>
      <w:r w:rsidR="00102ECF">
        <w:t xml:space="preserve">. </w:t>
      </w:r>
      <w:proofErr w:type="gramStart"/>
      <w:r w:rsidR="00061300">
        <w:rPr>
          <w:i/>
          <w:iCs/>
        </w:rPr>
        <w:t>A Concept of a Sustaina</w:t>
      </w:r>
      <w:r w:rsidR="00102ECF">
        <w:rPr>
          <w:i/>
          <w:iCs/>
        </w:rPr>
        <w:t>ble Maritime Transportation System.</w:t>
      </w:r>
      <w:proofErr w:type="gramEnd"/>
      <w:r w:rsidR="00102ECF">
        <w:rPr>
          <w:i/>
          <w:iCs/>
        </w:rPr>
        <w:t xml:space="preserve"> </w:t>
      </w:r>
      <w:r w:rsidR="00102ECF">
        <w:t>(Sustainable Development: IMO’s Contribution beyond Rio+20). September 2013 (World Maritime Day).</w:t>
      </w:r>
    </w:p>
    <w:p w:rsidR="00591160" w:rsidRPr="00591160" w:rsidRDefault="00591160" w:rsidP="00102ECF">
      <w:pPr>
        <w:ind w:left="709" w:hanging="709"/>
        <w:rPr>
          <w:lang w:val="en-GB"/>
        </w:rPr>
      </w:pPr>
      <w:r>
        <w:rPr>
          <w:lang w:val="en-GB"/>
        </w:rPr>
        <w:t>[2]</w:t>
      </w:r>
      <w:r>
        <w:rPr>
          <w:lang w:val="en-GB"/>
        </w:rPr>
        <w:tab/>
      </w:r>
      <w:r w:rsidR="00102ECF">
        <w:rPr>
          <w:lang w:val="en-GB"/>
        </w:rPr>
        <w:t xml:space="preserve">IMO. </w:t>
      </w:r>
      <w:proofErr w:type="gramStart"/>
      <w:r w:rsidR="00102ECF" w:rsidRPr="00102ECF">
        <w:rPr>
          <w:lang w:val="en-GB"/>
        </w:rPr>
        <w:t>‘Strategy for the Development and Implementatio</w:t>
      </w:r>
      <w:r w:rsidR="00102ECF">
        <w:rPr>
          <w:lang w:val="en-GB"/>
        </w:rPr>
        <w:t>n of e-Navigation.’</w:t>
      </w:r>
      <w:proofErr w:type="gramEnd"/>
      <w:r w:rsidR="00102ECF">
        <w:rPr>
          <w:lang w:val="en-GB"/>
        </w:rPr>
        <w:t xml:space="preserve"> In: IMO M</w:t>
      </w:r>
      <w:r w:rsidR="00102ECF" w:rsidRPr="00102ECF">
        <w:rPr>
          <w:lang w:val="en-GB"/>
        </w:rPr>
        <w:t xml:space="preserve">aritime Safety Committee. </w:t>
      </w:r>
      <w:proofErr w:type="gramStart"/>
      <w:r w:rsidR="00102ECF" w:rsidRPr="00102ECF">
        <w:rPr>
          <w:i/>
          <w:lang w:val="en-GB"/>
        </w:rPr>
        <w:t>Report of the Maritime Safety Committee on its 85th Session.</w:t>
      </w:r>
      <w:proofErr w:type="gramEnd"/>
      <w:r w:rsidR="00102ECF" w:rsidRPr="00102ECF">
        <w:rPr>
          <w:lang w:val="en-GB"/>
        </w:rPr>
        <w:t xml:space="preserve"> MSC 85/26/Add.1, Annex 20, 6 January 2009.</w:t>
      </w:r>
    </w:p>
    <w:p w:rsidR="00591160" w:rsidRPr="00591160" w:rsidRDefault="00591160" w:rsidP="00F05BC6">
      <w:pPr>
        <w:ind w:left="709" w:hanging="709"/>
        <w:rPr>
          <w:lang w:val="en-GB"/>
        </w:rPr>
      </w:pPr>
      <w:r>
        <w:rPr>
          <w:lang w:val="en-GB"/>
        </w:rPr>
        <w:t>[3]</w:t>
      </w:r>
      <w:r>
        <w:rPr>
          <w:lang w:val="en-GB"/>
        </w:rPr>
        <w:tab/>
      </w:r>
      <w:r w:rsidR="00102ECF">
        <w:rPr>
          <w:lang w:val="en-GB"/>
        </w:rPr>
        <w:t xml:space="preserve">IMO. </w:t>
      </w:r>
      <w:r w:rsidR="00102ECF">
        <w:t xml:space="preserve">‘Draft IMO e-Navigation Strategy Implementation Plan (SIP).’ In: IMO Sub-Committee on Navigation, Communication and Search and Rescue. </w:t>
      </w:r>
      <w:r w:rsidR="00102ECF">
        <w:rPr>
          <w:i/>
          <w:iCs/>
        </w:rPr>
        <w:t xml:space="preserve">Report to the Maritime Safety Committee. </w:t>
      </w:r>
      <w:r w:rsidR="00102ECF">
        <w:t xml:space="preserve">NCSR 1/28, Annex 7. 16 July 2014. </w:t>
      </w:r>
      <w:proofErr w:type="gramStart"/>
      <w:r w:rsidR="00102ECF">
        <w:t>Adopted by IMO MSC 94, 17-21 November 2014.</w:t>
      </w:r>
      <w:proofErr w:type="gramEnd"/>
    </w:p>
    <w:p w:rsidR="00591160" w:rsidRPr="00591160" w:rsidRDefault="00591160" w:rsidP="00F05BC6">
      <w:pPr>
        <w:ind w:left="709" w:hanging="709"/>
        <w:rPr>
          <w:lang w:val="en-GB"/>
        </w:rPr>
      </w:pPr>
      <w:r>
        <w:rPr>
          <w:lang w:val="en-GB"/>
        </w:rPr>
        <w:t>[4]</w:t>
      </w:r>
      <w:r>
        <w:rPr>
          <w:lang w:val="en-GB"/>
        </w:rPr>
        <w:tab/>
      </w:r>
      <w:r w:rsidR="0026484F">
        <w:rPr>
          <w:lang w:val="en-GB"/>
        </w:rPr>
        <w:t xml:space="preserve">IMO. </w:t>
      </w:r>
      <w:proofErr w:type="gramStart"/>
      <w:r w:rsidR="0026484F">
        <w:rPr>
          <w:lang w:val="en-GB"/>
        </w:rPr>
        <w:t>‘</w:t>
      </w:r>
      <w:r w:rsidR="0026484F" w:rsidRPr="0026484F">
        <w:rPr>
          <w:lang w:val="en-GB"/>
        </w:rPr>
        <w:t>Development and implementation of e-navigation.’</w:t>
      </w:r>
      <w:proofErr w:type="gramEnd"/>
      <w:r w:rsidR="0026484F" w:rsidRPr="0026484F">
        <w:rPr>
          <w:lang w:val="en-GB"/>
        </w:rPr>
        <w:t xml:space="preserve"> In: IMO Maritime Safety Committee. </w:t>
      </w:r>
      <w:proofErr w:type="gramStart"/>
      <w:r w:rsidR="0026484F" w:rsidRPr="0026484F">
        <w:rPr>
          <w:i/>
          <w:lang w:val="en-GB"/>
        </w:rPr>
        <w:t xml:space="preserve">Report of the Maritime Safety Committee on its </w:t>
      </w:r>
      <w:r w:rsidR="0026484F">
        <w:rPr>
          <w:i/>
          <w:lang w:val="en-GB"/>
        </w:rPr>
        <w:t>Ninety-fifth</w:t>
      </w:r>
      <w:r w:rsidR="0026484F" w:rsidRPr="0026484F">
        <w:rPr>
          <w:i/>
          <w:lang w:val="en-GB"/>
        </w:rPr>
        <w:t xml:space="preserve"> Session.</w:t>
      </w:r>
      <w:proofErr w:type="gramEnd"/>
      <w:r w:rsidR="0026484F" w:rsidRPr="0026484F">
        <w:rPr>
          <w:lang w:val="en-GB"/>
        </w:rPr>
        <w:t xml:space="preserve"> </w:t>
      </w:r>
      <w:proofErr w:type="gramStart"/>
      <w:r w:rsidR="0026484F" w:rsidRPr="0026484F">
        <w:rPr>
          <w:lang w:val="en-GB"/>
        </w:rPr>
        <w:t>MSC95/22, para 19.12</w:t>
      </w:r>
      <w:r w:rsidR="0026484F">
        <w:rPr>
          <w:lang w:val="en-GB"/>
        </w:rPr>
        <w:t>.</w:t>
      </w:r>
      <w:proofErr w:type="gramEnd"/>
      <w:r w:rsidR="0026484F">
        <w:rPr>
          <w:lang w:val="en-GB"/>
        </w:rPr>
        <w:t xml:space="preserve"> 19 June 2015.</w:t>
      </w:r>
      <w:r w:rsidR="0026484F" w:rsidRPr="0026484F">
        <w:rPr>
          <w:lang w:val="en-GB"/>
        </w:rPr>
        <w:t xml:space="preserve"> </w:t>
      </w:r>
      <w:proofErr w:type="gramStart"/>
      <w:r w:rsidR="0026484F">
        <w:rPr>
          <w:lang w:val="en-GB"/>
        </w:rPr>
        <w:t>Refers to</w:t>
      </w:r>
      <w:r w:rsidR="0026484F" w:rsidRPr="0026484F">
        <w:rPr>
          <w:lang w:val="en-GB"/>
        </w:rPr>
        <w:t xml:space="preserve"> MSC95/19/8</w:t>
      </w:r>
      <w:r w:rsidR="0026484F">
        <w:rPr>
          <w:lang w:val="en-GB"/>
        </w:rPr>
        <w:t>, as applicable</w:t>
      </w:r>
      <w:r w:rsidR="0026484F" w:rsidRPr="0026484F">
        <w:rPr>
          <w:lang w:val="en-GB"/>
        </w:rPr>
        <w:t>.</w:t>
      </w:r>
      <w:proofErr w:type="gramEnd"/>
      <w:r w:rsidR="0026484F" w:rsidRPr="0026484F">
        <w:rPr>
          <w:lang w:val="en-GB"/>
        </w:rPr>
        <w:t xml:space="preserve"> </w:t>
      </w:r>
    </w:p>
    <w:p w:rsidR="00175C60" w:rsidRDefault="00591160" w:rsidP="00216DD3">
      <w:pPr>
        <w:ind w:left="709" w:hanging="709"/>
        <w:rPr>
          <w:lang w:val="en-GB"/>
        </w:rPr>
      </w:pPr>
      <w:r w:rsidRPr="00216DD3">
        <w:rPr>
          <w:lang w:val="en-GB"/>
        </w:rPr>
        <w:t>[5]</w:t>
      </w:r>
      <w:r w:rsidRPr="00216DD3">
        <w:rPr>
          <w:lang w:val="en-GB"/>
        </w:rPr>
        <w:tab/>
      </w:r>
      <w:r w:rsidR="00216DD3" w:rsidRPr="00216DD3">
        <w:rPr>
          <w:lang w:val="en-GB"/>
        </w:rPr>
        <w:t xml:space="preserve">IHO. </w:t>
      </w:r>
      <w:r w:rsidR="00216DD3" w:rsidRPr="00216DD3">
        <w:rPr>
          <w:i/>
          <w:lang w:val="en-GB"/>
        </w:rPr>
        <w:t>S-100 – Universal Hydrographic Data Model.</w:t>
      </w:r>
      <w:r w:rsidR="00216DD3" w:rsidRPr="00216DD3">
        <w:rPr>
          <w:lang w:val="en-GB"/>
        </w:rPr>
        <w:t xml:space="preserve"> </w:t>
      </w:r>
      <w:proofErr w:type="gramStart"/>
      <w:r w:rsidR="00216DD3" w:rsidRPr="00216DD3">
        <w:rPr>
          <w:lang w:val="en-GB"/>
        </w:rPr>
        <w:t>First released January 2010, as amended.</w:t>
      </w:r>
      <w:proofErr w:type="gramEnd"/>
      <w:r w:rsidRPr="00216DD3">
        <w:rPr>
          <w:lang w:val="en-GB"/>
        </w:rPr>
        <w:t xml:space="preserve"> </w:t>
      </w:r>
    </w:p>
    <w:p w:rsidR="00646238" w:rsidRPr="00646238" w:rsidRDefault="00646238" w:rsidP="00646238">
      <w:pPr>
        <w:ind w:left="709" w:hanging="709"/>
        <w:rPr>
          <w:lang w:val="en-GB"/>
        </w:rPr>
      </w:pPr>
      <w:r>
        <w:rPr>
          <w:lang w:val="en-GB"/>
        </w:rPr>
        <w:t>[6</w:t>
      </w:r>
      <w:r w:rsidRPr="00216DD3">
        <w:rPr>
          <w:lang w:val="en-GB"/>
        </w:rPr>
        <w:t>]</w:t>
      </w:r>
      <w:r w:rsidRPr="00216DD3">
        <w:rPr>
          <w:lang w:val="en-GB"/>
        </w:rPr>
        <w:tab/>
      </w:r>
      <w:r>
        <w:rPr>
          <w:lang w:val="en-GB"/>
        </w:rPr>
        <w:t>IALA’s STRATEGIC VISION 2014-2026.</w:t>
      </w:r>
      <w:r w:rsidRPr="00216DD3">
        <w:rPr>
          <w:lang w:val="en-GB"/>
        </w:rPr>
        <w:t xml:space="preserve"> </w:t>
      </w:r>
      <w:proofErr w:type="gramStart"/>
      <w:r>
        <w:rPr>
          <w:lang w:val="en-GB"/>
        </w:rPr>
        <w:t>(</w:t>
      </w:r>
      <w:r w:rsidRPr="00646238">
        <w:rPr>
          <w:lang w:val="en-GB"/>
        </w:rPr>
        <w:t>Approved by IALA Council</w:t>
      </w:r>
      <w:r>
        <w:rPr>
          <w:lang w:val="en-GB"/>
        </w:rPr>
        <w:t xml:space="preserve"> </w:t>
      </w:r>
      <w:r w:rsidRPr="00646238">
        <w:rPr>
          <w:lang w:val="en-GB"/>
        </w:rPr>
        <w:t>56</w:t>
      </w:r>
      <w:r>
        <w:rPr>
          <w:lang w:val="en-GB"/>
        </w:rPr>
        <w:t>-</w:t>
      </w:r>
      <w:r w:rsidRPr="00646238">
        <w:rPr>
          <w:lang w:val="en-GB"/>
        </w:rPr>
        <w:t>2013</w:t>
      </w:r>
      <w:r>
        <w:rPr>
          <w:lang w:val="en-GB"/>
        </w:rPr>
        <w:t>-</w:t>
      </w:r>
      <w:r w:rsidRPr="00646238">
        <w:rPr>
          <w:lang w:val="en-GB"/>
        </w:rPr>
        <w:t>12</w:t>
      </w:r>
      <w:r>
        <w:rPr>
          <w:lang w:val="en-GB"/>
        </w:rPr>
        <w:t>-</w:t>
      </w:r>
      <w:r w:rsidRPr="00646238">
        <w:rPr>
          <w:lang w:val="en-GB"/>
        </w:rPr>
        <w:t>11)</w:t>
      </w:r>
      <w:r w:rsidR="005E2D66">
        <w:rPr>
          <w:lang w:val="en-GB"/>
        </w:rPr>
        <w:t>.</w:t>
      </w:r>
      <w:proofErr w:type="gramEnd"/>
    </w:p>
    <w:p w:rsidR="00033F21" w:rsidRPr="00033F21" w:rsidRDefault="00646238" w:rsidP="00033F21">
      <w:pPr>
        <w:ind w:left="709" w:hanging="709"/>
        <w:rPr>
          <w:lang w:val="en-GB"/>
        </w:rPr>
      </w:pPr>
      <w:r>
        <w:rPr>
          <w:lang w:val="en-GB"/>
        </w:rPr>
        <w:t>[7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 xml:space="preserve">Australia et al (including IALA). </w:t>
      </w:r>
      <w:proofErr w:type="gramStart"/>
      <w:r w:rsidR="00033F21" w:rsidRPr="00033F21">
        <w:rPr>
          <w:lang w:val="en-GB"/>
        </w:rPr>
        <w:t>'Implementing e-navigation to enhance the safety of navigation and protection.'</w:t>
      </w:r>
      <w:proofErr w:type="gramEnd"/>
      <w:r w:rsidR="00033F21" w:rsidRPr="00033F21">
        <w:rPr>
          <w:lang w:val="en-GB"/>
        </w:rPr>
        <w:t xml:space="preserve"> </w:t>
      </w:r>
      <w:proofErr w:type="gramStart"/>
      <w:r w:rsidR="00033F21" w:rsidRPr="00033F21">
        <w:rPr>
          <w:lang w:val="en-GB"/>
        </w:rPr>
        <w:t>MSC95/19/8.</w:t>
      </w:r>
      <w:proofErr w:type="gramEnd"/>
      <w:r w:rsidR="00033F21" w:rsidRPr="00033F21">
        <w:rPr>
          <w:lang w:val="en-GB"/>
        </w:rPr>
        <w:t xml:space="preserve"> 03 March 2015; together with IALA co-sponsored submission to IMO MSC96 (May 2016).</w:t>
      </w:r>
    </w:p>
    <w:p w:rsidR="00033F21" w:rsidRPr="00033F21" w:rsidRDefault="00646238" w:rsidP="00033F21">
      <w:pPr>
        <w:ind w:left="709" w:hanging="709"/>
        <w:rPr>
          <w:lang w:val="en-GB"/>
        </w:rPr>
      </w:pPr>
      <w:r>
        <w:rPr>
          <w:lang w:val="en-GB"/>
        </w:rPr>
        <w:t>[8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 xml:space="preserve">IALA. 'Vessel Traffic Services in a rapidly changing World.' </w:t>
      </w:r>
      <w:proofErr w:type="gramStart"/>
      <w:r w:rsidR="00033F21" w:rsidRPr="00033F21">
        <w:rPr>
          <w:lang w:val="en-GB"/>
        </w:rPr>
        <w:t>IMO NCSR3/INF.10.</w:t>
      </w:r>
      <w:proofErr w:type="gramEnd"/>
      <w:r w:rsidR="00033F21" w:rsidRPr="00033F21">
        <w:rPr>
          <w:lang w:val="en-GB"/>
        </w:rPr>
        <w:t xml:space="preserve"> 17 December 2015.</w:t>
      </w:r>
    </w:p>
    <w:p w:rsidR="00033F21" w:rsidRPr="00033F21" w:rsidRDefault="00646238" w:rsidP="00033F21">
      <w:pPr>
        <w:ind w:left="709" w:hanging="709"/>
        <w:rPr>
          <w:lang w:val="en-GB"/>
        </w:rPr>
      </w:pPr>
      <w:r>
        <w:rPr>
          <w:lang w:val="en-GB"/>
        </w:rPr>
        <w:t>[9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>IALA. IALA Guideline 1113 on Design and Implementation Principles for Harmonised System Architectures of Shore-based Infrastructure; Ed. 1; May 2015</w:t>
      </w:r>
    </w:p>
    <w:p w:rsidR="00033F21" w:rsidRPr="00033F21" w:rsidRDefault="00646238" w:rsidP="00033F21">
      <w:pPr>
        <w:ind w:left="709" w:hanging="709"/>
        <w:rPr>
          <w:lang w:val="en-GB"/>
        </w:rPr>
      </w:pPr>
      <w:r>
        <w:rPr>
          <w:lang w:val="en-GB"/>
        </w:rPr>
        <w:t>[10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>IALA. IALA Guideline 1106 on Producing an IALA S-100 Product Specification, Ed. 1, December 2013</w:t>
      </w:r>
    </w:p>
    <w:p w:rsidR="00033F21" w:rsidRPr="00033F21" w:rsidRDefault="00646238" w:rsidP="00033F21">
      <w:pPr>
        <w:ind w:left="709" w:hanging="709"/>
        <w:rPr>
          <w:lang w:val="en-GB"/>
        </w:rPr>
      </w:pPr>
      <w:r>
        <w:rPr>
          <w:lang w:val="en-GB"/>
        </w:rPr>
        <w:t>[11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>IALA. IALA Guideline 1114 on A Technical Specification for the Common Shore-based System Architecture (CSSA), Ed. 1, May 2015</w:t>
      </w:r>
    </w:p>
    <w:p w:rsidR="00175C60" w:rsidRPr="00974521" w:rsidRDefault="00646238" w:rsidP="00033F21">
      <w:pPr>
        <w:ind w:left="709" w:hanging="709"/>
        <w:rPr>
          <w:sz w:val="20"/>
          <w:szCs w:val="20"/>
          <w:lang w:val="fr-FR"/>
        </w:rPr>
      </w:pPr>
      <w:r>
        <w:rPr>
          <w:lang w:val="en-GB"/>
        </w:rPr>
        <w:t>[12</w:t>
      </w:r>
      <w:r w:rsidR="00033F21" w:rsidRPr="00033F21">
        <w:rPr>
          <w:lang w:val="en-GB"/>
        </w:rPr>
        <w:t>]</w:t>
      </w:r>
      <w:r w:rsidR="00033F21" w:rsidRPr="00033F21">
        <w:rPr>
          <w:lang w:val="en-GB"/>
        </w:rPr>
        <w:tab/>
        <w:t>ACCSEAS Project. ACCSEAS e-Navigation Architecture Report; May 2015; also submitted to IALA Committees, e.g. as ENAV18-10.8.2</w:t>
      </w:r>
    </w:p>
    <w:sectPr w:rsidR="00175C60" w:rsidRPr="00974521" w:rsidSect="00974521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3E2" w:rsidRDefault="000023E2" w:rsidP="007F7E85">
      <w:pPr>
        <w:spacing w:after="0" w:line="240" w:lineRule="auto"/>
      </w:pPr>
      <w:r>
        <w:separator/>
      </w:r>
    </w:p>
  </w:endnote>
  <w:endnote w:type="continuationSeparator" w:id="0">
    <w:p w:rsidR="000023E2" w:rsidRDefault="000023E2" w:rsidP="007F7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663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484F" w:rsidRDefault="002648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FC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6484F" w:rsidRDefault="00264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3E2" w:rsidRDefault="000023E2" w:rsidP="007F7E85">
      <w:pPr>
        <w:spacing w:after="0" w:line="240" w:lineRule="auto"/>
      </w:pPr>
      <w:r>
        <w:separator/>
      </w:r>
    </w:p>
  </w:footnote>
  <w:footnote w:type="continuationSeparator" w:id="0">
    <w:p w:rsidR="000023E2" w:rsidRDefault="000023E2" w:rsidP="007F7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84F" w:rsidRDefault="0026484F">
    <w:pPr>
      <w:pStyle w:val="Header"/>
    </w:pP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C7BE64" wp14:editId="37DFA58C">
              <wp:simplePos x="0" y="0"/>
              <wp:positionH relativeFrom="column">
                <wp:posOffset>8410575</wp:posOffset>
              </wp:positionH>
              <wp:positionV relativeFrom="paragraph">
                <wp:posOffset>273050</wp:posOffset>
              </wp:positionV>
              <wp:extent cx="0" cy="6546850"/>
              <wp:effectExtent l="0" t="0" r="19050" b="25400"/>
              <wp:wrapNone/>
              <wp:docPr id="23" name="Straight Connector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41ABDE" id="Straight Connector 23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2.25pt,21.5pt" to="662.25pt,5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9DEAD93" wp14:editId="0EB59F58">
              <wp:simplePos x="0" y="0"/>
              <wp:positionH relativeFrom="column">
                <wp:posOffset>6805930</wp:posOffset>
              </wp:positionH>
              <wp:positionV relativeFrom="paragraph">
                <wp:posOffset>277495</wp:posOffset>
              </wp:positionV>
              <wp:extent cx="0" cy="6546850"/>
              <wp:effectExtent l="0" t="0" r="19050" b="25400"/>
              <wp:wrapNone/>
              <wp:docPr id="328" name="Straight Connector 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1FB3C95" id="Straight Connector 328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5.9pt,21.85pt" to="535.9pt,5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" strokecolor="#bfbfbf [2412]" strokeweight=".5pt"/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8AEBC9F" wp14:editId="12870ECF">
              <wp:simplePos x="0" y="0"/>
              <wp:positionH relativeFrom="column">
                <wp:posOffset>7626350</wp:posOffset>
              </wp:positionH>
              <wp:positionV relativeFrom="paragraph">
                <wp:posOffset>271780</wp:posOffset>
              </wp:positionV>
              <wp:extent cx="0" cy="6546850"/>
              <wp:effectExtent l="0" t="0" r="19050" b="254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68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9AE893" id="Straight Connector 25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0.5pt,21.4pt" to="600.5pt,5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24FD604" wp14:editId="2BD247D9">
              <wp:simplePos x="0" y="0"/>
              <wp:positionH relativeFrom="column">
                <wp:posOffset>9180576</wp:posOffset>
              </wp:positionH>
              <wp:positionV relativeFrom="paragraph">
                <wp:posOffset>274625</wp:posOffset>
              </wp:positionV>
              <wp:extent cx="0" cy="6547104"/>
              <wp:effectExtent l="0" t="0" r="19050" b="254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47104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FBD07B2" id="Straight Connector 9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2.9pt,21.6pt" to="722.9pt,5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" strokecolor="#bfbfbf [2412]" strokeweight=".5pt"/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1B14FE" wp14:editId="530120D9">
              <wp:simplePos x="0" y="0"/>
              <wp:positionH relativeFrom="column">
                <wp:posOffset>5972810</wp:posOffset>
              </wp:positionH>
              <wp:positionV relativeFrom="paragraph">
                <wp:posOffset>274955</wp:posOffset>
              </wp:positionV>
              <wp:extent cx="0" cy="588645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88645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86263A9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0.3pt,21.65pt" to="470.3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" strokecolor="#bfbfbf [2412]" strokeweight=".5pt"/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561718" wp14:editId="1AC0F400">
              <wp:simplePos x="0" y="0"/>
              <wp:positionH relativeFrom="column">
                <wp:posOffset>8575675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484F" w:rsidRDefault="0026484F" w:rsidP="00013C1C">
                          <w:r>
                            <w:t>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56171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69" type="#_x0000_t202" style="position:absolute;margin-left:675.25pt;margin-top:.65pt;width:45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" filled="f" stroked="f">
              <v:textbox>
                <w:txbxContent>
                  <w:p w:rsidR="0026484F" w:rsidRDefault="0026484F" w:rsidP="00013C1C">
                    <w:r>
                      <w:t>2019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5D5646" wp14:editId="52C3B70F">
              <wp:simplePos x="0" y="0"/>
              <wp:positionH relativeFrom="column">
                <wp:posOffset>7794625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484F" w:rsidRDefault="0026484F" w:rsidP="00013C1C">
                          <w:r>
                            <w:t>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75D5646" id="Text Box 3" o:spid="_x0000_s1070" type="#_x0000_t202" style="position:absolute;margin-left:613.75pt;margin-top:.7pt;width:4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" filled="f" stroked="f">
              <v:textbox>
                <w:txbxContent>
                  <w:p w:rsidR="0026484F" w:rsidRDefault="0026484F" w:rsidP="00013C1C">
                    <w:r>
                      <w:t>2018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2AF6A" wp14:editId="34203DBD">
              <wp:simplePos x="0" y="0"/>
              <wp:positionH relativeFrom="column">
                <wp:posOffset>6975475</wp:posOffset>
              </wp:positionH>
              <wp:positionV relativeFrom="paragraph">
                <wp:posOffset>8255</wp:posOffset>
              </wp:positionV>
              <wp:extent cx="571500" cy="3524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484F" w:rsidRDefault="0026484F" w:rsidP="00013C1C">
                          <w:r>
                            <w:t>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952AF6A" id="Text Box 2" o:spid="_x0000_s1071" type="#_x0000_t202" style="position:absolute;margin-left:549.25pt;margin-top:.65pt;width:4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" filled="f" stroked="f">
              <v:textbox>
                <w:txbxContent>
                  <w:p w:rsidR="0026484F" w:rsidRDefault="0026484F" w:rsidP="00013C1C">
                    <w:r>
                      <w:t>2017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ED5965" wp14:editId="538B5A72">
              <wp:simplePos x="0" y="0"/>
              <wp:positionH relativeFrom="column">
                <wp:posOffset>6137275</wp:posOffset>
              </wp:positionH>
              <wp:positionV relativeFrom="paragraph">
                <wp:posOffset>8890</wp:posOffset>
              </wp:positionV>
              <wp:extent cx="571500" cy="35242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6484F" w:rsidRDefault="0026484F" w:rsidP="00013C1C">
                          <w:r>
                            <w:t>2016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ED5965" id="_x0000_s1072" type="#_x0000_t202" style="position:absolute;margin-left:483.25pt;margin-top:.7pt;width:4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" filled="f" stroked="f">
              <v:textbox>
                <w:txbxContent>
                  <w:p w:rsidR="0026484F" w:rsidRDefault="0026484F" w:rsidP="00013C1C">
                    <w:r>
                      <w:t>2016</w:t>
                    </w:r>
                  </w:p>
                </w:txbxContent>
              </v:textbox>
            </v:shape>
          </w:pict>
        </mc:Fallback>
      </mc:AlternateContent>
    </w:r>
    <w:r w:rsidRPr="00013C1C"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19B0B1" wp14:editId="089C31A6">
              <wp:simplePos x="0" y="0"/>
              <wp:positionH relativeFrom="column">
                <wp:posOffset>-272059</wp:posOffset>
              </wp:positionH>
              <wp:positionV relativeFrom="paragraph">
                <wp:posOffset>276707</wp:posOffset>
              </wp:positionV>
              <wp:extent cx="94583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45832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9AC19B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4pt,21.8pt" to="723.3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" strokecolor="#bfbfbf [2412]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F78" w:rsidRDefault="00E63FC8" w:rsidP="00304D44">
    <w:pPr>
      <w:pStyle w:val="Header"/>
      <w:jc w:val="right"/>
    </w:pPr>
    <w:r>
      <w:t>VTS42-3.4.2 (</w:t>
    </w:r>
    <w:r w:rsidR="00304D44">
      <w:t>ENAV18-14.1.30</w:t>
    </w:r>
    <w: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090"/>
    <w:multiLevelType w:val="multilevel"/>
    <w:tmpl w:val="7F2C1C52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3196004"/>
    <w:multiLevelType w:val="hybridMultilevel"/>
    <w:tmpl w:val="572EFD6C"/>
    <w:lvl w:ilvl="0" w:tplc="CFE418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044428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9C676F7"/>
    <w:multiLevelType w:val="hybridMultilevel"/>
    <w:tmpl w:val="70748C56"/>
    <w:lvl w:ilvl="0" w:tplc="75DC07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B5535"/>
    <w:multiLevelType w:val="hybridMultilevel"/>
    <w:tmpl w:val="98707D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B7CEF"/>
    <w:multiLevelType w:val="hybridMultilevel"/>
    <w:tmpl w:val="5DA61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138D0"/>
    <w:multiLevelType w:val="hybridMultilevel"/>
    <w:tmpl w:val="841474E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D33B38"/>
    <w:multiLevelType w:val="multilevel"/>
    <w:tmpl w:val="D1566080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D6D50AC"/>
    <w:multiLevelType w:val="multilevel"/>
    <w:tmpl w:val="9BF0EC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EED3A0C"/>
    <w:multiLevelType w:val="multilevel"/>
    <w:tmpl w:val="7E66931C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17850F7"/>
    <w:multiLevelType w:val="hybridMultilevel"/>
    <w:tmpl w:val="C4DEF7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8243EE"/>
    <w:multiLevelType w:val="multilevel"/>
    <w:tmpl w:val="9BF0EC72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4DB8620F"/>
    <w:multiLevelType w:val="hybridMultilevel"/>
    <w:tmpl w:val="3B5497DE"/>
    <w:lvl w:ilvl="0" w:tplc="92B848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07DC7"/>
    <w:multiLevelType w:val="hybridMultilevel"/>
    <w:tmpl w:val="356843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678BB"/>
    <w:multiLevelType w:val="multilevel"/>
    <w:tmpl w:val="7F2C1C52"/>
    <w:lvl w:ilvl="0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A4072C2"/>
    <w:multiLevelType w:val="hybridMultilevel"/>
    <w:tmpl w:val="B3CE77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695B41"/>
    <w:multiLevelType w:val="hybridMultilevel"/>
    <w:tmpl w:val="B56C9F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E64E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1"/>
  </w:num>
  <w:num w:numId="7">
    <w:abstractNumId w:val="13"/>
  </w:num>
  <w:num w:numId="8">
    <w:abstractNumId w:val="14"/>
  </w:num>
  <w:num w:numId="9">
    <w:abstractNumId w:val="9"/>
  </w:num>
  <w:num w:numId="10">
    <w:abstractNumId w:val="8"/>
  </w:num>
  <w:num w:numId="11">
    <w:abstractNumId w:val="3"/>
  </w:num>
  <w:num w:numId="12">
    <w:abstractNumId w:val="17"/>
  </w:num>
  <w:num w:numId="13">
    <w:abstractNumId w:val="10"/>
  </w:num>
  <w:num w:numId="14">
    <w:abstractNumId w:val="5"/>
  </w:num>
  <w:num w:numId="15">
    <w:abstractNumId w:val="0"/>
  </w:num>
  <w:num w:numId="16">
    <w:abstractNumId w:val="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47"/>
    <w:rsid w:val="00000C96"/>
    <w:rsid w:val="000023E2"/>
    <w:rsid w:val="00007513"/>
    <w:rsid w:val="00013C1C"/>
    <w:rsid w:val="00014011"/>
    <w:rsid w:val="00027053"/>
    <w:rsid w:val="00033F21"/>
    <w:rsid w:val="00051FCD"/>
    <w:rsid w:val="00061300"/>
    <w:rsid w:val="00071816"/>
    <w:rsid w:val="0008379D"/>
    <w:rsid w:val="00085A5A"/>
    <w:rsid w:val="0008770D"/>
    <w:rsid w:val="000959A3"/>
    <w:rsid w:val="000A3452"/>
    <w:rsid w:val="000B2373"/>
    <w:rsid w:val="000B3427"/>
    <w:rsid w:val="000B4B0B"/>
    <w:rsid w:val="000C4F70"/>
    <w:rsid w:val="000C5947"/>
    <w:rsid w:val="000D66D9"/>
    <w:rsid w:val="000E0D97"/>
    <w:rsid w:val="000E3066"/>
    <w:rsid w:val="000F6045"/>
    <w:rsid w:val="00102ECF"/>
    <w:rsid w:val="00123947"/>
    <w:rsid w:val="00123CED"/>
    <w:rsid w:val="0012718A"/>
    <w:rsid w:val="0013363E"/>
    <w:rsid w:val="00136C62"/>
    <w:rsid w:val="00143673"/>
    <w:rsid w:val="00175C60"/>
    <w:rsid w:val="00186507"/>
    <w:rsid w:val="001A6F78"/>
    <w:rsid w:val="001C33C0"/>
    <w:rsid w:val="00204823"/>
    <w:rsid w:val="00216DD3"/>
    <w:rsid w:val="00220B11"/>
    <w:rsid w:val="00237EBD"/>
    <w:rsid w:val="0024419D"/>
    <w:rsid w:val="0026204E"/>
    <w:rsid w:val="0026484F"/>
    <w:rsid w:val="00280828"/>
    <w:rsid w:val="00296438"/>
    <w:rsid w:val="002B1CA2"/>
    <w:rsid w:val="002E2C36"/>
    <w:rsid w:val="002E318D"/>
    <w:rsid w:val="002F2EAC"/>
    <w:rsid w:val="003002E5"/>
    <w:rsid w:val="00304D44"/>
    <w:rsid w:val="003104BE"/>
    <w:rsid w:val="003326C9"/>
    <w:rsid w:val="00357813"/>
    <w:rsid w:val="003811FE"/>
    <w:rsid w:val="00393BC4"/>
    <w:rsid w:val="00397539"/>
    <w:rsid w:val="003A7CF1"/>
    <w:rsid w:val="003B28E7"/>
    <w:rsid w:val="003C0479"/>
    <w:rsid w:val="0040099E"/>
    <w:rsid w:val="00433ADC"/>
    <w:rsid w:val="004363C0"/>
    <w:rsid w:val="00441F58"/>
    <w:rsid w:val="0045191D"/>
    <w:rsid w:val="00451941"/>
    <w:rsid w:val="004527C6"/>
    <w:rsid w:val="00455415"/>
    <w:rsid w:val="0047010A"/>
    <w:rsid w:val="00480D90"/>
    <w:rsid w:val="004922DE"/>
    <w:rsid w:val="00496A60"/>
    <w:rsid w:val="004B622E"/>
    <w:rsid w:val="004D07C0"/>
    <w:rsid w:val="004E66ED"/>
    <w:rsid w:val="004F2D17"/>
    <w:rsid w:val="00501E32"/>
    <w:rsid w:val="005352CA"/>
    <w:rsid w:val="00536098"/>
    <w:rsid w:val="005821C6"/>
    <w:rsid w:val="00591160"/>
    <w:rsid w:val="005B6E55"/>
    <w:rsid w:val="005B790E"/>
    <w:rsid w:val="005C750D"/>
    <w:rsid w:val="005E21F0"/>
    <w:rsid w:val="005E2D66"/>
    <w:rsid w:val="00641BD7"/>
    <w:rsid w:val="00646238"/>
    <w:rsid w:val="00670915"/>
    <w:rsid w:val="00694E42"/>
    <w:rsid w:val="006F16CB"/>
    <w:rsid w:val="006F711C"/>
    <w:rsid w:val="00700694"/>
    <w:rsid w:val="00741987"/>
    <w:rsid w:val="00754BA0"/>
    <w:rsid w:val="00777E56"/>
    <w:rsid w:val="00790AE0"/>
    <w:rsid w:val="007A574F"/>
    <w:rsid w:val="007B7EDD"/>
    <w:rsid w:val="007C2F1F"/>
    <w:rsid w:val="007C35F9"/>
    <w:rsid w:val="007F7E85"/>
    <w:rsid w:val="00803286"/>
    <w:rsid w:val="008158B6"/>
    <w:rsid w:val="00820F57"/>
    <w:rsid w:val="0082129D"/>
    <w:rsid w:val="008258DE"/>
    <w:rsid w:val="00834BEC"/>
    <w:rsid w:val="008463D5"/>
    <w:rsid w:val="0087067C"/>
    <w:rsid w:val="00881E69"/>
    <w:rsid w:val="00885557"/>
    <w:rsid w:val="00894AB1"/>
    <w:rsid w:val="008B40E3"/>
    <w:rsid w:val="008F4BB8"/>
    <w:rsid w:val="009018B6"/>
    <w:rsid w:val="009225C9"/>
    <w:rsid w:val="0092503B"/>
    <w:rsid w:val="00932C61"/>
    <w:rsid w:val="00944637"/>
    <w:rsid w:val="009638AA"/>
    <w:rsid w:val="00963DD8"/>
    <w:rsid w:val="009673A1"/>
    <w:rsid w:val="009734C3"/>
    <w:rsid w:val="00974521"/>
    <w:rsid w:val="00987E36"/>
    <w:rsid w:val="009B6049"/>
    <w:rsid w:val="009C181E"/>
    <w:rsid w:val="00A0250E"/>
    <w:rsid w:val="00A058D1"/>
    <w:rsid w:val="00A05A04"/>
    <w:rsid w:val="00A205C7"/>
    <w:rsid w:val="00A25C20"/>
    <w:rsid w:val="00A32E50"/>
    <w:rsid w:val="00A5622B"/>
    <w:rsid w:val="00A569EA"/>
    <w:rsid w:val="00A73474"/>
    <w:rsid w:val="00A93786"/>
    <w:rsid w:val="00A96839"/>
    <w:rsid w:val="00A9764A"/>
    <w:rsid w:val="00AC2BEB"/>
    <w:rsid w:val="00AC72EA"/>
    <w:rsid w:val="00B42032"/>
    <w:rsid w:val="00B80FA8"/>
    <w:rsid w:val="00B92C14"/>
    <w:rsid w:val="00BC73CD"/>
    <w:rsid w:val="00C105E0"/>
    <w:rsid w:val="00C45D69"/>
    <w:rsid w:val="00C500A8"/>
    <w:rsid w:val="00C63B22"/>
    <w:rsid w:val="00CB0828"/>
    <w:rsid w:val="00CB2FF5"/>
    <w:rsid w:val="00CD414B"/>
    <w:rsid w:val="00CE2A66"/>
    <w:rsid w:val="00D176AF"/>
    <w:rsid w:val="00D2145D"/>
    <w:rsid w:val="00D36682"/>
    <w:rsid w:val="00D445E6"/>
    <w:rsid w:val="00D57175"/>
    <w:rsid w:val="00D5742D"/>
    <w:rsid w:val="00D61850"/>
    <w:rsid w:val="00D82067"/>
    <w:rsid w:val="00DB511C"/>
    <w:rsid w:val="00DB76DE"/>
    <w:rsid w:val="00DC0287"/>
    <w:rsid w:val="00DD6DA6"/>
    <w:rsid w:val="00E12EDD"/>
    <w:rsid w:val="00E45439"/>
    <w:rsid w:val="00E506EC"/>
    <w:rsid w:val="00E63FC8"/>
    <w:rsid w:val="00E70109"/>
    <w:rsid w:val="00E91F76"/>
    <w:rsid w:val="00EB00C5"/>
    <w:rsid w:val="00EB77CC"/>
    <w:rsid w:val="00F05BC6"/>
    <w:rsid w:val="00F2791C"/>
    <w:rsid w:val="00F27EAA"/>
    <w:rsid w:val="00F733AC"/>
    <w:rsid w:val="00FA1DAA"/>
    <w:rsid w:val="00FB4808"/>
    <w:rsid w:val="00FC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F57"/>
  </w:style>
  <w:style w:type="paragraph" w:styleId="Heading1">
    <w:name w:val="heading 1"/>
    <w:basedOn w:val="Normal"/>
    <w:next w:val="Normal"/>
    <w:link w:val="Heading1Char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E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85"/>
  </w:style>
  <w:style w:type="paragraph" w:styleId="Footer">
    <w:name w:val="footer"/>
    <w:basedOn w:val="Normal"/>
    <w:link w:val="Foot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85"/>
  </w:style>
  <w:style w:type="paragraph" w:styleId="ListParagraph">
    <w:name w:val="List Paragraph"/>
    <w:basedOn w:val="Normal"/>
    <w:uiPriority w:val="34"/>
    <w:qFormat/>
    <w:rsid w:val="007F7E85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7F7E85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7F7E85"/>
    <w:rPr>
      <w:rFonts w:ascii="Arial" w:eastAsia="Calibri" w:hAnsi="Arial" w:cs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0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2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02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F57"/>
  </w:style>
  <w:style w:type="paragraph" w:styleId="Heading1">
    <w:name w:val="heading 1"/>
    <w:basedOn w:val="Normal"/>
    <w:next w:val="Normal"/>
    <w:link w:val="Heading1Char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E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E85"/>
  </w:style>
  <w:style w:type="paragraph" w:styleId="Footer">
    <w:name w:val="footer"/>
    <w:basedOn w:val="Normal"/>
    <w:link w:val="FooterChar"/>
    <w:uiPriority w:val="99"/>
    <w:unhideWhenUsed/>
    <w:rsid w:val="007F7E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E85"/>
  </w:style>
  <w:style w:type="paragraph" w:styleId="ListParagraph">
    <w:name w:val="List Paragraph"/>
    <w:basedOn w:val="Normal"/>
    <w:uiPriority w:val="34"/>
    <w:qFormat/>
    <w:rsid w:val="007F7E85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7F7E85"/>
    <w:pPr>
      <w:spacing w:after="120" w:line="240" w:lineRule="auto"/>
      <w:jc w:val="both"/>
    </w:pPr>
    <w:rPr>
      <w:rFonts w:ascii="Arial" w:eastAsia="Calibri" w:hAnsi="Arial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7F7E85"/>
    <w:rPr>
      <w:rFonts w:ascii="Arial" w:eastAsia="Calibri" w:hAnsi="Arial" w:cs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C0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28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02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2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C3C68-78FF-4F37-9671-B53A87D2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1361</Words>
  <Characters>7488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AMSA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Kimber, Scott</dc:creator>
  <cp:lastModifiedBy>Wim</cp:lastModifiedBy>
  <cp:revision>3</cp:revision>
  <cp:lastPrinted>2016-01-13T00:09:00Z</cp:lastPrinted>
  <dcterms:created xsi:type="dcterms:W3CDTF">2016-03-17T16:14:00Z</dcterms:created>
  <dcterms:modified xsi:type="dcterms:W3CDTF">2016-06-22T11:11:00Z</dcterms:modified>
</cp:coreProperties>
</file>