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58C" w:rsidRPr="00D17B55" w:rsidRDefault="005C6EC2" w:rsidP="00870A1B">
      <w:pPr>
        <w:pStyle w:val="Title"/>
        <w:rPr>
          <w:lang w:val="en-GB"/>
        </w:rPr>
      </w:pPr>
      <w:r>
        <w:rPr>
          <w:noProof/>
          <w:lang w:val="en-GB" w:eastAsia="en-GB"/>
        </w:rPr>
        <mc:AlternateContent>
          <mc:Choice Requires="wps">
            <w:drawing>
              <wp:anchor distT="0" distB="0" distL="114300" distR="114300" simplePos="0" relativeHeight="251654656" behindDoc="0" locked="0" layoutInCell="1" allowOverlap="1">
                <wp:simplePos x="0" y="0"/>
                <wp:positionH relativeFrom="column">
                  <wp:posOffset>1066165</wp:posOffset>
                </wp:positionH>
                <wp:positionV relativeFrom="paragraph">
                  <wp:posOffset>491490</wp:posOffset>
                </wp:positionV>
                <wp:extent cx="3657600" cy="3774440"/>
                <wp:effectExtent l="0" t="0" r="635" b="1270"/>
                <wp:wrapNone/>
                <wp:docPr id="10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744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056B" w:rsidRPr="00380C7B" w:rsidRDefault="0018056B"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Pr="00380C7B">
                              <w:rPr>
                                <w:b/>
                                <w:bCs/>
                                <w:color w:val="000000"/>
                                <w:sz w:val="36"/>
                                <w:szCs w:val="36"/>
                                <w:highlight w:val="yellow"/>
                              </w:rPr>
                              <w:t>####</w:t>
                            </w:r>
                          </w:p>
                          <w:p w:rsidR="0018056B" w:rsidRPr="00380C7B" w:rsidRDefault="0018056B" w:rsidP="00460028">
                            <w:pPr>
                              <w:autoSpaceDE w:val="0"/>
                              <w:autoSpaceDN w:val="0"/>
                              <w:adjustRightInd w:val="0"/>
                              <w:jc w:val="center"/>
                              <w:rPr>
                                <w:b/>
                                <w:bCs/>
                                <w:color w:val="000000"/>
                                <w:sz w:val="36"/>
                                <w:szCs w:val="36"/>
                                <w:highlight w:val="yellow"/>
                              </w:rPr>
                            </w:pPr>
                          </w:p>
                          <w:p w:rsidR="0018056B" w:rsidRPr="0005555E" w:rsidRDefault="0018056B" w:rsidP="00460028">
                            <w:pPr>
                              <w:autoSpaceDE w:val="0"/>
                              <w:autoSpaceDN w:val="0"/>
                              <w:adjustRightInd w:val="0"/>
                              <w:jc w:val="center"/>
                              <w:rPr>
                                <w:b/>
                                <w:bCs/>
                                <w:color w:val="000000"/>
                                <w:sz w:val="36"/>
                                <w:szCs w:val="36"/>
                              </w:rPr>
                            </w:pPr>
                            <w:r w:rsidRPr="0005555E">
                              <w:rPr>
                                <w:b/>
                                <w:bCs/>
                                <w:color w:val="000000"/>
                                <w:sz w:val="36"/>
                                <w:szCs w:val="36"/>
                              </w:rPr>
                              <w:t>On</w:t>
                            </w:r>
                          </w:p>
                          <w:p w:rsidR="0018056B" w:rsidRPr="00380C7B" w:rsidRDefault="0018056B" w:rsidP="00460028">
                            <w:pPr>
                              <w:autoSpaceDE w:val="0"/>
                              <w:autoSpaceDN w:val="0"/>
                              <w:adjustRightInd w:val="0"/>
                              <w:jc w:val="center"/>
                              <w:rPr>
                                <w:b/>
                                <w:bCs/>
                                <w:color w:val="000000"/>
                                <w:sz w:val="36"/>
                                <w:szCs w:val="36"/>
                                <w:highlight w:val="yellow"/>
                              </w:rPr>
                            </w:pPr>
                          </w:p>
                          <w:p w:rsidR="0018056B" w:rsidRPr="00C73A3B" w:rsidRDefault="0018056B" w:rsidP="00460028">
                            <w:pPr>
                              <w:autoSpaceDE w:val="0"/>
                              <w:autoSpaceDN w:val="0"/>
                              <w:adjustRightInd w:val="0"/>
                              <w:jc w:val="center"/>
                              <w:rPr>
                                <w:b/>
                                <w:bCs/>
                                <w:color w:val="000000"/>
                                <w:sz w:val="36"/>
                                <w:szCs w:val="36"/>
                                <w:highlight w:val="yellow"/>
                                <w:lang w:val="en-US"/>
                              </w:rPr>
                            </w:pPr>
                            <w:r w:rsidRPr="0005555E">
                              <w:rPr>
                                <w:b/>
                                <w:bCs/>
                                <w:sz w:val="36"/>
                                <w:szCs w:val="36"/>
                              </w:rPr>
                              <w:t>Marine casualty /</w:t>
                            </w:r>
                            <w:r w:rsidRPr="0005555E">
                              <w:rPr>
                                <w:b/>
                                <w:bCs/>
                                <w:sz w:val="36"/>
                                <w:szCs w:val="36"/>
                                <w:lang w:val="en-US"/>
                              </w:rPr>
                              <w:t xml:space="preserve"> </w:t>
                            </w:r>
                            <w:r w:rsidRPr="0005555E">
                              <w:rPr>
                                <w:b/>
                                <w:bCs/>
                                <w:sz w:val="36"/>
                                <w:szCs w:val="36"/>
                              </w:rPr>
                              <w:t>incident</w:t>
                            </w:r>
                            <w:r w:rsidRPr="0051641C">
                              <w:rPr>
                                <w:b/>
                                <w:bCs/>
                                <w:color w:val="FF0000"/>
                                <w:sz w:val="36"/>
                                <w:szCs w:val="36"/>
                              </w:rPr>
                              <w:t xml:space="preserve"> </w:t>
                            </w:r>
                            <w:r>
                              <w:rPr>
                                <w:b/>
                                <w:bCs/>
                                <w:color w:val="000000"/>
                                <w:sz w:val="36"/>
                                <w:szCs w:val="36"/>
                              </w:rPr>
                              <w:t>r</w:t>
                            </w:r>
                            <w:r w:rsidRPr="00C73A3B">
                              <w:rPr>
                                <w:b/>
                                <w:bCs/>
                                <w:color w:val="000000"/>
                                <w:sz w:val="36"/>
                                <w:szCs w:val="36"/>
                              </w:rPr>
                              <w:t>eportin</w:t>
                            </w:r>
                            <w:r>
                              <w:rPr>
                                <w:b/>
                                <w:bCs/>
                                <w:color w:val="000000"/>
                                <w:sz w:val="36"/>
                                <w:szCs w:val="36"/>
                              </w:rPr>
                              <w:t>g and recording, including near-</w:t>
                            </w:r>
                            <w:r w:rsidRPr="00C73A3B">
                              <w:rPr>
                                <w:b/>
                                <w:bCs/>
                                <w:color w:val="000000"/>
                                <w:sz w:val="36"/>
                                <w:szCs w:val="36"/>
                              </w:rPr>
                              <w:t>miss situations as it relates to VTS</w:t>
                            </w:r>
                          </w:p>
                          <w:p w:rsidR="0018056B" w:rsidRPr="00380C7B" w:rsidRDefault="0018056B" w:rsidP="00460028">
                            <w:pPr>
                              <w:autoSpaceDE w:val="0"/>
                              <w:autoSpaceDN w:val="0"/>
                              <w:adjustRightInd w:val="0"/>
                              <w:jc w:val="center"/>
                              <w:rPr>
                                <w:b/>
                                <w:bCs/>
                                <w:color w:val="000000"/>
                                <w:sz w:val="36"/>
                                <w:szCs w:val="36"/>
                                <w:highlight w:val="yellow"/>
                              </w:rPr>
                            </w:pPr>
                          </w:p>
                          <w:p w:rsidR="0018056B" w:rsidRPr="00380C7B" w:rsidRDefault="0018056B"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18056B" w:rsidRPr="00380C7B" w:rsidRDefault="0018056B" w:rsidP="00460028">
                            <w:pPr>
                              <w:autoSpaceDE w:val="0"/>
                              <w:autoSpaceDN w:val="0"/>
                              <w:adjustRightInd w:val="0"/>
                              <w:jc w:val="center"/>
                              <w:rPr>
                                <w:b/>
                                <w:bCs/>
                                <w:color w:val="000000"/>
                                <w:sz w:val="36"/>
                                <w:szCs w:val="36"/>
                                <w:highlight w:val="yellow"/>
                              </w:rPr>
                            </w:pPr>
                          </w:p>
                          <w:p w:rsidR="0018056B" w:rsidRPr="00380C7B" w:rsidRDefault="0018056B"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18056B" w:rsidRDefault="0018056B"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83.95pt;margin-top:38.7pt;width:4in;height:297.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" filled="f" fillcolor="#0c9" stroked="f">
                <v:textbox>
                  <w:txbxContent>
                    <w:p w:rsidR="0018056B" w:rsidRPr="00380C7B" w:rsidRDefault="0018056B"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Pr="00380C7B">
                        <w:rPr>
                          <w:b/>
                          <w:bCs/>
                          <w:color w:val="000000"/>
                          <w:sz w:val="36"/>
                          <w:szCs w:val="36"/>
                          <w:highlight w:val="yellow"/>
                        </w:rPr>
                        <w:t>####</w:t>
                      </w:r>
                    </w:p>
                    <w:p w:rsidR="0018056B" w:rsidRPr="00380C7B" w:rsidRDefault="0018056B" w:rsidP="00460028">
                      <w:pPr>
                        <w:autoSpaceDE w:val="0"/>
                        <w:autoSpaceDN w:val="0"/>
                        <w:adjustRightInd w:val="0"/>
                        <w:jc w:val="center"/>
                        <w:rPr>
                          <w:b/>
                          <w:bCs/>
                          <w:color w:val="000000"/>
                          <w:sz w:val="36"/>
                          <w:szCs w:val="36"/>
                          <w:highlight w:val="yellow"/>
                        </w:rPr>
                      </w:pPr>
                    </w:p>
                    <w:p w:rsidR="0018056B" w:rsidRPr="0005555E" w:rsidRDefault="0018056B" w:rsidP="00460028">
                      <w:pPr>
                        <w:autoSpaceDE w:val="0"/>
                        <w:autoSpaceDN w:val="0"/>
                        <w:adjustRightInd w:val="0"/>
                        <w:jc w:val="center"/>
                        <w:rPr>
                          <w:b/>
                          <w:bCs/>
                          <w:color w:val="000000"/>
                          <w:sz w:val="36"/>
                          <w:szCs w:val="36"/>
                        </w:rPr>
                      </w:pPr>
                      <w:r w:rsidRPr="0005555E">
                        <w:rPr>
                          <w:b/>
                          <w:bCs/>
                          <w:color w:val="000000"/>
                          <w:sz w:val="36"/>
                          <w:szCs w:val="36"/>
                        </w:rPr>
                        <w:t>On</w:t>
                      </w:r>
                    </w:p>
                    <w:p w:rsidR="0018056B" w:rsidRPr="00380C7B" w:rsidRDefault="0018056B" w:rsidP="00460028">
                      <w:pPr>
                        <w:autoSpaceDE w:val="0"/>
                        <w:autoSpaceDN w:val="0"/>
                        <w:adjustRightInd w:val="0"/>
                        <w:jc w:val="center"/>
                        <w:rPr>
                          <w:b/>
                          <w:bCs/>
                          <w:color w:val="000000"/>
                          <w:sz w:val="36"/>
                          <w:szCs w:val="36"/>
                          <w:highlight w:val="yellow"/>
                        </w:rPr>
                      </w:pPr>
                    </w:p>
                    <w:p w:rsidR="0018056B" w:rsidRPr="00C73A3B" w:rsidRDefault="0018056B" w:rsidP="00460028">
                      <w:pPr>
                        <w:autoSpaceDE w:val="0"/>
                        <w:autoSpaceDN w:val="0"/>
                        <w:adjustRightInd w:val="0"/>
                        <w:jc w:val="center"/>
                        <w:rPr>
                          <w:b/>
                          <w:bCs/>
                          <w:color w:val="000000"/>
                          <w:sz w:val="36"/>
                          <w:szCs w:val="36"/>
                          <w:highlight w:val="yellow"/>
                          <w:lang w:val="en-US"/>
                        </w:rPr>
                      </w:pPr>
                      <w:r w:rsidRPr="0005555E">
                        <w:rPr>
                          <w:b/>
                          <w:bCs/>
                          <w:sz w:val="36"/>
                          <w:szCs w:val="36"/>
                        </w:rPr>
                        <w:t>Marine casualty /</w:t>
                      </w:r>
                      <w:r w:rsidRPr="0005555E">
                        <w:rPr>
                          <w:b/>
                          <w:bCs/>
                          <w:sz w:val="36"/>
                          <w:szCs w:val="36"/>
                          <w:lang w:val="en-US"/>
                        </w:rPr>
                        <w:t xml:space="preserve"> </w:t>
                      </w:r>
                      <w:r w:rsidRPr="0005555E">
                        <w:rPr>
                          <w:b/>
                          <w:bCs/>
                          <w:sz w:val="36"/>
                          <w:szCs w:val="36"/>
                        </w:rPr>
                        <w:t>incident</w:t>
                      </w:r>
                      <w:r w:rsidRPr="0051641C">
                        <w:rPr>
                          <w:b/>
                          <w:bCs/>
                          <w:color w:val="FF0000"/>
                          <w:sz w:val="36"/>
                          <w:szCs w:val="36"/>
                        </w:rPr>
                        <w:t xml:space="preserve"> </w:t>
                      </w:r>
                      <w:r>
                        <w:rPr>
                          <w:b/>
                          <w:bCs/>
                          <w:color w:val="000000"/>
                          <w:sz w:val="36"/>
                          <w:szCs w:val="36"/>
                        </w:rPr>
                        <w:t>r</w:t>
                      </w:r>
                      <w:r w:rsidRPr="00C73A3B">
                        <w:rPr>
                          <w:b/>
                          <w:bCs/>
                          <w:color w:val="000000"/>
                          <w:sz w:val="36"/>
                          <w:szCs w:val="36"/>
                        </w:rPr>
                        <w:t>eportin</w:t>
                      </w:r>
                      <w:r>
                        <w:rPr>
                          <w:b/>
                          <w:bCs/>
                          <w:color w:val="000000"/>
                          <w:sz w:val="36"/>
                          <w:szCs w:val="36"/>
                        </w:rPr>
                        <w:t>g and recording, including near-</w:t>
                      </w:r>
                      <w:r w:rsidRPr="00C73A3B">
                        <w:rPr>
                          <w:b/>
                          <w:bCs/>
                          <w:color w:val="000000"/>
                          <w:sz w:val="36"/>
                          <w:szCs w:val="36"/>
                        </w:rPr>
                        <w:t>miss situations as it relates to VTS</w:t>
                      </w:r>
                    </w:p>
                    <w:p w:rsidR="0018056B" w:rsidRPr="00380C7B" w:rsidRDefault="0018056B" w:rsidP="00460028">
                      <w:pPr>
                        <w:autoSpaceDE w:val="0"/>
                        <w:autoSpaceDN w:val="0"/>
                        <w:adjustRightInd w:val="0"/>
                        <w:jc w:val="center"/>
                        <w:rPr>
                          <w:b/>
                          <w:bCs/>
                          <w:color w:val="000000"/>
                          <w:sz w:val="36"/>
                          <w:szCs w:val="36"/>
                          <w:highlight w:val="yellow"/>
                        </w:rPr>
                      </w:pPr>
                    </w:p>
                    <w:p w:rsidR="0018056B" w:rsidRPr="00380C7B" w:rsidRDefault="0018056B"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18056B" w:rsidRPr="00380C7B" w:rsidRDefault="0018056B" w:rsidP="00460028">
                      <w:pPr>
                        <w:autoSpaceDE w:val="0"/>
                        <w:autoSpaceDN w:val="0"/>
                        <w:adjustRightInd w:val="0"/>
                        <w:jc w:val="center"/>
                        <w:rPr>
                          <w:b/>
                          <w:bCs/>
                          <w:color w:val="000000"/>
                          <w:sz w:val="36"/>
                          <w:szCs w:val="36"/>
                          <w:highlight w:val="yellow"/>
                        </w:rPr>
                      </w:pPr>
                    </w:p>
                    <w:p w:rsidR="0018056B" w:rsidRPr="00380C7B" w:rsidRDefault="0018056B"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18056B" w:rsidRDefault="0018056B"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Pr>
          <w:noProof/>
          <w:lang w:val="en-GB" w:eastAsia="en-GB"/>
        </w:rPr>
        <mc:AlternateContent>
          <mc:Choice Requires="wps">
            <w:drawing>
              <wp:anchor distT="0" distB="0" distL="114300" distR="114300" simplePos="0" relativeHeight="251657728" behindDoc="0" locked="0" layoutInCell="1" allowOverlap="1">
                <wp:simplePos x="0" y="0"/>
                <wp:positionH relativeFrom="column">
                  <wp:posOffset>-2511425</wp:posOffset>
                </wp:positionH>
                <wp:positionV relativeFrom="paragraph">
                  <wp:posOffset>5662930</wp:posOffset>
                </wp:positionV>
                <wp:extent cx="5490210" cy="382270"/>
                <wp:effectExtent l="4445" t="3810" r="3810" b="1905"/>
                <wp:wrapNone/>
                <wp:docPr id="107"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056B" w:rsidRDefault="0018056B" w:rsidP="00460028">
                            <w:pPr>
                              <w:autoSpaceDE w:val="0"/>
                              <w:autoSpaceDN w:val="0"/>
                              <w:adjustRightInd w:val="0"/>
                              <w:rPr>
                                <w:i/>
                                <w:iCs/>
                                <w:color w:val="000000"/>
                                <w:sz w:val="48"/>
                                <w:szCs w:val="48"/>
                                <w:lang w:val="fr-FR"/>
                              </w:rPr>
                            </w:pPr>
                            <w:r w:rsidRPr="00AA65B2">
                              <w:rPr>
                                <w:b/>
                                <w:bCs/>
                                <w:i/>
                                <w:iCs/>
                                <w:color w:val="000000"/>
                                <w:sz w:val="48"/>
                                <w:szCs w:val="48"/>
                                <w:lang w:val="sv-SE"/>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ys5xQIAANY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" filled="f" fillcolor="#0c9" stroked="f">
                <v:textbox style="layout-flow:vertical;mso-layout-flow-alt:bottom-to-top">
                  <w:txbxContent>
                    <w:p w:rsidR="0018056B" w:rsidRDefault="0018056B" w:rsidP="00460028">
                      <w:pPr>
                        <w:autoSpaceDE w:val="0"/>
                        <w:autoSpaceDN w:val="0"/>
                        <w:adjustRightInd w:val="0"/>
                        <w:rPr>
                          <w:i/>
                          <w:iCs/>
                          <w:color w:val="000000"/>
                          <w:sz w:val="48"/>
                          <w:szCs w:val="48"/>
                          <w:lang w:val="fr-FR"/>
                        </w:rPr>
                      </w:pPr>
                      <w:r w:rsidRPr="00AA65B2">
                        <w:rPr>
                          <w:b/>
                          <w:bCs/>
                          <w:i/>
                          <w:iCs/>
                          <w:color w:val="000000"/>
                          <w:sz w:val="48"/>
                          <w:szCs w:val="48"/>
                          <w:lang w:val="sv-SE"/>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en-GB" w:eastAsia="en-GB"/>
        </w:rPr>
        <mc:AlternateContent>
          <mc:Choice Requires="wps">
            <w:drawing>
              <wp:anchor distT="0" distB="0" distL="114299" distR="114299" simplePos="0" relativeHeight="251659776" behindDoc="0" locked="0" layoutInCell="1" allowOverlap="1">
                <wp:simplePos x="0" y="0"/>
                <wp:positionH relativeFrom="column">
                  <wp:posOffset>513715</wp:posOffset>
                </wp:positionH>
                <wp:positionV relativeFrom="paragraph">
                  <wp:posOffset>157480</wp:posOffset>
                </wp:positionV>
                <wp:extent cx="0" cy="8441690"/>
                <wp:effectExtent l="8890" t="5080" r="10160" b="11430"/>
                <wp:wrapNone/>
                <wp:docPr id="106"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rRGGwIAADY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"/>
            </w:pict>
          </mc:Fallback>
        </mc:AlternateContent>
      </w:r>
      <w:r>
        <w:rPr>
          <w:noProof/>
          <w:lang w:val="en-GB" w:eastAsia="en-GB"/>
        </w:rPr>
        <mc:AlternateContent>
          <mc:Choice Requires="wps">
            <w:drawing>
              <wp:anchor distT="0" distB="0" distL="114299" distR="114299" simplePos="0" relativeHeight="251660800" behindDoc="0" locked="0" layoutInCell="1" allowOverlap="1">
                <wp:simplePos x="0" y="0"/>
                <wp:positionH relativeFrom="column">
                  <wp:posOffset>0</wp:posOffset>
                </wp:positionH>
                <wp:positionV relativeFrom="paragraph">
                  <wp:posOffset>157480</wp:posOffset>
                </wp:positionV>
                <wp:extent cx="0" cy="8441690"/>
                <wp:effectExtent l="9525" t="5080" r="9525" b="11430"/>
                <wp:wrapNone/>
                <wp:docPr id="105"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7ZPFQIAACw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"/>
            </w:pict>
          </mc:Fallback>
        </mc:AlternateContent>
      </w:r>
      <w:r>
        <w:rPr>
          <w:noProof/>
          <w:lang w:val="en-GB" w:eastAsia="en-GB"/>
        </w:rPr>
        <mc:AlternateContent>
          <mc:Choice Requires="wps">
            <w:drawing>
              <wp:anchor distT="0" distB="0" distL="114300" distR="114300" simplePos="0" relativeHeight="251658752" behindDoc="0" locked="0" layoutInCell="1" allowOverlap="1">
                <wp:simplePos x="0" y="0"/>
                <wp:positionH relativeFrom="column">
                  <wp:posOffset>-1144270</wp:posOffset>
                </wp:positionH>
                <wp:positionV relativeFrom="paragraph">
                  <wp:posOffset>1551305</wp:posOffset>
                </wp:positionV>
                <wp:extent cx="2844800" cy="471170"/>
                <wp:effectExtent l="4445" t="2540" r="635" b="635"/>
                <wp:wrapNone/>
                <wp:docPr id="104"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056B" w:rsidRDefault="0018056B"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ioaxgIAANY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HJ2KhrGAgAA1gUAAA4AAAAAAAAAAAAAAAAALgIAAGRycy9lMm9Eb2MueG1sUEsBAi0AFAAG&#10;AAgAAAAhAGjRzwPbAAAABwEAAA8AAAAAAAAAAAAAAAAAIAUAAGRycy9kb3ducmV2LnhtbFBLBQYA&#10;AAAABAAEAPMAAAAoBgAAAAA=&#10;" filled="f" fillcolor="#0c9" stroked="f">
                <v:textbox style="layout-flow:vertical;mso-layout-flow-alt:bottom-to-top">
                  <w:txbxContent>
                    <w:p w:rsidR="0018056B" w:rsidRDefault="0018056B"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en-GB" w:eastAsia="en-GB"/>
        </w:rPr>
        <mc:AlternateContent>
          <mc:Choice Requires="wps">
            <w:drawing>
              <wp:anchor distT="0" distB="0" distL="114300" distR="114300" simplePos="0" relativeHeight="251656704" behindDoc="0" locked="0" layoutInCell="1" allowOverlap="1">
                <wp:simplePos x="0" y="0"/>
                <wp:positionH relativeFrom="column">
                  <wp:posOffset>855345</wp:posOffset>
                </wp:positionH>
                <wp:positionV relativeFrom="paragraph">
                  <wp:posOffset>7433945</wp:posOffset>
                </wp:positionV>
                <wp:extent cx="4587875" cy="883920"/>
                <wp:effectExtent l="0" t="4445" r="0" b="0"/>
                <wp:wrapNone/>
                <wp:docPr id="10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056B" w:rsidRPr="00460028" w:rsidRDefault="0018056B" w:rsidP="00460028">
                            <w:pPr>
                              <w:autoSpaceDE w:val="0"/>
                              <w:autoSpaceDN w:val="0"/>
                              <w:adjustRightInd w:val="0"/>
                              <w:jc w:val="center"/>
                              <w:rPr>
                                <w:color w:val="000000"/>
                                <w:sz w:val="20"/>
                                <w:szCs w:val="20"/>
                                <w:lang w:val="fr-FR"/>
                              </w:rPr>
                            </w:pPr>
                            <w:r w:rsidRPr="00D30759">
                              <w:rPr>
                                <w:color w:val="000000"/>
                                <w:sz w:val="20"/>
                                <w:szCs w:val="20"/>
                              </w:rPr>
                              <w:t xml:space="preserve">10, rue des </w:t>
                            </w:r>
                            <w:proofErr w:type="spellStart"/>
                            <w:r w:rsidRPr="00D30759">
                              <w:rPr>
                                <w:color w:val="000000"/>
                                <w:sz w:val="20"/>
                                <w:szCs w:val="20"/>
                              </w:rPr>
                              <w:t>Gaudines</w:t>
                            </w:r>
                            <w:proofErr w:type="spellEnd"/>
                          </w:p>
                          <w:p w:rsidR="0018056B" w:rsidRDefault="0018056B" w:rsidP="00460028">
                            <w:pPr>
                              <w:autoSpaceDE w:val="0"/>
                              <w:autoSpaceDN w:val="0"/>
                              <w:adjustRightInd w:val="0"/>
                              <w:jc w:val="center"/>
                              <w:rPr>
                                <w:color w:val="000000"/>
                                <w:sz w:val="20"/>
                                <w:szCs w:val="20"/>
                                <w:lang w:val="fr-FR"/>
                              </w:rPr>
                            </w:pPr>
                            <w:r w:rsidRPr="00460028">
                              <w:rPr>
                                <w:color w:val="000000"/>
                                <w:sz w:val="20"/>
                                <w:szCs w:val="20"/>
                                <w:lang w:val="fr-FR"/>
                              </w:rPr>
                              <w:t>78100</w:t>
                            </w:r>
                            <w:r>
                              <w:rPr>
                                <w:color w:val="000000"/>
                                <w:sz w:val="20"/>
                                <w:szCs w:val="20"/>
                                <w:lang w:val="fr-FR"/>
                              </w:rPr>
                              <w:t xml:space="preserve"> Saint Germain en Laye, France</w:t>
                            </w:r>
                          </w:p>
                          <w:p w:rsidR="0018056B" w:rsidRDefault="0018056B" w:rsidP="00460028">
                            <w:pPr>
                              <w:autoSpaceDE w:val="0"/>
                              <w:autoSpaceDN w:val="0"/>
                              <w:adjustRightInd w:val="0"/>
                              <w:jc w:val="center"/>
                              <w:rPr>
                                <w:color w:val="000000"/>
                                <w:sz w:val="20"/>
                                <w:szCs w:val="20"/>
                              </w:rPr>
                            </w:pPr>
                            <w:r>
                              <w:rPr>
                                <w:color w:val="000000"/>
                                <w:sz w:val="20"/>
                                <w:szCs w:val="20"/>
                              </w:rPr>
                              <w:t xml:space="preserve">Telephone: +33 1 34 51 70 </w:t>
                            </w:r>
                            <w:proofErr w:type="gramStart"/>
                            <w:r>
                              <w:rPr>
                                <w:color w:val="000000"/>
                                <w:sz w:val="20"/>
                                <w:szCs w:val="20"/>
                              </w:rPr>
                              <w:t>01  Fax</w:t>
                            </w:r>
                            <w:proofErr w:type="gramEnd"/>
                            <w:r>
                              <w:rPr>
                                <w:color w:val="000000"/>
                                <w:sz w:val="20"/>
                                <w:szCs w:val="20"/>
                              </w:rPr>
                              <w:t>:  +33 1 34 51 82 05</w:t>
                            </w:r>
                          </w:p>
                          <w:p w:rsidR="0018056B" w:rsidRDefault="0018056B" w:rsidP="00B534F2">
                            <w:pPr>
                              <w:autoSpaceDE w:val="0"/>
                              <w:autoSpaceDN w:val="0"/>
                              <w:adjustRightInd w:val="0"/>
                              <w:jc w:val="center"/>
                              <w:rPr>
                                <w:color w:val="000000"/>
                                <w:sz w:val="18"/>
                                <w:szCs w:val="18"/>
                                <w:lang w:val="fr-FR"/>
                              </w:rPr>
                            </w:pPr>
                            <w:proofErr w:type="gramStart"/>
                            <w:r>
                              <w:rPr>
                                <w:color w:val="000000"/>
                                <w:sz w:val="20"/>
                                <w:szCs w:val="20"/>
                              </w:rPr>
                              <w:t>e-mail</w:t>
                            </w:r>
                            <w:proofErr w:type="gramEnd"/>
                            <w:r>
                              <w:rPr>
                                <w:color w:val="000000"/>
                                <w:sz w:val="20"/>
                                <w:szCs w:val="20"/>
                              </w:rPr>
                              <w:t xml:space="preserve">:  </w:t>
                            </w:r>
                            <w:hyperlink r:id="rId9" w:history="1">
                              <w:r w:rsidRPr="00713387">
                                <w:rPr>
                                  <w:rStyle w:val="Hyperlink"/>
                                  <w:sz w:val="20"/>
                                  <w:szCs w:val="20"/>
                                </w:rPr>
                                <w:t>contact@iala-aism.org</w:t>
                              </w:r>
                            </w:hyperlink>
                            <w:r>
                              <w:rPr>
                                <w:color w:val="000000"/>
                                <w:sz w:val="20"/>
                                <w:szCs w:val="20"/>
                              </w:rPr>
                              <w:t xml:space="preserve">       </w:t>
                            </w:r>
                            <w:r w:rsidRPr="0044047B">
                              <w:rPr>
                                <w:color w:val="000000"/>
                                <w:sz w:val="20"/>
                                <w:szCs w:val="20"/>
                              </w:rPr>
                              <w:t>Internet</w:t>
                            </w:r>
                            <w:r>
                              <w:rPr>
                                <w:color w:val="000000"/>
                                <w:sz w:val="20"/>
                                <w:szCs w:val="20"/>
                              </w:rPr>
                              <w:t xml:space="preserve">: </w:t>
                            </w:r>
                            <w:r w:rsidRPr="0044047B">
                              <w:rPr>
                                <w:color w:val="000000"/>
                                <w:sz w:val="20"/>
                                <w:szCs w:val="20"/>
                              </w:rPr>
                              <w:t xml:space="preserve"> </w:t>
                            </w:r>
                            <w:hyperlink r:id="rId10" w:history="1">
                              <w:r w:rsidRPr="00126198">
                                <w:rPr>
                                  <w:rStyle w:val="Hyperlink"/>
                                  <w:sz w:val="20"/>
                                  <w:szCs w:val="20"/>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" filled="f" fillcolor="#0c9" stroked="f">
                <v:textbox>
                  <w:txbxContent>
                    <w:p w:rsidR="0018056B" w:rsidRPr="00460028" w:rsidRDefault="0018056B" w:rsidP="00460028">
                      <w:pPr>
                        <w:autoSpaceDE w:val="0"/>
                        <w:autoSpaceDN w:val="0"/>
                        <w:adjustRightInd w:val="0"/>
                        <w:jc w:val="center"/>
                        <w:rPr>
                          <w:color w:val="000000"/>
                          <w:sz w:val="20"/>
                          <w:szCs w:val="20"/>
                          <w:lang w:val="fr-FR"/>
                        </w:rPr>
                      </w:pPr>
                      <w:r w:rsidRPr="00D30759">
                        <w:rPr>
                          <w:color w:val="000000"/>
                          <w:sz w:val="20"/>
                          <w:szCs w:val="20"/>
                        </w:rPr>
                        <w:t xml:space="preserve">10, rue des </w:t>
                      </w:r>
                      <w:proofErr w:type="spellStart"/>
                      <w:r w:rsidRPr="00D30759">
                        <w:rPr>
                          <w:color w:val="000000"/>
                          <w:sz w:val="20"/>
                          <w:szCs w:val="20"/>
                        </w:rPr>
                        <w:t>Gaudines</w:t>
                      </w:r>
                      <w:proofErr w:type="spellEnd"/>
                    </w:p>
                    <w:p w:rsidR="0018056B" w:rsidRDefault="0018056B" w:rsidP="00460028">
                      <w:pPr>
                        <w:autoSpaceDE w:val="0"/>
                        <w:autoSpaceDN w:val="0"/>
                        <w:adjustRightInd w:val="0"/>
                        <w:jc w:val="center"/>
                        <w:rPr>
                          <w:color w:val="000000"/>
                          <w:sz w:val="20"/>
                          <w:szCs w:val="20"/>
                          <w:lang w:val="fr-FR"/>
                        </w:rPr>
                      </w:pPr>
                      <w:r w:rsidRPr="00460028">
                        <w:rPr>
                          <w:color w:val="000000"/>
                          <w:sz w:val="20"/>
                          <w:szCs w:val="20"/>
                          <w:lang w:val="fr-FR"/>
                        </w:rPr>
                        <w:t>78100</w:t>
                      </w:r>
                      <w:r>
                        <w:rPr>
                          <w:color w:val="000000"/>
                          <w:sz w:val="20"/>
                          <w:szCs w:val="20"/>
                          <w:lang w:val="fr-FR"/>
                        </w:rPr>
                        <w:t xml:space="preserve"> Saint Germain en Laye, France</w:t>
                      </w:r>
                    </w:p>
                    <w:p w:rsidR="0018056B" w:rsidRDefault="0018056B" w:rsidP="00460028">
                      <w:pPr>
                        <w:autoSpaceDE w:val="0"/>
                        <w:autoSpaceDN w:val="0"/>
                        <w:adjustRightInd w:val="0"/>
                        <w:jc w:val="center"/>
                        <w:rPr>
                          <w:color w:val="000000"/>
                          <w:sz w:val="20"/>
                          <w:szCs w:val="20"/>
                        </w:rPr>
                      </w:pPr>
                      <w:r>
                        <w:rPr>
                          <w:color w:val="000000"/>
                          <w:sz w:val="20"/>
                          <w:szCs w:val="20"/>
                        </w:rPr>
                        <w:t xml:space="preserve">Telephone: +33 1 34 51 70 </w:t>
                      </w:r>
                      <w:proofErr w:type="gramStart"/>
                      <w:r>
                        <w:rPr>
                          <w:color w:val="000000"/>
                          <w:sz w:val="20"/>
                          <w:szCs w:val="20"/>
                        </w:rPr>
                        <w:t>01  Fax</w:t>
                      </w:r>
                      <w:proofErr w:type="gramEnd"/>
                      <w:r>
                        <w:rPr>
                          <w:color w:val="000000"/>
                          <w:sz w:val="20"/>
                          <w:szCs w:val="20"/>
                        </w:rPr>
                        <w:t>:  +33 1 34 51 82 05</w:t>
                      </w:r>
                    </w:p>
                    <w:p w:rsidR="0018056B" w:rsidRDefault="0018056B" w:rsidP="00B534F2">
                      <w:pPr>
                        <w:autoSpaceDE w:val="0"/>
                        <w:autoSpaceDN w:val="0"/>
                        <w:adjustRightInd w:val="0"/>
                        <w:jc w:val="center"/>
                        <w:rPr>
                          <w:color w:val="000000"/>
                          <w:sz w:val="18"/>
                          <w:szCs w:val="18"/>
                          <w:lang w:val="fr-FR"/>
                        </w:rPr>
                      </w:pPr>
                      <w:proofErr w:type="gramStart"/>
                      <w:r>
                        <w:rPr>
                          <w:color w:val="000000"/>
                          <w:sz w:val="20"/>
                          <w:szCs w:val="20"/>
                        </w:rPr>
                        <w:t>e-mail</w:t>
                      </w:r>
                      <w:proofErr w:type="gramEnd"/>
                      <w:r>
                        <w:rPr>
                          <w:color w:val="000000"/>
                          <w:sz w:val="20"/>
                          <w:szCs w:val="20"/>
                        </w:rPr>
                        <w:t xml:space="preserve">:  </w:t>
                      </w:r>
                      <w:hyperlink r:id="rId11" w:history="1">
                        <w:r w:rsidRPr="00713387">
                          <w:rPr>
                            <w:rStyle w:val="Hyperlink"/>
                            <w:sz w:val="20"/>
                            <w:szCs w:val="20"/>
                          </w:rPr>
                          <w:t>contact@iala-aism.org</w:t>
                        </w:r>
                      </w:hyperlink>
                      <w:r>
                        <w:rPr>
                          <w:color w:val="000000"/>
                          <w:sz w:val="20"/>
                          <w:szCs w:val="20"/>
                        </w:rPr>
                        <w:t xml:space="preserve">       </w:t>
                      </w:r>
                      <w:r w:rsidRPr="0044047B">
                        <w:rPr>
                          <w:color w:val="000000"/>
                          <w:sz w:val="20"/>
                          <w:szCs w:val="20"/>
                        </w:rPr>
                        <w:t>Internet</w:t>
                      </w:r>
                      <w:r>
                        <w:rPr>
                          <w:color w:val="000000"/>
                          <w:sz w:val="20"/>
                          <w:szCs w:val="20"/>
                        </w:rPr>
                        <w:t xml:space="preserve">: </w:t>
                      </w:r>
                      <w:r w:rsidRPr="0044047B">
                        <w:rPr>
                          <w:color w:val="000000"/>
                          <w:sz w:val="20"/>
                          <w:szCs w:val="20"/>
                        </w:rPr>
                        <w:t xml:space="preserve"> </w:t>
                      </w:r>
                      <w:hyperlink r:id="rId12" w:history="1">
                        <w:r w:rsidRPr="00126198">
                          <w:rPr>
                            <w:rStyle w:val="Hyperlink"/>
                            <w:sz w:val="20"/>
                            <w:szCs w:val="20"/>
                          </w:rPr>
                          <w:t>www.iala-aism.org</w:t>
                        </w:r>
                      </w:hyperlink>
                    </w:p>
                  </w:txbxContent>
                </v:textbox>
              </v:shape>
            </w:pict>
          </mc:Fallback>
        </mc:AlternateContent>
      </w:r>
      <w:r w:rsidR="000F7BFC">
        <w:rPr>
          <w:noProof/>
          <w:lang w:val="en-GB" w:eastAsia="en-GB"/>
        </w:rPr>
        <w:drawing>
          <wp:anchor distT="0" distB="0" distL="114300" distR="114300" simplePos="0" relativeHeight="251655680" behindDoc="0" locked="0" layoutInCell="1" allowOverlap="1" wp14:anchorId="51C8C9E0" wp14:editId="1EF57A55">
            <wp:simplePos x="0" y="0"/>
            <wp:positionH relativeFrom="column">
              <wp:posOffset>2514600</wp:posOffset>
            </wp:positionH>
            <wp:positionV relativeFrom="paragraph">
              <wp:posOffset>4611370</wp:posOffset>
            </wp:positionV>
            <wp:extent cx="898525" cy="1236980"/>
            <wp:effectExtent l="19050" t="0" r="0" b="0"/>
            <wp:wrapNone/>
            <wp:docPr id="8"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srcRect/>
                    <a:stretch>
                      <a:fillRect/>
                    </a:stretch>
                  </pic:blipFill>
                  <pic:spPr bwMode="auto">
                    <a:xfrm>
                      <a:off x="0" y="0"/>
                      <a:ext cx="898525" cy="1236980"/>
                    </a:xfrm>
                    <a:prstGeom prst="rect">
                      <a:avLst/>
                    </a:prstGeom>
                    <a:noFill/>
                  </pic:spPr>
                </pic:pic>
              </a:graphicData>
            </a:graphic>
          </wp:anchor>
        </w:drawing>
      </w:r>
      <w:r w:rsidR="00BD058C" w:rsidRPr="00D17B55">
        <w:rPr>
          <w:lang w:val="en-GB"/>
        </w:rPr>
        <w:br w:type="page"/>
      </w:r>
      <w:r w:rsidR="00BD058C" w:rsidRPr="00D17B55">
        <w:rPr>
          <w:lang w:val="en-GB"/>
        </w:rPr>
        <w:lastRenderedPageBreak/>
        <w:t>Document Revisions (Title style)</w:t>
      </w:r>
    </w:p>
    <w:p w:rsidR="00BD058C" w:rsidRPr="00D17B55" w:rsidRDefault="00BD058C" w:rsidP="00A163D8">
      <w:pPr>
        <w:pStyle w:val="BodyText"/>
        <w:rPr>
          <w:lang w:val="en-GB"/>
        </w:rPr>
      </w:pPr>
      <w:r w:rsidRPr="00D17B55">
        <w:rPr>
          <w:lang w:val="en-GB"/>
        </w:rPr>
        <w:t>Revisions to the IALA Document are to be noted in the table prior to the issue of a revised document.</w:t>
      </w:r>
    </w:p>
    <w:tbl>
      <w:tblPr>
        <w:tblW w:w="94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BD058C" w:rsidRPr="00371BEF">
        <w:tc>
          <w:tcPr>
            <w:tcW w:w="1908" w:type="dxa"/>
          </w:tcPr>
          <w:p w:rsidR="00BD058C" w:rsidRPr="00371BEF" w:rsidRDefault="00BD058C" w:rsidP="00A163D8">
            <w:pPr>
              <w:spacing w:before="60" w:after="60"/>
              <w:jc w:val="center"/>
              <w:rPr>
                <w:b/>
                <w:bCs/>
              </w:rPr>
            </w:pPr>
            <w:r w:rsidRPr="00371BEF">
              <w:rPr>
                <w:b/>
                <w:bCs/>
              </w:rPr>
              <w:t>Date</w:t>
            </w:r>
          </w:p>
        </w:tc>
        <w:tc>
          <w:tcPr>
            <w:tcW w:w="3360" w:type="dxa"/>
          </w:tcPr>
          <w:p w:rsidR="00BD058C" w:rsidRPr="00371BEF" w:rsidRDefault="00BD058C" w:rsidP="00A163D8">
            <w:pPr>
              <w:spacing w:before="60" w:after="60"/>
              <w:jc w:val="center"/>
              <w:rPr>
                <w:b/>
                <w:bCs/>
              </w:rPr>
            </w:pPr>
            <w:r w:rsidRPr="00371BEF">
              <w:rPr>
                <w:b/>
                <w:bCs/>
              </w:rPr>
              <w:t>Page / Section Revised</w:t>
            </w:r>
          </w:p>
        </w:tc>
        <w:tc>
          <w:tcPr>
            <w:tcW w:w="4161" w:type="dxa"/>
          </w:tcPr>
          <w:p w:rsidR="00BD058C" w:rsidRPr="00371BEF" w:rsidRDefault="00BD058C" w:rsidP="00A163D8">
            <w:pPr>
              <w:spacing w:before="60" w:after="60"/>
              <w:jc w:val="center"/>
              <w:rPr>
                <w:b/>
                <w:bCs/>
              </w:rPr>
            </w:pPr>
            <w:r w:rsidRPr="00371BEF">
              <w:rPr>
                <w:b/>
                <w:bCs/>
              </w:rPr>
              <w:t>Requirement for Revision</w:t>
            </w:r>
          </w:p>
        </w:tc>
      </w:tr>
      <w:tr w:rsidR="00BD058C" w:rsidRPr="00371BEF">
        <w:trPr>
          <w:trHeight w:val="851"/>
        </w:trPr>
        <w:tc>
          <w:tcPr>
            <w:tcW w:w="1908" w:type="dxa"/>
            <w:vAlign w:val="center"/>
          </w:tcPr>
          <w:p w:rsidR="00BD058C" w:rsidRPr="00371BEF" w:rsidRDefault="00BD058C" w:rsidP="00A163D8">
            <w:pPr>
              <w:spacing w:before="60" w:after="60"/>
              <w:rPr>
                <w:highlight w:val="yellow"/>
              </w:rPr>
            </w:pPr>
          </w:p>
        </w:tc>
        <w:tc>
          <w:tcPr>
            <w:tcW w:w="3360" w:type="dxa"/>
            <w:vAlign w:val="center"/>
          </w:tcPr>
          <w:p w:rsidR="00BD058C" w:rsidRPr="00371BEF" w:rsidRDefault="00BD058C" w:rsidP="00A163D8">
            <w:pPr>
              <w:spacing w:before="60" w:after="60"/>
              <w:rPr>
                <w:highlight w:val="yellow"/>
              </w:rPr>
            </w:pPr>
          </w:p>
        </w:tc>
        <w:tc>
          <w:tcPr>
            <w:tcW w:w="4161" w:type="dxa"/>
            <w:vAlign w:val="center"/>
          </w:tcPr>
          <w:p w:rsidR="00BD058C" w:rsidRPr="00371BEF" w:rsidRDefault="00BD058C" w:rsidP="00A163D8">
            <w:pPr>
              <w:spacing w:before="60" w:after="60"/>
            </w:pPr>
          </w:p>
        </w:tc>
      </w:tr>
      <w:tr w:rsidR="00BD058C" w:rsidRPr="00371BEF">
        <w:trPr>
          <w:trHeight w:val="851"/>
        </w:trPr>
        <w:tc>
          <w:tcPr>
            <w:tcW w:w="1908" w:type="dxa"/>
            <w:vAlign w:val="center"/>
          </w:tcPr>
          <w:p w:rsidR="00BD058C" w:rsidRPr="00371BEF" w:rsidRDefault="00BD058C" w:rsidP="00A163D8">
            <w:pPr>
              <w:spacing w:before="60" w:after="60"/>
            </w:pPr>
          </w:p>
        </w:tc>
        <w:tc>
          <w:tcPr>
            <w:tcW w:w="3360" w:type="dxa"/>
            <w:vAlign w:val="center"/>
          </w:tcPr>
          <w:p w:rsidR="00BD058C" w:rsidRPr="00371BEF" w:rsidRDefault="00BD058C" w:rsidP="00A163D8">
            <w:pPr>
              <w:spacing w:before="60" w:after="60"/>
            </w:pPr>
          </w:p>
        </w:tc>
        <w:tc>
          <w:tcPr>
            <w:tcW w:w="4161" w:type="dxa"/>
            <w:vAlign w:val="center"/>
          </w:tcPr>
          <w:p w:rsidR="00BD058C" w:rsidRPr="00371BEF" w:rsidRDefault="00BD058C" w:rsidP="00A163D8">
            <w:pPr>
              <w:spacing w:before="60" w:after="60"/>
            </w:pPr>
          </w:p>
        </w:tc>
      </w:tr>
      <w:tr w:rsidR="00BD058C" w:rsidRPr="00371BEF">
        <w:trPr>
          <w:trHeight w:val="851"/>
        </w:trPr>
        <w:tc>
          <w:tcPr>
            <w:tcW w:w="1908" w:type="dxa"/>
            <w:vAlign w:val="center"/>
          </w:tcPr>
          <w:p w:rsidR="00BD058C" w:rsidRPr="00371BEF" w:rsidRDefault="00BD058C" w:rsidP="00A163D8">
            <w:pPr>
              <w:spacing w:before="60" w:after="60"/>
            </w:pPr>
          </w:p>
        </w:tc>
        <w:tc>
          <w:tcPr>
            <w:tcW w:w="3360" w:type="dxa"/>
            <w:vAlign w:val="center"/>
          </w:tcPr>
          <w:p w:rsidR="00BD058C" w:rsidRPr="00371BEF" w:rsidRDefault="00BD058C" w:rsidP="00A163D8">
            <w:pPr>
              <w:spacing w:before="60" w:after="60"/>
            </w:pPr>
          </w:p>
        </w:tc>
        <w:tc>
          <w:tcPr>
            <w:tcW w:w="4161" w:type="dxa"/>
            <w:vAlign w:val="center"/>
          </w:tcPr>
          <w:p w:rsidR="00BD058C" w:rsidRPr="00371BEF" w:rsidRDefault="00BD058C" w:rsidP="00A163D8">
            <w:pPr>
              <w:spacing w:before="60" w:after="60"/>
            </w:pPr>
          </w:p>
        </w:tc>
      </w:tr>
      <w:tr w:rsidR="00BD058C" w:rsidRPr="00371BEF">
        <w:trPr>
          <w:trHeight w:val="851"/>
        </w:trPr>
        <w:tc>
          <w:tcPr>
            <w:tcW w:w="1908" w:type="dxa"/>
            <w:vAlign w:val="center"/>
          </w:tcPr>
          <w:p w:rsidR="00BD058C" w:rsidRPr="00371BEF" w:rsidRDefault="00BD058C" w:rsidP="00A163D8">
            <w:pPr>
              <w:spacing w:before="60" w:after="60"/>
            </w:pPr>
          </w:p>
        </w:tc>
        <w:tc>
          <w:tcPr>
            <w:tcW w:w="3360" w:type="dxa"/>
            <w:vAlign w:val="center"/>
          </w:tcPr>
          <w:p w:rsidR="00BD058C" w:rsidRPr="00371BEF" w:rsidRDefault="00BD058C" w:rsidP="00A163D8">
            <w:pPr>
              <w:spacing w:before="60" w:after="60"/>
            </w:pPr>
          </w:p>
        </w:tc>
        <w:tc>
          <w:tcPr>
            <w:tcW w:w="4161" w:type="dxa"/>
            <w:vAlign w:val="center"/>
          </w:tcPr>
          <w:p w:rsidR="00BD058C" w:rsidRPr="00371BEF" w:rsidRDefault="00BD058C" w:rsidP="00A163D8">
            <w:pPr>
              <w:spacing w:before="60" w:after="60"/>
            </w:pPr>
          </w:p>
        </w:tc>
      </w:tr>
      <w:tr w:rsidR="00BD058C" w:rsidRPr="00371BEF">
        <w:trPr>
          <w:trHeight w:val="851"/>
        </w:trPr>
        <w:tc>
          <w:tcPr>
            <w:tcW w:w="1908" w:type="dxa"/>
            <w:vAlign w:val="center"/>
          </w:tcPr>
          <w:p w:rsidR="00BD058C" w:rsidRPr="00371BEF" w:rsidRDefault="00BD058C" w:rsidP="00A163D8">
            <w:pPr>
              <w:spacing w:before="60" w:after="60"/>
            </w:pPr>
          </w:p>
        </w:tc>
        <w:tc>
          <w:tcPr>
            <w:tcW w:w="3360" w:type="dxa"/>
            <w:vAlign w:val="center"/>
          </w:tcPr>
          <w:p w:rsidR="00BD058C" w:rsidRPr="00371BEF" w:rsidRDefault="00BD058C" w:rsidP="00A163D8">
            <w:pPr>
              <w:spacing w:before="60" w:after="60"/>
            </w:pPr>
          </w:p>
        </w:tc>
        <w:tc>
          <w:tcPr>
            <w:tcW w:w="4161" w:type="dxa"/>
            <w:vAlign w:val="center"/>
          </w:tcPr>
          <w:p w:rsidR="00BD058C" w:rsidRPr="00371BEF" w:rsidRDefault="00BD058C" w:rsidP="00A163D8">
            <w:pPr>
              <w:spacing w:before="60" w:after="60"/>
            </w:pPr>
          </w:p>
        </w:tc>
      </w:tr>
      <w:tr w:rsidR="00BD058C" w:rsidRPr="00371BEF">
        <w:trPr>
          <w:trHeight w:val="851"/>
        </w:trPr>
        <w:tc>
          <w:tcPr>
            <w:tcW w:w="1908" w:type="dxa"/>
            <w:vAlign w:val="center"/>
          </w:tcPr>
          <w:p w:rsidR="00BD058C" w:rsidRPr="00371BEF" w:rsidRDefault="00BD058C" w:rsidP="00A163D8">
            <w:pPr>
              <w:spacing w:before="60" w:after="60"/>
            </w:pPr>
          </w:p>
        </w:tc>
        <w:tc>
          <w:tcPr>
            <w:tcW w:w="3360" w:type="dxa"/>
            <w:vAlign w:val="center"/>
          </w:tcPr>
          <w:p w:rsidR="00BD058C" w:rsidRPr="00371BEF" w:rsidRDefault="00BD058C" w:rsidP="00A163D8">
            <w:pPr>
              <w:spacing w:before="60" w:after="60"/>
            </w:pPr>
          </w:p>
        </w:tc>
        <w:tc>
          <w:tcPr>
            <w:tcW w:w="4161" w:type="dxa"/>
            <w:vAlign w:val="center"/>
          </w:tcPr>
          <w:p w:rsidR="00BD058C" w:rsidRPr="00371BEF" w:rsidRDefault="00BD058C" w:rsidP="00A163D8">
            <w:pPr>
              <w:spacing w:before="60" w:after="60"/>
            </w:pPr>
          </w:p>
        </w:tc>
      </w:tr>
    </w:tbl>
    <w:p w:rsidR="00BD058C" w:rsidRPr="0067060A" w:rsidRDefault="00BD058C" w:rsidP="00371BEF">
      <w:pPr>
        <w:pStyle w:val="Title"/>
        <w:rPr>
          <w:lang w:val="en-GB" w:eastAsia="en-GB"/>
        </w:rPr>
      </w:pPr>
      <w:r w:rsidRPr="00D17B55">
        <w:rPr>
          <w:lang w:val="en-GB"/>
        </w:rPr>
        <w:br w:type="page"/>
      </w:r>
      <w:r w:rsidRPr="0067060A">
        <w:rPr>
          <w:lang w:val="en-GB" w:eastAsia="en-GB"/>
        </w:rPr>
        <w:lastRenderedPageBreak/>
        <w:t>Table of Contents (Title style)</w:t>
      </w:r>
    </w:p>
    <w:p w:rsidR="00BD058C" w:rsidRPr="00371BEF" w:rsidRDefault="00BD058C" w:rsidP="00380C7B">
      <w:r w:rsidRPr="00371BEF">
        <w:rPr>
          <w:highlight w:val="yellow"/>
        </w:rPr>
        <w:t xml:space="preserve">To update, right click anywhere on the table, then </w:t>
      </w:r>
      <w:r w:rsidRPr="00371BEF">
        <w:rPr>
          <w:i/>
          <w:iCs/>
          <w:highlight w:val="yellow"/>
        </w:rPr>
        <w:t>update field</w:t>
      </w:r>
      <w:r w:rsidRPr="00371BEF">
        <w:rPr>
          <w:highlight w:val="yellow"/>
        </w:rPr>
        <w:t xml:space="preserve"> / </w:t>
      </w:r>
      <w:r w:rsidRPr="00371BEF">
        <w:rPr>
          <w:i/>
          <w:iCs/>
          <w:highlight w:val="yellow"/>
        </w:rPr>
        <w:t>update entire table.</w:t>
      </w:r>
    </w:p>
    <w:p w:rsidR="00BD058C" w:rsidRPr="004A104C" w:rsidRDefault="008B430F" w:rsidP="00512A7D">
      <w:pPr>
        <w:pStyle w:val="TOC1"/>
        <w:rPr>
          <w:rFonts w:ascii="Calibri" w:hAnsi="Calibri" w:cs="Calibri"/>
          <w:b w:val="0"/>
          <w:bCs w:val="0"/>
          <w:caps w:val="0"/>
          <w:noProof/>
        </w:rPr>
      </w:pPr>
      <w:r>
        <w:fldChar w:fldCharType="begin"/>
      </w:r>
      <w:r w:rsidR="00BD058C">
        <w:instrText xml:space="preserve"> TOC \o "3-3" \h \z \t "Heading 1,1,Heading 2,2,Annex,4,Appendix,5,Title,1" </w:instrText>
      </w:r>
      <w:r>
        <w:fldChar w:fldCharType="separate"/>
      </w:r>
      <w:hyperlink w:anchor="_Toc290105977" w:history="1">
        <w:r w:rsidR="00BD058C" w:rsidRPr="001E7DE0">
          <w:rPr>
            <w:rStyle w:val="Hyperlink"/>
            <w:noProof/>
          </w:rPr>
          <w:t xml:space="preserve">Document Revisions (Title </w:t>
        </w:r>
        <w:bookmarkStart w:id="0" w:name="_GoBack"/>
        <w:bookmarkEnd w:id="0"/>
        <w:r w:rsidR="00BD058C" w:rsidRPr="001E7DE0">
          <w:rPr>
            <w:rStyle w:val="Hyperlink"/>
            <w:noProof/>
          </w:rPr>
          <w:t>style)</w:t>
        </w:r>
        <w:r w:rsidR="00BD058C">
          <w:rPr>
            <w:noProof/>
            <w:webHidden/>
          </w:rPr>
          <w:tab/>
        </w:r>
        <w:r>
          <w:rPr>
            <w:noProof/>
            <w:webHidden/>
          </w:rPr>
          <w:fldChar w:fldCharType="begin"/>
        </w:r>
        <w:r w:rsidR="00BD058C">
          <w:rPr>
            <w:noProof/>
            <w:webHidden/>
          </w:rPr>
          <w:instrText xml:space="preserve"> PAGEREF _Toc290105977 \h </w:instrText>
        </w:r>
        <w:r>
          <w:rPr>
            <w:noProof/>
            <w:webHidden/>
          </w:rPr>
        </w:r>
        <w:r>
          <w:rPr>
            <w:noProof/>
            <w:webHidden/>
          </w:rPr>
          <w:fldChar w:fldCharType="separate"/>
        </w:r>
        <w:r w:rsidR="00BD058C">
          <w:rPr>
            <w:b w:val="0"/>
            <w:bCs w:val="0"/>
            <w:noProof/>
            <w:webHidden/>
            <w:lang w:val="fr-FR"/>
          </w:rPr>
          <w:t>Erreur ! Signet non défini.</w:t>
        </w:r>
        <w:r>
          <w:rPr>
            <w:noProof/>
            <w:webHidden/>
          </w:rPr>
          <w:fldChar w:fldCharType="end"/>
        </w:r>
      </w:hyperlink>
    </w:p>
    <w:p w:rsidR="00BD058C" w:rsidRPr="004A104C" w:rsidRDefault="00E02224" w:rsidP="00512A7D">
      <w:pPr>
        <w:pStyle w:val="TOC1"/>
        <w:rPr>
          <w:rFonts w:ascii="Calibri" w:hAnsi="Calibri" w:cs="Calibri"/>
          <w:b w:val="0"/>
          <w:bCs w:val="0"/>
          <w:caps w:val="0"/>
          <w:noProof/>
        </w:rPr>
      </w:pPr>
      <w:hyperlink w:anchor="_Toc290105978" w:history="1">
        <w:r w:rsidR="00BD058C" w:rsidRPr="001E7DE0">
          <w:rPr>
            <w:rStyle w:val="Hyperlink"/>
            <w:noProof/>
          </w:rPr>
          <w:t>Table of Contents (Title style)</w:t>
        </w:r>
        <w:r w:rsidR="00BD058C">
          <w:rPr>
            <w:noProof/>
            <w:webHidden/>
          </w:rPr>
          <w:tab/>
        </w:r>
        <w:r w:rsidR="008B430F">
          <w:rPr>
            <w:noProof/>
            <w:webHidden/>
          </w:rPr>
          <w:fldChar w:fldCharType="begin"/>
        </w:r>
        <w:r w:rsidR="00BD058C">
          <w:rPr>
            <w:noProof/>
            <w:webHidden/>
          </w:rPr>
          <w:instrText xml:space="preserve"> PAGEREF _Toc290105978 \h </w:instrText>
        </w:r>
        <w:r w:rsidR="008B430F">
          <w:rPr>
            <w:noProof/>
            <w:webHidden/>
          </w:rPr>
        </w:r>
        <w:r w:rsidR="008B430F">
          <w:rPr>
            <w:noProof/>
            <w:webHidden/>
          </w:rPr>
          <w:fldChar w:fldCharType="separate"/>
        </w:r>
        <w:r w:rsidR="00BD058C">
          <w:rPr>
            <w:b w:val="0"/>
            <w:bCs w:val="0"/>
            <w:noProof/>
            <w:webHidden/>
            <w:lang w:val="fr-FR"/>
          </w:rPr>
          <w:t>Erreur ! Signet non défini.</w:t>
        </w:r>
        <w:r w:rsidR="008B430F">
          <w:rPr>
            <w:noProof/>
            <w:webHidden/>
          </w:rPr>
          <w:fldChar w:fldCharType="end"/>
        </w:r>
      </w:hyperlink>
    </w:p>
    <w:p w:rsidR="00BD058C" w:rsidRPr="004A104C" w:rsidRDefault="00E02224" w:rsidP="00512A7D">
      <w:pPr>
        <w:pStyle w:val="TOC1"/>
        <w:rPr>
          <w:rFonts w:ascii="Calibri" w:hAnsi="Calibri" w:cs="Calibri"/>
          <w:b w:val="0"/>
          <w:bCs w:val="0"/>
          <w:caps w:val="0"/>
          <w:noProof/>
        </w:rPr>
      </w:pPr>
      <w:hyperlink w:anchor="_Toc290105979" w:history="1">
        <w:r w:rsidR="00BD058C" w:rsidRPr="001E7DE0">
          <w:rPr>
            <w:rStyle w:val="Hyperlink"/>
            <w:noProof/>
          </w:rPr>
          <w:t>Index of Tables</w:t>
        </w:r>
        <w:r w:rsidR="00BD058C">
          <w:rPr>
            <w:noProof/>
            <w:webHidden/>
          </w:rPr>
          <w:tab/>
        </w:r>
        <w:r w:rsidR="008B430F">
          <w:rPr>
            <w:noProof/>
            <w:webHidden/>
          </w:rPr>
          <w:fldChar w:fldCharType="begin"/>
        </w:r>
        <w:r w:rsidR="00BD058C">
          <w:rPr>
            <w:noProof/>
            <w:webHidden/>
          </w:rPr>
          <w:instrText xml:space="preserve"> PAGEREF _Toc290105979 \h </w:instrText>
        </w:r>
        <w:r w:rsidR="008B430F">
          <w:rPr>
            <w:noProof/>
            <w:webHidden/>
          </w:rPr>
        </w:r>
        <w:r w:rsidR="008B430F">
          <w:rPr>
            <w:noProof/>
            <w:webHidden/>
          </w:rPr>
          <w:fldChar w:fldCharType="separate"/>
        </w:r>
        <w:r w:rsidR="00BD058C">
          <w:rPr>
            <w:b w:val="0"/>
            <w:bCs w:val="0"/>
            <w:noProof/>
            <w:webHidden/>
            <w:lang w:val="fr-FR"/>
          </w:rPr>
          <w:t>Erreur ! Signet non défini.</w:t>
        </w:r>
        <w:r w:rsidR="008B430F">
          <w:rPr>
            <w:noProof/>
            <w:webHidden/>
          </w:rPr>
          <w:fldChar w:fldCharType="end"/>
        </w:r>
      </w:hyperlink>
    </w:p>
    <w:p w:rsidR="00BD058C" w:rsidRPr="004A104C" w:rsidRDefault="00E02224" w:rsidP="00512A7D">
      <w:pPr>
        <w:pStyle w:val="TOC1"/>
        <w:rPr>
          <w:rFonts w:ascii="Calibri" w:hAnsi="Calibri" w:cs="Calibri"/>
          <w:b w:val="0"/>
          <w:bCs w:val="0"/>
          <w:caps w:val="0"/>
          <w:noProof/>
        </w:rPr>
      </w:pPr>
      <w:hyperlink w:anchor="_Toc290105980" w:history="1">
        <w:r w:rsidR="00BD058C" w:rsidRPr="001E7DE0">
          <w:rPr>
            <w:rStyle w:val="Hyperlink"/>
            <w:noProof/>
          </w:rPr>
          <w:t>Index of Figures</w:t>
        </w:r>
        <w:r w:rsidR="00BD058C">
          <w:rPr>
            <w:noProof/>
            <w:webHidden/>
          </w:rPr>
          <w:tab/>
        </w:r>
        <w:r w:rsidR="008B430F">
          <w:rPr>
            <w:noProof/>
            <w:webHidden/>
          </w:rPr>
          <w:fldChar w:fldCharType="begin"/>
        </w:r>
        <w:r w:rsidR="00BD058C">
          <w:rPr>
            <w:noProof/>
            <w:webHidden/>
          </w:rPr>
          <w:instrText xml:space="preserve"> PAGEREF _Toc290105980 \h </w:instrText>
        </w:r>
        <w:r w:rsidR="008B430F">
          <w:rPr>
            <w:noProof/>
            <w:webHidden/>
          </w:rPr>
        </w:r>
        <w:r w:rsidR="008B430F">
          <w:rPr>
            <w:noProof/>
            <w:webHidden/>
          </w:rPr>
          <w:fldChar w:fldCharType="separate"/>
        </w:r>
        <w:r w:rsidR="00BD058C">
          <w:rPr>
            <w:b w:val="0"/>
            <w:bCs w:val="0"/>
            <w:noProof/>
            <w:webHidden/>
            <w:lang w:val="fr-FR"/>
          </w:rPr>
          <w:t>Erreur ! Signet non défini.</w:t>
        </w:r>
        <w:r w:rsidR="008B430F">
          <w:rPr>
            <w:noProof/>
            <w:webHidden/>
          </w:rPr>
          <w:fldChar w:fldCharType="end"/>
        </w:r>
      </w:hyperlink>
    </w:p>
    <w:p w:rsidR="00BD058C" w:rsidRPr="004A104C" w:rsidRDefault="00E02224" w:rsidP="00512A7D">
      <w:pPr>
        <w:pStyle w:val="TOC1"/>
        <w:rPr>
          <w:rFonts w:ascii="Calibri" w:hAnsi="Calibri" w:cs="Calibri"/>
          <w:b w:val="0"/>
          <w:bCs w:val="0"/>
          <w:caps w:val="0"/>
          <w:noProof/>
        </w:rPr>
      </w:pPr>
      <w:hyperlink w:anchor="_Toc290105981" w:history="1">
        <w:r w:rsidR="00BD058C" w:rsidRPr="001E7DE0">
          <w:rPr>
            <w:rStyle w:val="Hyperlink"/>
            <w:noProof/>
            <w:highlight w:val="yellow"/>
          </w:rPr>
          <w:t>Title of document</w:t>
        </w:r>
        <w:r w:rsidR="00BD058C" w:rsidRPr="001E7DE0">
          <w:rPr>
            <w:rStyle w:val="Hyperlink"/>
            <w:noProof/>
          </w:rPr>
          <w:t xml:space="preserve"> (Title style)</w:t>
        </w:r>
        <w:r w:rsidR="00BD058C">
          <w:rPr>
            <w:noProof/>
            <w:webHidden/>
          </w:rPr>
          <w:tab/>
        </w:r>
        <w:r w:rsidR="008B430F">
          <w:rPr>
            <w:noProof/>
            <w:webHidden/>
          </w:rPr>
          <w:fldChar w:fldCharType="begin"/>
        </w:r>
        <w:r w:rsidR="00BD058C">
          <w:rPr>
            <w:noProof/>
            <w:webHidden/>
          </w:rPr>
          <w:instrText xml:space="preserve"> PAGEREF _Toc290105981 \h </w:instrText>
        </w:r>
        <w:r w:rsidR="008B430F">
          <w:rPr>
            <w:noProof/>
            <w:webHidden/>
          </w:rPr>
        </w:r>
        <w:r w:rsidR="008B430F">
          <w:rPr>
            <w:noProof/>
            <w:webHidden/>
          </w:rPr>
          <w:fldChar w:fldCharType="separate"/>
        </w:r>
        <w:r w:rsidR="00BD058C">
          <w:rPr>
            <w:b w:val="0"/>
            <w:bCs w:val="0"/>
            <w:noProof/>
            <w:webHidden/>
            <w:lang w:val="fr-FR"/>
          </w:rPr>
          <w:t>Erreur ! Signet non défini.</w:t>
        </w:r>
        <w:r w:rsidR="008B430F">
          <w:rPr>
            <w:noProof/>
            <w:webHidden/>
          </w:rPr>
          <w:fldChar w:fldCharType="end"/>
        </w:r>
      </w:hyperlink>
    </w:p>
    <w:p w:rsidR="00BD058C" w:rsidRPr="004A104C" w:rsidRDefault="00E02224" w:rsidP="00512A7D">
      <w:pPr>
        <w:pStyle w:val="TOC1"/>
        <w:rPr>
          <w:rFonts w:ascii="Calibri" w:hAnsi="Calibri" w:cs="Calibri"/>
          <w:b w:val="0"/>
          <w:bCs w:val="0"/>
          <w:caps w:val="0"/>
          <w:noProof/>
        </w:rPr>
      </w:pPr>
      <w:hyperlink w:anchor="_Toc290105982" w:history="1">
        <w:r w:rsidR="00BD058C" w:rsidRPr="001E7DE0">
          <w:rPr>
            <w:rStyle w:val="Hyperlink"/>
            <w:noProof/>
          </w:rPr>
          <w:t>1</w:t>
        </w:r>
        <w:r w:rsidR="00BD058C" w:rsidRPr="004A104C">
          <w:rPr>
            <w:rFonts w:ascii="Calibri" w:hAnsi="Calibri" w:cs="Calibri"/>
            <w:b w:val="0"/>
            <w:bCs w:val="0"/>
            <w:caps w:val="0"/>
            <w:noProof/>
          </w:rPr>
          <w:tab/>
        </w:r>
        <w:r w:rsidR="00BD058C" w:rsidRPr="001E7DE0">
          <w:rPr>
            <w:rStyle w:val="Hyperlink"/>
            <w:noProof/>
          </w:rPr>
          <w:t xml:space="preserve">Heading 1 </w:t>
        </w:r>
        <w:r w:rsidR="00BD058C" w:rsidRPr="001E7DE0">
          <w:rPr>
            <w:rStyle w:val="Hyperlink"/>
            <w:noProof/>
            <w:highlight w:val="green"/>
          </w:rPr>
          <w:t>[Introduction]</w:t>
        </w:r>
        <w:r w:rsidR="00BD058C">
          <w:rPr>
            <w:noProof/>
            <w:webHidden/>
          </w:rPr>
          <w:tab/>
        </w:r>
        <w:r w:rsidR="008B430F">
          <w:rPr>
            <w:noProof/>
            <w:webHidden/>
          </w:rPr>
          <w:fldChar w:fldCharType="begin"/>
        </w:r>
        <w:r w:rsidR="00BD058C">
          <w:rPr>
            <w:noProof/>
            <w:webHidden/>
          </w:rPr>
          <w:instrText xml:space="preserve"> PAGEREF _Toc290105982 \h </w:instrText>
        </w:r>
        <w:r w:rsidR="008B430F">
          <w:rPr>
            <w:noProof/>
            <w:webHidden/>
          </w:rPr>
        </w:r>
        <w:r w:rsidR="008B430F">
          <w:rPr>
            <w:noProof/>
            <w:webHidden/>
          </w:rPr>
          <w:fldChar w:fldCharType="separate"/>
        </w:r>
        <w:r w:rsidR="00BD058C">
          <w:rPr>
            <w:b w:val="0"/>
            <w:bCs w:val="0"/>
            <w:noProof/>
            <w:webHidden/>
            <w:lang w:val="fr-FR"/>
          </w:rPr>
          <w:t>Erreur ! Signet non défini.</w:t>
        </w:r>
        <w:r w:rsidR="008B430F">
          <w:rPr>
            <w:noProof/>
            <w:webHidden/>
          </w:rPr>
          <w:fldChar w:fldCharType="end"/>
        </w:r>
      </w:hyperlink>
    </w:p>
    <w:p w:rsidR="00BD058C" w:rsidRPr="004A104C" w:rsidRDefault="00E02224" w:rsidP="00512A7D">
      <w:pPr>
        <w:pStyle w:val="TOC2"/>
        <w:rPr>
          <w:rFonts w:ascii="Calibri" w:hAnsi="Calibri" w:cs="Calibri"/>
          <w:noProof/>
        </w:rPr>
      </w:pPr>
      <w:hyperlink w:anchor="_Toc290105983" w:history="1">
        <w:r w:rsidR="00BD058C" w:rsidRPr="001E7DE0">
          <w:rPr>
            <w:rStyle w:val="Hyperlink"/>
            <w:noProof/>
          </w:rPr>
          <w:t>1.1</w:t>
        </w:r>
        <w:r w:rsidR="00BD058C" w:rsidRPr="004A104C">
          <w:rPr>
            <w:rFonts w:ascii="Calibri" w:hAnsi="Calibri" w:cs="Calibri"/>
            <w:noProof/>
          </w:rPr>
          <w:tab/>
        </w:r>
        <w:r w:rsidR="00BD058C" w:rsidRPr="001E7DE0">
          <w:rPr>
            <w:rStyle w:val="Hyperlink"/>
            <w:noProof/>
          </w:rPr>
          <w:t>Heading 2</w:t>
        </w:r>
        <w:r w:rsidR="00BD058C">
          <w:rPr>
            <w:noProof/>
            <w:webHidden/>
          </w:rPr>
          <w:tab/>
        </w:r>
        <w:r w:rsidR="008B430F">
          <w:rPr>
            <w:noProof/>
            <w:webHidden/>
          </w:rPr>
          <w:fldChar w:fldCharType="begin"/>
        </w:r>
        <w:r w:rsidR="00BD058C">
          <w:rPr>
            <w:noProof/>
            <w:webHidden/>
          </w:rPr>
          <w:instrText xml:space="preserve"> PAGEREF _Toc290105983 \h </w:instrText>
        </w:r>
        <w:r w:rsidR="008B430F">
          <w:rPr>
            <w:noProof/>
            <w:webHidden/>
          </w:rPr>
        </w:r>
        <w:r w:rsidR="008B430F">
          <w:rPr>
            <w:noProof/>
            <w:webHidden/>
          </w:rPr>
          <w:fldChar w:fldCharType="separate"/>
        </w:r>
        <w:r w:rsidR="00BD058C">
          <w:rPr>
            <w:b/>
            <w:bCs/>
            <w:noProof/>
            <w:webHidden/>
            <w:lang w:val="fr-FR"/>
          </w:rPr>
          <w:t>Erreur ! Signet non défini.</w:t>
        </w:r>
        <w:r w:rsidR="008B430F">
          <w:rPr>
            <w:noProof/>
            <w:webHidden/>
          </w:rPr>
          <w:fldChar w:fldCharType="end"/>
        </w:r>
      </w:hyperlink>
    </w:p>
    <w:p w:rsidR="00BD058C" w:rsidRPr="004A104C" w:rsidRDefault="00E02224" w:rsidP="00512A7D">
      <w:pPr>
        <w:pStyle w:val="TOC3"/>
        <w:rPr>
          <w:rFonts w:ascii="Calibri" w:hAnsi="Calibri" w:cs="Calibri"/>
          <w:noProof/>
          <w:sz w:val="22"/>
          <w:szCs w:val="22"/>
        </w:rPr>
      </w:pPr>
      <w:hyperlink w:anchor="_Toc290105984" w:history="1">
        <w:r w:rsidR="00BD058C" w:rsidRPr="001E7DE0">
          <w:rPr>
            <w:rStyle w:val="Hyperlink"/>
            <w:noProof/>
          </w:rPr>
          <w:t>1.1.1</w:t>
        </w:r>
        <w:r w:rsidR="00BD058C" w:rsidRPr="004A104C">
          <w:rPr>
            <w:rFonts w:ascii="Calibri" w:hAnsi="Calibri" w:cs="Calibri"/>
            <w:noProof/>
            <w:sz w:val="22"/>
            <w:szCs w:val="22"/>
          </w:rPr>
          <w:tab/>
        </w:r>
        <w:r w:rsidR="00BD058C" w:rsidRPr="001E7DE0">
          <w:rPr>
            <w:rStyle w:val="Hyperlink"/>
            <w:noProof/>
          </w:rPr>
          <w:t>Heading 3</w:t>
        </w:r>
        <w:r w:rsidR="00BD058C">
          <w:rPr>
            <w:noProof/>
            <w:webHidden/>
          </w:rPr>
          <w:tab/>
        </w:r>
        <w:r w:rsidR="008B430F">
          <w:rPr>
            <w:noProof/>
            <w:webHidden/>
          </w:rPr>
          <w:fldChar w:fldCharType="begin"/>
        </w:r>
        <w:r w:rsidR="00BD058C">
          <w:rPr>
            <w:noProof/>
            <w:webHidden/>
          </w:rPr>
          <w:instrText xml:space="preserve"> PAGEREF _Toc290105984 \h </w:instrText>
        </w:r>
        <w:r w:rsidR="008B430F">
          <w:rPr>
            <w:noProof/>
            <w:webHidden/>
          </w:rPr>
        </w:r>
        <w:r w:rsidR="008B430F">
          <w:rPr>
            <w:noProof/>
            <w:webHidden/>
          </w:rPr>
          <w:fldChar w:fldCharType="separate"/>
        </w:r>
        <w:r w:rsidR="00BD058C">
          <w:rPr>
            <w:b/>
            <w:bCs/>
            <w:noProof/>
            <w:webHidden/>
            <w:lang w:val="fr-FR"/>
          </w:rPr>
          <w:t>Erreur ! Signet non défini.</w:t>
        </w:r>
        <w:r w:rsidR="008B430F">
          <w:rPr>
            <w:noProof/>
            <w:webHidden/>
          </w:rPr>
          <w:fldChar w:fldCharType="end"/>
        </w:r>
      </w:hyperlink>
    </w:p>
    <w:p w:rsidR="00BD058C" w:rsidRPr="004A104C" w:rsidRDefault="00E02224" w:rsidP="00512A7D">
      <w:pPr>
        <w:pStyle w:val="TOC3"/>
        <w:rPr>
          <w:rFonts w:ascii="Calibri" w:hAnsi="Calibri" w:cs="Calibri"/>
          <w:noProof/>
          <w:sz w:val="22"/>
          <w:szCs w:val="22"/>
        </w:rPr>
      </w:pPr>
      <w:hyperlink w:anchor="_Toc290105985" w:history="1">
        <w:r w:rsidR="00BD058C" w:rsidRPr="001E7DE0">
          <w:rPr>
            <w:rStyle w:val="Hyperlink"/>
            <w:noProof/>
          </w:rPr>
          <w:t>1.1.2</w:t>
        </w:r>
        <w:r w:rsidR="00BD058C" w:rsidRPr="004A104C">
          <w:rPr>
            <w:rFonts w:ascii="Calibri" w:hAnsi="Calibri" w:cs="Calibri"/>
            <w:noProof/>
            <w:sz w:val="22"/>
            <w:szCs w:val="22"/>
          </w:rPr>
          <w:tab/>
        </w:r>
        <w:r w:rsidR="00BD058C" w:rsidRPr="001E7DE0">
          <w:rPr>
            <w:rStyle w:val="Hyperlink"/>
            <w:noProof/>
          </w:rPr>
          <w:t>Heading 3</w:t>
        </w:r>
        <w:r w:rsidR="00BD058C">
          <w:rPr>
            <w:noProof/>
            <w:webHidden/>
          </w:rPr>
          <w:tab/>
        </w:r>
        <w:r w:rsidR="008B430F">
          <w:rPr>
            <w:noProof/>
            <w:webHidden/>
          </w:rPr>
          <w:fldChar w:fldCharType="begin"/>
        </w:r>
        <w:r w:rsidR="00BD058C">
          <w:rPr>
            <w:noProof/>
            <w:webHidden/>
          </w:rPr>
          <w:instrText xml:space="preserve"> PAGEREF _Toc290105985 \h </w:instrText>
        </w:r>
        <w:r w:rsidR="008B430F">
          <w:rPr>
            <w:noProof/>
            <w:webHidden/>
          </w:rPr>
        </w:r>
        <w:r w:rsidR="008B430F">
          <w:rPr>
            <w:noProof/>
            <w:webHidden/>
          </w:rPr>
          <w:fldChar w:fldCharType="separate"/>
        </w:r>
        <w:r w:rsidR="00BD058C">
          <w:rPr>
            <w:b/>
            <w:bCs/>
            <w:noProof/>
            <w:webHidden/>
            <w:lang w:val="fr-FR"/>
          </w:rPr>
          <w:t>Erreur ! Signet non défini.</w:t>
        </w:r>
        <w:r w:rsidR="008B430F">
          <w:rPr>
            <w:noProof/>
            <w:webHidden/>
          </w:rPr>
          <w:fldChar w:fldCharType="end"/>
        </w:r>
      </w:hyperlink>
    </w:p>
    <w:p w:rsidR="00BD058C" w:rsidRPr="004A104C" w:rsidRDefault="00E02224" w:rsidP="00512A7D">
      <w:pPr>
        <w:pStyle w:val="TOC1"/>
        <w:rPr>
          <w:rFonts w:ascii="Calibri" w:hAnsi="Calibri" w:cs="Calibri"/>
          <w:b w:val="0"/>
          <w:bCs w:val="0"/>
          <w:caps w:val="0"/>
          <w:noProof/>
        </w:rPr>
      </w:pPr>
      <w:hyperlink w:anchor="_Toc290105986" w:history="1">
        <w:r w:rsidR="00BD058C" w:rsidRPr="001E7DE0">
          <w:rPr>
            <w:rStyle w:val="Hyperlink"/>
            <w:noProof/>
          </w:rPr>
          <w:t>2</w:t>
        </w:r>
        <w:r w:rsidR="00BD058C" w:rsidRPr="004A104C">
          <w:rPr>
            <w:rFonts w:ascii="Calibri" w:hAnsi="Calibri" w:cs="Calibri"/>
            <w:b w:val="0"/>
            <w:bCs w:val="0"/>
            <w:caps w:val="0"/>
            <w:noProof/>
          </w:rPr>
          <w:tab/>
        </w:r>
        <w:r w:rsidR="00BD058C" w:rsidRPr="001E7DE0">
          <w:rPr>
            <w:rStyle w:val="Hyperlink"/>
            <w:noProof/>
          </w:rPr>
          <w:t xml:space="preserve">Heading 1 again </w:t>
        </w:r>
        <w:r w:rsidR="00BD058C" w:rsidRPr="001E7DE0">
          <w:rPr>
            <w:rStyle w:val="Hyperlink"/>
            <w:noProof/>
            <w:highlight w:val="green"/>
          </w:rPr>
          <w:t>[Background, as required]</w:t>
        </w:r>
        <w:r w:rsidR="00BD058C">
          <w:rPr>
            <w:noProof/>
            <w:webHidden/>
          </w:rPr>
          <w:tab/>
        </w:r>
        <w:r w:rsidR="008B430F">
          <w:rPr>
            <w:noProof/>
            <w:webHidden/>
          </w:rPr>
          <w:fldChar w:fldCharType="begin"/>
        </w:r>
        <w:r w:rsidR="00BD058C">
          <w:rPr>
            <w:noProof/>
            <w:webHidden/>
          </w:rPr>
          <w:instrText xml:space="preserve"> PAGEREF _Toc290105986 \h </w:instrText>
        </w:r>
        <w:r w:rsidR="008B430F">
          <w:rPr>
            <w:noProof/>
            <w:webHidden/>
          </w:rPr>
        </w:r>
        <w:r w:rsidR="008B430F">
          <w:rPr>
            <w:noProof/>
            <w:webHidden/>
          </w:rPr>
          <w:fldChar w:fldCharType="separate"/>
        </w:r>
        <w:r w:rsidR="00BD058C">
          <w:rPr>
            <w:b w:val="0"/>
            <w:bCs w:val="0"/>
            <w:noProof/>
            <w:webHidden/>
            <w:lang w:val="fr-FR"/>
          </w:rPr>
          <w:t>Erreur ! Signet non défini.</w:t>
        </w:r>
        <w:r w:rsidR="008B430F">
          <w:rPr>
            <w:noProof/>
            <w:webHidden/>
          </w:rPr>
          <w:fldChar w:fldCharType="end"/>
        </w:r>
      </w:hyperlink>
    </w:p>
    <w:p w:rsidR="00BD058C" w:rsidRPr="004A104C" w:rsidRDefault="00E02224" w:rsidP="00512A7D">
      <w:pPr>
        <w:pStyle w:val="TOC2"/>
        <w:rPr>
          <w:rFonts w:ascii="Calibri" w:hAnsi="Calibri" w:cs="Calibri"/>
          <w:noProof/>
        </w:rPr>
      </w:pPr>
      <w:hyperlink w:anchor="_Toc290105987" w:history="1">
        <w:r w:rsidR="00BD058C" w:rsidRPr="001E7DE0">
          <w:rPr>
            <w:rStyle w:val="Hyperlink"/>
            <w:noProof/>
          </w:rPr>
          <w:t>2.1</w:t>
        </w:r>
        <w:r w:rsidR="00BD058C" w:rsidRPr="004A104C">
          <w:rPr>
            <w:rFonts w:ascii="Calibri" w:hAnsi="Calibri" w:cs="Calibri"/>
            <w:noProof/>
          </w:rPr>
          <w:tab/>
        </w:r>
        <w:r w:rsidR="00BD058C" w:rsidRPr="001E7DE0">
          <w:rPr>
            <w:rStyle w:val="Hyperlink"/>
            <w:noProof/>
          </w:rPr>
          <w:t>Heading 2 again</w:t>
        </w:r>
        <w:r w:rsidR="00BD058C">
          <w:rPr>
            <w:noProof/>
            <w:webHidden/>
          </w:rPr>
          <w:tab/>
        </w:r>
        <w:r w:rsidR="008B430F">
          <w:rPr>
            <w:noProof/>
            <w:webHidden/>
          </w:rPr>
          <w:fldChar w:fldCharType="begin"/>
        </w:r>
        <w:r w:rsidR="00BD058C">
          <w:rPr>
            <w:noProof/>
            <w:webHidden/>
          </w:rPr>
          <w:instrText xml:space="preserve"> PAGEREF _Toc290105987 \h </w:instrText>
        </w:r>
        <w:r w:rsidR="008B430F">
          <w:rPr>
            <w:noProof/>
            <w:webHidden/>
          </w:rPr>
        </w:r>
        <w:r w:rsidR="008B430F">
          <w:rPr>
            <w:noProof/>
            <w:webHidden/>
          </w:rPr>
          <w:fldChar w:fldCharType="separate"/>
        </w:r>
        <w:r w:rsidR="00BD058C">
          <w:rPr>
            <w:b/>
            <w:bCs/>
            <w:noProof/>
            <w:webHidden/>
            <w:lang w:val="fr-FR"/>
          </w:rPr>
          <w:t>Erreur ! Signet non défini.</w:t>
        </w:r>
        <w:r w:rsidR="008B430F">
          <w:rPr>
            <w:noProof/>
            <w:webHidden/>
          </w:rPr>
          <w:fldChar w:fldCharType="end"/>
        </w:r>
      </w:hyperlink>
    </w:p>
    <w:p w:rsidR="00BD058C" w:rsidRPr="004A104C" w:rsidRDefault="00E02224" w:rsidP="00512A7D">
      <w:pPr>
        <w:pStyle w:val="TOC3"/>
        <w:rPr>
          <w:rFonts w:ascii="Calibri" w:hAnsi="Calibri" w:cs="Calibri"/>
          <w:noProof/>
          <w:sz w:val="22"/>
          <w:szCs w:val="22"/>
        </w:rPr>
      </w:pPr>
      <w:hyperlink w:anchor="_Toc290105988" w:history="1">
        <w:r w:rsidR="00BD058C" w:rsidRPr="001E7DE0">
          <w:rPr>
            <w:rStyle w:val="Hyperlink"/>
            <w:noProof/>
          </w:rPr>
          <w:t>2.1.1</w:t>
        </w:r>
        <w:r w:rsidR="00BD058C" w:rsidRPr="004A104C">
          <w:rPr>
            <w:rFonts w:ascii="Calibri" w:hAnsi="Calibri" w:cs="Calibri"/>
            <w:noProof/>
            <w:sz w:val="22"/>
            <w:szCs w:val="22"/>
          </w:rPr>
          <w:tab/>
        </w:r>
        <w:r w:rsidR="00BD058C" w:rsidRPr="001E7DE0">
          <w:rPr>
            <w:rStyle w:val="Hyperlink"/>
            <w:noProof/>
          </w:rPr>
          <w:t>Heading 3 again</w:t>
        </w:r>
        <w:r w:rsidR="00BD058C">
          <w:rPr>
            <w:noProof/>
            <w:webHidden/>
          </w:rPr>
          <w:tab/>
        </w:r>
        <w:r w:rsidR="008B430F">
          <w:rPr>
            <w:noProof/>
            <w:webHidden/>
          </w:rPr>
          <w:fldChar w:fldCharType="begin"/>
        </w:r>
        <w:r w:rsidR="00BD058C">
          <w:rPr>
            <w:noProof/>
            <w:webHidden/>
          </w:rPr>
          <w:instrText xml:space="preserve"> PAGEREF _Toc290105988 \h </w:instrText>
        </w:r>
        <w:r w:rsidR="008B430F">
          <w:rPr>
            <w:noProof/>
            <w:webHidden/>
          </w:rPr>
        </w:r>
        <w:r w:rsidR="008B430F">
          <w:rPr>
            <w:noProof/>
            <w:webHidden/>
          </w:rPr>
          <w:fldChar w:fldCharType="separate"/>
        </w:r>
        <w:r w:rsidR="00BD058C">
          <w:rPr>
            <w:b/>
            <w:bCs/>
            <w:noProof/>
            <w:webHidden/>
            <w:lang w:val="fr-FR"/>
          </w:rPr>
          <w:t>Erreur ! Signet non défini.</w:t>
        </w:r>
        <w:r w:rsidR="008B430F">
          <w:rPr>
            <w:noProof/>
            <w:webHidden/>
          </w:rPr>
          <w:fldChar w:fldCharType="end"/>
        </w:r>
      </w:hyperlink>
    </w:p>
    <w:p w:rsidR="00BD058C" w:rsidRPr="004A104C" w:rsidRDefault="00E02224" w:rsidP="00512A7D">
      <w:pPr>
        <w:pStyle w:val="TOC1"/>
        <w:rPr>
          <w:rFonts w:ascii="Calibri" w:hAnsi="Calibri" w:cs="Calibri"/>
          <w:b w:val="0"/>
          <w:bCs w:val="0"/>
          <w:caps w:val="0"/>
          <w:noProof/>
        </w:rPr>
      </w:pPr>
      <w:hyperlink w:anchor="_Toc290105989" w:history="1">
        <w:r w:rsidR="00BD058C" w:rsidRPr="001E7DE0">
          <w:rPr>
            <w:rStyle w:val="Hyperlink"/>
            <w:noProof/>
            <w:highlight w:val="green"/>
          </w:rPr>
          <w:t>3</w:t>
        </w:r>
        <w:r w:rsidR="00BD058C" w:rsidRPr="004A104C">
          <w:rPr>
            <w:rFonts w:ascii="Calibri" w:hAnsi="Calibri" w:cs="Calibri"/>
            <w:b w:val="0"/>
            <w:bCs w:val="0"/>
            <w:caps w:val="0"/>
            <w:noProof/>
          </w:rPr>
          <w:tab/>
        </w:r>
        <w:r w:rsidR="00BD058C" w:rsidRPr="001E7DE0">
          <w:rPr>
            <w:rStyle w:val="Hyperlink"/>
            <w:noProof/>
          </w:rPr>
          <w:t xml:space="preserve">Heading 1 again </w:t>
        </w:r>
        <w:r w:rsidR="00BD058C" w:rsidRPr="001E7DE0">
          <w:rPr>
            <w:rStyle w:val="Hyperlink"/>
            <w:noProof/>
            <w:highlight w:val="green"/>
          </w:rPr>
          <w:t>[Scope / Purpose (may be called Objectives)]</w:t>
        </w:r>
        <w:r w:rsidR="00BD058C">
          <w:rPr>
            <w:noProof/>
            <w:webHidden/>
          </w:rPr>
          <w:tab/>
        </w:r>
        <w:r w:rsidR="008B430F">
          <w:rPr>
            <w:noProof/>
            <w:webHidden/>
          </w:rPr>
          <w:fldChar w:fldCharType="begin"/>
        </w:r>
        <w:r w:rsidR="00BD058C">
          <w:rPr>
            <w:noProof/>
            <w:webHidden/>
          </w:rPr>
          <w:instrText xml:space="preserve"> PAGEREF _Toc290105989 \h </w:instrText>
        </w:r>
        <w:r w:rsidR="008B430F">
          <w:rPr>
            <w:noProof/>
            <w:webHidden/>
          </w:rPr>
        </w:r>
        <w:r w:rsidR="008B430F">
          <w:rPr>
            <w:noProof/>
            <w:webHidden/>
          </w:rPr>
          <w:fldChar w:fldCharType="separate"/>
        </w:r>
        <w:r w:rsidR="00BD058C">
          <w:rPr>
            <w:b w:val="0"/>
            <w:bCs w:val="0"/>
            <w:noProof/>
            <w:webHidden/>
            <w:lang w:val="fr-FR"/>
          </w:rPr>
          <w:t>Erreur ! Signet non défini.</w:t>
        </w:r>
        <w:r w:rsidR="008B430F">
          <w:rPr>
            <w:noProof/>
            <w:webHidden/>
          </w:rPr>
          <w:fldChar w:fldCharType="end"/>
        </w:r>
      </w:hyperlink>
    </w:p>
    <w:p w:rsidR="00BD058C" w:rsidRPr="004A104C" w:rsidRDefault="00E02224" w:rsidP="00512A7D">
      <w:pPr>
        <w:pStyle w:val="TOC1"/>
        <w:rPr>
          <w:rFonts w:ascii="Calibri" w:hAnsi="Calibri" w:cs="Calibri"/>
          <w:b w:val="0"/>
          <w:bCs w:val="0"/>
          <w:caps w:val="0"/>
          <w:noProof/>
        </w:rPr>
      </w:pPr>
      <w:hyperlink w:anchor="_Toc290105990" w:history="1">
        <w:r w:rsidR="00BD058C" w:rsidRPr="001E7DE0">
          <w:rPr>
            <w:rStyle w:val="Hyperlink"/>
            <w:noProof/>
            <w:highlight w:val="green"/>
          </w:rPr>
          <w:t>4</w:t>
        </w:r>
        <w:r w:rsidR="00BD058C" w:rsidRPr="004A104C">
          <w:rPr>
            <w:rFonts w:ascii="Calibri" w:hAnsi="Calibri" w:cs="Calibri"/>
            <w:b w:val="0"/>
            <w:bCs w:val="0"/>
            <w:caps w:val="0"/>
            <w:noProof/>
          </w:rPr>
          <w:tab/>
        </w:r>
        <w:r w:rsidR="00BD058C" w:rsidRPr="001E7DE0">
          <w:rPr>
            <w:rStyle w:val="Hyperlink"/>
            <w:noProof/>
          </w:rPr>
          <w:t xml:space="preserve">Heading 1 again </w:t>
        </w:r>
        <w:r w:rsidR="00BD058C" w:rsidRPr="001E7DE0">
          <w:rPr>
            <w:rStyle w:val="Hyperlink"/>
            <w:noProof/>
            <w:highlight w:val="green"/>
          </w:rPr>
          <w:t>[Definitions / Acronyms, as required]</w:t>
        </w:r>
        <w:r w:rsidR="00BD058C">
          <w:rPr>
            <w:noProof/>
            <w:webHidden/>
          </w:rPr>
          <w:tab/>
        </w:r>
        <w:r w:rsidR="008B430F">
          <w:rPr>
            <w:noProof/>
            <w:webHidden/>
          </w:rPr>
          <w:fldChar w:fldCharType="begin"/>
        </w:r>
        <w:r w:rsidR="00BD058C">
          <w:rPr>
            <w:noProof/>
            <w:webHidden/>
          </w:rPr>
          <w:instrText xml:space="preserve"> PAGEREF _Toc290105990 \h </w:instrText>
        </w:r>
        <w:r w:rsidR="008B430F">
          <w:rPr>
            <w:noProof/>
            <w:webHidden/>
          </w:rPr>
        </w:r>
        <w:r w:rsidR="008B430F">
          <w:rPr>
            <w:noProof/>
            <w:webHidden/>
          </w:rPr>
          <w:fldChar w:fldCharType="separate"/>
        </w:r>
        <w:r w:rsidR="00BD058C">
          <w:rPr>
            <w:b w:val="0"/>
            <w:bCs w:val="0"/>
            <w:noProof/>
            <w:webHidden/>
            <w:lang w:val="fr-FR"/>
          </w:rPr>
          <w:t>Erreur ! Signet non défini.</w:t>
        </w:r>
        <w:r w:rsidR="008B430F">
          <w:rPr>
            <w:noProof/>
            <w:webHidden/>
          </w:rPr>
          <w:fldChar w:fldCharType="end"/>
        </w:r>
      </w:hyperlink>
    </w:p>
    <w:p w:rsidR="00BD058C" w:rsidRPr="004A104C" w:rsidRDefault="00E02224" w:rsidP="00512A7D">
      <w:pPr>
        <w:pStyle w:val="TOC1"/>
        <w:rPr>
          <w:rFonts w:ascii="Calibri" w:hAnsi="Calibri" w:cs="Calibri"/>
          <w:b w:val="0"/>
          <w:bCs w:val="0"/>
          <w:caps w:val="0"/>
          <w:noProof/>
        </w:rPr>
      </w:pPr>
      <w:hyperlink w:anchor="_Toc290105991" w:history="1">
        <w:r w:rsidR="00BD058C" w:rsidRPr="001E7DE0">
          <w:rPr>
            <w:rStyle w:val="Hyperlink"/>
            <w:noProof/>
          </w:rPr>
          <w:t>5</w:t>
        </w:r>
        <w:r w:rsidR="00BD058C" w:rsidRPr="004A104C">
          <w:rPr>
            <w:rFonts w:ascii="Calibri" w:hAnsi="Calibri" w:cs="Calibri"/>
            <w:b w:val="0"/>
            <w:bCs w:val="0"/>
            <w:caps w:val="0"/>
            <w:noProof/>
          </w:rPr>
          <w:tab/>
        </w:r>
        <w:r w:rsidR="00BD058C" w:rsidRPr="001E7DE0">
          <w:rPr>
            <w:rStyle w:val="Hyperlink"/>
            <w:noProof/>
          </w:rPr>
          <w:t xml:space="preserve">Heading 1 again </w:t>
        </w:r>
        <w:r w:rsidR="00BD058C" w:rsidRPr="001E7DE0">
          <w:rPr>
            <w:rStyle w:val="Hyperlink"/>
            <w:noProof/>
            <w:highlight w:val="green"/>
          </w:rPr>
          <w:t>[as many as required</w:t>
        </w:r>
        <w:r w:rsidR="00BD058C" w:rsidRPr="001E7DE0">
          <w:rPr>
            <w:rStyle w:val="Hyperlink"/>
            <w:noProof/>
          </w:rPr>
          <w:t>]</w:t>
        </w:r>
        <w:r w:rsidR="00BD058C">
          <w:rPr>
            <w:noProof/>
            <w:webHidden/>
          </w:rPr>
          <w:tab/>
        </w:r>
        <w:r w:rsidR="008B430F">
          <w:rPr>
            <w:noProof/>
            <w:webHidden/>
          </w:rPr>
          <w:fldChar w:fldCharType="begin"/>
        </w:r>
        <w:r w:rsidR="00BD058C">
          <w:rPr>
            <w:noProof/>
            <w:webHidden/>
          </w:rPr>
          <w:instrText xml:space="preserve"> PAGEREF _Toc290105991 \h </w:instrText>
        </w:r>
        <w:r w:rsidR="008B430F">
          <w:rPr>
            <w:noProof/>
            <w:webHidden/>
          </w:rPr>
        </w:r>
        <w:r w:rsidR="008B430F">
          <w:rPr>
            <w:noProof/>
            <w:webHidden/>
          </w:rPr>
          <w:fldChar w:fldCharType="separate"/>
        </w:r>
        <w:r w:rsidR="00BD058C">
          <w:rPr>
            <w:b w:val="0"/>
            <w:bCs w:val="0"/>
            <w:noProof/>
            <w:webHidden/>
            <w:lang w:val="fr-FR"/>
          </w:rPr>
          <w:t>Erreur ! Signet non défini.</w:t>
        </w:r>
        <w:r w:rsidR="008B430F">
          <w:rPr>
            <w:noProof/>
            <w:webHidden/>
          </w:rPr>
          <w:fldChar w:fldCharType="end"/>
        </w:r>
      </w:hyperlink>
    </w:p>
    <w:p w:rsidR="00BD058C" w:rsidRPr="004A104C" w:rsidRDefault="00E02224" w:rsidP="00512A7D">
      <w:pPr>
        <w:pStyle w:val="TOC1"/>
        <w:rPr>
          <w:rFonts w:ascii="Calibri" w:hAnsi="Calibri" w:cs="Calibri"/>
          <w:b w:val="0"/>
          <w:bCs w:val="0"/>
          <w:caps w:val="0"/>
          <w:noProof/>
        </w:rPr>
      </w:pPr>
      <w:hyperlink w:anchor="_Toc290105992" w:history="1">
        <w:r w:rsidR="00BD058C" w:rsidRPr="001E7DE0">
          <w:rPr>
            <w:rStyle w:val="Hyperlink"/>
            <w:noProof/>
          </w:rPr>
          <w:t>6</w:t>
        </w:r>
        <w:r w:rsidR="00BD058C" w:rsidRPr="004A104C">
          <w:rPr>
            <w:rFonts w:ascii="Calibri" w:hAnsi="Calibri" w:cs="Calibri"/>
            <w:b w:val="0"/>
            <w:bCs w:val="0"/>
            <w:caps w:val="0"/>
            <w:noProof/>
          </w:rPr>
          <w:tab/>
        </w:r>
        <w:r w:rsidR="00BD058C" w:rsidRPr="001E7DE0">
          <w:rPr>
            <w:rStyle w:val="Hyperlink"/>
            <w:noProof/>
          </w:rPr>
          <w:t xml:space="preserve">Heading 1 again </w:t>
        </w:r>
        <w:r w:rsidR="00BD058C" w:rsidRPr="001E7DE0">
          <w:rPr>
            <w:rStyle w:val="Hyperlink"/>
            <w:noProof/>
            <w:highlight w:val="green"/>
          </w:rPr>
          <w:t>[Conclusions]</w:t>
        </w:r>
        <w:r w:rsidR="00BD058C">
          <w:rPr>
            <w:noProof/>
            <w:webHidden/>
          </w:rPr>
          <w:tab/>
        </w:r>
        <w:r w:rsidR="008B430F">
          <w:rPr>
            <w:noProof/>
            <w:webHidden/>
          </w:rPr>
          <w:fldChar w:fldCharType="begin"/>
        </w:r>
        <w:r w:rsidR="00BD058C">
          <w:rPr>
            <w:noProof/>
            <w:webHidden/>
          </w:rPr>
          <w:instrText xml:space="preserve"> PAGEREF _Toc290105992 \h </w:instrText>
        </w:r>
        <w:r w:rsidR="008B430F">
          <w:rPr>
            <w:noProof/>
            <w:webHidden/>
          </w:rPr>
        </w:r>
        <w:r w:rsidR="008B430F">
          <w:rPr>
            <w:noProof/>
            <w:webHidden/>
          </w:rPr>
          <w:fldChar w:fldCharType="separate"/>
        </w:r>
        <w:r w:rsidR="00BD058C">
          <w:rPr>
            <w:b w:val="0"/>
            <w:bCs w:val="0"/>
            <w:noProof/>
            <w:webHidden/>
            <w:lang w:val="fr-FR"/>
          </w:rPr>
          <w:t>Erreur ! Signet non défini.</w:t>
        </w:r>
        <w:r w:rsidR="008B430F">
          <w:rPr>
            <w:noProof/>
            <w:webHidden/>
          </w:rPr>
          <w:fldChar w:fldCharType="end"/>
        </w:r>
      </w:hyperlink>
    </w:p>
    <w:p w:rsidR="00BD058C" w:rsidRPr="004A104C" w:rsidRDefault="00E02224" w:rsidP="00512A7D">
      <w:pPr>
        <w:pStyle w:val="TOC4"/>
        <w:rPr>
          <w:rFonts w:ascii="Calibri" w:hAnsi="Calibri" w:cs="Calibri"/>
          <w:b w:val="0"/>
          <w:bCs w:val="0"/>
          <w:caps w:val="0"/>
        </w:rPr>
      </w:pPr>
      <w:hyperlink w:anchor="_Toc290105993" w:history="1">
        <w:r w:rsidR="00BD058C" w:rsidRPr="001E7DE0">
          <w:rPr>
            <w:rStyle w:val="Hyperlink"/>
          </w:rPr>
          <w:t>ANNEX A</w:t>
        </w:r>
        <w:r w:rsidR="00BD058C" w:rsidRPr="004A104C">
          <w:rPr>
            <w:rFonts w:ascii="Calibri" w:hAnsi="Calibri" w:cs="Calibri"/>
            <w:b w:val="0"/>
            <w:bCs w:val="0"/>
            <w:caps w:val="0"/>
          </w:rPr>
          <w:tab/>
        </w:r>
        <w:r w:rsidR="00BD058C" w:rsidRPr="001E7DE0">
          <w:rPr>
            <w:rStyle w:val="Hyperlink"/>
          </w:rPr>
          <w:t>Annex Title</w:t>
        </w:r>
        <w:r w:rsidR="00BD058C">
          <w:rPr>
            <w:webHidden/>
          </w:rPr>
          <w:tab/>
        </w:r>
        <w:r w:rsidR="008B430F">
          <w:fldChar w:fldCharType="begin"/>
        </w:r>
        <w:r w:rsidR="00BD058C">
          <w:instrText xml:space="preserve"> PAGEREF _Toc290105993 \h </w:instrText>
        </w:r>
        <w:r w:rsidR="008B430F">
          <w:fldChar w:fldCharType="separate"/>
        </w:r>
        <w:r w:rsidR="00BD058C">
          <w:rPr>
            <w:b w:val="0"/>
            <w:bCs w:val="0"/>
            <w:webHidden/>
            <w:lang w:val="fr-FR"/>
          </w:rPr>
          <w:t>Erreur ! Signet non défini.</w:t>
        </w:r>
        <w:r w:rsidR="008B430F">
          <w:fldChar w:fldCharType="end"/>
        </w:r>
      </w:hyperlink>
    </w:p>
    <w:p w:rsidR="00BD058C" w:rsidRPr="004A104C" w:rsidRDefault="00E02224" w:rsidP="00512A7D">
      <w:pPr>
        <w:pStyle w:val="TOC5"/>
        <w:tabs>
          <w:tab w:val="left" w:pos="1701"/>
        </w:tabs>
        <w:rPr>
          <w:rFonts w:ascii="Calibri" w:hAnsi="Calibri" w:cs="Calibri"/>
          <w:b w:val="0"/>
          <w:bCs w:val="0"/>
          <w:noProof/>
        </w:rPr>
      </w:pPr>
      <w:hyperlink w:anchor="_Toc290105994" w:history="1">
        <w:r w:rsidR="00BD058C" w:rsidRPr="001E7DE0">
          <w:rPr>
            <w:rStyle w:val="Hyperlink"/>
            <w:noProof/>
          </w:rPr>
          <w:t>APPENDIX 1</w:t>
        </w:r>
        <w:r w:rsidR="00BD058C" w:rsidRPr="004A104C">
          <w:rPr>
            <w:rFonts w:ascii="Calibri" w:hAnsi="Calibri" w:cs="Calibri"/>
            <w:b w:val="0"/>
            <w:bCs w:val="0"/>
            <w:noProof/>
          </w:rPr>
          <w:tab/>
        </w:r>
        <w:r w:rsidR="00BD058C" w:rsidRPr="001E7DE0">
          <w:rPr>
            <w:rStyle w:val="Hyperlink"/>
            <w:noProof/>
          </w:rPr>
          <w:t>Appendix title</w:t>
        </w:r>
        <w:r w:rsidR="00BD058C">
          <w:rPr>
            <w:noProof/>
            <w:webHidden/>
          </w:rPr>
          <w:tab/>
        </w:r>
        <w:r w:rsidR="008B430F">
          <w:rPr>
            <w:noProof/>
            <w:webHidden/>
          </w:rPr>
          <w:fldChar w:fldCharType="begin"/>
        </w:r>
        <w:r w:rsidR="00BD058C">
          <w:rPr>
            <w:noProof/>
            <w:webHidden/>
          </w:rPr>
          <w:instrText xml:space="preserve"> PAGEREF _Toc290105994 \h </w:instrText>
        </w:r>
        <w:r w:rsidR="008B430F">
          <w:rPr>
            <w:noProof/>
            <w:webHidden/>
          </w:rPr>
        </w:r>
        <w:r w:rsidR="008B430F">
          <w:rPr>
            <w:noProof/>
            <w:webHidden/>
          </w:rPr>
          <w:fldChar w:fldCharType="separate"/>
        </w:r>
        <w:r w:rsidR="00BD058C">
          <w:rPr>
            <w:b w:val="0"/>
            <w:bCs w:val="0"/>
            <w:noProof/>
            <w:webHidden/>
            <w:lang w:val="fr-FR"/>
          </w:rPr>
          <w:t>Erreur ! Signet non défini.</w:t>
        </w:r>
        <w:r w:rsidR="008B430F">
          <w:rPr>
            <w:noProof/>
            <w:webHidden/>
          </w:rPr>
          <w:fldChar w:fldCharType="end"/>
        </w:r>
      </w:hyperlink>
    </w:p>
    <w:p w:rsidR="00BD058C" w:rsidRPr="005606BD" w:rsidRDefault="008B430F" w:rsidP="00512A7D">
      <w:pPr>
        <w:rPr>
          <w:lang w:val="ru-RU"/>
        </w:rPr>
      </w:pPr>
      <w:r>
        <w:fldChar w:fldCharType="end"/>
      </w:r>
    </w:p>
    <w:p w:rsidR="00BD058C" w:rsidRPr="005606BD" w:rsidRDefault="00BD058C" w:rsidP="00986D5A">
      <w:pPr>
        <w:pStyle w:val="Title"/>
        <w:rPr>
          <w:lang w:val="ru-RU"/>
        </w:rPr>
      </w:pPr>
      <w:r>
        <w:t>Index</w:t>
      </w:r>
      <w:r w:rsidRPr="005606BD">
        <w:rPr>
          <w:lang w:val="ru-RU"/>
        </w:rPr>
        <w:t xml:space="preserve"> </w:t>
      </w:r>
      <w:r>
        <w:t>of</w:t>
      </w:r>
      <w:r w:rsidRPr="005606BD">
        <w:rPr>
          <w:lang w:val="ru-RU"/>
        </w:rPr>
        <w:t xml:space="preserve"> </w:t>
      </w:r>
      <w:r>
        <w:t>Tables</w:t>
      </w:r>
    </w:p>
    <w:p w:rsidR="00BD058C" w:rsidRDefault="008B430F">
      <w:pPr>
        <w:pStyle w:val="TableofFigures"/>
        <w:rPr>
          <w:rFonts w:ascii="Calibri" w:hAnsi="Calibri" w:cs="Calibri"/>
          <w:noProof/>
        </w:rPr>
      </w:pPr>
      <w:r>
        <w:fldChar w:fldCharType="begin"/>
      </w:r>
      <w:r w:rsidR="00BD058C">
        <w:instrText xml:space="preserve"> TOC \h \z \t "Table_#" \c </w:instrText>
      </w:r>
      <w:r>
        <w:fldChar w:fldCharType="separate"/>
      </w:r>
      <w:hyperlink w:anchor="_Toc216488847" w:history="1">
        <w:r w:rsidR="00BD058C" w:rsidRPr="00D16471">
          <w:rPr>
            <w:rStyle w:val="Hyperlink"/>
            <w:noProof/>
          </w:rPr>
          <w:t>Table 1</w:t>
        </w:r>
        <w:r w:rsidR="00BD058C">
          <w:rPr>
            <w:rFonts w:ascii="Calibri" w:hAnsi="Calibri" w:cs="Calibri"/>
            <w:noProof/>
          </w:rPr>
          <w:tab/>
        </w:r>
        <w:r w:rsidR="00BD058C" w:rsidRPr="00D16471">
          <w:rPr>
            <w:rStyle w:val="Hyperlink"/>
            <w:noProof/>
          </w:rPr>
          <w:t>Title required</w:t>
        </w:r>
        <w:r w:rsidR="00BD058C">
          <w:rPr>
            <w:noProof/>
            <w:webHidden/>
          </w:rPr>
          <w:tab/>
        </w:r>
        <w:r>
          <w:rPr>
            <w:noProof/>
            <w:webHidden/>
          </w:rPr>
          <w:fldChar w:fldCharType="begin"/>
        </w:r>
        <w:r w:rsidR="00BD058C">
          <w:rPr>
            <w:noProof/>
            <w:webHidden/>
          </w:rPr>
          <w:instrText xml:space="preserve"> PAGEREF _Toc216488847 \h </w:instrText>
        </w:r>
        <w:r>
          <w:rPr>
            <w:noProof/>
            <w:webHidden/>
          </w:rPr>
        </w:r>
        <w:r>
          <w:rPr>
            <w:noProof/>
            <w:webHidden/>
          </w:rPr>
          <w:fldChar w:fldCharType="separate"/>
        </w:r>
        <w:r w:rsidR="00BD058C">
          <w:rPr>
            <w:b/>
            <w:bCs/>
            <w:noProof/>
            <w:webHidden/>
            <w:lang w:val="fr-FR"/>
          </w:rPr>
          <w:t>Erreur ! Signet non défini.</w:t>
        </w:r>
        <w:r>
          <w:rPr>
            <w:noProof/>
            <w:webHidden/>
          </w:rPr>
          <w:fldChar w:fldCharType="end"/>
        </w:r>
      </w:hyperlink>
    </w:p>
    <w:p w:rsidR="00BD058C" w:rsidRDefault="008B430F" w:rsidP="00380C7B">
      <w:r>
        <w:fldChar w:fldCharType="end"/>
      </w:r>
    </w:p>
    <w:p w:rsidR="00BD058C" w:rsidRDefault="00BD058C" w:rsidP="00986D5A">
      <w:pPr>
        <w:pStyle w:val="Title"/>
      </w:pPr>
      <w:r>
        <w:t>Index of Figures</w:t>
      </w:r>
    </w:p>
    <w:p w:rsidR="00BD058C" w:rsidRDefault="008B430F">
      <w:pPr>
        <w:pStyle w:val="TableofFigures"/>
        <w:rPr>
          <w:rFonts w:ascii="Calibri" w:hAnsi="Calibri" w:cs="Calibri"/>
          <w:noProof/>
        </w:rPr>
      </w:pPr>
      <w:r>
        <w:fldChar w:fldCharType="begin"/>
      </w:r>
      <w:r w:rsidR="00BD058C">
        <w:instrText xml:space="preserve"> TOC \h \z \t "Figure_#" \c </w:instrText>
      </w:r>
      <w:r>
        <w:fldChar w:fldCharType="separate"/>
      </w:r>
      <w:hyperlink w:anchor="_Toc216488874" w:history="1">
        <w:r w:rsidR="00BD058C" w:rsidRPr="00B00354">
          <w:rPr>
            <w:rStyle w:val="Hyperlink"/>
            <w:noProof/>
          </w:rPr>
          <w:t>Figure 1</w:t>
        </w:r>
        <w:r w:rsidR="00BD058C">
          <w:rPr>
            <w:rFonts w:ascii="Calibri" w:hAnsi="Calibri" w:cs="Calibri"/>
            <w:noProof/>
          </w:rPr>
          <w:tab/>
        </w:r>
        <w:r w:rsidR="00BD058C" w:rsidRPr="00B00354">
          <w:rPr>
            <w:rStyle w:val="Hyperlink"/>
            <w:noProof/>
          </w:rPr>
          <w:t>Title required</w:t>
        </w:r>
        <w:r w:rsidR="00BD058C">
          <w:rPr>
            <w:noProof/>
            <w:webHidden/>
          </w:rPr>
          <w:tab/>
        </w:r>
        <w:r>
          <w:rPr>
            <w:noProof/>
            <w:webHidden/>
          </w:rPr>
          <w:fldChar w:fldCharType="begin"/>
        </w:r>
        <w:r w:rsidR="00BD058C">
          <w:rPr>
            <w:noProof/>
            <w:webHidden/>
          </w:rPr>
          <w:instrText xml:space="preserve"> PAGEREF _Toc216488874 \h </w:instrText>
        </w:r>
        <w:r>
          <w:rPr>
            <w:noProof/>
            <w:webHidden/>
          </w:rPr>
        </w:r>
        <w:r>
          <w:rPr>
            <w:noProof/>
            <w:webHidden/>
          </w:rPr>
          <w:fldChar w:fldCharType="separate"/>
        </w:r>
        <w:r w:rsidR="00BD058C">
          <w:rPr>
            <w:b/>
            <w:bCs/>
            <w:noProof/>
            <w:webHidden/>
            <w:lang w:val="fr-FR"/>
          </w:rPr>
          <w:t>Erreur ! Signet non défini.</w:t>
        </w:r>
        <w:r>
          <w:rPr>
            <w:noProof/>
            <w:webHidden/>
          </w:rPr>
          <w:fldChar w:fldCharType="end"/>
        </w:r>
      </w:hyperlink>
    </w:p>
    <w:p w:rsidR="00BD058C" w:rsidRPr="00371BEF" w:rsidRDefault="008B430F" w:rsidP="00380C7B">
      <w:r>
        <w:fldChar w:fldCharType="end"/>
      </w:r>
    </w:p>
    <w:p w:rsidR="00BD058C" w:rsidRDefault="00BD058C" w:rsidP="00371BEF">
      <w:pPr>
        <w:pStyle w:val="Title"/>
        <w:rPr>
          <w:lang w:val="en-GB"/>
        </w:rPr>
      </w:pPr>
      <w:r w:rsidRPr="00D17B55">
        <w:rPr>
          <w:lang w:val="en-GB"/>
        </w:rPr>
        <w:br w:type="page"/>
      </w:r>
    </w:p>
    <w:p w:rsidR="00BD058C" w:rsidRDefault="00BD058C" w:rsidP="00371BEF">
      <w:pPr>
        <w:pStyle w:val="Title"/>
        <w:rPr>
          <w:lang w:val="en-GB"/>
        </w:rPr>
      </w:pPr>
    </w:p>
    <w:p w:rsidR="00BD058C" w:rsidRDefault="00BD058C" w:rsidP="00371BEF">
      <w:pPr>
        <w:pStyle w:val="Title"/>
        <w:rPr>
          <w:lang w:val="en-GB" w:eastAsia="en-GB"/>
        </w:rPr>
      </w:pPr>
      <w:r w:rsidRPr="00FE1B91">
        <w:rPr>
          <w:lang w:val="en-GB" w:eastAsia="en-GB"/>
        </w:rPr>
        <w:t xml:space="preserve">Marine </w:t>
      </w:r>
      <w:r w:rsidRPr="0005555E">
        <w:rPr>
          <w:lang w:val="en-GB" w:eastAsia="en-GB"/>
        </w:rPr>
        <w:t>casualty/</w:t>
      </w:r>
      <w:r w:rsidRPr="00FE1B91">
        <w:rPr>
          <w:lang w:val="en-GB" w:eastAsia="en-GB"/>
        </w:rPr>
        <w:t>incident reportin</w:t>
      </w:r>
      <w:r>
        <w:rPr>
          <w:lang w:val="en-GB" w:eastAsia="en-GB"/>
        </w:rPr>
        <w:t>g and recording, including near-</w:t>
      </w:r>
      <w:r w:rsidRPr="00FE1B91">
        <w:rPr>
          <w:lang w:val="en-GB" w:eastAsia="en-GB"/>
        </w:rPr>
        <w:t>miss situations as it relates to VTS</w:t>
      </w:r>
    </w:p>
    <w:p w:rsidR="00BD058C" w:rsidRPr="00FE1B91" w:rsidRDefault="00BD058C" w:rsidP="00371BEF">
      <w:pPr>
        <w:pStyle w:val="Title"/>
        <w:rPr>
          <w:lang w:val="en-GB" w:eastAsia="en-GB"/>
        </w:rPr>
      </w:pPr>
    </w:p>
    <w:p w:rsidR="00BD058C" w:rsidRPr="00663605" w:rsidRDefault="00BD058C" w:rsidP="00D102F2">
      <w:pPr>
        <w:pStyle w:val="Heading1"/>
        <w:numPr>
          <w:ilvl w:val="0"/>
          <w:numId w:val="13"/>
        </w:numPr>
        <w:rPr>
          <w:sz w:val="22"/>
          <w:szCs w:val="22"/>
          <w:lang w:val="en-GB"/>
        </w:rPr>
      </w:pPr>
      <w:r w:rsidRPr="00663605">
        <w:rPr>
          <w:sz w:val="22"/>
          <w:szCs w:val="22"/>
          <w:lang w:val="en-GB"/>
        </w:rPr>
        <w:t xml:space="preserve">Introduction </w:t>
      </w:r>
    </w:p>
    <w:p w:rsidR="00BD058C" w:rsidRDefault="00BD058C" w:rsidP="000A6DC9">
      <w:pPr>
        <w:jc w:val="both"/>
        <w:rPr>
          <w:color w:val="FF0000"/>
          <w:lang w:eastAsia="de-DE"/>
        </w:rPr>
      </w:pPr>
      <w:r w:rsidRPr="000A6DC9">
        <w:rPr>
          <w:color w:val="000000"/>
          <w:lang w:eastAsia="de-DE"/>
        </w:rPr>
        <w:t xml:space="preserve">This guideline is intended to </w:t>
      </w:r>
      <w:r w:rsidRPr="000A6DC9">
        <w:rPr>
          <w:color w:val="000000"/>
          <w:lang w:val="en-US"/>
        </w:rPr>
        <w:t xml:space="preserve">provide guidance and information to VTS authorities and </w:t>
      </w:r>
      <w:proofErr w:type="gramStart"/>
      <w:r w:rsidRPr="000A6DC9">
        <w:rPr>
          <w:color w:val="000000"/>
          <w:lang w:val="en-US"/>
        </w:rPr>
        <w:t>Competent</w:t>
      </w:r>
      <w:proofErr w:type="gramEnd"/>
      <w:r w:rsidRPr="000A6DC9">
        <w:rPr>
          <w:color w:val="000000"/>
          <w:lang w:val="en-US"/>
        </w:rPr>
        <w:t xml:space="preserve"> </w:t>
      </w:r>
      <w:r w:rsidRPr="00FE1B91">
        <w:rPr>
          <w:lang w:val="en-US"/>
        </w:rPr>
        <w:t>authorities on the development and establishment of harmonized casualty/incident</w:t>
      </w:r>
      <w:r>
        <w:rPr>
          <w:lang w:val="en-US"/>
        </w:rPr>
        <w:t>/near-miss</w:t>
      </w:r>
      <w:r w:rsidRPr="00FE1B91">
        <w:rPr>
          <w:lang w:val="en-US"/>
        </w:rPr>
        <w:t xml:space="preserve"> reporting</w:t>
      </w:r>
      <w:r>
        <w:rPr>
          <w:lang w:val="en-US"/>
        </w:rPr>
        <w:t>, recording and analysis</w:t>
      </w:r>
      <w:r w:rsidRPr="00FE1B91">
        <w:rPr>
          <w:lang w:val="en-US"/>
        </w:rPr>
        <w:t xml:space="preserve"> processes</w:t>
      </w:r>
      <w:r>
        <w:rPr>
          <w:color w:val="FF0000"/>
          <w:lang w:eastAsia="de-DE"/>
        </w:rPr>
        <w:t>.</w:t>
      </w:r>
    </w:p>
    <w:p w:rsidR="00BD058C" w:rsidRDefault="00BD058C" w:rsidP="000A6DC9">
      <w:pPr>
        <w:jc w:val="both"/>
        <w:rPr>
          <w:color w:val="FF0000"/>
          <w:lang w:eastAsia="de-DE"/>
        </w:rPr>
      </w:pPr>
    </w:p>
    <w:p w:rsidR="00BD058C" w:rsidRPr="00E10056" w:rsidRDefault="00BD058C" w:rsidP="00D102F2">
      <w:pPr>
        <w:pStyle w:val="Heading2"/>
        <w:numPr>
          <w:ilvl w:val="1"/>
          <w:numId w:val="19"/>
        </w:numPr>
        <w:tabs>
          <w:tab w:val="num" w:pos="851"/>
        </w:tabs>
        <w:ind w:left="851" w:hanging="851"/>
      </w:pPr>
      <w:r w:rsidRPr="00FE1B91">
        <w:t>Objectives</w:t>
      </w:r>
    </w:p>
    <w:p w:rsidR="00BD058C" w:rsidRPr="00FE1B91" w:rsidRDefault="00BD058C" w:rsidP="00FE1B91">
      <w:pPr>
        <w:pStyle w:val="BodyText"/>
        <w:rPr>
          <w:lang w:val="en-GB" w:eastAsia="de-DE"/>
        </w:rPr>
      </w:pPr>
      <w:r w:rsidRPr="00FE1B91">
        <w:rPr>
          <w:lang w:val="en-GB" w:eastAsia="de-DE"/>
        </w:rPr>
        <w:t>The objectives of the Guideline are</w:t>
      </w:r>
      <w:ins w:id="1" w:author="Wim" w:date="2016-08-04T10:48:00Z">
        <w:r w:rsidR="00F80102">
          <w:rPr>
            <w:lang w:val="en-GB" w:eastAsia="de-DE"/>
          </w:rPr>
          <w:t xml:space="preserve"> to provide guidance on</w:t>
        </w:r>
      </w:ins>
      <w:r w:rsidRPr="00FE1B91">
        <w:rPr>
          <w:lang w:val="en-GB" w:eastAsia="de-DE"/>
        </w:rPr>
        <w:t xml:space="preserve">: </w:t>
      </w:r>
    </w:p>
    <w:p w:rsidR="00BD058C" w:rsidRPr="00345B79" w:rsidRDefault="00F80102" w:rsidP="00D102F2">
      <w:pPr>
        <w:pStyle w:val="ListParagraph"/>
        <w:numPr>
          <w:ilvl w:val="0"/>
          <w:numId w:val="22"/>
        </w:numPr>
        <w:autoSpaceDE w:val="0"/>
        <w:autoSpaceDN w:val="0"/>
        <w:adjustRightInd w:val="0"/>
        <w:jc w:val="both"/>
        <w:rPr>
          <w:lang w:val="en-US"/>
        </w:rPr>
      </w:pPr>
      <w:del w:id="2" w:author="Wim" w:date="2016-08-04T10:48:00Z">
        <w:r w:rsidRPr="00345B79" w:rsidDel="00F80102">
          <w:rPr>
            <w:lang w:val="en-US"/>
          </w:rPr>
          <w:delText>T</w:delText>
        </w:r>
        <w:r w:rsidR="00BD058C" w:rsidRPr="00345B79" w:rsidDel="00F80102">
          <w:rPr>
            <w:lang w:val="en-US"/>
          </w:rPr>
          <w:delText>o</w:delText>
        </w:r>
      </w:del>
      <w:del w:id="3" w:author="Wim" w:date="2016-08-04T10:50:00Z">
        <w:r w:rsidR="00BD058C" w:rsidRPr="00345B79" w:rsidDel="00F80102">
          <w:rPr>
            <w:lang w:val="en-US"/>
          </w:rPr>
          <w:delText xml:space="preserve"> </w:delText>
        </w:r>
      </w:del>
      <w:r w:rsidR="00BD058C" w:rsidRPr="00345B79">
        <w:rPr>
          <w:lang w:val="en-US"/>
        </w:rPr>
        <w:t>collect</w:t>
      </w:r>
      <w:ins w:id="4" w:author="Wim" w:date="2016-08-04T10:50:00Z">
        <w:r>
          <w:rPr>
            <w:lang w:val="en-US"/>
          </w:rPr>
          <w:t>ing</w:t>
        </w:r>
      </w:ins>
      <w:r w:rsidR="00BD058C" w:rsidRPr="00345B79">
        <w:rPr>
          <w:lang w:val="en-US"/>
        </w:rPr>
        <w:t xml:space="preserve"> material to improve the </w:t>
      </w:r>
      <w:del w:id="5" w:author="Wim" w:date="2016-08-04T10:52:00Z">
        <w:r w:rsidR="00BD058C" w:rsidRPr="00345B79" w:rsidDel="00F80102">
          <w:rPr>
            <w:lang w:val="en-US"/>
          </w:rPr>
          <w:delText xml:space="preserve">VTS </w:delText>
        </w:r>
      </w:del>
      <w:del w:id="6" w:author="Wim" w:date="2016-08-04T10:53:00Z">
        <w:r w:rsidR="00BD058C" w:rsidRPr="00345B79" w:rsidDel="00F80102">
          <w:rPr>
            <w:lang w:val="en-US"/>
          </w:rPr>
          <w:delText xml:space="preserve">management </w:delText>
        </w:r>
      </w:del>
      <w:ins w:id="7" w:author="Wim" w:date="2016-08-04T10:53:00Z">
        <w:r>
          <w:rPr>
            <w:lang w:val="en-US"/>
          </w:rPr>
          <w:t>safety of navigation</w:t>
        </w:r>
      </w:ins>
      <w:ins w:id="8" w:author="Wim" w:date="2016-08-04T10:52:00Z">
        <w:r>
          <w:rPr>
            <w:lang w:val="en-US"/>
          </w:rPr>
          <w:t xml:space="preserve"> in the VTS area </w:t>
        </w:r>
      </w:ins>
      <w:r w:rsidR="00BD058C" w:rsidRPr="00345B79">
        <w:rPr>
          <w:lang w:val="en-US"/>
        </w:rPr>
        <w:t xml:space="preserve">based on the </w:t>
      </w:r>
      <w:del w:id="9" w:author="Wim" w:date="2016-08-04T10:54:00Z">
        <w:r w:rsidR="00BD058C" w:rsidRPr="00345B79" w:rsidDel="00F80102">
          <w:rPr>
            <w:lang w:val="en-US"/>
          </w:rPr>
          <w:delText>ret</w:delText>
        </w:r>
        <w:r w:rsidR="00BD058C" w:rsidDel="00F80102">
          <w:rPr>
            <w:lang w:val="en-US"/>
          </w:rPr>
          <w:delText>urn of experience</w:delText>
        </w:r>
      </w:del>
      <w:ins w:id="10" w:author="Wim" w:date="2016-08-04T10:54:00Z">
        <w:r>
          <w:rPr>
            <w:lang w:val="en-US"/>
          </w:rPr>
          <w:t>conclusions drawn</w:t>
        </w:r>
      </w:ins>
      <w:r w:rsidR="00BD058C">
        <w:rPr>
          <w:lang w:val="en-US"/>
        </w:rPr>
        <w:t xml:space="preserve"> from the analysis</w:t>
      </w:r>
      <w:r w:rsidR="00BD058C" w:rsidRPr="00345B79">
        <w:rPr>
          <w:lang w:val="en-US"/>
        </w:rPr>
        <w:t xml:space="preserve"> of casualty/incident and near-miss</w:t>
      </w:r>
      <w:ins w:id="11" w:author="Wim" w:date="2016-08-04T10:59:00Z">
        <w:r w:rsidR="00950BD4">
          <w:rPr>
            <w:lang w:val="en-US"/>
          </w:rPr>
          <w:t>es</w:t>
        </w:r>
      </w:ins>
      <w:r w:rsidR="00BD058C" w:rsidRPr="00345B79">
        <w:rPr>
          <w:lang w:val="en-US"/>
        </w:rPr>
        <w:t xml:space="preserve">; </w:t>
      </w:r>
    </w:p>
    <w:p w:rsidR="00BD058C" w:rsidRPr="00345B79" w:rsidRDefault="00BD058C" w:rsidP="00D102F2">
      <w:pPr>
        <w:pStyle w:val="ListParagraph"/>
        <w:numPr>
          <w:ilvl w:val="0"/>
          <w:numId w:val="22"/>
        </w:numPr>
        <w:autoSpaceDE w:val="0"/>
        <w:autoSpaceDN w:val="0"/>
        <w:adjustRightInd w:val="0"/>
        <w:jc w:val="both"/>
        <w:rPr>
          <w:lang w:val="en-US"/>
        </w:rPr>
      </w:pPr>
      <w:del w:id="12" w:author="Wim" w:date="2016-08-04T10:49:00Z">
        <w:r w:rsidRPr="00345B79" w:rsidDel="00F80102">
          <w:rPr>
            <w:lang w:val="en-US"/>
          </w:rPr>
          <w:delText xml:space="preserve">to provide guidance on </w:delText>
        </w:r>
      </w:del>
      <w:del w:id="13" w:author="Wim" w:date="2016-08-04T10:55:00Z">
        <w:r w:rsidRPr="00345B79" w:rsidDel="00950BD4">
          <w:rPr>
            <w:lang w:val="en-US"/>
          </w:rPr>
          <w:delText xml:space="preserve">the way to </w:delText>
        </w:r>
      </w:del>
      <w:r w:rsidRPr="00345B79">
        <w:rPr>
          <w:lang w:val="en-US"/>
        </w:rPr>
        <w:t>identify</w:t>
      </w:r>
      <w:ins w:id="14" w:author="Wim" w:date="2016-08-04T10:55:00Z">
        <w:r w:rsidR="00950BD4">
          <w:rPr>
            <w:lang w:val="en-US"/>
          </w:rPr>
          <w:t>ing</w:t>
        </w:r>
      </w:ins>
      <w:r w:rsidRPr="00345B79">
        <w:rPr>
          <w:lang w:val="en-US"/>
        </w:rPr>
        <w:t xml:space="preserve">, </w:t>
      </w:r>
      <w:del w:id="15" w:author="Wim" w:date="2016-08-04T10:55:00Z">
        <w:r w:rsidRPr="00345B79" w:rsidDel="00950BD4">
          <w:rPr>
            <w:lang w:val="en-US"/>
          </w:rPr>
          <w:delText xml:space="preserve">to </w:delText>
        </w:r>
      </w:del>
      <w:r w:rsidRPr="00345B79">
        <w:rPr>
          <w:lang w:val="en-US"/>
        </w:rPr>
        <w:t>analyz</w:t>
      </w:r>
      <w:del w:id="16" w:author="Wim" w:date="2016-08-04T10:55:00Z">
        <w:r w:rsidRPr="00345B79" w:rsidDel="00950BD4">
          <w:rPr>
            <w:lang w:val="en-US"/>
          </w:rPr>
          <w:delText>e</w:delText>
        </w:r>
      </w:del>
      <w:ins w:id="17" w:author="Wim" w:date="2016-08-04T10:55:00Z">
        <w:r w:rsidR="00950BD4">
          <w:rPr>
            <w:lang w:val="en-US"/>
          </w:rPr>
          <w:t>ing</w:t>
        </w:r>
      </w:ins>
      <w:r w:rsidRPr="00345B79">
        <w:rPr>
          <w:lang w:val="en-US"/>
        </w:rPr>
        <w:t xml:space="preserve"> and report</w:t>
      </w:r>
      <w:ins w:id="18" w:author="Wim" w:date="2016-08-04T10:55:00Z">
        <w:r w:rsidR="00950BD4">
          <w:rPr>
            <w:lang w:val="en-US"/>
          </w:rPr>
          <w:t>ing</w:t>
        </w:r>
      </w:ins>
      <w:r w:rsidRPr="00345B79">
        <w:rPr>
          <w:lang w:val="en-US"/>
        </w:rPr>
        <w:t xml:space="preserve"> near-miss</w:t>
      </w:r>
      <w:ins w:id="19" w:author="Wim" w:date="2016-08-04T10:59:00Z">
        <w:r w:rsidR="00950BD4">
          <w:rPr>
            <w:lang w:val="en-US"/>
          </w:rPr>
          <w:t>es</w:t>
        </w:r>
      </w:ins>
      <w:del w:id="20" w:author="Wim" w:date="2016-08-04T10:57:00Z">
        <w:r w:rsidRPr="00345B79" w:rsidDel="00950BD4">
          <w:rPr>
            <w:lang w:val="en-US"/>
          </w:rPr>
          <w:delText xml:space="preserve"> if the VTS authority decides to do so</w:delText>
        </w:r>
      </w:del>
      <w:r w:rsidRPr="00345B79">
        <w:rPr>
          <w:lang w:val="en-US"/>
        </w:rPr>
        <w:t>;</w:t>
      </w:r>
    </w:p>
    <w:p w:rsidR="00BD058C" w:rsidRPr="00FE1B91" w:rsidRDefault="00BD058C" w:rsidP="00D102F2">
      <w:pPr>
        <w:pStyle w:val="ListParagraph"/>
        <w:numPr>
          <w:ilvl w:val="0"/>
          <w:numId w:val="22"/>
        </w:numPr>
        <w:autoSpaceDE w:val="0"/>
        <w:autoSpaceDN w:val="0"/>
        <w:adjustRightInd w:val="0"/>
        <w:jc w:val="both"/>
        <w:rPr>
          <w:lang w:val="en-US"/>
        </w:rPr>
      </w:pPr>
      <w:del w:id="21" w:author="Wim" w:date="2016-08-04T10:49:00Z">
        <w:r w:rsidRPr="00FE1B91" w:rsidDel="00F80102">
          <w:rPr>
            <w:lang w:val="en-US"/>
          </w:rPr>
          <w:delText xml:space="preserve">to </w:delText>
        </w:r>
      </w:del>
      <w:proofErr w:type="gramStart"/>
      <w:r w:rsidRPr="00FE1B91">
        <w:rPr>
          <w:lang w:val="en-US"/>
        </w:rPr>
        <w:t>enhanc</w:t>
      </w:r>
      <w:proofErr w:type="gramEnd"/>
      <w:del w:id="22" w:author="Wim" w:date="2016-08-04T10:49:00Z">
        <w:r w:rsidRPr="00FE1B91" w:rsidDel="00F80102">
          <w:rPr>
            <w:lang w:val="en-US"/>
          </w:rPr>
          <w:delText>e</w:delText>
        </w:r>
      </w:del>
      <w:ins w:id="23" w:author="Wim" w:date="2016-08-04T10:49:00Z">
        <w:r w:rsidR="00F80102">
          <w:rPr>
            <w:lang w:val="en-US"/>
          </w:rPr>
          <w:t>ing a</w:t>
        </w:r>
      </w:ins>
      <w:r w:rsidRPr="00FE1B91">
        <w:rPr>
          <w:lang w:val="en-US"/>
        </w:rPr>
        <w:t xml:space="preserve"> safety culture with</w:t>
      </w:r>
      <w:r>
        <w:rPr>
          <w:lang w:val="en-US"/>
        </w:rPr>
        <w:t>in a VTS</w:t>
      </w:r>
      <w:del w:id="24" w:author="Wim" w:date="2016-08-04T10:59:00Z">
        <w:r w:rsidDel="00950BD4">
          <w:rPr>
            <w:lang w:val="en-US"/>
          </w:rPr>
          <w:delText xml:space="preserve"> authority</w:delText>
        </w:r>
      </w:del>
      <w:r>
        <w:rPr>
          <w:lang w:val="en-US"/>
        </w:rPr>
        <w:t>.</w:t>
      </w:r>
    </w:p>
    <w:p w:rsidR="00BD058C" w:rsidRPr="00FE1B91" w:rsidRDefault="00BD058C" w:rsidP="00663605">
      <w:pPr>
        <w:pStyle w:val="ListParagraph"/>
        <w:autoSpaceDE w:val="0"/>
        <w:autoSpaceDN w:val="0"/>
        <w:adjustRightInd w:val="0"/>
        <w:jc w:val="both"/>
        <w:rPr>
          <w:color w:val="0000FF"/>
          <w:lang w:val="en-US"/>
        </w:rPr>
      </w:pPr>
    </w:p>
    <w:p w:rsidR="00BD058C" w:rsidRPr="00FE1B91" w:rsidRDefault="00BD058C" w:rsidP="00D102F2">
      <w:pPr>
        <w:pStyle w:val="Heading2"/>
        <w:numPr>
          <w:ilvl w:val="1"/>
          <w:numId w:val="19"/>
        </w:numPr>
        <w:tabs>
          <w:tab w:val="num" w:pos="851"/>
        </w:tabs>
        <w:ind w:left="851" w:hanging="851"/>
        <w:rPr>
          <w:rFonts w:ascii="TimesNewRomanPSMT" w:hAnsi="TimesNewRomanPSMT" w:cs="TimesNewRomanPSMT"/>
          <w:sz w:val="24"/>
          <w:szCs w:val="24"/>
          <w:lang w:val="en-US"/>
        </w:rPr>
      </w:pPr>
      <w:r w:rsidRPr="00FE1B91">
        <w:t>Background</w:t>
      </w:r>
      <w:r w:rsidRPr="00FE1B91">
        <w:rPr>
          <w:rFonts w:ascii="TimesNewRomanPSMT" w:hAnsi="TimesNewRomanPSMT" w:cs="TimesNewRomanPSMT"/>
          <w:sz w:val="24"/>
          <w:szCs w:val="24"/>
          <w:lang w:val="en-US"/>
        </w:rPr>
        <w:t xml:space="preserve"> </w:t>
      </w:r>
    </w:p>
    <w:p w:rsidR="00BD058C" w:rsidRPr="00EB209C" w:rsidRDefault="00BD058C" w:rsidP="00AA65B2">
      <w:pPr>
        <w:pStyle w:val="BodyText"/>
        <w:rPr>
          <w:sz w:val="22"/>
          <w:szCs w:val="22"/>
          <w:lang w:val="en-GB" w:eastAsia="de-DE"/>
        </w:rPr>
      </w:pPr>
      <w:r w:rsidRPr="00EB209C">
        <w:rPr>
          <w:sz w:val="22"/>
          <w:szCs w:val="22"/>
          <w:lang w:val="en-GB" w:eastAsia="de-DE"/>
        </w:rPr>
        <w:t>The process of identifying and reporting marine casualties has been clearly establ</w:t>
      </w:r>
      <w:r>
        <w:rPr>
          <w:sz w:val="22"/>
          <w:szCs w:val="22"/>
          <w:lang w:val="en-GB" w:eastAsia="de-DE"/>
        </w:rPr>
        <w:t xml:space="preserve">ished by IMO </w:t>
      </w:r>
      <w:r w:rsidRPr="0003759E">
        <w:rPr>
          <w:sz w:val="22"/>
          <w:szCs w:val="22"/>
          <w:lang w:val="en-GB" w:eastAsia="de-DE"/>
        </w:rPr>
        <w:t xml:space="preserve">(MSC </w:t>
      </w:r>
      <w:proofErr w:type="gramStart"/>
      <w:r w:rsidRPr="0003759E">
        <w:rPr>
          <w:sz w:val="22"/>
          <w:szCs w:val="22"/>
          <w:lang w:val="en-GB" w:eastAsia="de-DE"/>
        </w:rPr>
        <w:t>Res.255(</w:t>
      </w:r>
      <w:proofErr w:type="gramEnd"/>
      <w:r w:rsidRPr="0003759E">
        <w:rPr>
          <w:sz w:val="22"/>
          <w:szCs w:val="22"/>
          <w:lang w:val="en-GB" w:eastAsia="de-DE"/>
        </w:rPr>
        <w:t>84)). T</w:t>
      </w:r>
      <w:r w:rsidR="00B557DF" w:rsidRPr="0003759E">
        <w:rPr>
          <w:sz w:val="22"/>
          <w:szCs w:val="22"/>
          <w:lang w:val="en-GB" w:eastAsia="de-DE"/>
        </w:rPr>
        <w:t>he scope of t</w:t>
      </w:r>
      <w:r w:rsidRPr="0003759E">
        <w:rPr>
          <w:sz w:val="22"/>
          <w:szCs w:val="22"/>
          <w:lang w:val="en-GB" w:eastAsia="de-DE"/>
        </w:rPr>
        <w:t>his process could be enlarged to marine incident and near-misses</w:t>
      </w:r>
      <w:ins w:id="25" w:author="Wim" w:date="2016-08-04T11:12:00Z">
        <w:r w:rsidR="00E30F8C">
          <w:rPr>
            <w:sz w:val="22"/>
            <w:szCs w:val="22"/>
            <w:lang w:val="en-GB" w:eastAsia="de-DE"/>
          </w:rPr>
          <w:t xml:space="preserve"> (</w:t>
        </w:r>
      </w:ins>
      <w:ins w:id="26" w:author="Wim" w:date="2016-08-04T11:13:00Z">
        <w:r w:rsidR="00E30F8C" w:rsidRPr="00846CFD">
          <w:t>MSC-MEPC.7/Circ.7</w:t>
        </w:r>
        <w:r w:rsidR="00E30F8C">
          <w:t>)</w:t>
        </w:r>
      </w:ins>
      <w:r w:rsidRPr="0003759E">
        <w:rPr>
          <w:sz w:val="22"/>
          <w:szCs w:val="22"/>
          <w:lang w:val="en-GB" w:eastAsia="de-DE"/>
        </w:rPr>
        <w:t>.</w:t>
      </w:r>
      <w:r w:rsidRPr="00EB209C">
        <w:rPr>
          <w:sz w:val="22"/>
          <w:szCs w:val="22"/>
          <w:lang w:val="en-GB" w:eastAsia="de-DE"/>
        </w:rPr>
        <w:t xml:space="preserve"> </w:t>
      </w:r>
    </w:p>
    <w:p w:rsidR="00BD058C" w:rsidRPr="00EB209C" w:rsidRDefault="00BD058C" w:rsidP="00AA65B2">
      <w:pPr>
        <w:pStyle w:val="BodyText"/>
        <w:rPr>
          <w:sz w:val="22"/>
          <w:szCs w:val="22"/>
          <w:lang w:val="en-GB" w:eastAsia="de-DE"/>
        </w:rPr>
      </w:pPr>
      <w:r w:rsidRPr="00EB209C">
        <w:rPr>
          <w:sz w:val="22"/>
          <w:szCs w:val="22"/>
          <w:lang w:val="en-GB" w:eastAsia="de-DE"/>
        </w:rPr>
        <w:t>Casualties</w:t>
      </w:r>
      <w:r w:rsidRPr="00EB209C">
        <w:rPr>
          <w:color w:val="FF0000"/>
          <w:sz w:val="22"/>
          <w:szCs w:val="22"/>
          <w:lang w:val="en-GB" w:eastAsia="de-DE"/>
        </w:rPr>
        <w:t xml:space="preserve"> </w:t>
      </w:r>
      <w:r w:rsidRPr="00EB209C">
        <w:rPr>
          <w:sz w:val="22"/>
          <w:szCs w:val="22"/>
          <w:lang w:val="en-GB" w:eastAsia="de-DE"/>
        </w:rPr>
        <w:t xml:space="preserve">are often preceded by many minor marine incidents or near-misses. The analysis of marine incidents and near-misses could help </w:t>
      </w:r>
      <w:r w:rsidRPr="00E13DB5">
        <w:rPr>
          <w:sz w:val="22"/>
          <w:szCs w:val="22"/>
          <w:lang w:val="en-GB" w:eastAsia="de-DE"/>
        </w:rPr>
        <w:t xml:space="preserve">VTS and </w:t>
      </w:r>
      <w:r w:rsidRPr="00EB209C">
        <w:rPr>
          <w:sz w:val="22"/>
          <w:szCs w:val="22"/>
          <w:lang w:val="en-GB" w:eastAsia="de-DE"/>
        </w:rPr>
        <w:t>other authorities in reviewing its safety of navigation infrastructures</w:t>
      </w:r>
      <w:ins w:id="27" w:author="Wim" w:date="2016-08-04T11:02:00Z">
        <w:r w:rsidR="00504E1D">
          <w:rPr>
            <w:sz w:val="22"/>
            <w:szCs w:val="22"/>
            <w:lang w:val="en-GB" w:eastAsia="de-DE"/>
          </w:rPr>
          <w:t>, procedures</w:t>
        </w:r>
      </w:ins>
      <w:r w:rsidRPr="00EB209C">
        <w:rPr>
          <w:sz w:val="22"/>
          <w:szCs w:val="22"/>
          <w:lang w:val="en-GB" w:eastAsia="de-DE"/>
        </w:rPr>
        <w:t xml:space="preserve"> </w:t>
      </w:r>
      <w:del w:id="28" w:author="Wim" w:date="2016-08-04T11:10:00Z">
        <w:r w:rsidRPr="00EB209C" w:rsidDel="00E30F8C">
          <w:rPr>
            <w:sz w:val="22"/>
            <w:szCs w:val="22"/>
            <w:lang w:val="en-GB" w:eastAsia="de-DE"/>
          </w:rPr>
          <w:delText>or</w:delText>
        </w:r>
        <w:r w:rsidDel="00E30F8C">
          <w:rPr>
            <w:sz w:val="22"/>
            <w:szCs w:val="22"/>
            <w:lang w:val="en-GB" w:eastAsia="de-DE"/>
          </w:rPr>
          <w:delText>/</w:delText>
        </w:r>
      </w:del>
      <w:r>
        <w:rPr>
          <w:sz w:val="22"/>
          <w:szCs w:val="22"/>
          <w:lang w:val="en-GB" w:eastAsia="de-DE"/>
        </w:rPr>
        <w:t>and</w:t>
      </w:r>
      <w:ins w:id="29" w:author="Wim" w:date="2016-08-04T11:10:00Z">
        <w:r w:rsidR="00E30F8C">
          <w:rPr>
            <w:sz w:val="22"/>
            <w:szCs w:val="22"/>
            <w:lang w:val="en-GB" w:eastAsia="de-DE"/>
          </w:rPr>
          <w:t>/or</w:t>
        </w:r>
      </w:ins>
      <w:r w:rsidRPr="00EB209C">
        <w:rPr>
          <w:sz w:val="22"/>
          <w:szCs w:val="22"/>
          <w:lang w:val="en-GB" w:eastAsia="de-DE"/>
        </w:rPr>
        <w:t xml:space="preserve"> regulations. </w:t>
      </w:r>
    </w:p>
    <w:p w:rsidR="00BD058C" w:rsidRPr="00EB209C" w:rsidRDefault="00BD058C" w:rsidP="00AA65B2">
      <w:pPr>
        <w:pStyle w:val="BodyText"/>
        <w:rPr>
          <w:color w:val="000000"/>
          <w:sz w:val="22"/>
          <w:szCs w:val="22"/>
          <w:lang w:val="en-GB" w:eastAsia="de-DE"/>
        </w:rPr>
      </w:pPr>
      <w:r w:rsidRPr="00EB209C">
        <w:rPr>
          <w:sz w:val="22"/>
          <w:szCs w:val="22"/>
          <w:lang w:val="en-GB" w:eastAsia="de-DE"/>
        </w:rPr>
        <w:t xml:space="preserve">The </w:t>
      </w:r>
      <w:del w:id="30" w:author="Wim" w:date="2016-08-04T11:10:00Z">
        <w:r w:rsidRPr="00EB209C" w:rsidDel="00E30F8C">
          <w:rPr>
            <w:sz w:val="22"/>
            <w:szCs w:val="22"/>
            <w:lang w:val="en-GB" w:eastAsia="de-DE"/>
          </w:rPr>
          <w:delText xml:space="preserve">analysis and </w:delText>
        </w:r>
      </w:del>
      <w:r w:rsidRPr="00EB209C">
        <w:rPr>
          <w:sz w:val="22"/>
          <w:szCs w:val="22"/>
          <w:lang w:val="en-GB" w:eastAsia="de-DE"/>
        </w:rPr>
        <w:t xml:space="preserve">reporting </w:t>
      </w:r>
      <w:ins w:id="31" w:author="Wim" w:date="2016-08-04T11:10:00Z">
        <w:r w:rsidR="00E30F8C">
          <w:rPr>
            <w:sz w:val="22"/>
            <w:szCs w:val="22"/>
            <w:lang w:val="en-GB" w:eastAsia="de-DE"/>
          </w:rPr>
          <w:t xml:space="preserve">and analysis </w:t>
        </w:r>
      </w:ins>
      <w:r w:rsidRPr="00EB209C">
        <w:rPr>
          <w:sz w:val="22"/>
          <w:szCs w:val="22"/>
          <w:lang w:val="en-GB" w:eastAsia="de-DE"/>
        </w:rPr>
        <w:t xml:space="preserve">of incidents and near-misses </w:t>
      </w:r>
      <w:r>
        <w:rPr>
          <w:sz w:val="22"/>
          <w:szCs w:val="22"/>
          <w:lang w:val="en-GB" w:eastAsia="de-DE"/>
        </w:rPr>
        <w:t>are</w:t>
      </w:r>
      <w:r w:rsidRPr="00EB209C">
        <w:rPr>
          <w:sz w:val="22"/>
          <w:szCs w:val="22"/>
          <w:lang w:val="en-GB" w:eastAsia="de-DE"/>
        </w:rPr>
        <w:t xml:space="preserve"> recognised </w:t>
      </w:r>
      <w:ins w:id="32" w:author="Wim" w:date="2016-08-04T11:06:00Z">
        <w:r w:rsidR="00E30F8C">
          <w:rPr>
            <w:sz w:val="22"/>
            <w:szCs w:val="22"/>
            <w:lang w:val="en-GB" w:eastAsia="de-DE"/>
          </w:rPr>
          <w:t>in enviro</w:t>
        </w:r>
      </w:ins>
      <w:ins w:id="33" w:author="Wim" w:date="2016-08-04T11:09:00Z">
        <w:r w:rsidR="00E30F8C">
          <w:rPr>
            <w:sz w:val="22"/>
            <w:szCs w:val="22"/>
            <w:lang w:val="en-GB" w:eastAsia="de-DE"/>
          </w:rPr>
          <w:t>n</w:t>
        </w:r>
      </w:ins>
      <w:ins w:id="34" w:author="Wim" w:date="2016-08-04T11:06:00Z">
        <w:r w:rsidR="00E30F8C">
          <w:rPr>
            <w:sz w:val="22"/>
            <w:szCs w:val="22"/>
            <w:lang w:val="en-GB" w:eastAsia="de-DE"/>
          </w:rPr>
          <w:t xml:space="preserve">ments </w:t>
        </w:r>
      </w:ins>
      <w:ins w:id="35" w:author="Wim" w:date="2016-08-04T11:07:00Z">
        <w:r w:rsidR="00E30F8C">
          <w:rPr>
            <w:sz w:val="22"/>
            <w:szCs w:val="22"/>
            <w:lang w:val="en-GB" w:eastAsia="de-DE"/>
          </w:rPr>
          <w:t>where</w:t>
        </w:r>
      </w:ins>
      <w:ins w:id="36" w:author="Wim" w:date="2016-08-04T11:06:00Z">
        <w:r w:rsidR="00E30F8C">
          <w:rPr>
            <w:sz w:val="22"/>
            <w:szCs w:val="22"/>
            <w:lang w:val="en-GB" w:eastAsia="de-DE"/>
          </w:rPr>
          <w:t xml:space="preserve"> risk-management is essential </w:t>
        </w:r>
      </w:ins>
      <w:del w:id="37" w:author="Wim" w:date="2016-08-04T11:09:00Z">
        <w:r w:rsidRPr="00EB209C" w:rsidDel="00E30F8C">
          <w:rPr>
            <w:sz w:val="22"/>
            <w:szCs w:val="22"/>
            <w:lang w:val="en-GB" w:eastAsia="de-DE"/>
          </w:rPr>
          <w:delText xml:space="preserve">by other high-risk industries </w:delText>
        </w:r>
      </w:del>
      <w:r w:rsidRPr="00EB209C">
        <w:rPr>
          <w:sz w:val="22"/>
          <w:szCs w:val="22"/>
          <w:lang w:val="en-GB" w:eastAsia="de-DE"/>
        </w:rPr>
        <w:t xml:space="preserve">as a fundamental aspect of safety management (see for example the </w:t>
      </w:r>
      <w:r w:rsidRPr="00EB209C">
        <w:rPr>
          <w:color w:val="000000"/>
          <w:sz w:val="22"/>
          <w:szCs w:val="22"/>
          <w:lang w:val="en-GB" w:eastAsia="de-DE"/>
        </w:rPr>
        <w:t>ICAO</w:t>
      </w:r>
      <w:r>
        <w:rPr>
          <w:color w:val="000000"/>
          <w:sz w:val="22"/>
          <w:szCs w:val="22"/>
          <w:lang w:val="en-GB" w:eastAsia="de-DE"/>
        </w:rPr>
        <w:t xml:space="preserve"> </w:t>
      </w:r>
      <w:r w:rsidRPr="00EB209C">
        <w:rPr>
          <w:color w:val="000000"/>
          <w:sz w:val="22"/>
          <w:szCs w:val="22"/>
          <w:lang w:val="en-GB" w:eastAsia="de-DE"/>
        </w:rPr>
        <w:t>Safety Management Manual</w:t>
      </w:r>
      <w:ins w:id="38" w:author="Wim" w:date="2016-08-04T11:04:00Z">
        <w:r w:rsidR="00504E1D">
          <w:rPr>
            <w:color w:val="000000"/>
            <w:sz w:val="22"/>
            <w:szCs w:val="22"/>
            <w:lang w:val="en-GB" w:eastAsia="de-DE"/>
          </w:rPr>
          <w:t xml:space="preserve"> for the aviation industry</w:t>
        </w:r>
      </w:ins>
      <w:r w:rsidRPr="00EB209C">
        <w:rPr>
          <w:color w:val="000000"/>
          <w:sz w:val="22"/>
          <w:szCs w:val="22"/>
          <w:lang w:val="en-GB" w:eastAsia="de-DE"/>
        </w:rPr>
        <w:t>).</w:t>
      </w:r>
    </w:p>
    <w:p w:rsidR="00BD058C" w:rsidRPr="00AA65B2" w:rsidRDefault="00BD058C" w:rsidP="00AA65B2">
      <w:pPr>
        <w:pStyle w:val="BodyText"/>
        <w:rPr>
          <w:i/>
          <w:iCs/>
          <w:sz w:val="22"/>
          <w:szCs w:val="22"/>
          <w:lang w:val="en-GB" w:eastAsia="de-DE"/>
        </w:rPr>
      </w:pPr>
      <w:r w:rsidRPr="00EB209C">
        <w:rPr>
          <w:color w:val="000000"/>
          <w:sz w:val="22"/>
          <w:szCs w:val="22"/>
          <w:lang w:val="en-GB" w:eastAsia="de-DE"/>
        </w:rPr>
        <w:t xml:space="preserve">Through such analysis and reporting, it is possible to establish </w:t>
      </w:r>
      <w:r>
        <w:rPr>
          <w:color w:val="000000"/>
          <w:sz w:val="22"/>
          <w:szCs w:val="22"/>
          <w:lang w:val="en-GB" w:eastAsia="de-DE"/>
        </w:rPr>
        <w:t>a “</w:t>
      </w:r>
      <w:r w:rsidRPr="00EB209C">
        <w:rPr>
          <w:sz w:val="22"/>
          <w:szCs w:val="22"/>
          <w:lang w:val="en-GB" w:eastAsia="de-DE"/>
        </w:rPr>
        <w:t>reporting culture</w:t>
      </w:r>
      <w:r>
        <w:rPr>
          <w:sz w:val="22"/>
          <w:szCs w:val="22"/>
          <w:lang w:val="en-GB" w:eastAsia="de-DE"/>
        </w:rPr>
        <w:t>”</w:t>
      </w:r>
      <w:r w:rsidRPr="00EB209C">
        <w:rPr>
          <w:sz w:val="22"/>
          <w:szCs w:val="22"/>
          <w:lang w:val="en-GB" w:eastAsia="de-DE"/>
        </w:rPr>
        <w:t xml:space="preserve"> and this is often the first ste</w:t>
      </w:r>
      <w:r>
        <w:rPr>
          <w:sz w:val="22"/>
          <w:szCs w:val="22"/>
          <w:lang w:val="en-GB" w:eastAsia="de-DE"/>
        </w:rPr>
        <w:t xml:space="preserve">p </w:t>
      </w:r>
      <w:r w:rsidR="000F7BFC">
        <w:rPr>
          <w:sz w:val="22"/>
          <w:szCs w:val="22"/>
          <w:lang w:val="en-GB" w:eastAsia="de-DE"/>
        </w:rPr>
        <w:t xml:space="preserve">in order </w:t>
      </w:r>
      <w:r>
        <w:rPr>
          <w:sz w:val="22"/>
          <w:szCs w:val="22"/>
          <w:lang w:val="en-GB" w:eastAsia="de-DE"/>
        </w:rPr>
        <w:t>to implement a “s</w:t>
      </w:r>
      <w:r w:rsidRPr="00EB209C">
        <w:rPr>
          <w:sz w:val="22"/>
          <w:szCs w:val="22"/>
          <w:lang w:val="en-GB" w:eastAsia="de-DE"/>
        </w:rPr>
        <w:t>afety culture</w:t>
      </w:r>
      <w:r>
        <w:rPr>
          <w:sz w:val="22"/>
          <w:szCs w:val="22"/>
          <w:lang w:val="en-GB" w:eastAsia="de-DE"/>
        </w:rPr>
        <w:t>”</w:t>
      </w:r>
      <w:r w:rsidRPr="00EB209C">
        <w:rPr>
          <w:sz w:val="22"/>
          <w:szCs w:val="22"/>
          <w:lang w:val="en-GB" w:eastAsia="de-DE"/>
        </w:rPr>
        <w:t xml:space="preserve">. The ultimate goal from this activity is to learn lessons from incidents </w:t>
      </w:r>
      <w:r>
        <w:rPr>
          <w:sz w:val="22"/>
          <w:szCs w:val="22"/>
          <w:lang w:val="en-GB" w:eastAsia="de-DE"/>
        </w:rPr>
        <w:t>and near-</w:t>
      </w:r>
      <w:r w:rsidRPr="00EB209C">
        <w:rPr>
          <w:sz w:val="22"/>
          <w:szCs w:val="22"/>
          <w:lang w:val="en-GB" w:eastAsia="de-DE"/>
        </w:rPr>
        <w:t>miss situations and therefore avoid any future damage</w:t>
      </w:r>
      <w:r>
        <w:rPr>
          <w:i/>
          <w:iCs/>
          <w:sz w:val="22"/>
          <w:szCs w:val="22"/>
          <w:lang w:val="en-GB" w:eastAsia="de-DE"/>
        </w:rPr>
        <w:t>.</w:t>
      </w:r>
    </w:p>
    <w:p w:rsidR="00BD058C" w:rsidRDefault="00BD058C" w:rsidP="00FE1B91">
      <w:pPr>
        <w:pStyle w:val="BodyText"/>
        <w:rPr>
          <w:sz w:val="22"/>
          <w:szCs w:val="22"/>
          <w:lang w:val="en-GB" w:eastAsia="de-DE"/>
        </w:rPr>
      </w:pPr>
    </w:p>
    <w:p w:rsidR="00BD058C" w:rsidRPr="00663605" w:rsidRDefault="00BD058C" w:rsidP="00D102F2">
      <w:pPr>
        <w:pStyle w:val="Heading1"/>
        <w:numPr>
          <w:ilvl w:val="0"/>
          <w:numId w:val="13"/>
        </w:numPr>
        <w:rPr>
          <w:sz w:val="22"/>
          <w:szCs w:val="22"/>
          <w:lang w:val="en-GB"/>
        </w:rPr>
      </w:pPr>
      <w:r w:rsidRPr="00663605">
        <w:rPr>
          <w:sz w:val="22"/>
          <w:szCs w:val="22"/>
          <w:lang w:val="en-GB"/>
        </w:rPr>
        <w:t>clarifications</w:t>
      </w:r>
    </w:p>
    <w:p w:rsidR="00BD058C" w:rsidRPr="00345B79" w:rsidRDefault="00BD058C" w:rsidP="00D17B55">
      <w:r w:rsidRPr="00345B79">
        <w:t xml:space="preserve">For the development and understanding of this Guideline, it is necessary to clarify the differences between a </w:t>
      </w:r>
      <w:r w:rsidRPr="00FE1B91">
        <w:rPr>
          <w:lang w:val="en-US"/>
        </w:rPr>
        <w:t>casualty/incident</w:t>
      </w:r>
      <w:r>
        <w:rPr>
          <w:lang w:val="en-US"/>
        </w:rPr>
        <w:t>/near-miss</w:t>
      </w:r>
      <w:r w:rsidRPr="00345B79">
        <w:t xml:space="preserve">. </w:t>
      </w:r>
    </w:p>
    <w:p w:rsidR="00BD058C" w:rsidRDefault="00BD058C" w:rsidP="00D17B55">
      <w:pPr>
        <w:jc w:val="both"/>
      </w:pPr>
    </w:p>
    <w:p w:rsidR="00BD058C" w:rsidRDefault="00BD058C" w:rsidP="00DC1E85">
      <w:pPr>
        <w:pStyle w:val="Bullet1"/>
        <w:numPr>
          <w:ilvl w:val="0"/>
          <w:numId w:val="0"/>
        </w:numPr>
        <w:ind w:left="360"/>
      </w:pPr>
      <w:r>
        <w:rPr>
          <w:b/>
          <w:bCs/>
        </w:rPr>
        <w:t xml:space="preserve">A marine </w:t>
      </w:r>
      <w:r w:rsidRPr="00235749">
        <w:rPr>
          <w:b/>
          <w:bCs/>
        </w:rPr>
        <w:t>casualty</w:t>
      </w:r>
      <w:r>
        <w:t xml:space="preserve"> is</w:t>
      </w:r>
      <w:r w:rsidRPr="00846CFD">
        <w:t xml:space="preserve"> defined in </w:t>
      </w:r>
      <w:r w:rsidR="00F47F2F">
        <w:t xml:space="preserve">IMO Resolution </w:t>
      </w:r>
      <w:proofErr w:type="gramStart"/>
      <w:r w:rsidRPr="00846CFD">
        <w:t>MSC.255(</w:t>
      </w:r>
      <w:proofErr w:type="gramEnd"/>
      <w:r w:rsidRPr="00846CFD">
        <w:t>84) known as Casualty Investigation Code</w:t>
      </w:r>
      <w:r>
        <w:t xml:space="preserve"> as </w:t>
      </w:r>
      <w:r w:rsidRPr="00846CFD">
        <w:t>an event, or a sequence of events, that has resulted in any of the following which has occurred directly in</w:t>
      </w:r>
      <w:r>
        <w:t xml:space="preserve"> </w:t>
      </w:r>
      <w:r w:rsidRPr="00846CFD">
        <w:t>connection with the operations of a ship:</w:t>
      </w:r>
      <w:r>
        <w:t xml:space="preserve"> </w:t>
      </w:r>
    </w:p>
    <w:p w:rsidR="00BD058C" w:rsidRPr="00846CFD" w:rsidRDefault="00BD058C" w:rsidP="00D102F2">
      <w:pPr>
        <w:pStyle w:val="Bullet1"/>
        <w:numPr>
          <w:ilvl w:val="0"/>
          <w:numId w:val="17"/>
        </w:numPr>
      </w:pPr>
      <w:r w:rsidRPr="00846CFD">
        <w:t>the death of, or serious injury to, a person;</w:t>
      </w:r>
    </w:p>
    <w:p w:rsidR="00BD058C" w:rsidRPr="00846CFD" w:rsidRDefault="00BD058C" w:rsidP="00D102F2">
      <w:pPr>
        <w:pStyle w:val="Bullet1"/>
        <w:numPr>
          <w:ilvl w:val="0"/>
          <w:numId w:val="17"/>
        </w:numPr>
      </w:pPr>
      <w:r w:rsidRPr="00846CFD">
        <w:t>the loss of a person from a ship;</w:t>
      </w:r>
    </w:p>
    <w:p w:rsidR="00BD058C" w:rsidRPr="00846CFD" w:rsidRDefault="00BD058C" w:rsidP="00D102F2">
      <w:pPr>
        <w:pStyle w:val="Bullet1"/>
        <w:numPr>
          <w:ilvl w:val="0"/>
          <w:numId w:val="17"/>
        </w:numPr>
      </w:pPr>
      <w:r w:rsidRPr="00846CFD">
        <w:t>the loss, presumed loss or abandonment of a ship;</w:t>
      </w:r>
    </w:p>
    <w:p w:rsidR="00BD058C" w:rsidRPr="00846CFD" w:rsidRDefault="00BD058C" w:rsidP="00D102F2">
      <w:pPr>
        <w:pStyle w:val="Bullet1"/>
        <w:numPr>
          <w:ilvl w:val="0"/>
          <w:numId w:val="17"/>
        </w:numPr>
      </w:pPr>
      <w:r w:rsidRPr="00846CFD">
        <w:lastRenderedPageBreak/>
        <w:t>material damage to a ship;</w:t>
      </w:r>
    </w:p>
    <w:p w:rsidR="00BD058C" w:rsidRPr="00846CFD" w:rsidRDefault="00BD058C" w:rsidP="00D102F2">
      <w:pPr>
        <w:pStyle w:val="Bullet1"/>
        <w:numPr>
          <w:ilvl w:val="0"/>
          <w:numId w:val="17"/>
        </w:numPr>
      </w:pPr>
      <w:r w:rsidRPr="00846CFD">
        <w:t>the stranding or disabling of a ship, or the involvement of a ship in a collision;</w:t>
      </w:r>
    </w:p>
    <w:p w:rsidR="00BD058C" w:rsidRDefault="00BD058C" w:rsidP="00D102F2">
      <w:pPr>
        <w:pStyle w:val="Bullet1"/>
        <w:numPr>
          <w:ilvl w:val="0"/>
          <w:numId w:val="17"/>
        </w:numPr>
      </w:pPr>
      <w:proofErr w:type="gramStart"/>
      <w:r w:rsidRPr="00846CFD">
        <w:t>material</w:t>
      </w:r>
      <w:proofErr w:type="gramEnd"/>
      <w:r w:rsidRPr="00846CFD">
        <w:t xml:space="preserve"> damage to marine infrastructure external to a ship, that could seriously</w:t>
      </w:r>
      <w:r>
        <w:t xml:space="preserve"> </w:t>
      </w:r>
      <w:r w:rsidRPr="00846CFD">
        <w:t>endanger the safety of the ship, another ship or an individual; or</w:t>
      </w:r>
      <w:r>
        <w:t xml:space="preserve"> </w:t>
      </w:r>
      <w:r w:rsidRPr="00846CFD">
        <w:t>severe damage to the environment, or the potential for severe damage to the</w:t>
      </w:r>
      <w:r>
        <w:t xml:space="preserve"> </w:t>
      </w:r>
      <w:r w:rsidRPr="00846CFD">
        <w:t>environment, brought about by the damage of a ship or ships.</w:t>
      </w:r>
    </w:p>
    <w:p w:rsidR="00BD058C" w:rsidRDefault="00BD058C" w:rsidP="00DC1E85">
      <w:pPr>
        <w:pStyle w:val="Bullet1"/>
        <w:numPr>
          <w:ilvl w:val="0"/>
          <w:numId w:val="0"/>
        </w:numPr>
        <w:ind w:left="720" w:hanging="360"/>
      </w:pPr>
      <w:r w:rsidRPr="00235749">
        <w:rPr>
          <w:b/>
          <w:bCs/>
        </w:rPr>
        <w:t>A marine incident</w:t>
      </w:r>
      <w:r w:rsidRPr="00846CFD">
        <w:t xml:space="preserve"> </w:t>
      </w:r>
      <w:r w:rsidRPr="00235749">
        <w:t>is defined in MSC.255 (84) known as Casualty Investigation Code as</w:t>
      </w:r>
      <w:r>
        <w:t xml:space="preserve"> a</w:t>
      </w:r>
      <w:r w:rsidRPr="00846CFD">
        <w:t>n event, or sequence of events, other than a marine casualty, which has occurred directly in connection</w:t>
      </w:r>
      <w:r>
        <w:t xml:space="preserve"> </w:t>
      </w:r>
      <w:r w:rsidRPr="00846CFD">
        <w:t>with the operations of a ship that endangered, or</w:t>
      </w:r>
      <w:r w:rsidRPr="00DC1E85">
        <w:t xml:space="preserve">, </w:t>
      </w:r>
      <w:r w:rsidRPr="00966625">
        <w:rPr>
          <w:b/>
          <w:bCs/>
          <w:u w:val="single"/>
        </w:rPr>
        <w:t>if not corrected</w:t>
      </w:r>
      <w:r w:rsidRPr="00846CFD">
        <w:t>, would endanger the safety of the ship,</w:t>
      </w:r>
      <w:r>
        <w:t xml:space="preserve"> </w:t>
      </w:r>
      <w:r w:rsidRPr="00846CFD">
        <w:t>its occupants or any other person or the environment.</w:t>
      </w:r>
    </w:p>
    <w:p w:rsidR="00BD058C" w:rsidRDefault="00BD058C" w:rsidP="00DC1E85">
      <w:pPr>
        <w:pStyle w:val="Bullet1"/>
        <w:numPr>
          <w:ilvl w:val="0"/>
          <w:numId w:val="0"/>
        </w:numPr>
        <w:ind w:left="720" w:hanging="360"/>
        <w:rPr>
          <w:rFonts w:eastAsia="MS Mincho"/>
          <w:lang w:eastAsia="ja-JP"/>
        </w:rPr>
      </w:pPr>
      <w:r>
        <w:rPr>
          <w:b/>
          <w:bCs/>
        </w:rPr>
        <w:t>A near-miss</w:t>
      </w:r>
      <w:r w:rsidRPr="00B03384">
        <w:t xml:space="preserve"> </w:t>
      </w:r>
      <w:r w:rsidRPr="00235749">
        <w:t>is</w:t>
      </w:r>
      <w:r w:rsidRPr="00846CFD">
        <w:t xml:space="preserve"> defined in MSC-MEPC.7/Circ.7 Guidance on near-miss reporting</w:t>
      </w:r>
      <w:r>
        <w:t xml:space="preserve"> as </w:t>
      </w:r>
      <w:r w:rsidRPr="00846CFD">
        <w:t>a sequence of events and/or</w:t>
      </w:r>
      <w:r>
        <w:t xml:space="preserve"> </w:t>
      </w:r>
      <w:r w:rsidRPr="00846CFD">
        <w:t xml:space="preserve">conditions that could have resulted in loss. This loss was prevented </w:t>
      </w:r>
      <w:r w:rsidRPr="00966625">
        <w:rPr>
          <w:b/>
          <w:bCs/>
          <w:color w:val="000000"/>
          <w:u w:val="single"/>
        </w:rPr>
        <w:t>only by a fortuitous break</w:t>
      </w:r>
      <w:r w:rsidRPr="00966625">
        <w:rPr>
          <w:color w:val="000000"/>
        </w:rPr>
        <w:t xml:space="preserve"> </w:t>
      </w:r>
      <w:r w:rsidRPr="00846CFD">
        <w:t>in the chain</w:t>
      </w:r>
      <w:r>
        <w:t xml:space="preserve"> </w:t>
      </w:r>
      <w:r w:rsidRPr="00846CFD">
        <w:t>of events and/or conditions. The potential loss could be human injury, environmental damage, or negative</w:t>
      </w:r>
      <w:r>
        <w:t xml:space="preserve"> </w:t>
      </w:r>
      <w:r w:rsidRPr="00846CFD">
        <w:t>business impact (e.g. repair or replacement costs, scheduling delays, contract violations, loss of</w:t>
      </w:r>
      <w:r>
        <w:t xml:space="preserve"> </w:t>
      </w:r>
      <w:r w:rsidRPr="00846CFD">
        <w:t>reputation).</w:t>
      </w:r>
      <w:r w:rsidRPr="00235749">
        <w:rPr>
          <w:rFonts w:eastAsia="MS Mincho"/>
          <w:lang w:eastAsia="ja-JP"/>
        </w:rPr>
        <w:t xml:space="preserve"> </w:t>
      </w:r>
    </w:p>
    <w:p w:rsidR="00BD058C" w:rsidRDefault="000F7BFC" w:rsidP="003D65A7">
      <w:pPr>
        <w:pStyle w:val="Bullet1"/>
        <w:keepNext/>
        <w:numPr>
          <w:ilvl w:val="0"/>
          <w:numId w:val="0"/>
        </w:numPr>
        <w:ind w:left="1080"/>
      </w:pPr>
      <w:r>
        <w:rPr>
          <w:noProof/>
        </w:rPr>
        <w:drawing>
          <wp:inline distT="0" distB="0" distL="0" distR="0" wp14:anchorId="5E5EA0A4" wp14:editId="6F45A53E">
            <wp:extent cx="4572000" cy="3430905"/>
            <wp:effectExtent l="19050" t="0" r="0" b="0"/>
            <wp:docPr id="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14"/>
                    <a:srcRect/>
                    <a:stretch>
                      <a:fillRect/>
                    </a:stretch>
                  </pic:blipFill>
                  <pic:spPr bwMode="auto">
                    <a:xfrm>
                      <a:off x="0" y="0"/>
                      <a:ext cx="4572000" cy="3430905"/>
                    </a:xfrm>
                    <a:prstGeom prst="rect">
                      <a:avLst/>
                    </a:prstGeom>
                    <a:noFill/>
                    <a:ln w="9525">
                      <a:noFill/>
                      <a:miter lim="800000"/>
                      <a:headEnd/>
                      <a:tailEnd/>
                    </a:ln>
                  </pic:spPr>
                </pic:pic>
              </a:graphicData>
            </a:graphic>
          </wp:inline>
        </w:drawing>
      </w:r>
    </w:p>
    <w:p w:rsidR="00BD058C" w:rsidRPr="003D65A7" w:rsidRDefault="00BD058C" w:rsidP="003D65A7">
      <w:pPr>
        <w:pStyle w:val="Caption"/>
        <w:jc w:val="center"/>
        <w:rPr>
          <w:b w:val="0"/>
          <w:bCs w:val="0"/>
          <w:i/>
          <w:iCs/>
          <w:color w:val="auto"/>
          <w:lang w:val="en-US"/>
        </w:rPr>
      </w:pPr>
      <w:proofErr w:type="gramStart"/>
      <w:r w:rsidRPr="003D65A7">
        <w:rPr>
          <w:b w:val="0"/>
          <w:bCs w:val="0"/>
          <w:i/>
          <w:iCs/>
          <w:color w:val="auto"/>
          <w:lang w:val="en-US"/>
        </w:rPr>
        <w:t>Fig.</w:t>
      </w:r>
      <w:proofErr w:type="gramEnd"/>
      <w:r w:rsidRPr="003D65A7">
        <w:rPr>
          <w:b w:val="0"/>
          <w:bCs w:val="0"/>
          <w:i/>
          <w:iCs/>
          <w:color w:val="auto"/>
        </w:rPr>
        <w:t xml:space="preserve"> </w:t>
      </w:r>
      <w:r w:rsidR="008B430F" w:rsidRPr="003D65A7">
        <w:rPr>
          <w:b w:val="0"/>
          <w:bCs w:val="0"/>
          <w:i/>
          <w:iCs/>
          <w:color w:val="auto"/>
        </w:rPr>
        <w:fldChar w:fldCharType="begin"/>
      </w:r>
      <w:r w:rsidRPr="003D65A7">
        <w:rPr>
          <w:b w:val="0"/>
          <w:bCs w:val="0"/>
          <w:i/>
          <w:iCs/>
          <w:color w:val="auto"/>
        </w:rPr>
        <w:instrText xml:space="preserve"> SEQ Рисунок \* ARABIC </w:instrText>
      </w:r>
      <w:r w:rsidR="008B430F" w:rsidRPr="003D65A7">
        <w:rPr>
          <w:b w:val="0"/>
          <w:bCs w:val="0"/>
          <w:i/>
          <w:iCs/>
          <w:color w:val="auto"/>
        </w:rPr>
        <w:fldChar w:fldCharType="separate"/>
      </w:r>
      <w:r>
        <w:rPr>
          <w:b w:val="0"/>
          <w:bCs w:val="0"/>
          <w:i/>
          <w:iCs/>
          <w:noProof/>
          <w:color w:val="auto"/>
        </w:rPr>
        <w:t>1</w:t>
      </w:r>
      <w:r w:rsidR="008B430F" w:rsidRPr="003D65A7">
        <w:rPr>
          <w:b w:val="0"/>
          <w:bCs w:val="0"/>
          <w:i/>
          <w:iCs/>
          <w:color w:val="auto"/>
        </w:rPr>
        <w:fldChar w:fldCharType="end"/>
      </w:r>
      <w:r w:rsidRPr="003D65A7">
        <w:rPr>
          <w:b w:val="0"/>
          <w:bCs w:val="0"/>
          <w:i/>
          <w:iCs/>
          <w:color w:val="auto"/>
          <w:lang w:val="en-US"/>
        </w:rPr>
        <w:t>.Classification of Near-Miss, Incident and Casualty situations</w:t>
      </w:r>
    </w:p>
    <w:p w:rsidR="00BD058C" w:rsidRDefault="00BD058C" w:rsidP="001F38C5">
      <w:pPr>
        <w:jc w:val="both"/>
      </w:pPr>
      <w:r w:rsidRPr="000B567B">
        <w:t xml:space="preserve">Initiatives such as the Line Operation Safety Audit (LOSA) clearly demonstrate that errors also occur in normal </w:t>
      </w:r>
      <w:proofErr w:type="gramStart"/>
      <w:r w:rsidRPr="000B567B">
        <w:t>operations,</w:t>
      </w:r>
      <w:proofErr w:type="gramEnd"/>
      <w:r w:rsidRPr="000B567B">
        <w:t xml:space="preserve"> therefore the identification of</w:t>
      </w:r>
      <w:r>
        <w:t xml:space="preserve"> “normal situations”</w:t>
      </w:r>
      <w:r w:rsidRPr="000B567B">
        <w:t xml:space="preserve"> </w:t>
      </w:r>
      <w:r>
        <w:t xml:space="preserve">(or normal operations) </w:t>
      </w:r>
      <w:r w:rsidRPr="000B567B">
        <w:t xml:space="preserve">does not preclude the possibility of incidents or near misses. It may be possible that </w:t>
      </w:r>
      <w:ins w:id="39" w:author="Wim" w:date="2016-08-04T11:16:00Z">
        <w:r w:rsidR="005860A0">
          <w:t xml:space="preserve">a </w:t>
        </w:r>
      </w:ins>
      <w:r w:rsidRPr="000B567B">
        <w:t xml:space="preserve">near-miss is not detected either on board a ship or by </w:t>
      </w:r>
      <w:r w:rsidR="00B83474">
        <w:t xml:space="preserve">the </w:t>
      </w:r>
      <w:r w:rsidRPr="000B567B">
        <w:t xml:space="preserve">VTSO, then the situation still appears as a </w:t>
      </w:r>
      <w:r>
        <w:t>“</w:t>
      </w:r>
      <w:r w:rsidRPr="000B567B">
        <w:t>normal situation</w:t>
      </w:r>
      <w:r>
        <w:t>”</w:t>
      </w:r>
      <w:r w:rsidRPr="000B567B">
        <w:t xml:space="preserve"> (N). </w:t>
      </w:r>
    </w:p>
    <w:p w:rsidR="00BD058C" w:rsidRPr="000B567B" w:rsidRDefault="00BD058C" w:rsidP="001F38C5">
      <w:pPr>
        <w:jc w:val="both"/>
      </w:pPr>
    </w:p>
    <w:p w:rsidR="00BD058C" w:rsidRDefault="00BD058C" w:rsidP="001F38C5">
      <w:pPr>
        <w:pStyle w:val="Bullet1"/>
        <w:numPr>
          <w:ilvl w:val="0"/>
          <w:numId w:val="0"/>
        </w:numPr>
      </w:pPr>
      <w:r w:rsidRPr="000B567B">
        <w:t>Figure 1 should be read based on a risk scale from no damage to few damages and casualties. W</w:t>
      </w:r>
      <w:r>
        <w:t>h</w:t>
      </w:r>
      <w:r w:rsidRPr="000B567B">
        <w:t xml:space="preserve">ere the </w:t>
      </w:r>
      <w:r>
        <w:t>main difference between near-miss and i</w:t>
      </w:r>
      <w:r w:rsidRPr="000B567B">
        <w:t xml:space="preserve">ncident can be described as follows, </w:t>
      </w:r>
      <w:r>
        <w:t>near-miss is</w:t>
      </w:r>
      <w:r w:rsidRPr="000B567B">
        <w:t xml:space="preserve"> </w:t>
      </w:r>
      <w:r w:rsidRPr="000B567B">
        <w:rPr>
          <w:color w:val="000000"/>
        </w:rPr>
        <w:t xml:space="preserve">only a fortuitous break </w:t>
      </w:r>
      <w:r w:rsidRPr="000B567B">
        <w:t xml:space="preserve">in the chain of events prevented occurrence of a casualty and the </w:t>
      </w:r>
      <w:r>
        <w:t>i</w:t>
      </w:r>
      <w:r w:rsidRPr="000B567B">
        <w:t>ncident is a situation that has involved no or few damages, however, if there are any damages they are minor and casualties are prevented.</w:t>
      </w:r>
      <w:r>
        <w:t xml:space="preserve"> </w:t>
      </w:r>
      <w:r w:rsidRPr="000B567B">
        <w:t xml:space="preserve">The real situation assessment (R) should be compared under some defined criteria by </w:t>
      </w:r>
      <w:r w:rsidR="00B83474">
        <w:t xml:space="preserve">the </w:t>
      </w:r>
      <w:r w:rsidRPr="000B567B">
        <w:t>VTSO in order to identify whether a casualty, an incident or a near-miss occurred.</w:t>
      </w:r>
      <w:r>
        <w:t xml:space="preserve"> See </w:t>
      </w:r>
      <w:r w:rsidRPr="000B3ACC">
        <w:t>annex 1</w:t>
      </w:r>
      <w:r w:rsidRPr="000B567B">
        <w:t xml:space="preserve"> for the models and flowcharts for monitoring, recording and understanding </w:t>
      </w:r>
      <w:r w:rsidR="00A85934">
        <w:t>developing</w:t>
      </w:r>
      <w:r w:rsidR="00A93A64">
        <w:t xml:space="preserve"> </w:t>
      </w:r>
      <w:r w:rsidRPr="000B567B">
        <w:t>situations</w:t>
      </w:r>
      <w:r>
        <w:t>.</w:t>
      </w:r>
    </w:p>
    <w:p w:rsidR="00BD058C" w:rsidRPr="00663605" w:rsidRDefault="00BD058C" w:rsidP="00D102F2">
      <w:pPr>
        <w:pStyle w:val="Heading1"/>
        <w:numPr>
          <w:ilvl w:val="0"/>
          <w:numId w:val="13"/>
        </w:numPr>
        <w:rPr>
          <w:sz w:val="22"/>
          <w:szCs w:val="22"/>
          <w:lang w:val="en-GB"/>
        </w:rPr>
      </w:pPr>
      <w:r w:rsidRPr="00E77F10">
        <w:rPr>
          <w:lang w:val="en-GB"/>
        </w:rPr>
        <w:br w:type="page"/>
      </w:r>
      <w:r>
        <w:lastRenderedPageBreak/>
        <w:t>Understanding situation and associated data</w:t>
      </w:r>
    </w:p>
    <w:p w:rsidR="00BD058C" w:rsidRPr="00B64DF3" w:rsidRDefault="00BD058C" w:rsidP="002576EA">
      <w:pPr>
        <w:pStyle w:val="BodyText"/>
        <w:rPr>
          <w:lang w:val="en-GB" w:eastAsia="en-GB"/>
        </w:rPr>
      </w:pPr>
      <w:r w:rsidRPr="009D3617">
        <w:rPr>
          <w:sz w:val="22"/>
          <w:szCs w:val="22"/>
          <w:lang w:val="en-GB" w:eastAsia="de-DE"/>
        </w:rPr>
        <w:t xml:space="preserve">The correct assessment of the situation by </w:t>
      </w:r>
      <w:r w:rsidR="001C1922">
        <w:rPr>
          <w:sz w:val="22"/>
          <w:szCs w:val="22"/>
          <w:lang w:val="en-GB" w:eastAsia="de-DE"/>
        </w:rPr>
        <w:t xml:space="preserve">the </w:t>
      </w:r>
      <w:r w:rsidRPr="009D3617">
        <w:rPr>
          <w:sz w:val="22"/>
          <w:szCs w:val="22"/>
          <w:lang w:val="en-GB" w:eastAsia="de-DE"/>
        </w:rPr>
        <w:t>VTSO is fundamental for the actions to be taken for preventing casualties or reducing navigational and environmental risks</w:t>
      </w:r>
      <w:r>
        <w:rPr>
          <w:sz w:val="22"/>
          <w:szCs w:val="22"/>
          <w:lang w:val="en-GB" w:eastAsia="de-DE"/>
        </w:rPr>
        <w:t>.</w:t>
      </w:r>
    </w:p>
    <w:p w:rsidR="00BD058C" w:rsidRPr="008111DA" w:rsidRDefault="00BD058C" w:rsidP="002576EA"/>
    <w:p w:rsidR="00BD058C" w:rsidRDefault="00BD058C" w:rsidP="00D102F2">
      <w:pPr>
        <w:pStyle w:val="Heading2"/>
        <w:numPr>
          <w:ilvl w:val="1"/>
          <w:numId w:val="26"/>
        </w:numPr>
      </w:pPr>
      <w:r w:rsidRPr="009D3617">
        <w:t>Decisions, Criteria and Investigation Tools</w:t>
      </w:r>
    </w:p>
    <w:p w:rsidR="00BD058C" w:rsidRPr="005C4420" w:rsidRDefault="00BD058C" w:rsidP="009D3617">
      <w:pPr>
        <w:pStyle w:val="BodyText"/>
        <w:rPr>
          <w:sz w:val="22"/>
          <w:szCs w:val="22"/>
          <w:lang w:val="en-GB" w:eastAsia="de-DE"/>
        </w:rPr>
      </w:pPr>
      <w:r w:rsidRPr="005C4420">
        <w:rPr>
          <w:sz w:val="22"/>
          <w:szCs w:val="22"/>
          <w:lang w:val="en-GB" w:eastAsia="de-DE"/>
        </w:rPr>
        <w:t xml:space="preserve">VTS authority should establish criteria that determine operational effectiveness, such as safety margins, monitor the VTS area with respect to these criteria, and use those criteria when investigating incidents. </w:t>
      </w:r>
    </w:p>
    <w:p w:rsidR="00BD058C" w:rsidRPr="001C1922" w:rsidRDefault="00BD058C" w:rsidP="008111DA">
      <w:pPr>
        <w:pStyle w:val="BodyText"/>
        <w:rPr>
          <w:sz w:val="22"/>
          <w:szCs w:val="22"/>
          <w:lang w:val="en-GB" w:eastAsia="de-DE"/>
        </w:rPr>
      </w:pPr>
      <w:r w:rsidRPr="001C1922">
        <w:rPr>
          <w:sz w:val="22"/>
          <w:szCs w:val="22"/>
          <w:lang w:val="en-GB" w:eastAsia="de-DE"/>
        </w:rPr>
        <w:t xml:space="preserve">These criteria might also be used for decision support tools within VTS.  From a viewpoint of a </w:t>
      </w:r>
      <w:r w:rsidRPr="0003759E">
        <w:rPr>
          <w:sz w:val="22"/>
          <w:szCs w:val="22"/>
          <w:lang w:val="en-GB" w:eastAsia="de-DE"/>
        </w:rPr>
        <w:t>VTSO, managing and</w:t>
      </w:r>
      <w:r w:rsidR="001C1922" w:rsidRPr="0003759E">
        <w:rPr>
          <w:sz w:val="22"/>
          <w:szCs w:val="22"/>
          <w:lang w:val="en-GB" w:eastAsia="de-DE"/>
        </w:rPr>
        <w:t>,</w:t>
      </w:r>
      <w:r w:rsidRPr="0003759E">
        <w:rPr>
          <w:sz w:val="22"/>
          <w:szCs w:val="22"/>
          <w:lang w:val="en-GB" w:eastAsia="de-DE"/>
        </w:rPr>
        <w:t xml:space="preserve"> where possible</w:t>
      </w:r>
      <w:r w:rsidR="001C1922" w:rsidRPr="0003759E">
        <w:rPr>
          <w:sz w:val="22"/>
          <w:szCs w:val="22"/>
          <w:lang w:val="en-GB" w:eastAsia="de-DE"/>
        </w:rPr>
        <w:t>,</w:t>
      </w:r>
      <w:r w:rsidRPr="0003759E">
        <w:rPr>
          <w:sz w:val="22"/>
          <w:szCs w:val="22"/>
          <w:lang w:val="en-GB" w:eastAsia="de-DE"/>
        </w:rPr>
        <w:t xml:space="preserve"> reducing risk</w:t>
      </w:r>
      <w:r w:rsidR="001C1922" w:rsidRPr="0003759E">
        <w:rPr>
          <w:sz w:val="22"/>
          <w:szCs w:val="22"/>
          <w:lang w:val="en-GB" w:eastAsia="de-DE"/>
        </w:rPr>
        <w:t>s,</w:t>
      </w:r>
      <w:r w:rsidRPr="0003759E">
        <w:rPr>
          <w:sz w:val="22"/>
          <w:szCs w:val="22"/>
          <w:lang w:val="en-GB" w:eastAsia="de-DE"/>
        </w:rPr>
        <w:t xml:space="preserve"> depend </w:t>
      </w:r>
      <w:r w:rsidR="00FB7E90" w:rsidRPr="0003759E">
        <w:rPr>
          <w:sz w:val="22"/>
          <w:szCs w:val="22"/>
          <w:lang w:val="en-GB" w:eastAsia="de-DE"/>
        </w:rPr>
        <w:t xml:space="preserve">to a great extent </w:t>
      </w:r>
      <w:r w:rsidRPr="0003759E">
        <w:rPr>
          <w:sz w:val="22"/>
          <w:szCs w:val="22"/>
          <w:lang w:val="en-GB" w:eastAsia="de-DE"/>
        </w:rPr>
        <w:t>on the capability</w:t>
      </w:r>
      <w:r w:rsidRPr="001C1922">
        <w:rPr>
          <w:sz w:val="22"/>
          <w:szCs w:val="22"/>
          <w:lang w:val="en-GB" w:eastAsia="de-DE"/>
        </w:rPr>
        <w:t xml:space="preserve"> of the VTS sensors</w:t>
      </w:r>
      <w:r w:rsidRPr="00E77F10">
        <w:rPr>
          <w:sz w:val="22"/>
          <w:szCs w:val="22"/>
          <w:lang w:val="en-GB" w:eastAsia="de-DE"/>
        </w:rPr>
        <w:t xml:space="preserve"> and </w:t>
      </w:r>
      <w:r w:rsidRPr="001C1922">
        <w:rPr>
          <w:sz w:val="22"/>
          <w:szCs w:val="22"/>
          <w:lang w:val="en-GB" w:eastAsia="de-DE"/>
        </w:rPr>
        <w:t>the</w:t>
      </w:r>
      <w:r w:rsidRPr="00E77F10">
        <w:rPr>
          <w:sz w:val="22"/>
          <w:szCs w:val="22"/>
          <w:lang w:val="en-GB" w:eastAsia="de-DE"/>
        </w:rPr>
        <w:t xml:space="preserve"> prevailing circumstances and conditions of the</w:t>
      </w:r>
      <w:r w:rsidRPr="001C1922">
        <w:rPr>
          <w:sz w:val="22"/>
          <w:szCs w:val="22"/>
          <w:lang w:val="en-GB" w:eastAsia="de-DE"/>
        </w:rPr>
        <w:t xml:space="preserve"> VTS area. </w:t>
      </w:r>
    </w:p>
    <w:p w:rsidR="00BD058C" w:rsidRPr="005C4420" w:rsidRDefault="00BD058C" w:rsidP="009D3617">
      <w:pPr>
        <w:jc w:val="both"/>
      </w:pPr>
      <w:r w:rsidRPr="005C4420">
        <w:t xml:space="preserve">The procedures to identify situations where risk </w:t>
      </w:r>
      <w:r w:rsidR="00FB7E90">
        <w:t>may be</w:t>
      </w:r>
      <w:r w:rsidR="00FB7E90" w:rsidRPr="005C4420">
        <w:t xml:space="preserve"> </w:t>
      </w:r>
      <w:r w:rsidRPr="005C4420">
        <w:t xml:space="preserve">increasing, or where </w:t>
      </w:r>
      <w:proofErr w:type="gramStart"/>
      <w:r w:rsidRPr="005C4420">
        <w:t>measures of operational effectiveness e.g. safety margins</w:t>
      </w:r>
      <w:proofErr w:type="gramEnd"/>
      <w:r w:rsidRPr="005C4420">
        <w:t xml:space="preserve">, have possibly been exceeded, should be integrated as routine procedures in </w:t>
      </w:r>
      <w:r w:rsidR="00FB7E90">
        <w:t xml:space="preserve">the </w:t>
      </w:r>
      <w:r w:rsidRPr="005C4420">
        <w:t xml:space="preserve">VTS Centre according the IALA Recommendation </w:t>
      </w:r>
      <w:r w:rsidR="00FB7E90">
        <w:br/>
      </w:r>
      <w:r w:rsidRPr="005C4420">
        <w:t>V-127. Decision and criteria of the risk</w:t>
      </w:r>
      <w:r w:rsidR="00FB7E90">
        <w:t>s</w:t>
      </w:r>
      <w:r w:rsidRPr="005C4420">
        <w:t xml:space="preserve"> should be based on the evaluation of various risks including: </w:t>
      </w:r>
    </w:p>
    <w:p w:rsidR="00BD058C" w:rsidRPr="00107B88" w:rsidRDefault="00BD058C" w:rsidP="009D3617">
      <w:pPr>
        <w:jc w:val="both"/>
      </w:pPr>
    </w:p>
    <w:p w:rsidR="00BD058C" w:rsidRDefault="00BD058C" w:rsidP="009D3617">
      <w:pPr>
        <w:jc w:val="both"/>
      </w:pPr>
      <w:r w:rsidRPr="00107B88">
        <w:t>D</w:t>
      </w:r>
      <w:r>
        <w:t>etermining factors, for example</w:t>
      </w:r>
      <w:r w:rsidRPr="00107B88">
        <w:t xml:space="preserve">: </w:t>
      </w:r>
    </w:p>
    <w:p w:rsidR="00BD058C" w:rsidRPr="00107B88" w:rsidRDefault="00BD058C" w:rsidP="009D3617">
      <w:pPr>
        <w:jc w:val="both"/>
      </w:pPr>
    </w:p>
    <w:p w:rsidR="00BD058C" w:rsidRPr="00107B88" w:rsidRDefault="00BD058C" w:rsidP="00D102F2">
      <w:pPr>
        <w:pStyle w:val="ListParagraph"/>
        <w:numPr>
          <w:ilvl w:val="2"/>
          <w:numId w:val="18"/>
        </w:numPr>
        <w:ind w:left="1701" w:hanging="283"/>
        <w:jc w:val="both"/>
      </w:pPr>
      <w:r w:rsidRPr="00107B88">
        <w:t xml:space="preserve">CPA/TCPA factor; </w:t>
      </w:r>
    </w:p>
    <w:p w:rsidR="00BD058C" w:rsidRPr="00107B88" w:rsidRDefault="00BD058C" w:rsidP="00D102F2">
      <w:pPr>
        <w:pStyle w:val="ListParagraph"/>
        <w:numPr>
          <w:ilvl w:val="2"/>
          <w:numId w:val="18"/>
        </w:numPr>
        <w:ind w:left="1701" w:hanging="283"/>
        <w:jc w:val="both"/>
      </w:pPr>
      <w:r w:rsidRPr="00107B88">
        <w:t xml:space="preserve">Emergency manoeuvre of a vessel; </w:t>
      </w:r>
    </w:p>
    <w:p w:rsidR="00BD058C" w:rsidRPr="00107B88" w:rsidRDefault="00BD058C" w:rsidP="00D102F2">
      <w:pPr>
        <w:pStyle w:val="ListParagraph"/>
        <w:numPr>
          <w:ilvl w:val="2"/>
          <w:numId w:val="18"/>
        </w:numPr>
        <w:ind w:left="1701" w:hanging="283"/>
        <w:jc w:val="both"/>
      </w:pPr>
      <w:r w:rsidRPr="00107B88">
        <w:t xml:space="preserve">Complaint addressed to </w:t>
      </w:r>
      <w:r w:rsidR="00FB7E90">
        <w:t xml:space="preserve">the </w:t>
      </w:r>
      <w:r w:rsidRPr="00107B88">
        <w:t xml:space="preserve">VTS centre; </w:t>
      </w:r>
    </w:p>
    <w:p w:rsidR="00BD058C" w:rsidRPr="00DD794F" w:rsidRDefault="00B83474" w:rsidP="00D102F2">
      <w:pPr>
        <w:pStyle w:val="ListParagraph"/>
        <w:numPr>
          <w:ilvl w:val="2"/>
          <w:numId w:val="18"/>
        </w:numPr>
        <w:ind w:left="1701" w:hanging="283"/>
        <w:jc w:val="both"/>
      </w:pPr>
      <w:r w:rsidRPr="00DD794F">
        <w:t>Absence of</w:t>
      </w:r>
      <w:r w:rsidR="00BD058C" w:rsidRPr="00DD794F">
        <w:t xml:space="preserve"> lookout </w:t>
      </w:r>
      <w:r w:rsidRPr="00DD794F">
        <w:t>and watch</w:t>
      </w:r>
      <w:r w:rsidR="00DD794F">
        <w:t>-</w:t>
      </w:r>
      <w:r w:rsidRPr="00DD794F">
        <w:t>keeping</w:t>
      </w:r>
      <w:ins w:id="40" w:author="Wim" w:date="2016-08-04T11:30:00Z">
        <w:r w:rsidR="000B3ACC">
          <w:t>.</w:t>
        </w:r>
      </w:ins>
      <w:del w:id="41" w:author="Wim" w:date="2016-08-04T11:30:00Z">
        <w:r w:rsidR="00BD058C" w:rsidRPr="00DD794F" w:rsidDel="000B3ACC">
          <w:delText xml:space="preserve">; </w:delText>
        </w:r>
      </w:del>
    </w:p>
    <w:p w:rsidR="00BD058C" w:rsidRPr="00107B88" w:rsidRDefault="00BD058C" w:rsidP="009D3617">
      <w:pPr>
        <w:jc w:val="both"/>
      </w:pPr>
    </w:p>
    <w:p w:rsidR="00BD058C" w:rsidRDefault="00BD058C" w:rsidP="009D3617">
      <w:pPr>
        <w:jc w:val="both"/>
      </w:pPr>
      <w:del w:id="42" w:author="Wim" w:date="2016-08-04T11:31:00Z">
        <w:r w:rsidDel="000B3ACC">
          <w:delText xml:space="preserve">Additional </w:delText>
        </w:r>
      </w:del>
      <w:ins w:id="43" w:author="Wim" w:date="2016-08-04T11:31:00Z">
        <w:r w:rsidR="000B3ACC">
          <w:t xml:space="preserve">Contributing </w:t>
        </w:r>
      </w:ins>
      <w:r>
        <w:t>factors, for example</w:t>
      </w:r>
      <w:r w:rsidRPr="00107B88">
        <w:t xml:space="preserve">: </w:t>
      </w:r>
    </w:p>
    <w:p w:rsidR="00BD058C" w:rsidRPr="00107B88" w:rsidRDefault="00BD058C" w:rsidP="009D3617">
      <w:pPr>
        <w:jc w:val="both"/>
      </w:pPr>
    </w:p>
    <w:p w:rsidR="00BD058C" w:rsidRPr="00107B88" w:rsidRDefault="00BD058C" w:rsidP="00D102F2">
      <w:pPr>
        <w:pStyle w:val="ListParagraph"/>
        <w:numPr>
          <w:ilvl w:val="2"/>
          <w:numId w:val="18"/>
        </w:numPr>
        <w:ind w:left="1701" w:hanging="283"/>
        <w:jc w:val="both"/>
      </w:pPr>
      <w:r w:rsidRPr="00107B88">
        <w:t xml:space="preserve">Weather and visibility conditions; </w:t>
      </w:r>
    </w:p>
    <w:p w:rsidR="00BD058C" w:rsidRPr="00107B88" w:rsidRDefault="00BD058C" w:rsidP="00D102F2">
      <w:pPr>
        <w:pStyle w:val="ListParagraph"/>
        <w:numPr>
          <w:ilvl w:val="2"/>
          <w:numId w:val="18"/>
        </w:numPr>
        <w:ind w:left="1701" w:hanging="283"/>
        <w:jc w:val="both"/>
      </w:pPr>
      <w:r w:rsidRPr="00107B88">
        <w:t xml:space="preserve">Density of traffic; </w:t>
      </w:r>
    </w:p>
    <w:p w:rsidR="00BD058C" w:rsidRPr="00107B88" w:rsidRDefault="00BD058C" w:rsidP="00D102F2">
      <w:pPr>
        <w:pStyle w:val="ListParagraph"/>
        <w:numPr>
          <w:ilvl w:val="2"/>
          <w:numId w:val="18"/>
        </w:numPr>
        <w:ind w:left="1701" w:hanging="283"/>
        <w:jc w:val="both"/>
      </w:pPr>
      <w:r w:rsidRPr="00107B88">
        <w:t xml:space="preserve">Dangerousness of the cargo on board; </w:t>
      </w:r>
    </w:p>
    <w:p w:rsidR="00BD058C" w:rsidRPr="00107B88" w:rsidRDefault="00BD058C" w:rsidP="00D102F2">
      <w:pPr>
        <w:pStyle w:val="ListParagraph"/>
        <w:numPr>
          <w:ilvl w:val="2"/>
          <w:numId w:val="18"/>
        </w:numPr>
        <w:ind w:left="1701" w:hanging="283"/>
        <w:jc w:val="both"/>
      </w:pPr>
      <w:r w:rsidRPr="00107B88">
        <w:t xml:space="preserve">Proximity of shallow waters; </w:t>
      </w:r>
    </w:p>
    <w:p w:rsidR="00BD058C" w:rsidRPr="00107B88" w:rsidRDefault="00BD058C" w:rsidP="00D102F2">
      <w:pPr>
        <w:pStyle w:val="ListParagraph"/>
        <w:numPr>
          <w:ilvl w:val="2"/>
          <w:numId w:val="18"/>
        </w:numPr>
        <w:ind w:left="1701" w:hanging="283"/>
        <w:jc w:val="both"/>
      </w:pPr>
      <w:r w:rsidRPr="00107B88">
        <w:t>Manoeuvrability of the vessel</w:t>
      </w:r>
      <w:ins w:id="44" w:author="Wim" w:date="2016-08-04T11:30:00Z">
        <w:r w:rsidR="000B3ACC">
          <w:t>.</w:t>
        </w:r>
      </w:ins>
      <w:del w:id="45" w:author="Wim" w:date="2016-08-04T11:30:00Z">
        <w:r w:rsidRPr="00107B88" w:rsidDel="000B3ACC">
          <w:delText>;</w:delText>
        </w:r>
      </w:del>
      <w:r w:rsidRPr="00107B88">
        <w:t xml:space="preserve"> </w:t>
      </w:r>
    </w:p>
    <w:p w:rsidR="00BD058C" w:rsidRPr="00B64DF3" w:rsidRDefault="00BD058C" w:rsidP="009D3617">
      <w:pPr>
        <w:autoSpaceDE w:val="0"/>
        <w:autoSpaceDN w:val="0"/>
        <w:adjustRightInd w:val="0"/>
        <w:jc w:val="both"/>
        <w:rPr>
          <w:i/>
          <w:iCs/>
          <w:lang w:val="en-US"/>
        </w:rPr>
      </w:pPr>
    </w:p>
    <w:p w:rsidR="00BD058C" w:rsidRPr="008111DA" w:rsidRDefault="00BD058C" w:rsidP="009D3617">
      <w:pPr>
        <w:autoSpaceDE w:val="0"/>
        <w:autoSpaceDN w:val="0"/>
        <w:adjustRightInd w:val="0"/>
        <w:jc w:val="both"/>
        <w:rPr>
          <w:lang w:val="en-US"/>
        </w:rPr>
      </w:pPr>
      <w:r w:rsidRPr="008111DA">
        <w:rPr>
          <w:lang w:val="en-US"/>
        </w:rPr>
        <w:t xml:space="preserve">When </w:t>
      </w:r>
      <w:r w:rsidRPr="00FE1B91">
        <w:rPr>
          <w:lang w:val="en-US"/>
        </w:rPr>
        <w:t>casualty/incident</w:t>
      </w:r>
      <w:r>
        <w:rPr>
          <w:lang w:val="en-US"/>
        </w:rPr>
        <w:t>/near-miss</w:t>
      </w:r>
      <w:r w:rsidRPr="00FE1B91">
        <w:rPr>
          <w:lang w:val="en-US"/>
        </w:rPr>
        <w:t xml:space="preserve"> </w:t>
      </w:r>
      <w:r w:rsidRPr="008111DA">
        <w:rPr>
          <w:lang w:val="en-US"/>
        </w:rPr>
        <w:t xml:space="preserve">do occur it is appropriate to use a coding scheme or a framework to both guide the </w:t>
      </w:r>
      <w:r w:rsidRPr="00F625C0">
        <w:rPr>
          <w:lang w:val="en-US"/>
        </w:rPr>
        <w:t>investigation</w:t>
      </w:r>
      <w:r w:rsidRPr="008111DA">
        <w:rPr>
          <w:lang w:val="en-US"/>
        </w:rPr>
        <w:t xml:space="preserve"> and to </w:t>
      </w:r>
      <w:r w:rsidRPr="009F3942">
        <w:t>categori</w:t>
      </w:r>
      <w:r w:rsidR="009F3942" w:rsidRPr="009F3942">
        <w:t>z</w:t>
      </w:r>
      <w:r w:rsidRPr="009F3942">
        <w:t>e</w:t>
      </w:r>
      <w:r w:rsidRPr="008111DA">
        <w:rPr>
          <w:lang w:val="en-US"/>
        </w:rPr>
        <w:t xml:space="preserve"> the contributing factors.  The results of these investigations should be placed in a form that allows a VTS Authority to detect patterns over time. </w:t>
      </w:r>
    </w:p>
    <w:p w:rsidR="00BD058C" w:rsidRPr="008111DA" w:rsidRDefault="00BD058C" w:rsidP="009D3617">
      <w:pPr>
        <w:autoSpaceDE w:val="0"/>
        <w:autoSpaceDN w:val="0"/>
        <w:adjustRightInd w:val="0"/>
        <w:jc w:val="both"/>
        <w:rPr>
          <w:lang w:val="en-US"/>
        </w:rPr>
      </w:pPr>
    </w:p>
    <w:p w:rsidR="00040936" w:rsidRDefault="00BD058C" w:rsidP="009D3617">
      <w:pPr>
        <w:autoSpaceDE w:val="0"/>
        <w:autoSpaceDN w:val="0"/>
        <w:adjustRightInd w:val="0"/>
        <w:jc w:val="both"/>
        <w:rPr>
          <w:lang w:val="en-US"/>
        </w:rPr>
      </w:pPr>
      <w:r w:rsidRPr="008111DA">
        <w:rPr>
          <w:lang w:val="en-US"/>
        </w:rPr>
        <w:t xml:space="preserve">Frameworks that might be appropriate for this include the </w:t>
      </w:r>
    </w:p>
    <w:p w:rsidR="00040936" w:rsidRDefault="00BD058C" w:rsidP="00D102F2">
      <w:pPr>
        <w:pStyle w:val="ListParagraph"/>
        <w:numPr>
          <w:ilvl w:val="0"/>
          <w:numId w:val="30"/>
        </w:numPr>
        <w:autoSpaceDE w:val="0"/>
        <w:autoSpaceDN w:val="0"/>
        <w:adjustRightInd w:val="0"/>
        <w:jc w:val="both"/>
        <w:rPr>
          <w:lang w:val="en-US"/>
        </w:rPr>
      </w:pPr>
      <w:r w:rsidRPr="00040936">
        <w:rPr>
          <w:lang w:val="en-US"/>
        </w:rPr>
        <w:t xml:space="preserve">Human Factors Accident Classification System (HFACS), </w:t>
      </w:r>
    </w:p>
    <w:p w:rsidR="00040936" w:rsidRDefault="00BD058C" w:rsidP="00D102F2">
      <w:pPr>
        <w:pStyle w:val="ListParagraph"/>
        <w:numPr>
          <w:ilvl w:val="0"/>
          <w:numId w:val="30"/>
        </w:numPr>
        <w:autoSpaceDE w:val="0"/>
        <w:autoSpaceDN w:val="0"/>
        <w:adjustRightInd w:val="0"/>
        <w:jc w:val="both"/>
        <w:rPr>
          <w:lang w:val="en-US"/>
        </w:rPr>
      </w:pPr>
      <w:r w:rsidRPr="00040936">
        <w:rPr>
          <w:lang w:val="en-US"/>
        </w:rPr>
        <w:t xml:space="preserve">Root Cause Analysis, </w:t>
      </w:r>
    </w:p>
    <w:p w:rsidR="00040936" w:rsidRPr="00DD794F" w:rsidRDefault="00040936" w:rsidP="00D102F2">
      <w:pPr>
        <w:pStyle w:val="ListParagraph"/>
        <w:numPr>
          <w:ilvl w:val="0"/>
          <w:numId w:val="30"/>
        </w:numPr>
        <w:autoSpaceDE w:val="0"/>
        <w:autoSpaceDN w:val="0"/>
        <w:adjustRightInd w:val="0"/>
        <w:jc w:val="both"/>
        <w:rPr>
          <w:lang w:val="en-US"/>
        </w:rPr>
      </w:pPr>
      <w:r w:rsidRPr="00040936">
        <w:rPr>
          <w:lang w:val="en-US"/>
        </w:rPr>
        <w:t>“</w:t>
      </w:r>
      <w:r w:rsidR="00BD058C" w:rsidRPr="00040936">
        <w:rPr>
          <w:lang w:val="en-US"/>
        </w:rPr>
        <w:t>Five Whys</w:t>
      </w:r>
      <w:r w:rsidRPr="00040936">
        <w:rPr>
          <w:lang w:val="en-US"/>
        </w:rPr>
        <w:t>”</w:t>
      </w:r>
      <w:r w:rsidR="00BD058C" w:rsidRPr="00040936">
        <w:rPr>
          <w:lang w:val="en-US"/>
        </w:rPr>
        <w:t xml:space="preserve"> or any approach that is comprehensive, assesses contributing factors at </w:t>
      </w:r>
      <w:r w:rsidR="00BD058C" w:rsidRPr="00DD794F">
        <w:rPr>
          <w:lang w:val="en-US"/>
        </w:rPr>
        <w:t xml:space="preserve">multiple levels of organization (i.e., individual, team, organization, system) </w:t>
      </w:r>
    </w:p>
    <w:p w:rsidR="00BD058C" w:rsidRPr="00040936" w:rsidRDefault="00040936" w:rsidP="00040936">
      <w:pPr>
        <w:autoSpaceDE w:val="0"/>
        <w:autoSpaceDN w:val="0"/>
        <w:adjustRightInd w:val="0"/>
        <w:jc w:val="both"/>
        <w:rPr>
          <w:lang w:val="en-US"/>
        </w:rPr>
      </w:pPr>
      <w:proofErr w:type="gramStart"/>
      <w:r w:rsidRPr="00DD794F">
        <w:rPr>
          <w:lang w:val="en-US"/>
        </w:rPr>
        <w:t>which</w:t>
      </w:r>
      <w:proofErr w:type="gramEnd"/>
      <w:r w:rsidRPr="00DD794F">
        <w:rPr>
          <w:lang w:val="en-US"/>
        </w:rPr>
        <w:t xml:space="preserve"> </w:t>
      </w:r>
      <w:r w:rsidR="00BD058C" w:rsidRPr="00DD794F">
        <w:rPr>
          <w:lang w:val="en-US"/>
        </w:rPr>
        <w:t>attempt</w:t>
      </w:r>
      <w:del w:id="46" w:author="Wim" w:date="2016-08-04T11:33:00Z">
        <w:r w:rsidR="00BD058C" w:rsidRPr="00DD794F" w:rsidDel="000B3ACC">
          <w:rPr>
            <w:lang w:val="en-US"/>
          </w:rPr>
          <w:delText>s</w:delText>
        </w:r>
      </w:del>
      <w:r w:rsidR="00BD058C" w:rsidRPr="00DD794F">
        <w:rPr>
          <w:lang w:val="en-US"/>
        </w:rPr>
        <w:t xml:space="preserve"> to understand how the responses to the situation were considered logical and</w:t>
      </w:r>
      <w:r w:rsidR="00BD058C" w:rsidRPr="00040936">
        <w:rPr>
          <w:lang w:val="en-US"/>
        </w:rPr>
        <w:t xml:space="preserve"> reasonable under the circumstances, and consider</w:t>
      </w:r>
      <w:del w:id="47" w:author="Wim" w:date="2016-08-04T11:33:00Z">
        <w:r w:rsidR="00BD058C" w:rsidRPr="00040936" w:rsidDel="000B3ACC">
          <w:rPr>
            <w:lang w:val="en-US"/>
          </w:rPr>
          <w:delText>s</w:delText>
        </w:r>
      </w:del>
      <w:r w:rsidR="00BD058C" w:rsidRPr="00040936">
        <w:rPr>
          <w:lang w:val="en-US"/>
        </w:rPr>
        <w:t xml:space="preserve"> the event in the context of the complex maritime system.</w:t>
      </w:r>
    </w:p>
    <w:p w:rsidR="00BD058C" w:rsidRDefault="00BD058C" w:rsidP="009D3617">
      <w:pPr>
        <w:autoSpaceDE w:val="0"/>
        <w:autoSpaceDN w:val="0"/>
        <w:adjustRightInd w:val="0"/>
        <w:jc w:val="both"/>
        <w:rPr>
          <w:lang w:val="en-US"/>
        </w:rPr>
      </w:pPr>
    </w:p>
    <w:p w:rsidR="00BD058C" w:rsidRDefault="00BD058C">
      <w:pPr>
        <w:rPr>
          <w:lang w:val="en-US"/>
        </w:rPr>
      </w:pPr>
      <w:r>
        <w:rPr>
          <w:lang w:val="en-US"/>
        </w:rPr>
        <w:br w:type="page"/>
      </w:r>
    </w:p>
    <w:p w:rsidR="00BD058C" w:rsidRPr="008111DA" w:rsidRDefault="00BD058C" w:rsidP="009D3617">
      <w:pPr>
        <w:autoSpaceDE w:val="0"/>
        <w:autoSpaceDN w:val="0"/>
        <w:adjustRightInd w:val="0"/>
        <w:jc w:val="both"/>
        <w:rPr>
          <w:lang w:val="en-US"/>
        </w:rPr>
      </w:pPr>
    </w:p>
    <w:p w:rsidR="00BD058C" w:rsidRPr="00512A7D" w:rsidRDefault="00BD058C" w:rsidP="00D102F2">
      <w:pPr>
        <w:pStyle w:val="Heading3"/>
        <w:numPr>
          <w:ilvl w:val="1"/>
          <w:numId w:val="26"/>
        </w:numPr>
        <w:rPr>
          <w:b/>
          <w:bCs/>
        </w:rPr>
      </w:pPr>
      <w:r w:rsidRPr="00512A7D">
        <w:rPr>
          <w:b/>
          <w:bCs/>
        </w:rPr>
        <w:t xml:space="preserve">Required technical ability of VTS </w:t>
      </w:r>
      <w:r>
        <w:rPr>
          <w:b/>
          <w:bCs/>
        </w:rPr>
        <w:t xml:space="preserve">system </w:t>
      </w:r>
      <w:r w:rsidRPr="00512A7D">
        <w:rPr>
          <w:b/>
          <w:bCs/>
        </w:rPr>
        <w:t>for data recording</w:t>
      </w:r>
      <w:r w:rsidR="00D102F2">
        <w:rPr>
          <w:b/>
          <w:bCs/>
        </w:rPr>
        <w:t>,</w:t>
      </w:r>
      <w:r w:rsidRPr="00512A7D">
        <w:rPr>
          <w:b/>
          <w:bCs/>
        </w:rPr>
        <w:t xml:space="preserve"> </w:t>
      </w:r>
      <w:r>
        <w:rPr>
          <w:b/>
          <w:bCs/>
        </w:rPr>
        <w:t>storage</w:t>
      </w:r>
      <w:r w:rsidR="00D102F2">
        <w:rPr>
          <w:b/>
          <w:bCs/>
        </w:rPr>
        <w:t xml:space="preserve"> and retrieval</w:t>
      </w:r>
    </w:p>
    <w:p w:rsidR="00BD058C" w:rsidRDefault="00BD058C" w:rsidP="00716040">
      <w:pPr>
        <w:jc w:val="both"/>
      </w:pPr>
      <w:r w:rsidRPr="005606BD">
        <w:t xml:space="preserve">It is essential that VTS </w:t>
      </w:r>
      <w:r w:rsidR="00F36E0A">
        <w:t>should</w:t>
      </w:r>
      <w:r w:rsidR="00F36E0A" w:rsidRPr="005606BD">
        <w:t xml:space="preserve"> </w:t>
      </w:r>
      <w:r w:rsidRPr="005606BD">
        <w:t xml:space="preserve">have </w:t>
      </w:r>
      <w:r>
        <w:t xml:space="preserve">the </w:t>
      </w:r>
      <w:r w:rsidRPr="005606BD">
        <w:t>ability to record and store all relevant information regarding recognized</w:t>
      </w:r>
      <w:r w:rsidRPr="00663605">
        <w:t xml:space="preserve"> </w:t>
      </w:r>
      <w:r w:rsidRPr="00FE1B91">
        <w:rPr>
          <w:lang w:val="en-US"/>
        </w:rPr>
        <w:t>casualty/incident</w:t>
      </w:r>
      <w:r>
        <w:rPr>
          <w:lang w:val="en-US"/>
        </w:rPr>
        <w:t>/near-miss</w:t>
      </w:r>
      <w:r w:rsidRPr="00FE1B91">
        <w:rPr>
          <w:lang w:val="en-US"/>
        </w:rPr>
        <w:t xml:space="preserve"> </w:t>
      </w:r>
      <w:r w:rsidRPr="005606BD">
        <w:t>situations</w:t>
      </w:r>
      <w:r>
        <w:t xml:space="preserve">. </w:t>
      </w:r>
    </w:p>
    <w:p w:rsidR="00BD058C" w:rsidRDefault="00F36E0A" w:rsidP="00716040">
      <w:pPr>
        <w:jc w:val="both"/>
      </w:pPr>
      <w:r>
        <w:t>This</w:t>
      </w:r>
      <w:r w:rsidR="00BD058C">
        <w:t xml:space="preserve"> should include:</w:t>
      </w:r>
    </w:p>
    <w:p w:rsidR="00BD058C" w:rsidRDefault="00BD058C" w:rsidP="00716040">
      <w:pPr>
        <w:jc w:val="both"/>
      </w:pPr>
    </w:p>
    <w:p w:rsidR="00BD058C" w:rsidRDefault="00BD058C" w:rsidP="00D102F2">
      <w:pPr>
        <w:numPr>
          <w:ilvl w:val="0"/>
          <w:numId w:val="27"/>
        </w:numPr>
        <w:jc w:val="both"/>
      </w:pPr>
      <w:r>
        <w:t>Sensors data recordings;</w:t>
      </w:r>
    </w:p>
    <w:p w:rsidR="00BD058C" w:rsidRDefault="00BD058C" w:rsidP="00D102F2">
      <w:pPr>
        <w:numPr>
          <w:ilvl w:val="0"/>
          <w:numId w:val="27"/>
        </w:numPr>
        <w:jc w:val="both"/>
      </w:pPr>
      <w:r w:rsidRPr="00663605">
        <w:t>VHF and telephone communication recording</w:t>
      </w:r>
      <w:r>
        <w:t>s;</w:t>
      </w:r>
    </w:p>
    <w:p w:rsidR="00BD058C" w:rsidRDefault="00040936" w:rsidP="00D102F2">
      <w:pPr>
        <w:numPr>
          <w:ilvl w:val="0"/>
          <w:numId w:val="27"/>
        </w:numPr>
        <w:jc w:val="both"/>
      </w:pPr>
      <w:r>
        <w:t xml:space="preserve">Recording and storing </w:t>
      </w:r>
      <w:r w:rsidR="00F36E0A">
        <w:t>of o</w:t>
      </w:r>
      <w:r w:rsidR="00BD058C">
        <w:t>ther relevant information.</w:t>
      </w:r>
    </w:p>
    <w:p w:rsidR="00BD058C" w:rsidRDefault="00BD058C" w:rsidP="00716040">
      <w:pPr>
        <w:ind w:left="720"/>
        <w:jc w:val="both"/>
      </w:pPr>
    </w:p>
    <w:p w:rsidR="00BD058C" w:rsidRDefault="00BD058C" w:rsidP="00716040">
      <w:pPr>
        <w:jc w:val="both"/>
      </w:pPr>
      <w:r>
        <w:t>It may also include (within legal limitations):</w:t>
      </w:r>
    </w:p>
    <w:p w:rsidR="00BD058C" w:rsidRDefault="00BD058C" w:rsidP="00716040">
      <w:pPr>
        <w:jc w:val="both"/>
      </w:pPr>
    </w:p>
    <w:p w:rsidR="00BD058C" w:rsidRDefault="00BD058C" w:rsidP="00D102F2">
      <w:pPr>
        <w:numPr>
          <w:ilvl w:val="0"/>
          <w:numId w:val="27"/>
        </w:numPr>
        <w:jc w:val="both"/>
      </w:pPr>
      <w:r>
        <w:t>Internal VTSO conversation recordings inside VTS Centre;</w:t>
      </w:r>
    </w:p>
    <w:p w:rsidR="00BD058C" w:rsidRDefault="00BD058C" w:rsidP="00D102F2">
      <w:pPr>
        <w:numPr>
          <w:ilvl w:val="0"/>
          <w:numId w:val="27"/>
        </w:numPr>
        <w:jc w:val="both"/>
      </w:pPr>
      <w:r>
        <w:t>VTSO actions recording.</w:t>
      </w:r>
    </w:p>
    <w:p w:rsidR="00BD058C" w:rsidRDefault="00BD058C" w:rsidP="00F36E0A">
      <w:pPr>
        <w:jc w:val="both"/>
      </w:pPr>
    </w:p>
    <w:p w:rsidR="00BD058C" w:rsidRDefault="00BD058C" w:rsidP="00716040">
      <w:pPr>
        <w:jc w:val="both"/>
      </w:pPr>
      <w:r>
        <w:t xml:space="preserve">IALA recommends a minimum of 30-day storage period of VTS data (IALA Guideline </w:t>
      </w:r>
      <w:proofErr w:type="gramStart"/>
      <w:r>
        <w:t>1111,</w:t>
      </w:r>
      <w:del w:id="48" w:author="Wim" w:date="2016-08-04T11:35:00Z">
        <w:r w:rsidDel="000B3ACC">
          <w:delText xml:space="preserve"> Section 1.4.2</w:delText>
        </w:r>
      </w:del>
      <w:r>
        <w:t>.)</w:t>
      </w:r>
      <w:proofErr w:type="gramEnd"/>
      <w:r>
        <w:t xml:space="preserve"> as the time-period to allow for the full retrieval of data post-incident. It can be assumed that this requirement is appropriate for all data sets that may be used for incident replay. As this data will be recorded in a rolling loop of, for example the most recent 30 days data, there should be a procedure to store recordings to safeguard recorded data in case of a casualty, an incident or a near-miss. </w:t>
      </w:r>
    </w:p>
    <w:p w:rsidR="00BD058C" w:rsidRDefault="00BD058C" w:rsidP="00716040">
      <w:pPr>
        <w:jc w:val="both"/>
      </w:pPr>
    </w:p>
    <w:p w:rsidR="00BD058C" w:rsidRPr="005606BD" w:rsidRDefault="00BD058C" w:rsidP="00716040">
      <w:pPr>
        <w:jc w:val="both"/>
      </w:pPr>
      <w:r w:rsidRPr="005606BD">
        <w:t>Technical means of VTS should be in line with relevant technical requirements to ensure pr</w:t>
      </w:r>
      <w:r>
        <w:t>oper data recording and storage</w:t>
      </w:r>
      <w:r w:rsidRPr="005606BD">
        <w:t xml:space="preserve"> </w:t>
      </w:r>
      <w:r>
        <w:t xml:space="preserve">(refer to IALA Guideline 1111). </w:t>
      </w:r>
    </w:p>
    <w:p w:rsidR="00BD058C" w:rsidRDefault="00BD058C" w:rsidP="0005555E">
      <w:pPr>
        <w:rPr>
          <w:color w:val="FF0000"/>
          <w:lang w:val="en-US"/>
        </w:rPr>
      </w:pPr>
      <w:r w:rsidRPr="005606BD">
        <w:t>VTS system</w:t>
      </w:r>
      <w:r>
        <w:t>s</w:t>
      </w:r>
      <w:r w:rsidRPr="005606BD">
        <w:t xml:space="preserve"> </w:t>
      </w:r>
      <w:r>
        <w:t>may also have the capability</w:t>
      </w:r>
      <w:r w:rsidRPr="005606BD">
        <w:t xml:space="preserve"> for </w:t>
      </w:r>
      <w:r>
        <w:t>data analysing and automated report generation.</w:t>
      </w:r>
    </w:p>
    <w:p w:rsidR="00BD058C" w:rsidRPr="009D3617" w:rsidRDefault="00BD058C" w:rsidP="0005555E">
      <w:pPr>
        <w:rPr>
          <w:color w:val="FF0000"/>
          <w:lang w:val="en-US"/>
        </w:rPr>
      </w:pPr>
    </w:p>
    <w:p w:rsidR="00BD058C" w:rsidRDefault="00BD058C" w:rsidP="00D102F2">
      <w:pPr>
        <w:pStyle w:val="Heading1"/>
        <w:numPr>
          <w:ilvl w:val="0"/>
          <w:numId w:val="13"/>
        </w:numPr>
        <w:rPr>
          <w:lang w:val="en-GB"/>
        </w:rPr>
      </w:pPr>
      <w:r>
        <w:rPr>
          <w:lang w:val="en-GB"/>
        </w:rPr>
        <w:t xml:space="preserve">Reporting process </w:t>
      </w:r>
    </w:p>
    <w:p w:rsidR="00BD058C" w:rsidRDefault="00BD058C" w:rsidP="000F1ABE">
      <w:pPr>
        <w:jc w:val="both"/>
      </w:pPr>
    </w:p>
    <w:p w:rsidR="00BD058C" w:rsidRPr="00AC28A3" w:rsidRDefault="00BD058C" w:rsidP="000F1ABE">
      <w:pPr>
        <w:jc w:val="both"/>
      </w:pPr>
      <w:r>
        <w:t xml:space="preserve">The reporting process could be influenced by limitations and constraints. The reporting </w:t>
      </w:r>
      <w:r w:rsidR="000F1ABE">
        <w:t xml:space="preserve">process </w:t>
      </w:r>
      <w:r>
        <w:t>could be internal or external</w:t>
      </w:r>
      <w:r w:rsidR="000F1ABE">
        <w:t>,</w:t>
      </w:r>
      <w:r>
        <w:t xml:space="preserve"> and mandatory or voluntary</w:t>
      </w:r>
      <w:r w:rsidR="000F1ABE">
        <w:t>,</w:t>
      </w:r>
      <w:r>
        <w:t xml:space="preserve"> and may depend on the nature of the situation.</w:t>
      </w:r>
    </w:p>
    <w:p w:rsidR="00BD058C" w:rsidRPr="008111DA" w:rsidRDefault="00BD058C" w:rsidP="008111DA">
      <w:pPr>
        <w:pStyle w:val="BodyText"/>
        <w:rPr>
          <w:lang w:val="en-GB"/>
        </w:rPr>
      </w:pPr>
    </w:p>
    <w:p w:rsidR="00BD058C" w:rsidRDefault="00BD058C" w:rsidP="00663605">
      <w:pPr>
        <w:pStyle w:val="Heading3"/>
        <w:tabs>
          <w:tab w:val="num" w:pos="992"/>
        </w:tabs>
        <w:ind w:left="992" w:hanging="992"/>
        <w:rPr>
          <w:b/>
          <w:bCs/>
        </w:rPr>
      </w:pPr>
      <w:r w:rsidRPr="0005555E">
        <w:rPr>
          <w:b/>
          <w:bCs/>
        </w:rPr>
        <w:t>4.1</w:t>
      </w:r>
      <w:proofErr w:type="gramStart"/>
      <w:r w:rsidRPr="0005555E">
        <w:rPr>
          <w:b/>
          <w:bCs/>
        </w:rPr>
        <w:t xml:space="preserve">. </w:t>
      </w:r>
      <w:r>
        <w:rPr>
          <w:b/>
          <w:bCs/>
        </w:rPr>
        <w:t xml:space="preserve"> Limitations</w:t>
      </w:r>
      <w:proofErr w:type="gramEnd"/>
      <w:r>
        <w:rPr>
          <w:b/>
          <w:bCs/>
        </w:rPr>
        <w:t xml:space="preserve"> and constraints</w:t>
      </w:r>
    </w:p>
    <w:p w:rsidR="00BD058C" w:rsidRDefault="00BD058C" w:rsidP="00D102F2">
      <w:pPr>
        <w:pStyle w:val="BodyText"/>
        <w:numPr>
          <w:ilvl w:val="0"/>
          <w:numId w:val="20"/>
        </w:numPr>
        <w:rPr>
          <w:sz w:val="22"/>
          <w:szCs w:val="22"/>
          <w:lang w:val="en-GB" w:eastAsia="de-DE"/>
        </w:rPr>
      </w:pPr>
      <w:r w:rsidRPr="0005555E">
        <w:rPr>
          <w:sz w:val="22"/>
          <w:szCs w:val="22"/>
          <w:lang w:val="en-GB" w:eastAsia="de-DE"/>
        </w:rPr>
        <w:t xml:space="preserve">Legal </w:t>
      </w:r>
      <w:r>
        <w:rPr>
          <w:sz w:val="22"/>
          <w:szCs w:val="22"/>
          <w:lang w:val="en-GB" w:eastAsia="de-DE"/>
        </w:rPr>
        <w:t>issues;</w:t>
      </w:r>
    </w:p>
    <w:p w:rsidR="00BD058C" w:rsidRPr="0005555E" w:rsidRDefault="00BD058C" w:rsidP="00D102F2">
      <w:pPr>
        <w:pStyle w:val="BodyText"/>
        <w:numPr>
          <w:ilvl w:val="0"/>
          <w:numId w:val="20"/>
        </w:numPr>
        <w:rPr>
          <w:sz w:val="22"/>
          <w:szCs w:val="22"/>
          <w:lang w:val="en-GB" w:eastAsia="de-DE"/>
        </w:rPr>
      </w:pPr>
      <w:r>
        <w:rPr>
          <w:sz w:val="22"/>
          <w:szCs w:val="22"/>
          <w:lang w:val="en-GB" w:eastAsia="de-DE"/>
        </w:rPr>
        <w:t>Confidentiality and data protection;</w:t>
      </w:r>
    </w:p>
    <w:p w:rsidR="00BD058C" w:rsidRPr="0005555E" w:rsidRDefault="00BD058C" w:rsidP="00D102F2">
      <w:pPr>
        <w:pStyle w:val="BodyText"/>
        <w:numPr>
          <w:ilvl w:val="0"/>
          <w:numId w:val="20"/>
        </w:numPr>
        <w:rPr>
          <w:sz w:val="22"/>
          <w:szCs w:val="22"/>
          <w:lang w:eastAsia="de-DE"/>
        </w:rPr>
      </w:pPr>
      <w:r w:rsidRPr="0005555E">
        <w:rPr>
          <w:sz w:val="22"/>
          <w:szCs w:val="22"/>
          <w:lang w:val="en-GB" w:eastAsia="de-DE"/>
        </w:rPr>
        <w:t>VTS Authority res</w:t>
      </w:r>
      <w:r>
        <w:rPr>
          <w:sz w:val="22"/>
          <w:szCs w:val="22"/>
          <w:lang w:eastAsia="de-DE"/>
        </w:rPr>
        <w:t xml:space="preserve">ponsibility </w:t>
      </w:r>
      <w:r w:rsidRPr="00E71ECD">
        <w:rPr>
          <w:sz w:val="22"/>
          <w:szCs w:val="22"/>
          <w:lang w:val="en-GB" w:eastAsia="de-DE"/>
        </w:rPr>
        <w:t>level</w:t>
      </w:r>
      <w:r>
        <w:rPr>
          <w:sz w:val="22"/>
          <w:szCs w:val="22"/>
          <w:lang w:eastAsia="de-DE"/>
        </w:rPr>
        <w:t>;</w:t>
      </w:r>
    </w:p>
    <w:p w:rsidR="00BD058C" w:rsidRPr="0005555E" w:rsidRDefault="00BD058C" w:rsidP="00D102F2">
      <w:pPr>
        <w:pStyle w:val="BodyText"/>
        <w:numPr>
          <w:ilvl w:val="0"/>
          <w:numId w:val="20"/>
        </w:numPr>
        <w:rPr>
          <w:sz w:val="22"/>
          <w:szCs w:val="22"/>
          <w:lang w:eastAsia="de-DE"/>
        </w:rPr>
      </w:pPr>
      <w:r w:rsidRPr="0005555E">
        <w:rPr>
          <w:sz w:val="22"/>
          <w:szCs w:val="22"/>
          <w:lang w:eastAsia="de-DE"/>
        </w:rPr>
        <w:t>Technical</w:t>
      </w:r>
      <w:r>
        <w:rPr>
          <w:sz w:val="22"/>
          <w:szCs w:val="22"/>
          <w:lang w:eastAsia="de-DE"/>
        </w:rPr>
        <w:t xml:space="preserve"> issues;</w:t>
      </w:r>
    </w:p>
    <w:p w:rsidR="00BD058C" w:rsidRPr="0005555E" w:rsidRDefault="00BD058C" w:rsidP="00D102F2">
      <w:pPr>
        <w:pStyle w:val="BodyText"/>
        <w:numPr>
          <w:ilvl w:val="0"/>
          <w:numId w:val="20"/>
        </w:numPr>
        <w:rPr>
          <w:sz w:val="22"/>
          <w:szCs w:val="22"/>
          <w:lang w:eastAsia="de-DE"/>
        </w:rPr>
      </w:pPr>
      <w:r w:rsidRPr="0005555E">
        <w:rPr>
          <w:sz w:val="22"/>
          <w:szCs w:val="22"/>
          <w:lang w:eastAsia="de-DE"/>
        </w:rPr>
        <w:t>Administrative</w:t>
      </w:r>
      <w:r>
        <w:rPr>
          <w:sz w:val="22"/>
          <w:szCs w:val="22"/>
          <w:lang w:eastAsia="de-DE"/>
        </w:rPr>
        <w:t xml:space="preserve"> issues;</w:t>
      </w:r>
      <w:r w:rsidRPr="0005555E">
        <w:rPr>
          <w:sz w:val="22"/>
          <w:szCs w:val="22"/>
          <w:lang w:eastAsia="de-DE"/>
        </w:rPr>
        <w:t xml:space="preserve"> </w:t>
      </w:r>
    </w:p>
    <w:p w:rsidR="00BD058C" w:rsidRDefault="00BD058C" w:rsidP="00D102F2">
      <w:pPr>
        <w:pStyle w:val="BodyText"/>
        <w:numPr>
          <w:ilvl w:val="0"/>
          <w:numId w:val="20"/>
        </w:numPr>
        <w:rPr>
          <w:sz w:val="22"/>
          <w:szCs w:val="22"/>
          <w:lang w:eastAsia="de-DE"/>
        </w:rPr>
      </w:pPr>
      <w:r w:rsidRPr="0005555E">
        <w:rPr>
          <w:sz w:val="22"/>
          <w:szCs w:val="22"/>
          <w:lang w:eastAsia="de-DE"/>
        </w:rPr>
        <w:t>Organisational</w:t>
      </w:r>
      <w:r>
        <w:rPr>
          <w:sz w:val="22"/>
          <w:szCs w:val="22"/>
          <w:lang w:eastAsia="de-DE"/>
        </w:rPr>
        <w:t xml:space="preserve"> issues. </w:t>
      </w:r>
    </w:p>
    <w:p w:rsidR="00BD058C" w:rsidRPr="00353A98" w:rsidRDefault="00BD058C" w:rsidP="008111DA">
      <w:pPr>
        <w:rPr>
          <w:lang w:eastAsia="de-DE"/>
        </w:rPr>
      </w:pPr>
      <w:r>
        <w:rPr>
          <w:lang w:eastAsia="de-DE"/>
        </w:rPr>
        <w:br w:type="page"/>
      </w:r>
    </w:p>
    <w:p w:rsidR="00BD058C" w:rsidRDefault="00BD058C" w:rsidP="008111DA">
      <w:pPr>
        <w:pStyle w:val="BodyText"/>
        <w:ind w:left="1352"/>
        <w:rPr>
          <w:sz w:val="22"/>
          <w:szCs w:val="22"/>
          <w:lang w:eastAsia="de-DE"/>
        </w:rPr>
      </w:pPr>
    </w:p>
    <w:p w:rsidR="00BD058C" w:rsidRDefault="00BD058C" w:rsidP="008111DA">
      <w:pPr>
        <w:pStyle w:val="Heading3"/>
        <w:rPr>
          <w:b/>
          <w:bCs/>
        </w:rPr>
      </w:pPr>
      <w:r>
        <w:t>4.2</w:t>
      </w:r>
      <w:r>
        <w:tab/>
      </w:r>
      <w:r w:rsidRPr="00AC28A3">
        <w:rPr>
          <w:b/>
          <w:bCs/>
        </w:rPr>
        <w:t>Nature of reporting</w:t>
      </w:r>
    </w:p>
    <w:p w:rsidR="00BD058C" w:rsidRPr="00AC28A3" w:rsidRDefault="00BD058C" w:rsidP="008111DA">
      <w:pPr>
        <w:pStyle w:val="Heading3"/>
        <w:rPr>
          <w:b/>
          <w:bCs/>
        </w:rPr>
      </w:pPr>
      <w:r w:rsidRPr="00AC28A3">
        <w:rPr>
          <w:b/>
          <w:bCs/>
        </w:rPr>
        <w:t xml:space="preserve"> </w:t>
      </w:r>
    </w:p>
    <w:p w:rsidR="00BD058C" w:rsidRDefault="00BD058C" w:rsidP="00D102F2">
      <w:pPr>
        <w:pStyle w:val="ListParagraph"/>
        <w:numPr>
          <w:ilvl w:val="2"/>
          <w:numId w:val="28"/>
        </w:numPr>
        <w:autoSpaceDE w:val="0"/>
        <w:autoSpaceDN w:val="0"/>
        <w:adjustRightInd w:val="0"/>
        <w:rPr>
          <w:lang w:val="en-US"/>
        </w:rPr>
      </w:pPr>
      <w:r w:rsidRPr="0005555E">
        <w:rPr>
          <w:lang w:val="en-US"/>
        </w:rPr>
        <w:t>Mandatory reporting</w:t>
      </w:r>
    </w:p>
    <w:p w:rsidR="00BD058C" w:rsidRPr="0005555E" w:rsidRDefault="00BD058C" w:rsidP="008111DA">
      <w:pPr>
        <w:pStyle w:val="ListParagraph"/>
        <w:autoSpaceDE w:val="0"/>
        <w:autoSpaceDN w:val="0"/>
        <w:adjustRightInd w:val="0"/>
        <w:rPr>
          <w:lang w:val="en-US"/>
        </w:rPr>
      </w:pPr>
    </w:p>
    <w:p w:rsidR="00BD058C" w:rsidRPr="00E73CF7" w:rsidRDefault="00BD058C" w:rsidP="008111DA">
      <w:pPr>
        <w:autoSpaceDE w:val="0"/>
        <w:autoSpaceDN w:val="0"/>
        <w:adjustRightInd w:val="0"/>
        <w:jc w:val="both"/>
      </w:pPr>
      <w:r w:rsidRPr="00E73CF7">
        <w:t xml:space="preserve">There are mandatory standards for notification of marine casualty in chapter 5 of </w:t>
      </w:r>
      <w:r w:rsidR="000F1ABE">
        <w:t>IMO-</w:t>
      </w:r>
      <w:r w:rsidRPr="00E73CF7">
        <w:t>Res.</w:t>
      </w:r>
      <w:r w:rsidR="000F1ABE">
        <w:t xml:space="preserve"> </w:t>
      </w:r>
      <w:proofErr w:type="gramStart"/>
      <w:r w:rsidRPr="00E73CF7">
        <w:t>MSC.255(</w:t>
      </w:r>
      <w:proofErr w:type="gramEnd"/>
      <w:r w:rsidRPr="00E73CF7">
        <w:t xml:space="preserve">84) known as Casualty Investigation Code. </w:t>
      </w:r>
      <w:r>
        <w:t xml:space="preserve">VTS Authorities </w:t>
      </w:r>
      <w:r w:rsidR="000F1ABE">
        <w:t>should</w:t>
      </w:r>
      <w:r w:rsidRPr="00E73CF7">
        <w:t xml:space="preserve"> implement the mandatory requirements as defined in national regulation</w:t>
      </w:r>
      <w:r>
        <w:t>s</w:t>
      </w:r>
      <w:r w:rsidRPr="00E73CF7">
        <w:t>.</w:t>
      </w:r>
    </w:p>
    <w:p w:rsidR="00BD058C" w:rsidRPr="00E73CF7" w:rsidRDefault="00BD058C" w:rsidP="005A4553">
      <w:pPr>
        <w:pStyle w:val="ListParagraph"/>
        <w:autoSpaceDE w:val="0"/>
        <w:autoSpaceDN w:val="0"/>
        <w:adjustRightInd w:val="0"/>
        <w:ind w:left="0"/>
        <w:rPr>
          <w:sz w:val="24"/>
          <w:szCs w:val="24"/>
        </w:rPr>
      </w:pPr>
    </w:p>
    <w:p w:rsidR="00BD058C" w:rsidRDefault="00BD058C" w:rsidP="00D102F2">
      <w:pPr>
        <w:pStyle w:val="ListParagraph"/>
        <w:numPr>
          <w:ilvl w:val="2"/>
          <w:numId w:val="28"/>
        </w:numPr>
        <w:autoSpaceDE w:val="0"/>
        <w:autoSpaceDN w:val="0"/>
        <w:adjustRightInd w:val="0"/>
        <w:rPr>
          <w:lang w:val="en-US"/>
        </w:rPr>
      </w:pPr>
      <w:r w:rsidRPr="00AC28A3">
        <w:rPr>
          <w:lang w:val="en-US"/>
        </w:rPr>
        <w:t>Voluntary reporting</w:t>
      </w:r>
    </w:p>
    <w:p w:rsidR="00BD058C" w:rsidRPr="00AC28A3" w:rsidRDefault="00BD058C" w:rsidP="008111DA">
      <w:pPr>
        <w:pStyle w:val="ListParagraph"/>
        <w:autoSpaceDE w:val="0"/>
        <w:autoSpaceDN w:val="0"/>
        <w:adjustRightInd w:val="0"/>
        <w:rPr>
          <w:lang w:val="en-US"/>
        </w:rPr>
      </w:pPr>
    </w:p>
    <w:p w:rsidR="00BD058C" w:rsidRDefault="00BD058C" w:rsidP="005A4553">
      <w:pPr>
        <w:autoSpaceDE w:val="0"/>
        <w:autoSpaceDN w:val="0"/>
        <w:adjustRightInd w:val="0"/>
        <w:jc w:val="both"/>
      </w:pPr>
      <w:r w:rsidRPr="00E73CF7">
        <w:t xml:space="preserve">There is no mandatory international standard for the </w:t>
      </w:r>
      <w:r>
        <w:t xml:space="preserve">VTS </w:t>
      </w:r>
      <w:r w:rsidRPr="00E73CF7">
        <w:t xml:space="preserve">notification of </w:t>
      </w:r>
      <w:r>
        <w:t xml:space="preserve">marine incidents or </w:t>
      </w:r>
      <w:r w:rsidRPr="00E73CF7">
        <w:t>near-miss situations, but there are some regional and national requirements to notify incident</w:t>
      </w:r>
      <w:r w:rsidR="000F1ABE">
        <w:t>s</w:t>
      </w:r>
      <w:r w:rsidRPr="00E73CF7">
        <w:t xml:space="preserve"> (</w:t>
      </w:r>
      <w:r>
        <w:t>e.g. EU Directives 2002/59/EC</w:t>
      </w:r>
      <w:r w:rsidRPr="00E73CF7">
        <w:t xml:space="preserve"> and 2009/18</w:t>
      </w:r>
      <w:r>
        <w:t>/EC</w:t>
      </w:r>
      <w:r w:rsidRPr="00E73CF7">
        <w:t xml:space="preserve"> Article 6) by </w:t>
      </w:r>
      <w:del w:id="49" w:author="Wim" w:date="2016-08-04T11:37:00Z">
        <w:r w:rsidRPr="00E73CF7" w:rsidDel="002F7444">
          <w:delText>f</w:delText>
        </w:r>
      </w:del>
      <w:ins w:id="50" w:author="Wim" w:date="2016-08-04T11:37:00Z">
        <w:r w:rsidR="002F7444">
          <w:t>F</w:t>
        </w:r>
      </w:ins>
      <w:r w:rsidRPr="00E73CF7">
        <w:t>lag State, masters of ships involved and coastal State.</w:t>
      </w:r>
      <w:r>
        <w:t xml:space="preserve"> F</w:t>
      </w:r>
      <w:r w:rsidRPr="00E73CF7">
        <w:t xml:space="preserve">or those </w:t>
      </w:r>
      <w:r>
        <w:t>S</w:t>
      </w:r>
      <w:r w:rsidRPr="00E73CF7">
        <w:t>tates, wh</w:t>
      </w:r>
      <w:r>
        <w:t>ich</w:t>
      </w:r>
      <w:r w:rsidRPr="00E73CF7">
        <w:t xml:space="preserve"> do not have requirements regarding incident situation reporting, it is advised to take into consideration </w:t>
      </w:r>
      <w:r>
        <w:t>establishing</w:t>
      </w:r>
      <w:r w:rsidRPr="00E73CF7">
        <w:t xml:space="preserve"> national regulations.</w:t>
      </w:r>
    </w:p>
    <w:p w:rsidR="00BD058C" w:rsidRPr="00E73CF7" w:rsidRDefault="00BD058C" w:rsidP="005A4553">
      <w:pPr>
        <w:autoSpaceDE w:val="0"/>
        <w:autoSpaceDN w:val="0"/>
        <w:adjustRightInd w:val="0"/>
        <w:jc w:val="both"/>
      </w:pPr>
    </w:p>
    <w:p w:rsidR="00BD058C" w:rsidRDefault="00BD058C" w:rsidP="00E73CF7">
      <w:pPr>
        <w:jc w:val="both"/>
      </w:pPr>
      <w:r>
        <w:t xml:space="preserve">The </w:t>
      </w:r>
      <w:r w:rsidRPr="00E73CF7">
        <w:t>analysi</w:t>
      </w:r>
      <w:r>
        <w:t>s and reporting of n</w:t>
      </w:r>
      <w:r w:rsidRPr="00E73CF7">
        <w:t xml:space="preserve">ear-miss situations can be used for assessment of safety of navigation in </w:t>
      </w:r>
      <w:r w:rsidR="000F1ABE">
        <w:t xml:space="preserve">the </w:t>
      </w:r>
      <w:r w:rsidRPr="00E73CF7">
        <w:t xml:space="preserve">VTS area. This can also be used as </w:t>
      </w:r>
      <w:r w:rsidR="000F1ABE">
        <w:t xml:space="preserve">a </w:t>
      </w:r>
      <w:r w:rsidRPr="00E73CF7">
        <w:t xml:space="preserve">component of a </w:t>
      </w:r>
      <w:r>
        <w:t xml:space="preserve">safety management or a </w:t>
      </w:r>
      <w:r w:rsidRPr="00E73CF7">
        <w:t xml:space="preserve">quality management system and measuring the current effectiveness of a VTS. </w:t>
      </w:r>
    </w:p>
    <w:p w:rsidR="00BD058C" w:rsidRDefault="00BD058C" w:rsidP="00E73CF7">
      <w:pPr>
        <w:jc w:val="both"/>
      </w:pPr>
    </w:p>
    <w:p w:rsidR="00BD058C" w:rsidRDefault="00BD058C" w:rsidP="00D102F2">
      <w:pPr>
        <w:pStyle w:val="ListParagraph"/>
        <w:numPr>
          <w:ilvl w:val="2"/>
          <w:numId w:val="28"/>
        </w:numPr>
        <w:jc w:val="both"/>
      </w:pPr>
      <w:r>
        <w:t xml:space="preserve"> Addressing of the </w:t>
      </w:r>
      <w:r w:rsidRPr="006D3132">
        <w:t xml:space="preserve">casualty/incident </w:t>
      </w:r>
      <w:r>
        <w:t>reports</w:t>
      </w:r>
    </w:p>
    <w:p w:rsidR="00BD058C" w:rsidRDefault="00BD058C" w:rsidP="008111DA">
      <w:pPr>
        <w:pStyle w:val="ListParagraph"/>
        <w:jc w:val="both"/>
      </w:pPr>
    </w:p>
    <w:p w:rsidR="00BD058C" w:rsidRDefault="00BD058C" w:rsidP="008111DA">
      <w:pPr>
        <w:jc w:val="both"/>
      </w:pPr>
      <w:r>
        <w:t>VTS casualty/incident reports may be addressed to the following organizations in accordance with Casualty Investigation Code, regional or national rules and regulations:</w:t>
      </w:r>
    </w:p>
    <w:p w:rsidR="00BD058C" w:rsidRDefault="00BD058C" w:rsidP="00075BBF">
      <w:pPr>
        <w:pStyle w:val="ListParagraph"/>
        <w:jc w:val="both"/>
      </w:pPr>
    </w:p>
    <w:p w:rsidR="00BD058C" w:rsidRDefault="00BD058C" w:rsidP="008111DA">
      <w:pPr>
        <w:pStyle w:val="ListParagraph"/>
        <w:ind w:left="0"/>
        <w:jc w:val="both"/>
      </w:pPr>
      <w:r>
        <w:t>•</w:t>
      </w:r>
      <w:r>
        <w:tab/>
        <w:t xml:space="preserve">Competent Authority; </w:t>
      </w:r>
    </w:p>
    <w:p w:rsidR="00BD058C" w:rsidRDefault="00BD058C" w:rsidP="008111DA">
      <w:pPr>
        <w:pStyle w:val="ListParagraph"/>
        <w:ind w:left="0"/>
        <w:jc w:val="both"/>
      </w:pPr>
      <w:r>
        <w:t>•</w:t>
      </w:r>
      <w:r>
        <w:tab/>
        <w:t>Port Authority;</w:t>
      </w:r>
    </w:p>
    <w:p w:rsidR="00BD058C" w:rsidRDefault="00BD058C" w:rsidP="008111DA">
      <w:pPr>
        <w:pStyle w:val="ListParagraph"/>
        <w:ind w:left="0"/>
        <w:jc w:val="both"/>
      </w:pPr>
      <w:r>
        <w:t>•</w:t>
      </w:r>
      <w:r>
        <w:tab/>
        <w:t>VTS Authority;</w:t>
      </w:r>
    </w:p>
    <w:p w:rsidR="00BD058C" w:rsidRDefault="00BD058C" w:rsidP="008111DA">
      <w:pPr>
        <w:pStyle w:val="ListParagraph"/>
        <w:ind w:left="0"/>
        <w:jc w:val="both"/>
      </w:pPr>
      <w:r>
        <w:t>•</w:t>
      </w:r>
      <w:r>
        <w:tab/>
        <w:t>Adjacent VTS;</w:t>
      </w:r>
    </w:p>
    <w:p w:rsidR="00BD058C" w:rsidRDefault="00BD058C" w:rsidP="008111DA">
      <w:pPr>
        <w:pStyle w:val="ListParagraph"/>
        <w:ind w:left="0"/>
        <w:jc w:val="both"/>
      </w:pPr>
      <w:r>
        <w:t>•</w:t>
      </w:r>
      <w:r>
        <w:tab/>
        <w:t>Port State Control Authority (PSC);</w:t>
      </w:r>
    </w:p>
    <w:p w:rsidR="00BD058C" w:rsidRDefault="00BD058C" w:rsidP="008111DA">
      <w:pPr>
        <w:pStyle w:val="ListParagraph"/>
        <w:ind w:left="0"/>
        <w:jc w:val="both"/>
      </w:pPr>
      <w:r>
        <w:t>•</w:t>
      </w:r>
      <w:r>
        <w:tab/>
        <w:t>Marine Safety Investigation Authority;</w:t>
      </w:r>
    </w:p>
    <w:p w:rsidR="00BD058C" w:rsidRDefault="00BD058C" w:rsidP="008111DA">
      <w:pPr>
        <w:pStyle w:val="ListParagraph"/>
        <w:ind w:left="0"/>
        <w:jc w:val="both"/>
      </w:pPr>
      <w:r>
        <w:t>•</w:t>
      </w:r>
      <w:r>
        <w:tab/>
        <w:t>Law Enforcement Authority;</w:t>
      </w:r>
    </w:p>
    <w:p w:rsidR="00BD058C" w:rsidRDefault="00BD058C" w:rsidP="008111DA">
      <w:pPr>
        <w:pStyle w:val="ListParagraph"/>
        <w:ind w:left="0"/>
        <w:jc w:val="both"/>
      </w:pPr>
      <w:r>
        <w:t>•</w:t>
      </w:r>
      <w:r>
        <w:tab/>
        <w:t>Flag State Maritime Authority;</w:t>
      </w:r>
    </w:p>
    <w:p w:rsidR="00BD058C" w:rsidRDefault="00BD058C" w:rsidP="008111DA">
      <w:pPr>
        <w:pStyle w:val="ListParagraph"/>
        <w:ind w:left="0"/>
        <w:jc w:val="both"/>
      </w:pPr>
      <w:r>
        <w:t>•</w:t>
      </w:r>
      <w:r>
        <w:tab/>
        <w:t>Shipping Company;</w:t>
      </w:r>
    </w:p>
    <w:p w:rsidR="00BD058C" w:rsidRDefault="00BD058C" w:rsidP="008111DA">
      <w:pPr>
        <w:pStyle w:val="ListParagraph"/>
        <w:ind w:left="0"/>
        <w:jc w:val="both"/>
      </w:pPr>
      <w:r>
        <w:t>•</w:t>
      </w:r>
      <w:r>
        <w:tab/>
        <w:t>Class society delivering the ISM certification on behalf of the flag State;</w:t>
      </w:r>
    </w:p>
    <w:p w:rsidR="00BD058C" w:rsidRDefault="00BD058C" w:rsidP="008111DA">
      <w:pPr>
        <w:pStyle w:val="ListParagraph"/>
        <w:ind w:left="0"/>
        <w:jc w:val="both"/>
      </w:pPr>
      <w:r>
        <w:t>•</w:t>
      </w:r>
      <w:r>
        <w:tab/>
        <w:t>Maritime Rescue Coordination Centre (MRCC);</w:t>
      </w:r>
    </w:p>
    <w:p w:rsidR="00BD058C" w:rsidRDefault="00BD058C" w:rsidP="008111DA">
      <w:pPr>
        <w:pStyle w:val="ListParagraph"/>
        <w:ind w:left="0"/>
        <w:jc w:val="both"/>
      </w:pPr>
      <w:r>
        <w:t>•</w:t>
      </w:r>
      <w:r>
        <w:tab/>
        <w:t>International Maritime Organization/Agreement (e.g. EMSA, PMOU, etc.);</w:t>
      </w:r>
    </w:p>
    <w:p w:rsidR="00BD058C" w:rsidRDefault="00BD058C" w:rsidP="008111DA">
      <w:pPr>
        <w:pStyle w:val="ListParagraph"/>
        <w:ind w:left="0"/>
        <w:jc w:val="both"/>
      </w:pPr>
      <w:r>
        <w:t>•</w:t>
      </w:r>
      <w:r>
        <w:tab/>
        <w:t>Pollution Monitoring and Response Centre;</w:t>
      </w:r>
    </w:p>
    <w:p w:rsidR="00BD058C" w:rsidRDefault="00BD058C" w:rsidP="008111DA">
      <w:pPr>
        <w:pStyle w:val="ListParagraph"/>
        <w:ind w:left="0"/>
        <w:jc w:val="both"/>
      </w:pPr>
      <w:r>
        <w:t>•</w:t>
      </w:r>
      <w:r>
        <w:tab/>
        <w:t>Coastal State (Ref. to chapter 5 of Casualty Investigation Code);</w:t>
      </w:r>
    </w:p>
    <w:p w:rsidR="001A4FFB" w:rsidRDefault="00BD058C" w:rsidP="008111DA">
      <w:pPr>
        <w:pStyle w:val="ListParagraph"/>
        <w:ind w:hanging="720"/>
        <w:jc w:val="both"/>
      </w:pPr>
      <w:r>
        <w:t>•</w:t>
      </w:r>
      <w:r>
        <w:tab/>
      </w:r>
      <w:proofErr w:type="gramStart"/>
      <w:r>
        <w:t>any</w:t>
      </w:r>
      <w:proofErr w:type="gramEnd"/>
      <w:r>
        <w:t xml:space="preserve"> substantially interested States (i.e. because of the nationality of the crew, passengers</w:t>
      </w:r>
      <w:r w:rsidR="000F1ABE">
        <w:t>, r</w:t>
      </w:r>
      <w:r>
        <w:t>ef</w:t>
      </w:r>
      <w:r w:rsidR="000F1ABE">
        <w:t>er</w:t>
      </w:r>
      <w:r>
        <w:t xml:space="preserve"> to chapter 5 of Casualty Investigation Code)</w:t>
      </w:r>
      <w:r w:rsidR="001A4FFB">
        <w:t>;</w:t>
      </w:r>
    </w:p>
    <w:p w:rsidR="00BD058C" w:rsidRDefault="001A4FFB" w:rsidP="008111DA">
      <w:pPr>
        <w:pStyle w:val="ListParagraph"/>
        <w:ind w:hanging="720"/>
        <w:jc w:val="both"/>
      </w:pPr>
      <w:r>
        <w:t>•</w:t>
      </w:r>
      <w:r>
        <w:tab/>
      </w:r>
      <w:proofErr w:type="gramStart"/>
      <w:r>
        <w:t>etc</w:t>
      </w:r>
      <w:proofErr w:type="gramEnd"/>
      <w:r w:rsidR="00BD058C">
        <w:t>.</w:t>
      </w:r>
    </w:p>
    <w:p w:rsidR="00BD058C" w:rsidRDefault="00BD058C" w:rsidP="006D3132">
      <w:pPr>
        <w:pStyle w:val="ListParagraph"/>
        <w:jc w:val="both"/>
      </w:pPr>
    </w:p>
    <w:p w:rsidR="00BD058C" w:rsidRDefault="00BD058C" w:rsidP="00D102F2">
      <w:pPr>
        <w:pStyle w:val="ListParagraph"/>
        <w:numPr>
          <w:ilvl w:val="2"/>
          <w:numId w:val="28"/>
        </w:numPr>
        <w:jc w:val="both"/>
      </w:pPr>
      <w:r>
        <w:t xml:space="preserve">Addressing </w:t>
      </w:r>
      <w:del w:id="51" w:author="Wim" w:date="2016-08-04T11:45:00Z">
        <w:r w:rsidDel="002F7444">
          <w:delText xml:space="preserve">of the </w:delText>
        </w:r>
      </w:del>
      <w:r>
        <w:t>near-miss</w:t>
      </w:r>
      <w:r w:rsidRPr="006D3132">
        <w:t xml:space="preserve"> </w:t>
      </w:r>
      <w:r>
        <w:t>reports</w:t>
      </w:r>
    </w:p>
    <w:p w:rsidR="00BD058C" w:rsidRDefault="00BD058C" w:rsidP="00353A98">
      <w:pPr>
        <w:pStyle w:val="ListParagraph"/>
        <w:jc w:val="both"/>
      </w:pPr>
    </w:p>
    <w:p w:rsidR="00BD058C" w:rsidRDefault="00BD058C" w:rsidP="008111DA">
      <w:pPr>
        <w:pStyle w:val="ListParagraph"/>
        <w:ind w:left="0"/>
        <w:jc w:val="both"/>
      </w:pPr>
      <w:r w:rsidRPr="0043032B">
        <w:t xml:space="preserve">Near-miss reports should be reported internally within VTS </w:t>
      </w:r>
      <w:ins w:id="52" w:author="Wim" w:date="2016-08-04T11:40:00Z">
        <w:r w:rsidR="002F7444">
          <w:t>and</w:t>
        </w:r>
      </w:ins>
      <w:ins w:id="53" w:author="Wim" w:date="2016-08-04T11:41:00Z">
        <w:r w:rsidR="002F7444">
          <w:t>/or</w:t>
        </w:r>
      </w:ins>
      <w:ins w:id="54" w:author="Wim" w:date="2016-08-04T11:40:00Z">
        <w:r w:rsidR="002F7444">
          <w:t xml:space="preserve"> Competent</w:t>
        </w:r>
      </w:ins>
      <w:del w:id="55" w:author="Wim" w:date="2016-08-04T11:40:00Z">
        <w:r w:rsidRPr="0043032B" w:rsidDel="002F7444">
          <w:delText>A</w:delText>
        </w:r>
      </w:del>
      <w:ins w:id="56" w:author="Wim" w:date="2016-08-04T11:40:00Z">
        <w:r w:rsidR="002F7444">
          <w:t xml:space="preserve"> A</w:t>
        </w:r>
      </w:ins>
      <w:r w:rsidRPr="0043032B">
        <w:t>uthorit</w:t>
      </w:r>
      <w:del w:id="57" w:author="Wim" w:date="2016-08-04T11:40:00Z">
        <w:r w:rsidRPr="0043032B" w:rsidDel="002F7444">
          <w:delText>y</w:delText>
        </w:r>
      </w:del>
      <w:ins w:id="58" w:author="Wim" w:date="2016-08-04T11:40:00Z">
        <w:r w:rsidR="002F7444">
          <w:t>ies</w:t>
        </w:r>
      </w:ins>
      <w:r w:rsidRPr="0043032B">
        <w:t>.</w:t>
      </w:r>
      <w:r>
        <w:t xml:space="preserve"> The analysis and</w:t>
      </w:r>
      <w:r w:rsidRPr="00F077B2">
        <w:t xml:space="preserve"> </w:t>
      </w:r>
      <w:r>
        <w:t xml:space="preserve">reporting of near-miss situations may result in corrective actions on the VTS operational procedures and additional training of VTS personnel. </w:t>
      </w:r>
      <w:r w:rsidR="00E93C37">
        <w:t>If certified u</w:t>
      </w:r>
      <w:r w:rsidRPr="00E060E0">
        <w:t>nder ISO 9</w:t>
      </w:r>
      <w:r>
        <w:t xml:space="preserve">001, the certified body (i.e. </w:t>
      </w:r>
      <w:r w:rsidRPr="00E060E0">
        <w:t>VTS</w:t>
      </w:r>
      <w:r>
        <w:t xml:space="preserve"> Centre</w:t>
      </w:r>
      <w:r w:rsidRPr="00E060E0">
        <w:t xml:space="preserve">) shall monitor, measure, analyse and improve quality </w:t>
      </w:r>
      <w:r>
        <w:t xml:space="preserve">management </w:t>
      </w:r>
      <w:r w:rsidRPr="00E060E0">
        <w:t>system</w:t>
      </w:r>
      <w:r>
        <w:t xml:space="preserve"> of the VTS centre</w:t>
      </w:r>
      <w:r w:rsidRPr="00E060E0">
        <w:t>.</w:t>
      </w:r>
    </w:p>
    <w:p w:rsidR="00BD058C" w:rsidRDefault="00BD058C" w:rsidP="008111DA">
      <w:pPr>
        <w:pStyle w:val="ListParagraph"/>
        <w:ind w:left="0"/>
        <w:jc w:val="both"/>
      </w:pPr>
    </w:p>
    <w:p w:rsidR="00BD058C" w:rsidRPr="00011A0B" w:rsidRDefault="00BD058C" w:rsidP="008111DA">
      <w:pPr>
        <w:pStyle w:val="ListParagraph"/>
        <w:ind w:left="0"/>
        <w:jc w:val="both"/>
        <w:rPr>
          <w:strike/>
        </w:rPr>
      </w:pPr>
      <w:r w:rsidRPr="00DD794F">
        <w:t xml:space="preserve">The VTS </w:t>
      </w:r>
      <w:ins w:id="59" w:author="Wim" w:date="2016-08-04T11:45:00Z">
        <w:r w:rsidR="002F7444">
          <w:t>and/or Comp</w:t>
        </w:r>
      </w:ins>
      <w:ins w:id="60" w:author="Wim" w:date="2016-08-04T11:46:00Z">
        <w:r w:rsidR="002F7444">
          <w:t>et</w:t>
        </w:r>
      </w:ins>
      <w:ins w:id="61" w:author="Wim" w:date="2016-08-04T11:45:00Z">
        <w:r w:rsidR="002F7444">
          <w:t xml:space="preserve">ent </w:t>
        </w:r>
      </w:ins>
      <w:r w:rsidRPr="00DD794F">
        <w:t>Authorit</w:t>
      </w:r>
      <w:del w:id="62" w:author="Wim" w:date="2016-08-04T11:45:00Z">
        <w:r w:rsidRPr="00DD794F" w:rsidDel="002F7444">
          <w:delText>y</w:delText>
        </w:r>
      </w:del>
      <w:ins w:id="63" w:author="Wim" w:date="2016-08-04T11:45:00Z">
        <w:r w:rsidR="002F7444">
          <w:t>ies</w:t>
        </w:r>
      </w:ins>
      <w:r w:rsidRPr="00DD794F">
        <w:t xml:space="preserve"> should decide whether to report near-miss externally in compliance </w:t>
      </w:r>
      <w:del w:id="64" w:author="Wim" w:date="2016-08-04T11:45:00Z">
        <w:r w:rsidRPr="00DD794F" w:rsidDel="002F7444">
          <w:delText xml:space="preserve">to </w:delText>
        </w:r>
      </w:del>
      <w:ins w:id="65" w:author="Wim" w:date="2016-08-04T11:45:00Z">
        <w:r w:rsidR="002F7444">
          <w:t>with</w:t>
        </w:r>
        <w:r w:rsidR="002F7444" w:rsidRPr="00DD794F">
          <w:t xml:space="preserve"> </w:t>
        </w:r>
      </w:ins>
      <w:r w:rsidRPr="00DD794F">
        <w:t>established QMS</w:t>
      </w:r>
      <w:r w:rsidR="00011A0B" w:rsidRPr="00DD794F">
        <w:t>/SMS</w:t>
      </w:r>
      <w:r w:rsidRPr="00DD794F">
        <w:t xml:space="preserve"> and/or VTS operational procedures. </w:t>
      </w:r>
    </w:p>
    <w:p w:rsidR="00BD058C" w:rsidRPr="00E73CF7" w:rsidRDefault="00BD058C" w:rsidP="00E73CF7">
      <w:pPr>
        <w:jc w:val="both"/>
      </w:pPr>
    </w:p>
    <w:p w:rsidR="00BD058C" w:rsidRPr="0005555E" w:rsidRDefault="00BD058C" w:rsidP="00D102F2">
      <w:pPr>
        <w:pStyle w:val="BodyText"/>
        <w:numPr>
          <w:ilvl w:val="1"/>
          <w:numId w:val="28"/>
        </w:numPr>
        <w:rPr>
          <w:sz w:val="22"/>
          <w:szCs w:val="22"/>
          <w:lang w:val="en-GB" w:eastAsia="de-DE"/>
        </w:rPr>
      </w:pPr>
      <w:r w:rsidRPr="0005555E">
        <w:rPr>
          <w:sz w:val="22"/>
          <w:szCs w:val="22"/>
          <w:lang w:val="en-GB" w:eastAsia="de-DE"/>
        </w:rPr>
        <w:t xml:space="preserve">Safety </w:t>
      </w:r>
      <w:r>
        <w:rPr>
          <w:sz w:val="22"/>
          <w:szCs w:val="22"/>
          <w:lang w:val="en-GB" w:eastAsia="de-DE"/>
        </w:rPr>
        <w:t>c</w:t>
      </w:r>
      <w:r w:rsidRPr="0005555E">
        <w:rPr>
          <w:sz w:val="22"/>
          <w:szCs w:val="22"/>
          <w:lang w:val="en-GB" w:eastAsia="de-DE"/>
        </w:rPr>
        <w:t>ulture</w:t>
      </w:r>
    </w:p>
    <w:p w:rsidR="00BD058C" w:rsidRPr="00C34431" w:rsidRDefault="00BD058C" w:rsidP="00C34431">
      <w:pPr>
        <w:jc w:val="both"/>
      </w:pPr>
      <w:r w:rsidRPr="00C34431">
        <w:t xml:space="preserve">Conducting investigations and gathering statistics on marine incidents and near-miss situations is a part of </w:t>
      </w:r>
      <w:del w:id="66" w:author="Wim" w:date="2016-08-04T11:47:00Z">
        <w:r w:rsidRPr="00C34431" w:rsidDel="004A0E30">
          <w:delText xml:space="preserve">maturing </w:delText>
        </w:r>
      </w:del>
      <w:ins w:id="67" w:author="Wim" w:date="2016-08-04T11:47:00Z">
        <w:r w:rsidR="004A0E30">
          <w:t>developing</w:t>
        </w:r>
        <w:r w:rsidR="004A0E30" w:rsidRPr="00C34431">
          <w:t xml:space="preserve"> </w:t>
        </w:r>
      </w:ins>
      <w:r w:rsidRPr="00C34431">
        <w:t xml:space="preserve">the </w:t>
      </w:r>
      <w:r>
        <w:t>s</w:t>
      </w:r>
      <w:r w:rsidRPr="00C34431">
        <w:t>afety culture within a VTS Centre. The overall performance of a VTS can be facilitated by implementing corrective actions (adapting procedures, organizing training based on these statistics, etc.).</w:t>
      </w:r>
    </w:p>
    <w:p w:rsidR="00BD058C" w:rsidRPr="00C34431" w:rsidRDefault="00BD058C" w:rsidP="00C34431">
      <w:pPr>
        <w:jc w:val="both"/>
      </w:pPr>
    </w:p>
    <w:p w:rsidR="00BD058C" w:rsidRPr="00C34431" w:rsidRDefault="00BD058C" w:rsidP="00C34431">
      <w:pPr>
        <w:jc w:val="both"/>
      </w:pPr>
      <w:r w:rsidRPr="00C34431">
        <w:t>With respect to this, two aspects of safety culture are particularly important: a reporting culture and a just culture.</w:t>
      </w:r>
    </w:p>
    <w:p w:rsidR="00BD058C" w:rsidRPr="00C34431" w:rsidRDefault="00BD058C" w:rsidP="00C34431">
      <w:pPr>
        <w:jc w:val="both"/>
      </w:pPr>
    </w:p>
    <w:p w:rsidR="00BD058C" w:rsidRPr="00C34431" w:rsidRDefault="00BD058C" w:rsidP="00C34431">
      <w:pPr>
        <w:jc w:val="both"/>
      </w:pPr>
      <w:r w:rsidRPr="00C34431">
        <w:t>A reporting culture</w:t>
      </w:r>
      <w:r>
        <w:t xml:space="preserve"> </w:t>
      </w:r>
      <w:r w:rsidRPr="00C34431">
        <w:t>actively encourages personnel to take the time to report issues, near-misses or anything that might influence the safety of the VTS. Encouragement can be in the form of incentives, but in order to make reporting sustainable, organisations need to demonstrate that the report has been appropriately considered and responded to.</w:t>
      </w:r>
    </w:p>
    <w:p w:rsidR="00BD058C" w:rsidRPr="00C34431" w:rsidRDefault="00BD058C" w:rsidP="00C34431">
      <w:pPr>
        <w:jc w:val="both"/>
      </w:pPr>
    </w:p>
    <w:p w:rsidR="00BD058C" w:rsidRPr="00C34431" w:rsidRDefault="00BD058C" w:rsidP="00C34431">
      <w:pPr>
        <w:jc w:val="both"/>
      </w:pPr>
      <w:r w:rsidRPr="00C34431">
        <w:t>An effective reporting system depends, crucially, upon how an organization handles blame and punishment. This lies at the heart of any safety culture. A prerequisite for a just culture is that all members of an organization should understand where the line must be drawn between unacceptable behaviour, deserving of disciplinary action, and the remainder, where punishment is neither appropriate nor helpful in furthering the cause of safety.</w:t>
      </w:r>
    </w:p>
    <w:p w:rsidR="00BD058C" w:rsidRPr="00C34431" w:rsidRDefault="00BD058C" w:rsidP="00C34431">
      <w:pPr>
        <w:jc w:val="both"/>
      </w:pPr>
    </w:p>
    <w:p w:rsidR="00BD058C" w:rsidRPr="00C34431" w:rsidRDefault="00BD058C" w:rsidP="00C34431">
      <w:pPr>
        <w:jc w:val="both"/>
      </w:pPr>
      <w:r w:rsidRPr="00C34431">
        <w:t>It is not the objective to determine liability in VTS reports. The VTS authority should not refrain from fully reporting on the causal factors.</w:t>
      </w:r>
    </w:p>
    <w:p w:rsidR="00BD058C" w:rsidRDefault="00BD058C" w:rsidP="002976FE">
      <w:pPr>
        <w:jc w:val="both"/>
      </w:pPr>
    </w:p>
    <w:p w:rsidR="00BD058C" w:rsidRPr="00553CB2" w:rsidRDefault="00BD058C" w:rsidP="002976FE">
      <w:pPr>
        <w:jc w:val="both"/>
      </w:pPr>
    </w:p>
    <w:p w:rsidR="00BD058C" w:rsidRPr="0005555E" w:rsidRDefault="00BD058C" w:rsidP="00D102F2">
      <w:pPr>
        <w:pStyle w:val="BodyText"/>
        <w:numPr>
          <w:ilvl w:val="1"/>
          <w:numId w:val="28"/>
        </w:numPr>
        <w:rPr>
          <w:sz w:val="22"/>
          <w:szCs w:val="22"/>
          <w:lang w:val="en-GB"/>
        </w:rPr>
      </w:pPr>
      <w:r w:rsidRPr="0005555E">
        <w:rPr>
          <w:sz w:val="22"/>
          <w:szCs w:val="22"/>
          <w:lang w:val="en-GB"/>
        </w:rPr>
        <w:t>Content of reports</w:t>
      </w:r>
    </w:p>
    <w:p w:rsidR="00BD058C" w:rsidRPr="0005555E" w:rsidRDefault="00BD058C" w:rsidP="00E73CF7">
      <w:pPr>
        <w:pStyle w:val="BodyText"/>
        <w:rPr>
          <w:sz w:val="22"/>
          <w:szCs w:val="22"/>
          <w:lang w:val="en-GB"/>
        </w:rPr>
      </w:pPr>
      <w:r>
        <w:rPr>
          <w:sz w:val="22"/>
          <w:szCs w:val="22"/>
          <w:lang w:val="en-GB"/>
        </w:rPr>
        <w:t>At least t</w:t>
      </w:r>
      <w:r w:rsidRPr="0005555E">
        <w:rPr>
          <w:sz w:val="22"/>
          <w:szCs w:val="22"/>
          <w:lang w:val="en-GB"/>
        </w:rPr>
        <w:t xml:space="preserve">he following basic information should be included in casualty/incident/near-miss VTS report: </w:t>
      </w:r>
    </w:p>
    <w:p w:rsidR="00BD058C" w:rsidRPr="0005555E" w:rsidRDefault="00BD058C" w:rsidP="00D102F2">
      <w:pPr>
        <w:pStyle w:val="BodyText"/>
        <w:numPr>
          <w:ilvl w:val="0"/>
          <w:numId w:val="29"/>
        </w:numPr>
        <w:rPr>
          <w:sz w:val="22"/>
          <w:szCs w:val="22"/>
          <w:lang w:val="en-GB"/>
        </w:rPr>
      </w:pPr>
      <w:r>
        <w:rPr>
          <w:sz w:val="22"/>
          <w:szCs w:val="22"/>
          <w:lang w:val="en-GB"/>
        </w:rPr>
        <w:t>Who and what were involved</w:t>
      </w:r>
      <w:r w:rsidRPr="0005555E">
        <w:rPr>
          <w:sz w:val="22"/>
          <w:szCs w:val="22"/>
          <w:lang w:val="en-GB"/>
        </w:rPr>
        <w:t xml:space="preserve"> (</w:t>
      </w:r>
      <w:r>
        <w:rPr>
          <w:sz w:val="22"/>
          <w:szCs w:val="22"/>
          <w:lang w:val="en-GB"/>
        </w:rPr>
        <w:t xml:space="preserve">e.g. </w:t>
      </w:r>
      <w:r w:rsidRPr="0005555E">
        <w:rPr>
          <w:sz w:val="22"/>
          <w:szCs w:val="22"/>
          <w:lang w:val="en-GB"/>
        </w:rPr>
        <w:t>vessel data)</w:t>
      </w:r>
      <w:r>
        <w:rPr>
          <w:sz w:val="22"/>
          <w:szCs w:val="22"/>
          <w:lang w:val="en-GB"/>
        </w:rPr>
        <w:t>;</w:t>
      </w:r>
    </w:p>
    <w:p w:rsidR="00BD058C" w:rsidRPr="0005555E" w:rsidRDefault="00BD058C" w:rsidP="00D102F2">
      <w:pPr>
        <w:pStyle w:val="BodyText"/>
        <w:numPr>
          <w:ilvl w:val="0"/>
          <w:numId w:val="29"/>
        </w:numPr>
        <w:rPr>
          <w:sz w:val="22"/>
          <w:szCs w:val="22"/>
          <w:lang w:val="en-GB"/>
        </w:rPr>
      </w:pPr>
      <w:r w:rsidRPr="0005555E">
        <w:rPr>
          <w:sz w:val="22"/>
          <w:szCs w:val="22"/>
          <w:lang w:val="en-GB"/>
        </w:rPr>
        <w:t>What happened (e.g. grounding, striking, collision</w:t>
      </w:r>
      <w:r w:rsidR="00A93A64">
        <w:rPr>
          <w:sz w:val="22"/>
          <w:szCs w:val="22"/>
          <w:lang w:val="en-GB"/>
        </w:rPr>
        <w:t>, close quarter situation</w:t>
      </w:r>
      <w:r w:rsidRPr="0005555E">
        <w:rPr>
          <w:sz w:val="22"/>
          <w:szCs w:val="22"/>
          <w:lang w:val="en-GB"/>
        </w:rPr>
        <w:t>)</w:t>
      </w:r>
      <w:r>
        <w:rPr>
          <w:sz w:val="22"/>
          <w:szCs w:val="22"/>
          <w:lang w:val="en-GB"/>
        </w:rPr>
        <w:t>;</w:t>
      </w:r>
    </w:p>
    <w:p w:rsidR="00BD058C" w:rsidRPr="0005555E" w:rsidRDefault="00BD058C" w:rsidP="00D102F2">
      <w:pPr>
        <w:pStyle w:val="BodyText"/>
        <w:numPr>
          <w:ilvl w:val="0"/>
          <w:numId w:val="29"/>
        </w:numPr>
        <w:rPr>
          <w:sz w:val="22"/>
          <w:szCs w:val="22"/>
          <w:lang w:val="en-GB"/>
        </w:rPr>
      </w:pPr>
      <w:r w:rsidRPr="0005555E">
        <w:rPr>
          <w:sz w:val="22"/>
          <w:szCs w:val="22"/>
          <w:lang w:val="en-GB"/>
        </w:rPr>
        <w:t>Wher</w:t>
      </w:r>
      <w:r>
        <w:rPr>
          <w:sz w:val="22"/>
          <w:szCs w:val="22"/>
          <w:lang w:val="en-GB"/>
        </w:rPr>
        <w:t>e, when, and in what sequence;</w:t>
      </w:r>
    </w:p>
    <w:p w:rsidR="00BD058C" w:rsidRPr="0005555E" w:rsidRDefault="00BD058C" w:rsidP="00D102F2">
      <w:pPr>
        <w:pStyle w:val="BodyText"/>
        <w:numPr>
          <w:ilvl w:val="0"/>
          <w:numId w:val="29"/>
        </w:numPr>
        <w:rPr>
          <w:sz w:val="22"/>
          <w:szCs w:val="22"/>
          <w:lang w:val="en-GB"/>
        </w:rPr>
      </w:pPr>
      <w:r>
        <w:rPr>
          <w:sz w:val="22"/>
          <w:szCs w:val="22"/>
          <w:lang w:val="en-GB"/>
        </w:rPr>
        <w:t>Weather and hydrographic</w:t>
      </w:r>
      <w:r w:rsidRPr="0005555E">
        <w:rPr>
          <w:sz w:val="22"/>
          <w:szCs w:val="22"/>
          <w:lang w:val="en-GB"/>
        </w:rPr>
        <w:t xml:space="preserve"> information</w:t>
      </w:r>
      <w:r>
        <w:rPr>
          <w:sz w:val="22"/>
          <w:szCs w:val="22"/>
          <w:lang w:val="en-GB"/>
        </w:rPr>
        <w:t>;</w:t>
      </w:r>
    </w:p>
    <w:p w:rsidR="00BD058C" w:rsidRPr="0005555E" w:rsidRDefault="00BD058C" w:rsidP="00D102F2">
      <w:pPr>
        <w:pStyle w:val="BodyText"/>
        <w:numPr>
          <w:ilvl w:val="0"/>
          <w:numId w:val="29"/>
        </w:numPr>
        <w:rPr>
          <w:sz w:val="22"/>
          <w:szCs w:val="22"/>
          <w:lang w:val="en-GB"/>
        </w:rPr>
      </w:pPr>
      <w:r w:rsidRPr="0005555E">
        <w:rPr>
          <w:sz w:val="22"/>
          <w:szCs w:val="22"/>
          <w:lang w:val="en-GB"/>
        </w:rPr>
        <w:t>VTS operator and/or VTS supervisor</w:t>
      </w:r>
      <w:r>
        <w:rPr>
          <w:sz w:val="22"/>
          <w:szCs w:val="22"/>
          <w:lang w:val="en-GB"/>
        </w:rPr>
        <w:t xml:space="preserve"> on duty.</w:t>
      </w:r>
    </w:p>
    <w:p w:rsidR="00BD058C" w:rsidRPr="0005555E" w:rsidRDefault="00BD058C" w:rsidP="00E73CF7">
      <w:pPr>
        <w:pStyle w:val="BodyText"/>
        <w:rPr>
          <w:sz w:val="22"/>
          <w:szCs w:val="22"/>
          <w:lang w:val="en-US" w:eastAsia="de-DE"/>
        </w:rPr>
      </w:pPr>
      <w:r w:rsidRPr="0005555E">
        <w:rPr>
          <w:sz w:val="22"/>
          <w:szCs w:val="22"/>
          <w:lang w:val="en-US" w:eastAsia="de-DE"/>
        </w:rPr>
        <w:t xml:space="preserve">Regardless of the nature of the </w:t>
      </w:r>
      <w:r w:rsidRPr="0005555E">
        <w:rPr>
          <w:sz w:val="22"/>
          <w:szCs w:val="22"/>
          <w:lang w:val="en-GB"/>
        </w:rPr>
        <w:t>casualty/incident/near-miss</w:t>
      </w:r>
      <w:r w:rsidRPr="0005555E">
        <w:rPr>
          <w:sz w:val="22"/>
          <w:szCs w:val="22"/>
          <w:lang w:val="en-US" w:eastAsia="de-DE"/>
        </w:rPr>
        <w:t xml:space="preserve">, the additional materials and/or VTS records </w:t>
      </w:r>
      <w:r>
        <w:rPr>
          <w:sz w:val="22"/>
          <w:szCs w:val="22"/>
          <w:lang w:val="en-US" w:eastAsia="de-DE"/>
        </w:rPr>
        <w:t>may</w:t>
      </w:r>
      <w:r w:rsidRPr="0005555E">
        <w:rPr>
          <w:sz w:val="22"/>
          <w:szCs w:val="22"/>
          <w:lang w:val="en-US" w:eastAsia="de-DE"/>
        </w:rPr>
        <w:t xml:space="preserve"> be enclosed, such as photographs, traffic image recordings, logs, etc. </w:t>
      </w:r>
    </w:p>
    <w:p w:rsidR="00BD058C" w:rsidRPr="0005555E" w:rsidRDefault="00BD058C" w:rsidP="00E73CF7">
      <w:pPr>
        <w:pStyle w:val="BodyText"/>
        <w:rPr>
          <w:sz w:val="22"/>
          <w:szCs w:val="22"/>
          <w:lang w:val="en-US" w:eastAsia="de-DE"/>
        </w:rPr>
      </w:pPr>
      <w:r>
        <w:rPr>
          <w:sz w:val="22"/>
          <w:szCs w:val="22"/>
          <w:lang w:val="en-GB"/>
        </w:rPr>
        <w:t>It is advisable</w:t>
      </w:r>
      <w:r w:rsidRPr="0005555E">
        <w:rPr>
          <w:sz w:val="22"/>
          <w:szCs w:val="22"/>
          <w:lang w:val="en-GB"/>
        </w:rPr>
        <w:t xml:space="preserve"> to keep VTS report format as simple as possible. See example of near-miss/incident</w:t>
      </w:r>
      <w:r>
        <w:rPr>
          <w:sz w:val="22"/>
          <w:szCs w:val="22"/>
          <w:lang w:val="en-GB"/>
        </w:rPr>
        <w:t>/casualty VTS report format in A</w:t>
      </w:r>
      <w:r w:rsidRPr="0005555E">
        <w:rPr>
          <w:sz w:val="22"/>
          <w:szCs w:val="22"/>
          <w:lang w:val="en-GB"/>
        </w:rPr>
        <w:t>nnex</w:t>
      </w:r>
      <w:r>
        <w:rPr>
          <w:sz w:val="22"/>
          <w:szCs w:val="22"/>
          <w:lang w:val="en-GB"/>
        </w:rPr>
        <w:t xml:space="preserve"> 2</w:t>
      </w:r>
      <w:r w:rsidRPr="0005555E">
        <w:rPr>
          <w:sz w:val="22"/>
          <w:szCs w:val="22"/>
          <w:lang w:val="en-GB"/>
        </w:rPr>
        <w:t>.</w:t>
      </w:r>
    </w:p>
    <w:p w:rsidR="00BD058C" w:rsidRPr="0005555E" w:rsidRDefault="00BD058C" w:rsidP="00E73CF7">
      <w:pPr>
        <w:pStyle w:val="BodyText"/>
        <w:rPr>
          <w:sz w:val="22"/>
          <w:szCs w:val="22"/>
          <w:lang w:val="en-US" w:eastAsia="de-DE"/>
        </w:rPr>
      </w:pPr>
      <w:r w:rsidRPr="0005555E">
        <w:rPr>
          <w:sz w:val="22"/>
          <w:szCs w:val="22"/>
          <w:lang w:val="en-US" w:eastAsia="de-DE"/>
        </w:rPr>
        <w:t xml:space="preserve">The procedure of </w:t>
      </w:r>
      <w:r w:rsidR="00E93C37">
        <w:rPr>
          <w:sz w:val="22"/>
          <w:szCs w:val="22"/>
          <w:lang w:val="en-US" w:eastAsia="de-DE"/>
        </w:rPr>
        <w:t>c</w:t>
      </w:r>
      <w:r w:rsidRPr="0005555E">
        <w:rPr>
          <w:sz w:val="22"/>
          <w:szCs w:val="22"/>
          <w:lang w:val="en-US" w:eastAsia="de-DE"/>
        </w:rPr>
        <w:t>asualty notification is clearly defined in Chapter 5 of Res.MSC.255 (84) known as Casualty Investigation Code, including format and content of such notification.</w:t>
      </w:r>
    </w:p>
    <w:p w:rsidR="00BD058C" w:rsidRPr="00DC453E" w:rsidRDefault="00BD058C" w:rsidP="00D102F2">
      <w:pPr>
        <w:pStyle w:val="Heading1"/>
        <w:numPr>
          <w:ilvl w:val="0"/>
          <w:numId w:val="28"/>
        </w:numPr>
        <w:rPr>
          <w:lang w:val="en-US"/>
        </w:rPr>
      </w:pPr>
      <w:r w:rsidRPr="00D0599E">
        <w:rPr>
          <w:lang w:val="en-GB"/>
        </w:rPr>
        <w:t>benefits of Casualty/Incidents</w:t>
      </w:r>
      <w:r>
        <w:rPr>
          <w:lang w:val="en-GB"/>
        </w:rPr>
        <w:t>/near-miss</w:t>
      </w:r>
      <w:r w:rsidRPr="00D0599E">
        <w:rPr>
          <w:lang w:val="en-GB"/>
        </w:rPr>
        <w:t xml:space="preserve"> Reports</w:t>
      </w:r>
    </w:p>
    <w:p w:rsidR="00BD058C" w:rsidRPr="00554587" w:rsidRDefault="00BD058C" w:rsidP="00554587">
      <w:pPr>
        <w:rPr>
          <w:lang w:val="en-US"/>
        </w:rPr>
      </w:pPr>
      <w:r>
        <w:rPr>
          <w:lang w:val="en-US"/>
        </w:rPr>
        <w:t>Benefits of marine casualty/incident/near-miss reporting are as follows:</w:t>
      </w:r>
    </w:p>
    <w:p w:rsidR="00BD058C" w:rsidRPr="0067060A" w:rsidRDefault="00BD058C" w:rsidP="00D102F2">
      <w:pPr>
        <w:numPr>
          <w:ilvl w:val="0"/>
          <w:numId w:val="23"/>
        </w:numPr>
      </w:pPr>
      <w:r w:rsidRPr="0067060A">
        <w:t>Enhancement of navigation safety in general</w:t>
      </w:r>
      <w:r>
        <w:t>;</w:t>
      </w:r>
    </w:p>
    <w:p w:rsidR="00BD058C" w:rsidRPr="0067060A" w:rsidRDefault="00BD058C" w:rsidP="00D102F2">
      <w:pPr>
        <w:numPr>
          <w:ilvl w:val="0"/>
          <w:numId w:val="23"/>
        </w:numPr>
      </w:pPr>
      <w:r w:rsidRPr="0067060A">
        <w:t xml:space="preserve">Prevention of </w:t>
      </w:r>
      <w:r>
        <w:t>casualties</w:t>
      </w:r>
      <w:r w:rsidRPr="0067060A">
        <w:t xml:space="preserve"> in future</w:t>
      </w:r>
      <w:r>
        <w:t>;</w:t>
      </w:r>
    </w:p>
    <w:p w:rsidR="00BD058C" w:rsidRPr="0067060A" w:rsidRDefault="00BD058C" w:rsidP="00D102F2">
      <w:pPr>
        <w:numPr>
          <w:ilvl w:val="0"/>
          <w:numId w:val="24"/>
        </w:numPr>
      </w:pPr>
      <w:r w:rsidRPr="0067060A">
        <w:t>Proactive protection of marine environment</w:t>
      </w:r>
      <w:r>
        <w:t>;</w:t>
      </w:r>
    </w:p>
    <w:p w:rsidR="00BD058C" w:rsidRDefault="00BD058C" w:rsidP="00D102F2">
      <w:pPr>
        <w:numPr>
          <w:ilvl w:val="0"/>
          <w:numId w:val="24"/>
        </w:numPr>
      </w:pPr>
      <w:r w:rsidRPr="0067060A">
        <w:t>Further investigation</w:t>
      </w:r>
      <w:r>
        <w:t>;</w:t>
      </w:r>
    </w:p>
    <w:p w:rsidR="00BD058C" w:rsidRPr="0067060A" w:rsidRDefault="00BD058C" w:rsidP="00D102F2">
      <w:pPr>
        <w:numPr>
          <w:ilvl w:val="0"/>
          <w:numId w:val="25"/>
        </w:numPr>
      </w:pPr>
      <w:r w:rsidRPr="0067060A">
        <w:t>Emergency notification</w:t>
      </w:r>
      <w:r>
        <w:t>;</w:t>
      </w:r>
    </w:p>
    <w:p w:rsidR="00BD058C" w:rsidRPr="0067060A" w:rsidRDefault="00BD058C" w:rsidP="00D102F2">
      <w:pPr>
        <w:numPr>
          <w:ilvl w:val="0"/>
          <w:numId w:val="25"/>
        </w:numPr>
      </w:pPr>
      <w:r w:rsidRPr="0067060A">
        <w:t>Evidence (for insurance and/or other stakeholders in interest)</w:t>
      </w:r>
      <w:r>
        <w:t>;</w:t>
      </w:r>
    </w:p>
    <w:p w:rsidR="00BD058C" w:rsidRPr="0067060A" w:rsidRDefault="00BD058C" w:rsidP="00D102F2">
      <w:pPr>
        <w:numPr>
          <w:ilvl w:val="0"/>
          <w:numId w:val="25"/>
        </w:numPr>
      </w:pPr>
      <w:r w:rsidRPr="0067060A">
        <w:t>Lessons learned</w:t>
      </w:r>
      <w:r>
        <w:t xml:space="preserve"> and training;</w:t>
      </w:r>
    </w:p>
    <w:p w:rsidR="00BD058C" w:rsidRPr="0067060A" w:rsidRDefault="00BD058C" w:rsidP="00D102F2">
      <w:pPr>
        <w:numPr>
          <w:ilvl w:val="0"/>
          <w:numId w:val="25"/>
        </w:numPr>
      </w:pPr>
      <w:r w:rsidRPr="0067060A">
        <w:t>Collection of statistics to identify trends and risks</w:t>
      </w:r>
      <w:r>
        <w:t>;</w:t>
      </w:r>
      <w:r w:rsidRPr="0067060A">
        <w:t xml:space="preserve"> </w:t>
      </w:r>
    </w:p>
    <w:p w:rsidR="00BD058C" w:rsidRPr="0067060A" w:rsidRDefault="00BD058C" w:rsidP="00D102F2">
      <w:pPr>
        <w:numPr>
          <w:ilvl w:val="0"/>
          <w:numId w:val="25"/>
        </w:numPr>
      </w:pPr>
      <w:r w:rsidRPr="0067060A">
        <w:lastRenderedPageBreak/>
        <w:t>Support of risk assessment</w:t>
      </w:r>
      <w:r>
        <w:t>;</w:t>
      </w:r>
    </w:p>
    <w:p w:rsidR="00BD058C" w:rsidRPr="0067060A" w:rsidRDefault="00BD058C" w:rsidP="00D102F2">
      <w:pPr>
        <w:numPr>
          <w:ilvl w:val="0"/>
          <w:numId w:val="25"/>
        </w:numPr>
      </w:pPr>
      <w:r w:rsidRPr="0067060A">
        <w:t>Revision of VTS procedures</w:t>
      </w:r>
      <w:r>
        <w:t>;</w:t>
      </w:r>
    </w:p>
    <w:p w:rsidR="00BD058C" w:rsidRDefault="00BD058C" w:rsidP="00D102F2">
      <w:pPr>
        <w:numPr>
          <w:ilvl w:val="0"/>
          <w:numId w:val="25"/>
        </w:numPr>
      </w:pPr>
      <w:r w:rsidRPr="0067060A">
        <w:t>Improvement of a VTS Decision Support Tool</w:t>
      </w:r>
      <w:r>
        <w:t>;</w:t>
      </w:r>
    </w:p>
    <w:p w:rsidR="00BD058C" w:rsidRDefault="00BD058C" w:rsidP="00D102F2">
      <w:pPr>
        <w:numPr>
          <w:ilvl w:val="0"/>
          <w:numId w:val="25"/>
        </w:numPr>
      </w:pPr>
      <w:r>
        <w:t>Share a safety culture in the maritime sector.</w:t>
      </w:r>
    </w:p>
    <w:p w:rsidR="00BD058C" w:rsidRPr="0067060A" w:rsidRDefault="00BD058C" w:rsidP="00206DC9">
      <w:pPr>
        <w:ind w:left="720"/>
      </w:pPr>
    </w:p>
    <w:p w:rsidR="00BD058C" w:rsidRPr="0067060A" w:rsidRDefault="00BD058C" w:rsidP="00CC44CF">
      <w:pPr>
        <w:jc w:val="both"/>
      </w:pPr>
      <w:r w:rsidRPr="0067060A">
        <w:t>Casualty report together with relevant recorded VTS information can be used by Marine Safety Investigation Authority for further investigation (acc</w:t>
      </w:r>
      <w:r>
        <w:t>ording</w:t>
      </w:r>
      <w:r w:rsidRPr="0067060A">
        <w:t xml:space="preserve"> to </w:t>
      </w:r>
      <w:proofErr w:type="gramStart"/>
      <w:r w:rsidRPr="0067060A">
        <w:t>MSC</w:t>
      </w:r>
      <w:r w:rsidR="0018056B">
        <w:t>.</w:t>
      </w:r>
      <w:r w:rsidRPr="0067060A">
        <w:t>255(</w:t>
      </w:r>
      <w:proofErr w:type="gramEnd"/>
      <w:r w:rsidRPr="0067060A">
        <w:t>84) Casualty Investigation Code)</w:t>
      </w:r>
      <w:r>
        <w:t>.</w:t>
      </w:r>
    </w:p>
    <w:p w:rsidR="00BD058C" w:rsidRPr="0067060A" w:rsidRDefault="00BD058C" w:rsidP="00CC44CF">
      <w:pPr>
        <w:jc w:val="both"/>
      </w:pPr>
      <w:r w:rsidRPr="0067060A">
        <w:t xml:space="preserve">Operational/Law enforcement authorities may be interested in receiving information regarding </w:t>
      </w:r>
      <w:r>
        <w:t>marine incidents</w:t>
      </w:r>
      <w:r w:rsidRPr="0067060A">
        <w:t>/</w:t>
      </w:r>
      <w:r>
        <w:t xml:space="preserve">casualties </w:t>
      </w:r>
      <w:r w:rsidRPr="0067060A">
        <w:t>in their area of responsibility as soon as possible</w:t>
      </w:r>
      <w:r>
        <w:t>.</w:t>
      </w:r>
    </w:p>
    <w:p w:rsidR="00BD058C" w:rsidRPr="0067060A" w:rsidRDefault="00BD058C" w:rsidP="0067060A">
      <w:r w:rsidRPr="0067060A">
        <w:t>Incident reports can serve as a source of experience for all stakeholders (VTS operators, p</w:t>
      </w:r>
      <w:r>
        <w:t>ilots, shipping companies, etc.) and contribute to safety culture.</w:t>
      </w:r>
    </w:p>
    <w:p w:rsidR="00BD058C" w:rsidRDefault="00BD058C" w:rsidP="0067060A"/>
    <w:p w:rsidR="00BD058C" w:rsidRPr="00CC44CF" w:rsidRDefault="00BD058C" w:rsidP="00F73713">
      <w:pPr>
        <w:jc w:val="both"/>
      </w:pPr>
      <w:r w:rsidRPr="00CC44CF">
        <w:t xml:space="preserve">VTS Authorities </w:t>
      </w:r>
      <w:r w:rsidR="00A93A64">
        <w:t xml:space="preserve">and </w:t>
      </w:r>
      <w:del w:id="68" w:author="Wim" w:date="2016-08-04T11:50:00Z">
        <w:r w:rsidR="00A93A64" w:rsidDel="00B055AF">
          <w:delText xml:space="preserve">other relevant </w:delText>
        </w:r>
      </w:del>
      <w:r w:rsidR="00A93A64">
        <w:t xml:space="preserve">stakeholders </w:t>
      </w:r>
      <w:r w:rsidRPr="00CC44CF">
        <w:t xml:space="preserve">can </w:t>
      </w:r>
      <w:r>
        <w:t xml:space="preserve">take into </w:t>
      </w:r>
      <w:r w:rsidRPr="00CC44CF">
        <w:t>consider</w:t>
      </w:r>
      <w:r>
        <w:t>ation the</w:t>
      </w:r>
      <w:r w:rsidRPr="00CC44CF">
        <w:t xml:space="preserve"> positive</w:t>
      </w:r>
      <w:r>
        <w:t xml:space="preserve"> learning</w:t>
      </w:r>
      <w:r w:rsidRPr="00CC44CF">
        <w:t xml:space="preserve"> </w:t>
      </w:r>
      <w:r>
        <w:t>from casualty, incident and near-</w:t>
      </w:r>
      <w:r w:rsidRPr="00CC44CF">
        <w:t>miss report</w:t>
      </w:r>
      <w:r>
        <w:t>s</w:t>
      </w:r>
      <w:r w:rsidRPr="00CC44CF">
        <w:t xml:space="preserve">. </w:t>
      </w:r>
      <w:r>
        <w:t xml:space="preserve">These </w:t>
      </w:r>
      <w:r w:rsidRPr="00CC44CF">
        <w:t xml:space="preserve">reports </w:t>
      </w:r>
      <w:r>
        <w:t>provide</w:t>
      </w:r>
      <w:r w:rsidRPr="00CC44CF">
        <w:t xml:space="preserve"> </w:t>
      </w:r>
      <w:r>
        <w:t>opportunities to</w:t>
      </w:r>
      <w:r w:rsidRPr="00CC44CF">
        <w:t xml:space="preserve"> how the VTS </w:t>
      </w:r>
      <w:r>
        <w:t xml:space="preserve">may further </w:t>
      </w:r>
      <w:r w:rsidRPr="00CC44CF">
        <w:t>improve the safety and efficiency of navigation, safety of life at sea and the protection of the marine environment and/or the adjacent shore area, worksites and offshore installations from possible adverse effects.</w:t>
      </w:r>
    </w:p>
    <w:p w:rsidR="00BD058C" w:rsidRPr="00CC44CF" w:rsidRDefault="00BD058C" w:rsidP="00CC44CF">
      <w:pPr>
        <w:jc w:val="both"/>
      </w:pPr>
    </w:p>
    <w:p w:rsidR="00BD058C" w:rsidRDefault="00BD058C" w:rsidP="00D102F2">
      <w:pPr>
        <w:pStyle w:val="Heading1"/>
        <w:numPr>
          <w:ilvl w:val="0"/>
          <w:numId w:val="28"/>
        </w:numPr>
        <w:rPr>
          <w:lang w:val="en-US"/>
        </w:rPr>
      </w:pPr>
      <w:r w:rsidRPr="004B6819">
        <w:rPr>
          <w:lang w:val="en-US"/>
        </w:rPr>
        <w:t xml:space="preserve">References </w:t>
      </w:r>
    </w:p>
    <w:p w:rsidR="00BD058C" w:rsidRPr="0086549A" w:rsidRDefault="00BD058C" w:rsidP="00D102F2">
      <w:pPr>
        <w:pStyle w:val="ListParagraph"/>
        <w:numPr>
          <w:ilvl w:val="0"/>
          <w:numId w:val="21"/>
        </w:numPr>
        <w:autoSpaceDE w:val="0"/>
        <w:autoSpaceDN w:val="0"/>
        <w:adjustRightInd w:val="0"/>
        <w:rPr>
          <w:lang w:val="en-US" w:eastAsia="de-DE"/>
        </w:rPr>
      </w:pPr>
      <w:r>
        <w:rPr>
          <w:lang w:val="en-US" w:eastAsia="de-DE"/>
        </w:rPr>
        <w:t>ISM Code</w:t>
      </w:r>
    </w:p>
    <w:p w:rsidR="00BD058C" w:rsidRPr="00E87521" w:rsidRDefault="00BD058C" w:rsidP="00D102F2">
      <w:pPr>
        <w:pStyle w:val="ListParagraph"/>
        <w:numPr>
          <w:ilvl w:val="0"/>
          <w:numId w:val="21"/>
        </w:numPr>
        <w:autoSpaceDE w:val="0"/>
        <w:autoSpaceDN w:val="0"/>
        <w:adjustRightInd w:val="0"/>
        <w:rPr>
          <w:lang w:val="en-US" w:eastAsia="de-DE"/>
        </w:rPr>
      </w:pPr>
      <w:r w:rsidRPr="00663605">
        <w:rPr>
          <w:lang w:eastAsia="de-DE"/>
        </w:rPr>
        <w:t>MSC Res.255</w:t>
      </w:r>
      <w:r>
        <w:rPr>
          <w:lang w:eastAsia="de-DE"/>
        </w:rPr>
        <w:t xml:space="preserve"> (84) “Casualty Investigation Code”</w:t>
      </w:r>
    </w:p>
    <w:p w:rsidR="00BD058C" w:rsidRPr="00E87521" w:rsidRDefault="00BD058C" w:rsidP="00D102F2">
      <w:pPr>
        <w:pStyle w:val="ListParagraph"/>
        <w:numPr>
          <w:ilvl w:val="0"/>
          <w:numId w:val="21"/>
        </w:numPr>
        <w:autoSpaceDE w:val="0"/>
        <w:autoSpaceDN w:val="0"/>
        <w:adjustRightInd w:val="0"/>
        <w:rPr>
          <w:lang w:val="en-US" w:eastAsia="de-DE"/>
        </w:rPr>
      </w:pPr>
      <w:r w:rsidRPr="00846CFD">
        <w:t xml:space="preserve">MSC-MEPC.7/Circ.7 </w:t>
      </w:r>
      <w:r>
        <w:t>“</w:t>
      </w:r>
      <w:r w:rsidRPr="00846CFD">
        <w:t>Guidance on near-miss reporting</w:t>
      </w:r>
      <w:r>
        <w:t xml:space="preserve">” </w:t>
      </w:r>
    </w:p>
    <w:p w:rsidR="00BD058C" w:rsidRPr="00C80F8D" w:rsidRDefault="00BD058C" w:rsidP="00D102F2">
      <w:pPr>
        <w:pStyle w:val="ListParagraph"/>
        <w:numPr>
          <w:ilvl w:val="0"/>
          <w:numId w:val="21"/>
        </w:numPr>
        <w:autoSpaceDE w:val="0"/>
        <w:autoSpaceDN w:val="0"/>
        <w:adjustRightInd w:val="0"/>
        <w:rPr>
          <w:lang w:val="en-US" w:eastAsia="de-DE"/>
        </w:rPr>
      </w:pPr>
      <w:r>
        <w:rPr>
          <w:lang w:eastAsia="de-DE"/>
        </w:rPr>
        <w:t xml:space="preserve">IALA Guideline </w:t>
      </w:r>
      <w:del w:id="69" w:author="Wim" w:date="2016-08-04T11:50:00Z">
        <w:r w:rsidDel="00B055AF">
          <w:rPr>
            <w:lang w:eastAsia="de-DE"/>
          </w:rPr>
          <w:delText>N</w:delText>
        </w:r>
        <w:r w:rsidR="001C1922" w:rsidDel="00B055AF">
          <w:rPr>
            <w:lang w:eastAsia="de-DE"/>
          </w:rPr>
          <w:delText>o</w:delText>
        </w:r>
      </w:del>
      <w:r w:rsidRPr="00663605">
        <w:rPr>
          <w:lang w:eastAsia="de-DE"/>
        </w:rPr>
        <w:t>1110</w:t>
      </w:r>
      <w:ins w:id="70" w:author="Wim" w:date="2016-08-04T11:51:00Z">
        <w:r w:rsidR="00B055AF">
          <w:rPr>
            <w:lang w:eastAsia="de-DE"/>
          </w:rPr>
          <w:t xml:space="preserve"> on</w:t>
        </w:r>
      </w:ins>
      <w:r w:rsidRPr="00663605">
        <w:rPr>
          <w:lang w:eastAsia="de-DE"/>
        </w:rPr>
        <w:t xml:space="preserve"> “Use of Decision Support Tools for VTS personnel”</w:t>
      </w:r>
    </w:p>
    <w:p w:rsidR="00BD058C" w:rsidRPr="00E87521" w:rsidRDefault="00BD058C" w:rsidP="00D102F2">
      <w:pPr>
        <w:pStyle w:val="ListParagraph"/>
        <w:numPr>
          <w:ilvl w:val="0"/>
          <w:numId w:val="21"/>
        </w:numPr>
        <w:autoSpaceDE w:val="0"/>
        <w:autoSpaceDN w:val="0"/>
        <w:adjustRightInd w:val="0"/>
        <w:rPr>
          <w:lang w:val="en-US" w:eastAsia="de-DE"/>
        </w:rPr>
      </w:pPr>
      <w:r>
        <w:t xml:space="preserve">IALA Guideline </w:t>
      </w:r>
      <w:del w:id="71" w:author="Wim" w:date="2016-08-04T11:50:00Z">
        <w:r w:rsidDel="00B055AF">
          <w:delText>N</w:delText>
        </w:r>
        <w:r w:rsidR="001C1922" w:rsidDel="00B055AF">
          <w:delText>o</w:delText>
        </w:r>
      </w:del>
      <w:r>
        <w:t>1111</w:t>
      </w:r>
      <w:ins w:id="72" w:author="Wim" w:date="2016-08-04T11:51:00Z">
        <w:r w:rsidR="00B055AF">
          <w:t xml:space="preserve"> on</w:t>
        </w:r>
      </w:ins>
      <w:r>
        <w:t xml:space="preserve"> </w:t>
      </w:r>
      <w:r>
        <w:rPr>
          <w:lang w:val="en-US"/>
        </w:rPr>
        <w:t>“</w:t>
      </w:r>
      <w:r w:rsidRPr="0086549A">
        <w:rPr>
          <w:lang w:val="en-US"/>
        </w:rPr>
        <w:t>Preparation of Operational and Technical Performance for VTS Equipment</w:t>
      </w:r>
      <w:r>
        <w:rPr>
          <w:lang w:val="en-US"/>
        </w:rPr>
        <w:t>”</w:t>
      </w:r>
    </w:p>
    <w:p w:rsidR="00BD058C" w:rsidRPr="0086549A" w:rsidRDefault="00BD058C" w:rsidP="00D102F2">
      <w:pPr>
        <w:pStyle w:val="ListParagraph"/>
        <w:numPr>
          <w:ilvl w:val="0"/>
          <w:numId w:val="21"/>
        </w:numPr>
        <w:autoSpaceDE w:val="0"/>
        <w:autoSpaceDN w:val="0"/>
        <w:adjustRightInd w:val="0"/>
        <w:rPr>
          <w:lang w:val="en-US" w:eastAsia="de-DE"/>
        </w:rPr>
      </w:pPr>
      <w:r>
        <w:t>IALA R</w:t>
      </w:r>
      <w:r w:rsidRPr="00FE1B91">
        <w:t>ecommendation V</w:t>
      </w:r>
      <w:r>
        <w:t>-</w:t>
      </w:r>
      <w:r w:rsidRPr="00FE1B91">
        <w:t>127</w:t>
      </w:r>
      <w:r>
        <w:t xml:space="preserve"> “Operational Procedures for Vessel Traffic Services”</w:t>
      </w:r>
    </w:p>
    <w:p w:rsidR="00BD058C" w:rsidRPr="00E87521" w:rsidRDefault="00BD058C" w:rsidP="00D102F2">
      <w:pPr>
        <w:pStyle w:val="ListParagraph"/>
        <w:numPr>
          <w:ilvl w:val="0"/>
          <w:numId w:val="21"/>
        </w:numPr>
        <w:autoSpaceDE w:val="0"/>
        <w:autoSpaceDN w:val="0"/>
        <w:adjustRightInd w:val="0"/>
        <w:rPr>
          <w:lang w:val="en-US" w:eastAsia="de-DE"/>
        </w:rPr>
      </w:pPr>
      <w:r>
        <w:rPr>
          <w:lang w:val="en-US"/>
        </w:rPr>
        <w:t>IALA Recommendation V-128 “</w:t>
      </w:r>
      <w:r w:rsidRPr="0086549A">
        <w:rPr>
          <w:lang w:val="en-US"/>
        </w:rPr>
        <w:t>Operational and Technical Performance of VTS systems</w:t>
      </w:r>
      <w:r>
        <w:rPr>
          <w:lang w:val="en-US"/>
        </w:rPr>
        <w:t>”</w:t>
      </w:r>
    </w:p>
    <w:p w:rsidR="00BD058C" w:rsidRPr="00E87521" w:rsidRDefault="00BD058C" w:rsidP="00D102F2">
      <w:pPr>
        <w:pStyle w:val="ListParagraph"/>
        <w:numPr>
          <w:ilvl w:val="0"/>
          <w:numId w:val="21"/>
        </w:numPr>
        <w:autoSpaceDE w:val="0"/>
        <w:autoSpaceDN w:val="0"/>
        <w:adjustRightInd w:val="0"/>
        <w:rPr>
          <w:lang w:val="en-US" w:eastAsia="de-DE"/>
        </w:rPr>
      </w:pPr>
      <w:r>
        <w:t>EU Directive 2002/59/EC</w:t>
      </w:r>
      <w:r w:rsidRPr="00E73CF7">
        <w:t xml:space="preserve"> </w:t>
      </w:r>
    </w:p>
    <w:p w:rsidR="00BD058C" w:rsidRPr="00E87521" w:rsidRDefault="00BD058C" w:rsidP="00D102F2">
      <w:pPr>
        <w:pStyle w:val="ListParagraph"/>
        <w:numPr>
          <w:ilvl w:val="0"/>
          <w:numId w:val="21"/>
        </w:numPr>
        <w:autoSpaceDE w:val="0"/>
        <w:autoSpaceDN w:val="0"/>
        <w:adjustRightInd w:val="0"/>
        <w:rPr>
          <w:lang w:val="en-US" w:eastAsia="de-DE"/>
        </w:rPr>
      </w:pPr>
      <w:r>
        <w:t xml:space="preserve">EU Directive </w:t>
      </w:r>
      <w:r w:rsidRPr="00E73CF7">
        <w:t>2009/18</w:t>
      </w:r>
      <w:r>
        <w:t>/EC</w:t>
      </w:r>
      <w:r w:rsidRPr="00E73CF7">
        <w:t xml:space="preserve"> </w:t>
      </w:r>
    </w:p>
    <w:p w:rsidR="00BD058C" w:rsidRPr="000427A2" w:rsidRDefault="00BD058C" w:rsidP="00D102F2">
      <w:pPr>
        <w:pStyle w:val="ListParagraph"/>
        <w:numPr>
          <w:ilvl w:val="0"/>
          <w:numId w:val="21"/>
        </w:numPr>
        <w:autoSpaceDE w:val="0"/>
        <w:autoSpaceDN w:val="0"/>
        <w:adjustRightInd w:val="0"/>
        <w:rPr>
          <w:lang w:val="en-US" w:eastAsia="de-DE"/>
        </w:rPr>
      </w:pPr>
      <w:r>
        <w:t>ISO 9001 Quality Management System</w:t>
      </w:r>
    </w:p>
    <w:p w:rsidR="00BD058C" w:rsidRPr="0067060A" w:rsidRDefault="00BD058C" w:rsidP="00D102F2">
      <w:pPr>
        <w:pStyle w:val="ListParagraph"/>
        <w:numPr>
          <w:ilvl w:val="0"/>
          <w:numId w:val="21"/>
        </w:numPr>
        <w:autoSpaceDE w:val="0"/>
        <w:autoSpaceDN w:val="0"/>
        <w:adjustRightInd w:val="0"/>
        <w:rPr>
          <w:lang w:val="en-US" w:eastAsia="de-DE"/>
        </w:rPr>
      </w:pPr>
      <w:r>
        <w:t>ICAO Safety management manual</w:t>
      </w:r>
    </w:p>
    <w:p w:rsidR="00BD058C" w:rsidRPr="00345B79" w:rsidRDefault="00BD058C" w:rsidP="008111DA">
      <w:pPr>
        <w:pStyle w:val="Heading1"/>
        <w:ind w:left="390"/>
        <w:rPr>
          <w:lang w:val="en-US"/>
        </w:rPr>
      </w:pPr>
      <w:r w:rsidRPr="00345B79">
        <w:rPr>
          <w:lang w:val="en-US"/>
        </w:rPr>
        <w:br w:type="page"/>
      </w:r>
      <w:r w:rsidRPr="00345B79">
        <w:rPr>
          <w:lang w:val="en-US"/>
        </w:rPr>
        <w:lastRenderedPageBreak/>
        <w:t xml:space="preserve">Annex 1. </w:t>
      </w:r>
      <w:r>
        <w:rPr>
          <w:lang w:val="en-US"/>
        </w:rPr>
        <w:t xml:space="preserve">Models and flowcharts for monitoring, recording and understanding </w:t>
      </w:r>
      <w:r w:rsidR="00A85934">
        <w:rPr>
          <w:lang w:val="en-US"/>
        </w:rPr>
        <w:t>DEVELO</w:t>
      </w:r>
      <w:r w:rsidR="00A93A64">
        <w:rPr>
          <w:lang w:val="en-US"/>
        </w:rPr>
        <w:t xml:space="preserve">PING </w:t>
      </w:r>
      <w:r>
        <w:rPr>
          <w:lang w:val="en-US"/>
        </w:rPr>
        <w:t>situations</w:t>
      </w:r>
    </w:p>
    <w:p w:rsidR="00BD058C" w:rsidRDefault="005C6EC2" w:rsidP="00345B79">
      <w:pPr>
        <w:autoSpaceDE w:val="0"/>
        <w:autoSpaceDN w:val="0"/>
        <w:adjustRightInd w:val="0"/>
        <w:jc w:val="center"/>
      </w:pPr>
      <w:r>
        <w:rPr>
          <w:noProof/>
        </w:rPr>
        <mc:AlternateContent>
          <mc:Choice Requires="wpc">
            <w:drawing>
              <wp:inline distT="0" distB="0" distL="0" distR="0">
                <wp:extent cx="5803900" cy="7957185"/>
                <wp:effectExtent l="0" t="0" r="0" b="0"/>
                <wp:docPr id="102" name="Lærred 10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4"/>
                        <wps:cNvSpPr>
                          <a:spLocks noChangeArrowheads="1"/>
                        </wps:cNvSpPr>
                        <wps:spPr bwMode="auto">
                          <a:xfrm>
                            <a:off x="2012300" y="22800"/>
                            <a:ext cx="2214200" cy="512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 name="Rectangle 5"/>
                        <wps:cNvSpPr>
                          <a:spLocks noChangeArrowheads="1"/>
                        </wps:cNvSpPr>
                        <wps:spPr bwMode="auto">
                          <a:xfrm>
                            <a:off x="2012300" y="22800"/>
                            <a:ext cx="2214200" cy="512505"/>
                          </a:xfrm>
                          <a:prstGeom prst="rect">
                            <a:avLst/>
                          </a:prstGeom>
                          <a:noFill/>
                          <a:ln w="889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Rectangle 6"/>
                        <wps:cNvSpPr>
                          <a:spLocks noChangeArrowheads="1"/>
                        </wps:cNvSpPr>
                        <wps:spPr bwMode="auto">
                          <a:xfrm>
                            <a:off x="2416800" y="63501"/>
                            <a:ext cx="13214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b/>
                                  <w:bCs/>
                                  <w:color w:val="000000"/>
                                  <w:sz w:val="18"/>
                                  <w:szCs w:val="18"/>
                                  <w:lang w:val="en-US"/>
                                </w:rPr>
                                <w:t xml:space="preserve">Determination of criteria </w:t>
                              </w:r>
                            </w:p>
                          </w:txbxContent>
                        </wps:txbx>
                        <wps:bodyPr rot="0" vert="horz" wrap="none" lIns="0" tIns="0" rIns="0" bIns="0" anchor="t" anchorCtr="0" upright="1">
                          <a:spAutoFit/>
                        </wps:bodyPr>
                      </wps:wsp>
                      <wps:wsp>
                        <wps:cNvPr id="5" name="Rectangle 7"/>
                        <wps:cNvSpPr>
                          <a:spLocks noChangeArrowheads="1"/>
                        </wps:cNvSpPr>
                        <wps:spPr bwMode="auto">
                          <a:xfrm>
                            <a:off x="2563400" y="207602"/>
                            <a:ext cx="10484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proofErr w:type="gramStart"/>
                              <w:r>
                                <w:rPr>
                                  <w:color w:val="000000"/>
                                  <w:sz w:val="18"/>
                                  <w:szCs w:val="18"/>
                                  <w:lang w:val="en-US"/>
                                </w:rPr>
                                <w:t>of</w:t>
                              </w:r>
                              <w:proofErr w:type="gramEnd"/>
                              <w:r>
                                <w:rPr>
                                  <w:color w:val="000000"/>
                                  <w:sz w:val="18"/>
                                  <w:szCs w:val="18"/>
                                  <w:lang w:val="en-US"/>
                                </w:rPr>
                                <w:t xml:space="preserve"> “Normal Situation”</w:t>
                              </w:r>
                            </w:p>
                          </w:txbxContent>
                        </wps:txbx>
                        <wps:bodyPr rot="0" vert="horz" wrap="none" lIns="0" tIns="0" rIns="0" bIns="0" anchor="t" anchorCtr="0" upright="1">
                          <a:spAutoFit/>
                        </wps:bodyPr>
                      </wps:wsp>
                      <wps:wsp>
                        <wps:cNvPr id="6" name="Rectangle 8"/>
                        <wps:cNvSpPr>
                          <a:spLocks noChangeArrowheads="1"/>
                        </wps:cNvSpPr>
                        <wps:spPr bwMode="auto">
                          <a:xfrm>
                            <a:off x="3002900" y="352404"/>
                            <a:ext cx="1054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color w:val="000000"/>
                                  <w:sz w:val="18"/>
                                  <w:szCs w:val="18"/>
                                  <w:lang w:val="en-US"/>
                                </w:rPr>
                                <w:t>(=</w:t>
                              </w:r>
                            </w:p>
                          </w:txbxContent>
                        </wps:txbx>
                        <wps:bodyPr rot="0" vert="horz" wrap="none" lIns="0" tIns="0" rIns="0" bIns="0" anchor="t" anchorCtr="0" upright="1">
                          <a:spAutoFit/>
                        </wps:bodyPr>
                      </wps:wsp>
                      <wps:wsp>
                        <wps:cNvPr id="9" name="Rectangle 9"/>
                        <wps:cNvSpPr>
                          <a:spLocks noChangeArrowheads="1"/>
                        </wps:cNvSpPr>
                        <wps:spPr bwMode="auto">
                          <a:xfrm>
                            <a:off x="3112700" y="352404"/>
                            <a:ext cx="826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color w:val="000000"/>
                                  <w:sz w:val="18"/>
                                  <w:szCs w:val="18"/>
                                  <w:lang w:val="en-US"/>
                                </w:rPr>
                                <w:t>N</w:t>
                              </w:r>
                            </w:p>
                          </w:txbxContent>
                        </wps:txbx>
                        <wps:bodyPr rot="0" vert="horz" wrap="none" lIns="0" tIns="0" rIns="0" bIns="0" anchor="t" anchorCtr="0" upright="1">
                          <a:spAutoFit/>
                        </wps:bodyPr>
                      </wps:wsp>
                      <wps:wsp>
                        <wps:cNvPr id="10" name="Rectangle 10"/>
                        <wps:cNvSpPr>
                          <a:spLocks noChangeArrowheads="1"/>
                        </wps:cNvSpPr>
                        <wps:spPr bwMode="auto">
                          <a:xfrm>
                            <a:off x="3194600" y="352404"/>
                            <a:ext cx="381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color w:val="000000"/>
                                  <w:sz w:val="18"/>
                                  <w:szCs w:val="18"/>
                                  <w:lang w:val="en-US"/>
                                </w:rPr>
                                <w:t>)</w:t>
                              </w:r>
                            </w:p>
                          </w:txbxContent>
                        </wps:txbx>
                        <wps:bodyPr rot="0" vert="horz" wrap="none" lIns="0" tIns="0" rIns="0" bIns="0" anchor="t" anchorCtr="0" upright="1">
                          <a:spAutoFit/>
                        </wps:bodyPr>
                      </wps:wsp>
                      <wps:wsp>
                        <wps:cNvPr id="11" name="Rectangle 11"/>
                        <wps:cNvSpPr>
                          <a:spLocks noChangeArrowheads="1"/>
                        </wps:cNvSpPr>
                        <wps:spPr bwMode="auto">
                          <a:xfrm>
                            <a:off x="2012300" y="808909"/>
                            <a:ext cx="2214200" cy="512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Rectangle 12"/>
                        <wps:cNvSpPr>
                          <a:spLocks noChangeArrowheads="1"/>
                        </wps:cNvSpPr>
                        <wps:spPr bwMode="auto">
                          <a:xfrm>
                            <a:off x="2012300" y="808909"/>
                            <a:ext cx="2214200" cy="512505"/>
                          </a:xfrm>
                          <a:prstGeom prst="rect">
                            <a:avLst/>
                          </a:prstGeom>
                          <a:noFill/>
                          <a:ln w="889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Rectangle 13"/>
                        <wps:cNvSpPr>
                          <a:spLocks noChangeArrowheads="1"/>
                        </wps:cNvSpPr>
                        <wps:spPr bwMode="auto">
                          <a:xfrm>
                            <a:off x="2298000" y="922610"/>
                            <a:ext cx="1531000" cy="13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b/>
                                  <w:bCs/>
                                  <w:color w:val="000000"/>
                                  <w:sz w:val="18"/>
                                  <w:szCs w:val="18"/>
                                  <w:lang w:val="en-US"/>
                                </w:rPr>
                                <w:t xml:space="preserve">Monitoring and Assessment </w:t>
                              </w:r>
                            </w:p>
                          </w:txbxContent>
                        </wps:txbx>
                        <wps:bodyPr rot="0" vert="horz" wrap="none" lIns="0" tIns="0" rIns="0" bIns="0" anchor="t" anchorCtr="0" upright="1">
                          <a:spAutoFit/>
                        </wps:bodyPr>
                      </wps:wsp>
                      <wps:wsp>
                        <wps:cNvPr id="14" name="Rectangle 14"/>
                        <wps:cNvSpPr>
                          <a:spLocks noChangeArrowheads="1"/>
                        </wps:cNvSpPr>
                        <wps:spPr bwMode="auto">
                          <a:xfrm>
                            <a:off x="2535500" y="1066811"/>
                            <a:ext cx="10935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proofErr w:type="gramStart"/>
                              <w:r>
                                <w:rPr>
                                  <w:color w:val="000000"/>
                                  <w:sz w:val="18"/>
                                  <w:szCs w:val="18"/>
                                  <w:lang w:val="en-US"/>
                                </w:rPr>
                                <w:t>of</w:t>
                              </w:r>
                              <w:proofErr w:type="gramEnd"/>
                              <w:r>
                                <w:rPr>
                                  <w:color w:val="000000"/>
                                  <w:sz w:val="18"/>
                                  <w:szCs w:val="18"/>
                                  <w:lang w:val="en-US"/>
                                </w:rPr>
                                <w:t xml:space="preserve"> the REAL Situation</w:t>
                              </w:r>
                            </w:p>
                          </w:txbxContent>
                        </wps:txbx>
                        <wps:bodyPr rot="0" vert="horz" wrap="none" lIns="0" tIns="0" rIns="0" bIns="0" anchor="t" anchorCtr="0" upright="1">
                          <a:spAutoFit/>
                        </wps:bodyPr>
                      </wps:wsp>
                      <wps:wsp>
                        <wps:cNvPr id="15" name="Line 15"/>
                        <wps:cNvCnPr/>
                        <wps:spPr bwMode="auto">
                          <a:xfrm>
                            <a:off x="3119100" y="535306"/>
                            <a:ext cx="0" cy="215202"/>
                          </a:xfrm>
                          <a:prstGeom prst="line">
                            <a:avLst/>
                          </a:prstGeom>
                          <a:noFill/>
                          <a:ln w="3175" cap="rnd">
                            <a:solidFill>
                              <a:srgbClr val="000000"/>
                            </a:solidFill>
                            <a:round/>
                            <a:headEnd/>
                            <a:tailEnd/>
                          </a:ln>
                          <a:extLst>
                            <a:ext uri="{909E8E84-426E-40DD-AFC4-6F175D3DCCD1}">
                              <a14:hiddenFill xmlns:a14="http://schemas.microsoft.com/office/drawing/2010/main">
                                <a:noFill/>
                              </a14:hiddenFill>
                            </a:ext>
                          </a:extLst>
                        </wps:spPr>
                        <wps:bodyPr/>
                      </wps:wsp>
                      <wps:wsp>
                        <wps:cNvPr id="16" name="Freeform 16"/>
                        <wps:cNvSpPr>
                          <a:spLocks/>
                        </wps:cNvSpPr>
                        <wps:spPr bwMode="auto">
                          <a:xfrm>
                            <a:off x="3085400" y="742308"/>
                            <a:ext cx="68000" cy="66601"/>
                          </a:xfrm>
                          <a:custGeom>
                            <a:avLst/>
                            <a:gdLst>
                              <a:gd name="T0" fmla="*/ 67945 w 107"/>
                              <a:gd name="T1" fmla="*/ 0 h 105"/>
                              <a:gd name="T2" fmla="*/ 33655 w 107"/>
                              <a:gd name="T3" fmla="*/ 66675 h 105"/>
                              <a:gd name="T4" fmla="*/ 0 w 107"/>
                              <a:gd name="T5" fmla="*/ 0 h 105"/>
                              <a:gd name="T6" fmla="*/ 67945 w 107"/>
                              <a:gd name="T7" fmla="*/ 0 h 10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07" h="105">
                                <a:moveTo>
                                  <a:pt x="107" y="0"/>
                                </a:moveTo>
                                <a:lnTo>
                                  <a:pt x="53" y="105"/>
                                </a:lnTo>
                                <a:lnTo>
                                  <a:pt x="0" y="0"/>
                                </a:lnTo>
                                <a:lnTo>
                                  <a:pt x="10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Line 17"/>
                        <wps:cNvCnPr/>
                        <wps:spPr bwMode="auto">
                          <a:xfrm>
                            <a:off x="3119100" y="1321414"/>
                            <a:ext cx="0" cy="163802"/>
                          </a:xfrm>
                          <a:prstGeom prst="line">
                            <a:avLst/>
                          </a:prstGeom>
                          <a:noFill/>
                          <a:ln w="3175" cap="rnd">
                            <a:solidFill>
                              <a:srgbClr val="000000"/>
                            </a:solidFill>
                            <a:round/>
                            <a:headEnd/>
                            <a:tailEnd/>
                          </a:ln>
                          <a:extLst>
                            <a:ext uri="{909E8E84-426E-40DD-AFC4-6F175D3DCCD1}">
                              <a14:hiddenFill xmlns:a14="http://schemas.microsoft.com/office/drawing/2010/main">
                                <a:noFill/>
                              </a14:hiddenFill>
                            </a:ext>
                          </a:extLst>
                        </wps:spPr>
                        <wps:bodyPr/>
                      </wps:wsp>
                      <wps:wsp>
                        <wps:cNvPr id="18" name="Freeform 18"/>
                        <wps:cNvSpPr>
                          <a:spLocks/>
                        </wps:cNvSpPr>
                        <wps:spPr bwMode="auto">
                          <a:xfrm>
                            <a:off x="3085400" y="1477016"/>
                            <a:ext cx="68000" cy="66601"/>
                          </a:xfrm>
                          <a:custGeom>
                            <a:avLst/>
                            <a:gdLst>
                              <a:gd name="T0" fmla="*/ 67945 w 107"/>
                              <a:gd name="T1" fmla="*/ 0 h 105"/>
                              <a:gd name="T2" fmla="*/ 33655 w 107"/>
                              <a:gd name="T3" fmla="*/ 66675 h 105"/>
                              <a:gd name="T4" fmla="*/ 0 w 107"/>
                              <a:gd name="T5" fmla="*/ 0 h 105"/>
                              <a:gd name="T6" fmla="*/ 67945 w 107"/>
                              <a:gd name="T7" fmla="*/ 0 h 10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07" h="105">
                                <a:moveTo>
                                  <a:pt x="107" y="0"/>
                                </a:moveTo>
                                <a:lnTo>
                                  <a:pt x="53" y="105"/>
                                </a:lnTo>
                                <a:lnTo>
                                  <a:pt x="0" y="0"/>
                                </a:lnTo>
                                <a:lnTo>
                                  <a:pt x="10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Line 19"/>
                        <wps:cNvCnPr/>
                        <wps:spPr bwMode="auto">
                          <a:xfrm>
                            <a:off x="3119100" y="2548227"/>
                            <a:ext cx="0" cy="406404"/>
                          </a:xfrm>
                          <a:prstGeom prst="line">
                            <a:avLst/>
                          </a:prstGeom>
                          <a:noFill/>
                          <a:ln w="3175" cap="rnd">
                            <a:solidFill>
                              <a:srgbClr val="000000"/>
                            </a:solidFill>
                            <a:round/>
                            <a:headEnd/>
                            <a:tailEnd/>
                          </a:ln>
                          <a:extLst>
                            <a:ext uri="{909E8E84-426E-40DD-AFC4-6F175D3DCCD1}">
                              <a14:hiddenFill xmlns:a14="http://schemas.microsoft.com/office/drawing/2010/main">
                                <a:noFill/>
                              </a14:hiddenFill>
                            </a:ext>
                          </a:extLst>
                        </wps:spPr>
                        <wps:bodyPr/>
                      </wps:wsp>
                      <wps:wsp>
                        <wps:cNvPr id="20" name="Freeform 20"/>
                        <wps:cNvSpPr>
                          <a:spLocks/>
                        </wps:cNvSpPr>
                        <wps:spPr bwMode="auto">
                          <a:xfrm>
                            <a:off x="3085400" y="2946431"/>
                            <a:ext cx="68000" cy="66601"/>
                          </a:xfrm>
                          <a:custGeom>
                            <a:avLst/>
                            <a:gdLst>
                              <a:gd name="T0" fmla="*/ 67945 w 107"/>
                              <a:gd name="T1" fmla="*/ 0 h 105"/>
                              <a:gd name="T2" fmla="*/ 33655 w 107"/>
                              <a:gd name="T3" fmla="*/ 66675 h 105"/>
                              <a:gd name="T4" fmla="*/ 0 w 107"/>
                              <a:gd name="T5" fmla="*/ 0 h 105"/>
                              <a:gd name="T6" fmla="*/ 67945 w 107"/>
                              <a:gd name="T7" fmla="*/ 0 h 10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07" h="105">
                                <a:moveTo>
                                  <a:pt x="107" y="0"/>
                                </a:moveTo>
                                <a:lnTo>
                                  <a:pt x="53" y="105"/>
                                </a:lnTo>
                                <a:lnTo>
                                  <a:pt x="0" y="0"/>
                                </a:lnTo>
                                <a:lnTo>
                                  <a:pt x="10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Rectangle 21"/>
                        <wps:cNvSpPr>
                          <a:spLocks noChangeArrowheads="1"/>
                        </wps:cNvSpPr>
                        <wps:spPr bwMode="auto">
                          <a:xfrm>
                            <a:off x="2961600" y="2708229"/>
                            <a:ext cx="315600" cy="1448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Rectangle 22"/>
                        <wps:cNvSpPr>
                          <a:spLocks noChangeArrowheads="1"/>
                        </wps:cNvSpPr>
                        <wps:spPr bwMode="auto">
                          <a:xfrm>
                            <a:off x="2966000" y="2703829"/>
                            <a:ext cx="826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b/>
                                  <w:bCs/>
                                  <w:color w:val="000000"/>
                                  <w:sz w:val="18"/>
                                  <w:szCs w:val="18"/>
                                  <w:lang w:val="en-US"/>
                                </w:rPr>
                                <w:t xml:space="preserve">R </w:t>
                              </w:r>
                            </w:p>
                          </w:txbxContent>
                        </wps:txbx>
                        <wps:bodyPr rot="0" vert="horz" wrap="none" lIns="0" tIns="0" rIns="0" bIns="0" anchor="t" anchorCtr="0" upright="1">
                          <a:spAutoFit/>
                        </wps:bodyPr>
                      </wps:wsp>
                      <wps:wsp>
                        <wps:cNvPr id="23" name="Rectangle 23"/>
                        <wps:cNvSpPr>
                          <a:spLocks noChangeArrowheads="1"/>
                        </wps:cNvSpPr>
                        <wps:spPr bwMode="auto">
                          <a:xfrm>
                            <a:off x="3084800" y="2703829"/>
                            <a:ext cx="673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b/>
                                  <w:bCs/>
                                  <w:color w:val="000000"/>
                                  <w:sz w:val="18"/>
                                  <w:szCs w:val="18"/>
                                  <w:lang w:val="en-US"/>
                                </w:rPr>
                                <w:t xml:space="preserve">&lt; </w:t>
                              </w:r>
                            </w:p>
                          </w:txbxContent>
                        </wps:txbx>
                        <wps:bodyPr rot="0" vert="horz" wrap="none" lIns="0" tIns="0" rIns="0" bIns="0" anchor="t" anchorCtr="0" upright="1">
                          <a:spAutoFit/>
                        </wps:bodyPr>
                      </wps:wsp>
                      <wps:wsp>
                        <wps:cNvPr id="24" name="Rectangle 24"/>
                        <wps:cNvSpPr>
                          <a:spLocks noChangeArrowheads="1"/>
                        </wps:cNvSpPr>
                        <wps:spPr bwMode="auto">
                          <a:xfrm>
                            <a:off x="3185700" y="2703829"/>
                            <a:ext cx="826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b/>
                                  <w:bCs/>
                                  <w:color w:val="000000"/>
                                  <w:sz w:val="18"/>
                                  <w:szCs w:val="18"/>
                                  <w:lang w:val="en-US"/>
                                </w:rPr>
                                <w:t>N</w:t>
                              </w:r>
                            </w:p>
                          </w:txbxContent>
                        </wps:txbx>
                        <wps:bodyPr rot="0" vert="horz" wrap="none" lIns="0" tIns="0" rIns="0" bIns="0" anchor="t" anchorCtr="0" upright="1">
                          <a:spAutoFit/>
                        </wps:bodyPr>
                      </wps:wsp>
                      <wps:wsp>
                        <wps:cNvPr id="25" name="Freeform 25"/>
                        <wps:cNvSpPr>
                          <a:spLocks/>
                        </wps:cNvSpPr>
                        <wps:spPr bwMode="auto">
                          <a:xfrm>
                            <a:off x="3960400" y="1064811"/>
                            <a:ext cx="1442800" cy="981110"/>
                          </a:xfrm>
                          <a:custGeom>
                            <a:avLst/>
                            <a:gdLst>
                              <a:gd name="T0" fmla="*/ 0 w 2272"/>
                              <a:gd name="T1" fmla="*/ 981075 h 1545"/>
                              <a:gd name="T2" fmla="*/ 1442720 w 2272"/>
                              <a:gd name="T3" fmla="*/ 981075 h 1545"/>
                              <a:gd name="T4" fmla="*/ 1442720 w 2272"/>
                              <a:gd name="T5" fmla="*/ 0 h 1545"/>
                              <a:gd name="T6" fmla="*/ 325120 w 2272"/>
                              <a:gd name="T7" fmla="*/ 0 h 154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272" h="1545">
                                <a:moveTo>
                                  <a:pt x="0" y="1545"/>
                                </a:moveTo>
                                <a:lnTo>
                                  <a:pt x="2272" y="1545"/>
                                </a:lnTo>
                                <a:lnTo>
                                  <a:pt x="2272" y="0"/>
                                </a:lnTo>
                                <a:lnTo>
                                  <a:pt x="512" y="0"/>
                                </a:lnTo>
                              </a:path>
                            </a:pathLst>
                          </a:cu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26"/>
                        <wps:cNvSpPr>
                          <a:spLocks/>
                        </wps:cNvSpPr>
                        <wps:spPr bwMode="auto">
                          <a:xfrm>
                            <a:off x="4226500" y="1031211"/>
                            <a:ext cx="67300" cy="66701"/>
                          </a:xfrm>
                          <a:custGeom>
                            <a:avLst/>
                            <a:gdLst>
                              <a:gd name="T0" fmla="*/ 67310 w 106"/>
                              <a:gd name="T1" fmla="*/ 66675 h 105"/>
                              <a:gd name="T2" fmla="*/ 0 w 106"/>
                              <a:gd name="T3" fmla="*/ 33655 h 105"/>
                              <a:gd name="T4" fmla="*/ 67310 w 106"/>
                              <a:gd name="T5" fmla="*/ 0 h 105"/>
                              <a:gd name="T6" fmla="*/ 67310 w 106"/>
                              <a:gd name="T7" fmla="*/ 66675 h 10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06" h="105">
                                <a:moveTo>
                                  <a:pt x="106" y="105"/>
                                </a:moveTo>
                                <a:lnTo>
                                  <a:pt x="0" y="53"/>
                                </a:lnTo>
                                <a:lnTo>
                                  <a:pt x="106" y="0"/>
                                </a:lnTo>
                                <a:lnTo>
                                  <a:pt x="106" y="10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Rectangle 27"/>
                        <wps:cNvSpPr>
                          <a:spLocks noChangeArrowheads="1"/>
                        </wps:cNvSpPr>
                        <wps:spPr bwMode="auto">
                          <a:xfrm>
                            <a:off x="5228500" y="1614117"/>
                            <a:ext cx="349300" cy="1448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Rectangle 28"/>
                        <wps:cNvSpPr>
                          <a:spLocks noChangeArrowheads="1"/>
                        </wps:cNvSpPr>
                        <wps:spPr bwMode="auto">
                          <a:xfrm>
                            <a:off x="5264100" y="1609717"/>
                            <a:ext cx="826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b/>
                                  <w:bCs/>
                                  <w:color w:val="000000"/>
                                  <w:sz w:val="18"/>
                                  <w:szCs w:val="18"/>
                                  <w:lang w:val="en-US"/>
                                </w:rPr>
                                <w:t xml:space="preserve">R </w:t>
                              </w:r>
                            </w:p>
                          </w:txbxContent>
                        </wps:txbx>
                        <wps:bodyPr rot="0" vert="horz" wrap="none" lIns="0" tIns="0" rIns="0" bIns="0" anchor="t" anchorCtr="0" upright="1">
                          <a:spAutoFit/>
                        </wps:bodyPr>
                      </wps:wsp>
                      <wps:wsp>
                        <wps:cNvPr id="29" name="Rectangle 29"/>
                        <wps:cNvSpPr>
                          <a:spLocks noChangeArrowheads="1"/>
                        </wps:cNvSpPr>
                        <wps:spPr bwMode="auto">
                          <a:xfrm>
                            <a:off x="5382800" y="1609717"/>
                            <a:ext cx="674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b/>
                                  <w:bCs/>
                                  <w:color w:val="000000"/>
                                  <w:sz w:val="18"/>
                                  <w:szCs w:val="18"/>
                                  <w:lang w:val="en-US"/>
                                </w:rPr>
                                <w:t xml:space="preserve">&gt; </w:t>
                              </w:r>
                            </w:p>
                          </w:txbxContent>
                        </wps:txbx>
                        <wps:bodyPr rot="0" vert="horz" wrap="none" lIns="0" tIns="0" rIns="0" bIns="0" anchor="t" anchorCtr="0" upright="1">
                          <a:spAutoFit/>
                        </wps:bodyPr>
                      </wps:wsp>
                      <wps:wsp>
                        <wps:cNvPr id="30" name="Rectangle 30"/>
                        <wps:cNvSpPr>
                          <a:spLocks noChangeArrowheads="1"/>
                        </wps:cNvSpPr>
                        <wps:spPr bwMode="auto">
                          <a:xfrm>
                            <a:off x="5492700" y="1609717"/>
                            <a:ext cx="826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b/>
                                  <w:bCs/>
                                  <w:color w:val="000000"/>
                                  <w:sz w:val="18"/>
                                  <w:szCs w:val="18"/>
                                  <w:lang w:val="en-US"/>
                                </w:rPr>
                                <w:t xml:space="preserve">N  </w:t>
                              </w:r>
                            </w:p>
                          </w:txbxContent>
                        </wps:txbx>
                        <wps:bodyPr rot="0" vert="horz" wrap="none" lIns="0" tIns="0" rIns="0" bIns="0" anchor="t" anchorCtr="0" upright="1">
                          <a:spAutoFit/>
                        </wps:bodyPr>
                      </wps:wsp>
                      <wps:wsp>
                        <wps:cNvPr id="31" name="Rectangle 31"/>
                        <wps:cNvSpPr>
                          <a:spLocks noChangeArrowheads="1"/>
                        </wps:cNvSpPr>
                        <wps:spPr bwMode="auto">
                          <a:xfrm>
                            <a:off x="2298000" y="3013032"/>
                            <a:ext cx="1642800" cy="513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Rectangle 32"/>
                        <wps:cNvSpPr>
                          <a:spLocks noChangeArrowheads="1"/>
                        </wps:cNvSpPr>
                        <wps:spPr bwMode="auto">
                          <a:xfrm>
                            <a:off x="2298000" y="3013032"/>
                            <a:ext cx="1642800" cy="513105"/>
                          </a:xfrm>
                          <a:prstGeom prst="rect">
                            <a:avLst/>
                          </a:prstGeom>
                          <a:noFill/>
                          <a:ln w="889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Rectangle 33"/>
                        <wps:cNvSpPr>
                          <a:spLocks noChangeArrowheads="1"/>
                        </wps:cNvSpPr>
                        <wps:spPr bwMode="auto">
                          <a:xfrm>
                            <a:off x="2755200" y="3129233"/>
                            <a:ext cx="673800" cy="13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b/>
                                  <w:bCs/>
                                  <w:color w:val="000000"/>
                                  <w:sz w:val="18"/>
                                  <w:szCs w:val="18"/>
                                  <w:lang w:val="en-US"/>
                                </w:rPr>
                                <w:t>VTS Actions</w:t>
                              </w:r>
                            </w:p>
                          </w:txbxContent>
                        </wps:txbx>
                        <wps:bodyPr rot="0" vert="horz" wrap="none" lIns="0" tIns="0" rIns="0" bIns="0" anchor="t" anchorCtr="0" upright="1">
                          <a:spAutoFit/>
                        </wps:bodyPr>
                      </wps:wsp>
                      <wps:wsp>
                        <wps:cNvPr id="34" name="Rectangle 34"/>
                        <wps:cNvSpPr>
                          <a:spLocks noChangeArrowheads="1"/>
                        </wps:cNvSpPr>
                        <wps:spPr bwMode="auto">
                          <a:xfrm>
                            <a:off x="2590800" y="3273435"/>
                            <a:ext cx="9912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proofErr w:type="gramStart"/>
                              <w:r>
                                <w:rPr>
                                  <w:color w:val="000000"/>
                                  <w:sz w:val="18"/>
                                  <w:szCs w:val="18"/>
                                  <w:lang w:val="en-US"/>
                                </w:rPr>
                                <w:t>to</w:t>
                              </w:r>
                              <w:proofErr w:type="gramEnd"/>
                              <w:r>
                                <w:rPr>
                                  <w:color w:val="000000"/>
                                  <w:sz w:val="18"/>
                                  <w:szCs w:val="18"/>
                                  <w:lang w:val="en-US"/>
                                </w:rPr>
                                <w:t xml:space="preserve"> improve situation</w:t>
                              </w:r>
                            </w:p>
                          </w:txbxContent>
                        </wps:txbx>
                        <wps:bodyPr rot="0" vert="horz" wrap="none" lIns="0" tIns="0" rIns="0" bIns="0" anchor="t" anchorCtr="0" upright="1">
                          <a:spAutoFit/>
                        </wps:bodyPr>
                      </wps:wsp>
                      <wps:wsp>
                        <wps:cNvPr id="35" name="Freeform 35"/>
                        <wps:cNvSpPr>
                          <a:spLocks/>
                        </wps:cNvSpPr>
                        <wps:spPr bwMode="auto">
                          <a:xfrm>
                            <a:off x="2327900" y="3782640"/>
                            <a:ext cx="1583000" cy="944910"/>
                          </a:xfrm>
                          <a:custGeom>
                            <a:avLst/>
                            <a:gdLst>
                              <a:gd name="T0" fmla="*/ 0 w 2493"/>
                              <a:gd name="T1" fmla="*/ 472440 h 1488"/>
                              <a:gd name="T2" fmla="*/ 791210 w 2493"/>
                              <a:gd name="T3" fmla="*/ 0 h 1488"/>
                              <a:gd name="T4" fmla="*/ 1583055 w 2493"/>
                              <a:gd name="T5" fmla="*/ 472440 h 1488"/>
                              <a:gd name="T6" fmla="*/ 791210 w 2493"/>
                              <a:gd name="T7" fmla="*/ 944880 h 1488"/>
                              <a:gd name="T8" fmla="*/ 0 w 2493"/>
                              <a:gd name="T9" fmla="*/ 472440 h 1488"/>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493" h="1488">
                                <a:moveTo>
                                  <a:pt x="0" y="744"/>
                                </a:moveTo>
                                <a:lnTo>
                                  <a:pt x="1246" y="0"/>
                                </a:lnTo>
                                <a:lnTo>
                                  <a:pt x="2493" y="744"/>
                                </a:lnTo>
                                <a:lnTo>
                                  <a:pt x="1246" y="1488"/>
                                </a:lnTo>
                                <a:lnTo>
                                  <a:pt x="0" y="74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6"/>
                        <wps:cNvSpPr>
                          <a:spLocks/>
                        </wps:cNvSpPr>
                        <wps:spPr bwMode="auto">
                          <a:xfrm>
                            <a:off x="2327900" y="3782640"/>
                            <a:ext cx="1583000" cy="944910"/>
                          </a:xfrm>
                          <a:custGeom>
                            <a:avLst/>
                            <a:gdLst>
                              <a:gd name="T0" fmla="*/ 0 w 2493"/>
                              <a:gd name="T1" fmla="*/ 472440 h 1488"/>
                              <a:gd name="T2" fmla="*/ 791210 w 2493"/>
                              <a:gd name="T3" fmla="*/ 0 h 1488"/>
                              <a:gd name="T4" fmla="*/ 1583055 w 2493"/>
                              <a:gd name="T5" fmla="*/ 472440 h 1488"/>
                              <a:gd name="T6" fmla="*/ 791210 w 2493"/>
                              <a:gd name="T7" fmla="*/ 944880 h 1488"/>
                              <a:gd name="T8" fmla="*/ 0 w 2493"/>
                              <a:gd name="T9" fmla="*/ 472440 h 1488"/>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493" h="1488">
                                <a:moveTo>
                                  <a:pt x="0" y="744"/>
                                </a:moveTo>
                                <a:lnTo>
                                  <a:pt x="1246" y="0"/>
                                </a:lnTo>
                                <a:lnTo>
                                  <a:pt x="2493" y="744"/>
                                </a:lnTo>
                                <a:lnTo>
                                  <a:pt x="1246" y="1488"/>
                                </a:lnTo>
                                <a:lnTo>
                                  <a:pt x="0" y="744"/>
                                </a:lnTo>
                                <a:close/>
                              </a:path>
                            </a:pathLst>
                          </a:custGeom>
                          <a:noFill/>
                          <a:ln w="889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Rectangle 37"/>
                        <wps:cNvSpPr>
                          <a:spLocks noChangeArrowheads="1"/>
                        </wps:cNvSpPr>
                        <wps:spPr bwMode="auto">
                          <a:xfrm>
                            <a:off x="2727900" y="4105944"/>
                            <a:ext cx="7309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b/>
                                  <w:bCs/>
                                  <w:color w:val="000000"/>
                                  <w:sz w:val="18"/>
                                  <w:szCs w:val="18"/>
                                  <w:lang w:val="en-US"/>
                                </w:rPr>
                                <w:t xml:space="preserve">Has Situation </w:t>
                              </w:r>
                            </w:p>
                          </w:txbxContent>
                        </wps:txbx>
                        <wps:bodyPr rot="0" vert="horz" wrap="none" lIns="0" tIns="0" rIns="0" bIns="0" anchor="t" anchorCtr="0" upright="1">
                          <a:spAutoFit/>
                        </wps:bodyPr>
                      </wps:wsp>
                      <wps:wsp>
                        <wps:cNvPr id="38" name="Rectangle 38"/>
                        <wps:cNvSpPr>
                          <a:spLocks noChangeArrowheads="1"/>
                        </wps:cNvSpPr>
                        <wps:spPr bwMode="auto">
                          <a:xfrm>
                            <a:off x="2810500" y="4250645"/>
                            <a:ext cx="514900" cy="13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proofErr w:type="gramStart"/>
                              <w:r>
                                <w:rPr>
                                  <w:b/>
                                  <w:bCs/>
                                  <w:color w:val="000000"/>
                                  <w:sz w:val="18"/>
                                  <w:szCs w:val="18"/>
                                  <w:lang w:val="en-US"/>
                                </w:rPr>
                                <w:t>improved</w:t>
                              </w:r>
                              <w:proofErr w:type="gramEnd"/>
                              <w:r>
                                <w:rPr>
                                  <w:b/>
                                  <w:bCs/>
                                  <w:color w:val="000000"/>
                                  <w:sz w:val="18"/>
                                  <w:szCs w:val="18"/>
                                  <w:lang w:val="en-US"/>
                                </w:rPr>
                                <w:t xml:space="preserve"> </w:t>
                              </w:r>
                            </w:p>
                          </w:txbxContent>
                        </wps:txbx>
                        <wps:bodyPr rot="0" vert="horz" wrap="none" lIns="0" tIns="0" rIns="0" bIns="0" anchor="t" anchorCtr="0" upright="1">
                          <a:spAutoFit/>
                        </wps:bodyPr>
                      </wps:wsp>
                      <wps:wsp>
                        <wps:cNvPr id="39" name="Rectangle 39"/>
                        <wps:cNvSpPr>
                          <a:spLocks noChangeArrowheads="1"/>
                        </wps:cNvSpPr>
                        <wps:spPr bwMode="auto">
                          <a:xfrm>
                            <a:off x="3387000" y="4250645"/>
                            <a:ext cx="69900" cy="13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b/>
                                  <w:bCs/>
                                  <w:color w:val="000000"/>
                                  <w:sz w:val="18"/>
                                  <w:szCs w:val="18"/>
                                  <w:lang w:val="en-US"/>
                                </w:rPr>
                                <w:t>?</w:t>
                              </w:r>
                            </w:p>
                          </w:txbxContent>
                        </wps:txbx>
                        <wps:bodyPr rot="0" vert="horz" wrap="none" lIns="0" tIns="0" rIns="0" bIns="0" anchor="t" anchorCtr="0" upright="1">
                          <a:spAutoFit/>
                        </wps:bodyPr>
                      </wps:wsp>
                      <wps:wsp>
                        <wps:cNvPr id="40" name="Freeform 40"/>
                        <wps:cNvSpPr>
                          <a:spLocks/>
                        </wps:cNvSpPr>
                        <wps:spPr bwMode="auto">
                          <a:xfrm>
                            <a:off x="2278300" y="1543616"/>
                            <a:ext cx="1682100" cy="1004611"/>
                          </a:xfrm>
                          <a:custGeom>
                            <a:avLst/>
                            <a:gdLst>
                              <a:gd name="T0" fmla="*/ 0 w 2649"/>
                              <a:gd name="T1" fmla="*/ 502285 h 1582"/>
                              <a:gd name="T2" fmla="*/ 840740 w 2649"/>
                              <a:gd name="T3" fmla="*/ 0 h 1582"/>
                              <a:gd name="T4" fmla="*/ 1682115 w 2649"/>
                              <a:gd name="T5" fmla="*/ 502285 h 1582"/>
                              <a:gd name="T6" fmla="*/ 840740 w 2649"/>
                              <a:gd name="T7" fmla="*/ 1004570 h 1582"/>
                              <a:gd name="T8" fmla="*/ 0 w 2649"/>
                              <a:gd name="T9" fmla="*/ 502285 h 158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649" h="1582">
                                <a:moveTo>
                                  <a:pt x="0" y="791"/>
                                </a:moveTo>
                                <a:lnTo>
                                  <a:pt x="1324" y="0"/>
                                </a:lnTo>
                                <a:lnTo>
                                  <a:pt x="2649" y="791"/>
                                </a:lnTo>
                                <a:lnTo>
                                  <a:pt x="1324" y="1582"/>
                                </a:lnTo>
                                <a:lnTo>
                                  <a:pt x="0" y="79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41"/>
                        <wps:cNvSpPr>
                          <a:spLocks/>
                        </wps:cNvSpPr>
                        <wps:spPr bwMode="auto">
                          <a:xfrm>
                            <a:off x="2278300" y="1543616"/>
                            <a:ext cx="1682100" cy="1004611"/>
                          </a:xfrm>
                          <a:custGeom>
                            <a:avLst/>
                            <a:gdLst>
                              <a:gd name="T0" fmla="*/ 0 w 2649"/>
                              <a:gd name="T1" fmla="*/ 502285 h 1582"/>
                              <a:gd name="T2" fmla="*/ 840740 w 2649"/>
                              <a:gd name="T3" fmla="*/ 0 h 1582"/>
                              <a:gd name="T4" fmla="*/ 1682115 w 2649"/>
                              <a:gd name="T5" fmla="*/ 502285 h 1582"/>
                              <a:gd name="T6" fmla="*/ 840740 w 2649"/>
                              <a:gd name="T7" fmla="*/ 1004570 h 1582"/>
                              <a:gd name="T8" fmla="*/ 0 w 2649"/>
                              <a:gd name="T9" fmla="*/ 502285 h 158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649" h="1582">
                                <a:moveTo>
                                  <a:pt x="0" y="791"/>
                                </a:moveTo>
                                <a:lnTo>
                                  <a:pt x="1324" y="0"/>
                                </a:lnTo>
                                <a:lnTo>
                                  <a:pt x="2649" y="791"/>
                                </a:lnTo>
                                <a:lnTo>
                                  <a:pt x="1324" y="1582"/>
                                </a:lnTo>
                                <a:lnTo>
                                  <a:pt x="0" y="791"/>
                                </a:lnTo>
                                <a:close/>
                              </a:path>
                            </a:pathLst>
                          </a:custGeom>
                          <a:noFill/>
                          <a:ln w="889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Rectangle 42"/>
                        <wps:cNvSpPr>
                          <a:spLocks noChangeArrowheads="1"/>
                        </wps:cNvSpPr>
                        <wps:spPr bwMode="auto">
                          <a:xfrm>
                            <a:off x="2682200" y="1908120"/>
                            <a:ext cx="831800" cy="13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b/>
                                  <w:bCs/>
                                  <w:color w:val="000000"/>
                                  <w:sz w:val="18"/>
                                  <w:szCs w:val="18"/>
                                  <w:lang w:val="en-US"/>
                                </w:rPr>
                                <w:t xml:space="preserve">REAL Situation </w:t>
                              </w:r>
                            </w:p>
                          </w:txbxContent>
                        </wps:txbx>
                        <wps:bodyPr rot="0" vert="horz" wrap="none" lIns="0" tIns="0" rIns="0" bIns="0" anchor="t" anchorCtr="0" upright="1">
                          <a:spAutoFit/>
                        </wps:bodyPr>
                      </wps:wsp>
                      <wps:wsp>
                        <wps:cNvPr id="43" name="Rectangle 43"/>
                        <wps:cNvSpPr>
                          <a:spLocks noChangeArrowheads="1"/>
                        </wps:cNvSpPr>
                        <wps:spPr bwMode="auto">
                          <a:xfrm>
                            <a:off x="2764700" y="2052922"/>
                            <a:ext cx="673800" cy="13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b/>
                                  <w:bCs/>
                                  <w:color w:val="000000"/>
                                  <w:sz w:val="18"/>
                                  <w:szCs w:val="18"/>
                                  <w:lang w:val="en-US"/>
                                </w:rPr>
                                <w:t>Assessment</w:t>
                              </w:r>
                            </w:p>
                          </w:txbxContent>
                        </wps:txbx>
                        <wps:bodyPr rot="0" vert="horz" wrap="none" lIns="0" tIns="0" rIns="0" bIns="0" anchor="t" anchorCtr="0" upright="1">
                          <a:spAutoFit/>
                        </wps:bodyPr>
                      </wps:wsp>
                      <wps:wsp>
                        <wps:cNvPr id="44" name="Rectangle 44"/>
                        <wps:cNvSpPr>
                          <a:spLocks noChangeArrowheads="1"/>
                        </wps:cNvSpPr>
                        <wps:spPr bwMode="auto">
                          <a:xfrm>
                            <a:off x="3011800" y="2197723"/>
                            <a:ext cx="1054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color w:val="000000"/>
                                  <w:sz w:val="18"/>
                                  <w:szCs w:val="18"/>
                                  <w:lang w:val="en-US"/>
                                </w:rPr>
                                <w:t>(=</w:t>
                              </w:r>
                            </w:p>
                          </w:txbxContent>
                        </wps:txbx>
                        <wps:bodyPr rot="0" vert="horz" wrap="none" lIns="0" tIns="0" rIns="0" bIns="0" anchor="t" anchorCtr="0" upright="1">
                          <a:spAutoFit/>
                        </wps:bodyPr>
                      </wps:wsp>
                      <wps:wsp>
                        <wps:cNvPr id="45" name="Rectangle 45"/>
                        <wps:cNvSpPr>
                          <a:spLocks noChangeArrowheads="1"/>
                        </wps:cNvSpPr>
                        <wps:spPr bwMode="auto">
                          <a:xfrm>
                            <a:off x="3121600" y="2197723"/>
                            <a:ext cx="826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color w:val="000000"/>
                                  <w:sz w:val="18"/>
                                  <w:szCs w:val="18"/>
                                  <w:lang w:val="en-US"/>
                                </w:rPr>
                                <w:t>R</w:t>
                              </w:r>
                            </w:p>
                          </w:txbxContent>
                        </wps:txbx>
                        <wps:bodyPr rot="0" vert="horz" wrap="none" lIns="0" tIns="0" rIns="0" bIns="0" anchor="t" anchorCtr="0" upright="1">
                          <a:spAutoFit/>
                        </wps:bodyPr>
                      </wps:wsp>
                      <wps:wsp>
                        <wps:cNvPr id="46" name="Rectangle 46"/>
                        <wps:cNvSpPr>
                          <a:spLocks noChangeArrowheads="1"/>
                        </wps:cNvSpPr>
                        <wps:spPr bwMode="auto">
                          <a:xfrm>
                            <a:off x="3204200" y="2197723"/>
                            <a:ext cx="381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color w:val="000000"/>
                                  <w:sz w:val="18"/>
                                  <w:szCs w:val="18"/>
                                  <w:lang w:val="en-US"/>
                                </w:rPr>
                                <w:t>)</w:t>
                              </w:r>
                            </w:p>
                          </w:txbxContent>
                        </wps:txbx>
                        <wps:bodyPr rot="0" vert="horz" wrap="none" lIns="0" tIns="0" rIns="0" bIns="0" anchor="t" anchorCtr="0" upright="1">
                          <a:spAutoFit/>
                        </wps:bodyPr>
                      </wps:wsp>
                      <wps:wsp>
                        <wps:cNvPr id="47" name="Line 47"/>
                        <wps:cNvCnPr/>
                        <wps:spPr bwMode="auto">
                          <a:xfrm>
                            <a:off x="3119100" y="3526138"/>
                            <a:ext cx="0" cy="198102"/>
                          </a:xfrm>
                          <a:prstGeom prst="line">
                            <a:avLst/>
                          </a:prstGeom>
                          <a:noFill/>
                          <a:ln w="3175" cap="rnd">
                            <a:solidFill>
                              <a:srgbClr val="000000"/>
                            </a:solidFill>
                            <a:round/>
                            <a:headEnd/>
                            <a:tailEnd/>
                          </a:ln>
                          <a:extLst>
                            <a:ext uri="{909E8E84-426E-40DD-AFC4-6F175D3DCCD1}">
                              <a14:hiddenFill xmlns:a14="http://schemas.microsoft.com/office/drawing/2010/main">
                                <a:noFill/>
                              </a14:hiddenFill>
                            </a:ext>
                          </a:extLst>
                        </wps:spPr>
                        <wps:bodyPr/>
                      </wps:wsp>
                      <wps:wsp>
                        <wps:cNvPr id="48" name="Freeform 48"/>
                        <wps:cNvSpPr>
                          <a:spLocks/>
                        </wps:cNvSpPr>
                        <wps:spPr bwMode="auto">
                          <a:xfrm>
                            <a:off x="3085400" y="3716040"/>
                            <a:ext cx="68000" cy="66601"/>
                          </a:xfrm>
                          <a:custGeom>
                            <a:avLst/>
                            <a:gdLst>
                              <a:gd name="T0" fmla="*/ 67945 w 107"/>
                              <a:gd name="T1" fmla="*/ 0 h 105"/>
                              <a:gd name="T2" fmla="*/ 33655 w 107"/>
                              <a:gd name="T3" fmla="*/ 66675 h 105"/>
                              <a:gd name="T4" fmla="*/ 0 w 107"/>
                              <a:gd name="T5" fmla="*/ 0 h 105"/>
                              <a:gd name="T6" fmla="*/ 67945 w 107"/>
                              <a:gd name="T7" fmla="*/ 0 h 10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07" h="105">
                                <a:moveTo>
                                  <a:pt x="107" y="0"/>
                                </a:moveTo>
                                <a:lnTo>
                                  <a:pt x="53" y="105"/>
                                </a:lnTo>
                                <a:lnTo>
                                  <a:pt x="0" y="0"/>
                                </a:lnTo>
                                <a:lnTo>
                                  <a:pt x="10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Rectangle 49"/>
                        <wps:cNvSpPr>
                          <a:spLocks noChangeArrowheads="1"/>
                        </wps:cNvSpPr>
                        <wps:spPr bwMode="auto">
                          <a:xfrm>
                            <a:off x="2219300" y="5207056"/>
                            <a:ext cx="1755100" cy="51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Rectangle 50"/>
                        <wps:cNvSpPr>
                          <a:spLocks noChangeArrowheads="1"/>
                        </wps:cNvSpPr>
                        <wps:spPr bwMode="auto">
                          <a:xfrm>
                            <a:off x="2219300" y="5207056"/>
                            <a:ext cx="1749400" cy="512405"/>
                          </a:xfrm>
                          <a:prstGeom prst="rect">
                            <a:avLst/>
                          </a:prstGeom>
                          <a:noFill/>
                          <a:ln w="889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Rectangle 51"/>
                        <wps:cNvSpPr>
                          <a:spLocks noChangeArrowheads="1"/>
                        </wps:cNvSpPr>
                        <wps:spPr bwMode="auto">
                          <a:xfrm>
                            <a:off x="2229400" y="5252056"/>
                            <a:ext cx="1745000" cy="13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b/>
                                  <w:bCs/>
                                  <w:color w:val="000000"/>
                                  <w:sz w:val="18"/>
                                  <w:szCs w:val="18"/>
                                  <w:lang w:val="en-US"/>
                                </w:rPr>
                                <w:t>Monitoring &amp; Remedial Actions</w:t>
                              </w:r>
                            </w:p>
                          </w:txbxContent>
                        </wps:txbx>
                        <wps:bodyPr rot="0" vert="horz" wrap="square" lIns="0" tIns="0" rIns="0" bIns="0" anchor="t" anchorCtr="0" upright="1">
                          <a:spAutoFit/>
                        </wps:bodyPr>
                      </wps:wsp>
                      <wps:wsp>
                        <wps:cNvPr id="52" name="Rectangle 52"/>
                        <wps:cNvSpPr>
                          <a:spLocks noChangeArrowheads="1"/>
                        </wps:cNvSpPr>
                        <wps:spPr bwMode="auto">
                          <a:xfrm>
                            <a:off x="2435200" y="5389858"/>
                            <a:ext cx="1296600" cy="13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proofErr w:type="gramStart"/>
                              <w:r>
                                <w:rPr>
                                  <w:color w:val="000000"/>
                                  <w:sz w:val="18"/>
                                  <w:szCs w:val="18"/>
                                  <w:lang w:val="en-US"/>
                                </w:rPr>
                                <w:t>until</w:t>
                              </w:r>
                              <w:proofErr w:type="gramEnd"/>
                              <w:r>
                                <w:rPr>
                                  <w:color w:val="000000"/>
                                  <w:sz w:val="18"/>
                                  <w:szCs w:val="18"/>
                                  <w:lang w:val="en-US"/>
                                </w:rPr>
                                <w:t xml:space="preserve"> final resolution of the </w:t>
                              </w:r>
                            </w:p>
                          </w:txbxContent>
                        </wps:txbx>
                        <wps:bodyPr rot="0" vert="horz" wrap="none" lIns="0" tIns="0" rIns="0" bIns="0" anchor="t" anchorCtr="0" upright="1">
                          <a:spAutoFit/>
                        </wps:bodyPr>
                      </wps:wsp>
                      <wps:wsp>
                        <wps:cNvPr id="53" name="Rectangle 53"/>
                        <wps:cNvSpPr>
                          <a:spLocks noChangeArrowheads="1"/>
                        </wps:cNvSpPr>
                        <wps:spPr bwMode="auto">
                          <a:xfrm>
                            <a:off x="2893000" y="5534659"/>
                            <a:ext cx="426100" cy="13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proofErr w:type="gramStart"/>
                              <w:r>
                                <w:rPr>
                                  <w:color w:val="000000"/>
                                  <w:sz w:val="18"/>
                                  <w:szCs w:val="18"/>
                                  <w:lang w:val="en-US"/>
                                </w:rPr>
                                <w:t>situation</w:t>
                              </w:r>
                              <w:proofErr w:type="gramEnd"/>
                              <w:r>
                                <w:rPr>
                                  <w:color w:val="000000"/>
                                  <w:sz w:val="18"/>
                                  <w:szCs w:val="18"/>
                                  <w:lang w:val="en-US"/>
                                </w:rPr>
                                <w:t xml:space="preserve"> </w:t>
                              </w:r>
                            </w:p>
                          </w:txbxContent>
                        </wps:txbx>
                        <wps:bodyPr rot="0" vert="horz" wrap="none" lIns="0" tIns="0" rIns="0" bIns="0" anchor="t" anchorCtr="0" upright="1">
                          <a:spAutoFit/>
                        </wps:bodyPr>
                      </wps:wsp>
                      <wps:wsp>
                        <wps:cNvPr id="54" name="Rectangle 54"/>
                        <wps:cNvSpPr>
                          <a:spLocks noChangeArrowheads="1"/>
                        </wps:cNvSpPr>
                        <wps:spPr bwMode="auto">
                          <a:xfrm>
                            <a:off x="2229400" y="5953164"/>
                            <a:ext cx="1720300" cy="51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Rectangle 55"/>
                        <wps:cNvSpPr>
                          <a:spLocks noChangeArrowheads="1"/>
                        </wps:cNvSpPr>
                        <wps:spPr bwMode="auto">
                          <a:xfrm>
                            <a:off x="2229400" y="5953164"/>
                            <a:ext cx="1720300" cy="512405"/>
                          </a:xfrm>
                          <a:prstGeom prst="rect">
                            <a:avLst/>
                          </a:prstGeom>
                          <a:noFill/>
                          <a:ln w="889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Rectangle 56"/>
                        <wps:cNvSpPr>
                          <a:spLocks noChangeArrowheads="1"/>
                        </wps:cNvSpPr>
                        <wps:spPr bwMode="auto">
                          <a:xfrm>
                            <a:off x="2553900" y="5995664"/>
                            <a:ext cx="565800" cy="13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b/>
                                  <w:bCs/>
                                  <w:color w:val="000000"/>
                                  <w:sz w:val="18"/>
                                  <w:szCs w:val="18"/>
                                  <w:lang w:val="en-US"/>
                                </w:rPr>
                                <w:t>Recording</w:t>
                              </w:r>
                            </w:p>
                          </w:txbxContent>
                        </wps:txbx>
                        <wps:bodyPr rot="0" vert="horz" wrap="none" lIns="0" tIns="0" rIns="0" bIns="0" anchor="t" anchorCtr="0" upright="1">
                          <a:spAutoFit/>
                        </wps:bodyPr>
                      </wps:wsp>
                      <wps:wsp>
                        <wps:cNvPr id="57" name="Rectangle 57"/>
                        <wps:cNvSpPr>
                          <a:spLocks noChangeArrowheads="1"/>
                        </wps:cNvSpPr>
                        <wps:spPr bwMode="auto">
                          <a:xfrm>
                            <a:off x="3185700" y="5995664"/>
                            <a:ext cx="38100" cy="13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color w:val="000000"/>
                                  <w:sz w:val="18"/>
                                  <w:szCs w:val="18"/>
                                  <w:lang w:val="en-US"/>
                                </w:rPr>
                                <w:t>(</w:t>
                              </w:r>
                            </w:p>
                          </w:txbxContent>
                        </wps:txbx>
                        <wps:bodyPr rot="0" vert="horz" wrap="none" lIns="0" tIns="0" rIns="0" bIns="0" anchor="t" anchorCtr="0" upright="1">
                          <a:spAutoFit/>
                        </wps:bodyPr>
                      </wps:wsp>
                      <wps:wsp>
                        <wps:cNvPr id="58" name="Rectangle 58"/>
                        <wps:cNvSpPr>
                          <a:spLocks noChangeArrowheads="1"/>
                        </wps:cNvSpPr>
                        <wps:spPr bwMode="auto">
                          <a:xfrm>
                            <a:off x="3231500" y="5995664"/>
                            <a:ext cx="407000" cy="13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color w:val="000000"/>
                                  <w:sz w:val="18"/>
                                  <w:szCs w:val="18"/>
                                  <w:lang w:val="en-US"/>
                                </w:rPr>
                                <w:t>Logging</w:t>
                              </w:r>
                            </w:p>
                          </w:txbxContent>
                        </wps:txbx>
                        <wps:bodyPr rot="0" vert="horz" wrap="none" lIns="0" tIns="0" rIns="0" bIns="0" anchor="t" anchorCtr="0" upright="1">
                          <a:spAutoFit/>
                        </wps:bodyPr>
                      </wps:wsp>
                      <wps:wsp>
                        <wps:cNvPr id="59" name="Rectangle 59"/>
                        <wps:cNvSpPr>
                          <a:spLocks noChangeArrowheads="1"/>
                        </wps:cNvSpPr>
                        <wps:spPr bwMode="auto">
                          <a:xfrm>
                            <a:off x="3662000" y="5995664"/>
                            <a:ext cx="38100" cy="13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color w:val="000000"/>
                                  <w:sz w:val="18"/>
                                  <w:szCs w:val="18"/>
                                  <w:lang w:val="en-US"/>
                                </w:rPr>
                                <w:t xml:space="preserve">) </w:t>
                              </w:r>
                            </w:p>
                          </w:txbxContent>
                        </wps:txbx>
                        <wps:bodyPr rot="0" vert="horz" wrap="none" lIns="0" tIns="0" rIns="0" bIns="0" anchor="t" anchorCtr="0" upright="1">
                          <a:spAutoFit/>
                        </wps:bodyPr>
                      </wps:wsp>
                      <wps:wsp>
                        <wps:cNvPr id="60" name="Rectangle 60"/>
                        <wps:cNvSpPr>
                          <a:spLocks noChangeArrowheads="1"/>
                        </wps:cNvSpPr>
                        <wps:spPr bwMode="auto">
                          <a:xfrm>
                            <a:off x="2462500" y="6140466"/>
                            <a:ext cx="4515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proofErr w:type="gramStart"/>
                              <w:r>
                                <w:rPr>
                                  <w:color w:val="000000"/>
                                  <w:sz w:val="18"/>
                                  <w:szCs w:val="18"/>
                                  <w:lang w:val="en-US"/>
                                </w:rPr>
                                <w:t>of</w:t>
                              </w:r>
                              <w:proofErr w:type="gramEnd"/>
                              <w:r>
                                <w:rPr>
                                  <w:color w:val="000000"/>
                                  <w:sz w:val="18"/>
                                  <w:szCs w:val="18"/>
                                  <w:lang w:val="en-US"/>
                                </w:rPr>
                                <w:t xml:space="preserve"> Result </w:t>
                              </w:r>
                            </w:p>
                          </w:txbxContent>
                        </wps:txbx>
                        <wps:bodyPr rot="0" vert="horz" wrap="none" lIns="0" tIns="0" rIns="0" bIns="0" anchor="t" anchorCtr="0" upright="1">
                          <a:spAutoFit/>
                        </wps:bodyPr>
                      </wps:wsp>
                      <wps:wsp>
                        <wps:cNvPr id="61" name="Rectangle 61"/>
                        <wps:cNvSpPr>
                          <a:spLocks noChangeArrowheads="1"/>
                        </wps:cNvSpPr>
                        <wps:spPr bwMode="auto">
                          <a:xfrm>
                            <a:off x="2984500" y="6140466"/>
                            <a:ext cx="381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color w:val="000000"/>
                                  <w:sz w:val="18"/>
                                  <w:szCs w:val="18"/>
                                  <w:lang w:val="en-US"/>
                                </w:rPr>
                                <w:t>(</w:t>
                              </w:r>
                            </w:p>
                          </w:txbxContent>
                        </wps:txbx>
                        <wps:bodyPr rot="0" vert="horz" wrap="none" lIns="0" tIns="0" rIns="0" bIns="0" anchor="t" anchorCtr="0" upright="1">
                          <a:spAutoFit/>
                        </wps:bodyPr>
                      </wps:wsp>
                      <wps:wsp>
                        <wps:cNvPr id="62" name="Rectangle 62"/>
                        <wps:cNvSpPr>
                          <a:spLocks noChangeArrowheads="1"/>
                        </wps:cNvSpPr>
                        <wps:spPr bwMode="auto">
                          <a:xfrm>
                            <a:off x="3020600" y="6140466"/>
                            <a:ext cx="4007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color w:val="000000"/>
                                  <w:sz w:val="18"/>
                                  <w:szCs w:val="18"/>
                                  <w:lang w:val="en-US"/>
                                </w:rPr>
                                <w:t>Incident</w:t>
                              </w:r>
                            </w:p>
                          </w:txbxContent>
                        </wps:txbx>
                        <wps:bodyPr rot="0" vert="horz" wrap="none" lIns="0" tIns="0" rIns="0" bIns="0" anchor="t" anchorCtr="0" upright="1">
                          <a:spAutoFit/>
                        </wps:bodyPr>
                      </wps:wsp>
                      <wps:wsp>
                        <wps:cNvPr id="63" name="Rectangle 63"/>
                        <wps:cNvSpPr>
                          <a:spLocks noChangeArrowheads="1"/>
                        </wps:cNvSpPr>
                        <wps:spPr bwMode="auto">
                          <a:xfrm>
                            <a:off x="3451200" y="6140466"/>
                            <a:ext cx="324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color w:val="000000"/>
                                  <w:sz w:val="18"/>
                                  <w:szCs w:val="18"/>
                                  <w:lang w:val="en-US"/>
                                </w:rPr>
                                <w:t>/</w:t>
                              </w:r>
                            </w:p>
                          </w:txbxContent>
                        </wps:txbx>
                        <wps:bodyPr rot="0" vert="horz" wrap="none" lIns="0" tIns="0" rIns="0" bIns="0" anchor="t" anchorCtr="0" upright="1">
                          <a:spAutoFit/>
                        </wps:bodyPr>
                      </wps:wsp>
                      <wps:wsp>
                        <wps:cNvPr id="64" name="Rectangle 64"/>
                        <wps:cNvSpPr>
                          <a:spLocks noChangeArrowheads="1"/>
                        </wps:cNvSpPr>
                        <wps:spPr bwMode="auto">
                          <a:xfrm>
                            <a:off x="3488000" y="6140466"/>
                            <a:ext cx="2483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color w:val="000000"/>
                                  <w:sz w:val="18"/>
                                  <w:szCs w:val="18"/>
                                  <w:lang w:val="en-US"/>
                                </w:rPr>
                                <w:t>Near</w:t>
                              </w:r>
                            </w:p>
                          </w:txbxContent>
                        </wps:txbx>
                        <wps:bodyPr rot="0" vert="horz" wrap="none" lIns="0" tIns="0" rIns="0" bIns="0" anchor="t" anchorCtr="0" upright="1">
                          <a:spAutoFit/>
                        </wps:bodyPr>
                      </wps:wsp>
                      <wps:wsp>
                        <wps:cNvPr id="65" name="Rectangle 65"/>
                        <wps:cNvSpPr>
                          <a:spLocks noChangeArrowheads="1"/>
                        </wps:cNvSpPr>
                        <wps:spPr bwMode="auto">
                          <a:xfrm>
                            <a:off x="3743900" y="6140466"/>
                            <a:ext cx="381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color w:val="000000"/>
                                  <w:sz w:val="18"/>
                                  <w:szCs w:val="18"/>
                                  <w:lang w:val="en-US"/>
                                </w:rPr>
                                <w:t>-</w:t>
                              </w:r>
                            </w:p>
                          </w:txbxContent>
                        </wps:txbx>
                        <wps:bodyPr rot="0" vert="horz" wrap="none" lIns="0" tIns="0" rIns="0" bIns="0" anchor="t" anchorCtr="0" upright="1">
                          <a:spAutoFit/>
                        </wps:bodyPr>
                      </wps:wsp>
                      <wps:wsp>
                        <wps:cNvPr id="66" name="Rectangle 66"/>
                        <wps:cNvSpPr>
                          <a:spLocks noChangeArrowheads="1"/>
                        </wps:cNvSpPr>
                        <wps:spPr bwMode="auto">
                          <a:xfrm>
                            <a:off x="2709500" y="6285267"/>
                            <a:ext cx="2349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color w:val="000000"/>
                                  <w:sz w:val="18"/>
                                  <w:szCs w:val="18"/>
                                  <w:lang w:val="en-US"/>
                                </w:rPr>
                                <w:t>Miss</w:t>
                              </w:r>
                            </w:p>
                          </w:txbxContent>
                        </wps:txbx>
                        <wps:bodyPr rot="0" vert="horz" wrap="none" lIns="0" tIns="0" rIns="0" bIns="0" anchor="t" anchorCtr="0" upright="1">
                          <a:spAutoFit/>
                        </wps:bodyPr>
                      </wps:wsp>
                      <wps:wsp>
                        <wps:cNvPr id="67" name="Rectangle 68"/>
                        <wps:cNvSpPr>
                          <a:spLocks noChangeArrowheads="1"/>
                        </wps:cNvSpPr>
                        <wps:spPr bwMode="auto">
                          <a:xfrm>
                            <a:off x="3030200" y="6285267"/>
                            <a:ext cx="4388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color w:val="000000"/>
                                  <w:sz w:val="18"/>
                                  <w:szCs w:val="18"/>
                                  <w:lang w:val="en-US"/>
                                </w:rPr>
                                <w:t>Accident</w:t>
                              </w:r>
                            </w:p>
                          </w:txbxContent>
                        </wps:txbx>
                        <wps:bodyPr rot="0" vert="horz" wrap="none" lIns="0" tIns="0" rIns="0" bIns="0" anchor="t" anchorCtr="0" upright="1">
                          <a:spAutoFit/>
                        </wps:bodyPr>
                      </wps:wsp>
                      <wps:wsp>
                        <wps:cNvPr id="68" name="Rectangle 69"/>
                        <wps:cNvSpPr>
                          <a:spLocks noChangeArrowheads="1"/>
                        </wps:cNvSpPr>
                        <wps:spPr bwMode="auto">
                          <a:xfrm>
                            <a:off x="3496900" y="6285267"/>
                            <a:ext cx="381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color w:val="000000"/>
                                  <w:sz w:val="18"/>
                                  <w:szCs w:val="18"/>
                                  <w:lang w:val="en-US"/>
                                </w:rPr>
                                <w:t>)</w:t>
                              </w:r>
                            </w:p>
                          </w:txbxContent>
                        </wps:txbx>
                        <wps:bodyPr rot="0" vert="horz" wrap="none" lIns="0" tIns="0" rIns="0" bIns="0" anchor="t" anchorCtr="0" upright="1">
                          <a:spAutoFit/>
                        </wps:bodyPr>
                      </wps:wsp>
                      <wps:wsp>
                        <wps:cNvPr id="69" name="Rectangle 70"/>
                        <wps:cNvSpPr>
                          <a:spLocks noChangeArrowheads="1"/>
                        </wps:cNvSpPr>
                        <wps:spPr bwMode="auto">
                          <a:xfrm>
                            <a:off x="2306300" y="6687871"/>
                            <a:ext cx="1643400" cy="51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Rectangle 71"/>
                        <wps:cNvSpPr>
                          <a:spLocks noChangeArrowheads="1"/>
                        </wps:cNvSpPr>
                        <wps:spPr bwMode="auto">
                          <a:xfrm>
                            <a:off x="2229400" y="6687871"/>
                            <a:ext cx="1720300" cy="512405"/>
                          </a:xfrm>
                          <a:prstGeom prst="rect">
                            <a:avLst/>
                          </a:prstGeom>
                          <a:noFill/>
                          <a:ln w="889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Rectangle 72"/>
                        <wps:cNvSpPr>
                          <a:spLocks noChangeArrowheads="1"/>
                        </wps:cNvSpPr>
                        <wps:spPr bwMode="auto">
                          <a:xfrm>
                            <a:off x="2837800" y="6873273"/>
                            <a:ext cx="6591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b/>
                                  <w:bCs/>
                                  <w:color w:val="000000"/>
                                  <w:sz w:val="18"/>
                                  <w:szCs w:val="18"/>
                                  <w:lang w:val="en-US"/>
                                </w:rPr>
                                <w:t>Analyzing</w:t>
                              </w:r>
                            </w:p>
                          </w:txbxContent>
                        </wps:txbx>
                        <wps:bodyPr rot="0" vert="horz" wrap="square" lIns="0" tIns="0" rIns="0" bIns="0" anchor="t" anchorCtr="0" upright="1">
                          <a:spAutoFit/>
                        </wps:bodyPr>
                      </wps:wsp>
                      <wps:wsp>
                        <wps:cNvPr id="72" name="Rectangle 73"/>
                        <wps:cNvSpPr>
                          <a:spLocks noChangeArrowheads="1"/>
                        </wps:cNvSpPr>
                        <wps:spPr bwMode="auto">
                          <a:xfrm>
                            <a:off x="2229400" y="7422579"/>
                            <a:ext cx="1720300" cy="51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Rectangle 74"/>
                        <wps:cNvSpPr>
                          <a:spLocks noChangeArrowheads="1"/>
                        </wps:cNvSpPr>
                        <wps:spPr bwMode="auto">
                          <a:xfrm>
                            <a:off x="2229400" y="7422579"/>
                            <a:ext cx="1720300" cy="512405"/>
                          </a:xfrm>
                          <a:prstGeom prst="rect">
                            <a:avLst/>
                          </a:prstGeom>
                          <a:noFill/>
                          <a:ln w="889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Rectangle 75"/>
                        <wps:cNvSpPr>
                          <a:spLocks noChangeArrowheads="1"/>
                        </wps:cNvSpPr>
                        <wps:spPr bwMode="auto">
                          <a:xfrm>
                            <a:off x="2837800" y="7605381"/>
                            <a:ext cx="539700" cy="13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b/>
                                  <w:bCs/>
                                  <w:color w:val="000000"/>
                                  <w:sz w:val="18"/>
                                  <w:szCs w:val="18"/>
                                  <w:lang w:val="en-US"/>
                                </w:rPr>
                                <w:t>Reporting</w:t>
                              </w:r>
                            </w:p>
                          </w:txbxContent>
                        </wps:txbx>
                        <wps:bodyPr rot="0" vert="horz" wrap="none" lIns="0" tIns="0" rIns="0" bIns="0" anchor="t" anchorCtr="0" upright="1">
                          <a:spAutoFit/>
                        </wps:bodyPr>
                      </wps:wsp>
                      <wps:wsp>
                        <wps:cNvPr id="75" name="Rectangle 76"/>
                        <wps:cNvSpPr>
                          <a:spLocks noChangeArrowheads="1"/>
                        </wps:cNvSpPr>
                        <wps:spPr bwMode="auto">
                          <a:xfrm>
                            <a:off x="4265900" y="2106923"/>
                            <a:ext cx="12903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color w:val="000000"/>
                                  <w:sz w:val="18"/>
                                  <w:szCs w:val="18"/>
                                  <w:lang w:val="en-US"/>
                                </w:rPr>
                                <w:t xml:space="preserve">Situation is under defined </w:t>
                              </w:r>
                            </w:p>
                          </w:txbxContent>
                        </wps:txbx>
                        <wps:bodyPr rot="0" vert="horz" wrap="none" lIns="0" tIns="0" rIns="0" bIns="0" anchor="t" anchorCtr="0" upright="1">
                          <a:spAutoFit/>
                        </wps:bodyPr>
                      </wps:wsp>
                      <wps:wsp>
                        <wps:cNvPr id="76" name="Rectangle 77"/>
                        <wps:cNvSpPr>
                          <a:spLocks noChangeArrowheads="1"/>
                        </wps:cNvSpPr>
                        <wps:spPr bwMode="auto">
                          <a:xfrm>
                            <a:off x="4769400" y="2251724"/>
                            <a:ext cx="3436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proofErr w:type="gramStart"/>
                              <w:r>
                                <w:rPr>
                                  <w:color w:val="000000"/>
                                  <w:sz w:val="18"/>
                                  <w:szCs w:val="18"/>
                                  <w:lang w:val="en-US"/>
                                </w:rPr>
                                <w:t>criteria</w:t>
                              </w:r>
                              <w:proofErr w:type="gramEnd"/>
                            </w:p>
                          </w:txbxContent>
                        </wps:txbx>
                        <wps:bodyPr rot="0" vert="horz" wrap="none" lIns="0" tIns="0" rIns="0" bIns="0" anchor="t" anchorCtr="0" upright="1">
                          <a:spAutoFit/>
                        </wps:bodyPr>
                      </wps:wsp>
                      <wps:wsp>
                        <wps:cNvPr id="77" name="Freeform 78"/>
                        <wps:cNvSpPr>
                          <a:spLocks/>
                        </wps:cNvSpPr>
                        <wps:spPr bwMode="auto">
                          <a:xfrm>
                            <a:off x="3119100" y="4727551"/>
                            <a:ext cx="5100" cy="421004"/>
                          </a:xfrm>
                          <a:custGeom>
                            <a:avLst/>
                            <a:gdLst>
                              <a:gd name="T0" fmla="*/ 0 w 8"/>
                              <a:gd name="T1" fmla="*/ 0 h 663"/>
                              <a:gd name="T2" fmla="*/ 0 w 8"/>
                              <a:gd name="T3" fmla="*/ 128270 h 663"/>
                              <a:gd name="T4" fmla="*/ 5080 w 8"/>
                              <a:gd name="T5" fmla="*/ 128270 h 663"/>
                              <a:gd name="T6" fmla="*/ 5080 w 8"/>
                              <a:gd name="T7" fmla="*/ 421005 h 66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 h="663">
                                <a:moveTo>
                                  <a:pt x="0" y="0"/>
                                </a:moveTo>
                                <a:lnTo>
                                  <a:pt x="0" y="202"/>
                                </a:lnTo>
                                <a:lnTo>
                                  <a:pt x="8" y="202"/>
                                </a:lnTo>
                                <a:lnTo>
                                  <a:pt x="8" y="663"/>
                                </a:lnTo>
                              </a:path>
                            </a:pathLst>
                          </a:cu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Freeform 79"/>
                        <wps:cNvSpPr>
                          <a:spLocks/>
                        </wps:cNvSpPr>
                        <wps:spPr bwMode="auto">
                          <a:xfrm>
                            <a:off x="3090500" y="5140355"/>
                            <a:ext cx="67300" cy="66701"/>
                          </a:xfrm>
                          <a:custGeom>
                            <a:avLst/>
                            <a:gdLst>
                              <a:gd name="T0" fmla="*/ 67310 w 106"/>
                              <a:gd name="T1" fmla="*/ 0 h 105"/>
                              <a:gd name="T2" fmla="*/ 33655 w 106"/>
                              <a:gd name="T3" fmla="*/ 66675 h 105"/>
                              <a:gd name="T4" fmla="*/ 0 w 106"/>
                              <a:gd name="T5" fmla="*/ 0 h 105"/>
                              <a:gd name="T6" fmla="*/ 67310 w 106"/>
                              <a:gd name="T7" fmla="*/ 0 h 10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06" h="105">
                                <a:moveTo>
                                  <a:pt x="106" y="0"/>
                                </a:moveTo>
                                <a:lnTo>
                                  <a:pt x="53" y="105"/>
                                </a:lnTo>
                                <a:lnTo>
                                  <a:pt x="0" y="0"/>
                                </a:lnTo>
                                <a:lnTo>
                                  <a:pt x="10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Rectangle 80"/>
                        <wps:cNvSpPr>
                          <a:spLocks noChangeArrowheads="1"/>
                        </wps:cNvSpPr>
                        <wps:spPr bwMode="auto">
                          <a:xfrm>
                            <a:off x="3032700" y="4892652"/>
                            <a:ext cx="182900" cy="1448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 name="Rectangle 81"/>
                        <wps:cNvSpPr>
                          <a:spLocks noChangeArrowheads="1"/>
                        </wps:cNvSpPr>
                        <wps:spPr bwMode="auto">
                          <a:xfrm>
                            <a:off x="3030200" y="4892652"/>
                            <a:ext cx="172100" cy="13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b/>
                                  <w:bCs/>
                                  <w:color w:val="000000"/>
                                  <w:sz w:val="18"/>
                                  <w:szCs w:val="18"/>
                                  <w:lang w:val="en-US"/>
                                </w:rPr>
                                <w:t>NO</w:t>
                              </w:r>
                            </w:p>
                          </w:txbxContent>
                        </wps:txbx>
                        <wps:bodyPr rot="0" vert="horz" wrap="none" lIns="0" tIns="0" rIns="0" bIns="0" anchor="t" anchorCtr="0" upright="1">
                          <a:spAutoFit/>
                        </wps:bodyPr>
                      </wps:wsp>
                      <wps:wsp>
                        <wps:cNvPr id="81" name="Freeform 82"/>
                        <wps:cNvSpPr>
                          <a:spLocks/>
                        </wps:cNvSpPr>
                        <wps:spPr bwMode="auto">
                          <a:xfrm>
                            <a:off x="3124200" y="5719461"/>
                            <a:ext cx="3800" cy="175302"/>
                          </a:xfrm>
                          <a:custGeom>
                            <a:avLst/>
                            <a:gdLst>
                              <a:gd name="T0" fmla="*/ 0 w 6"/>
                              <a:gd name="T1" fmla="*/ 0 h 276"/>
                              <a:gd name="T2" fmla="*/ 0 w 6"/>
                              <a:gd name="T3" fmla="*/ 127635 h 276"/>
                              <a:gd name="T4" fmla="*/ 3810 w 6"/>
                              <a:gd name="T5" fmla="*/ 127635 h 276"/>
                              <a:gd name="T6" fmla="*/ 3810 w 6"/>
                              <a:gd name="T7" fmla="*/ 175260 h 276"/>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 h="276">
                                <a:moveTo>
                                  <a:pt x="0" y="0"/>
                                </a:moveTo>
                                <a:lnTo>
                                  <a:pt x="0" y="201"/>
                                </a:lnTo>
                                <a:lnTo>
                                  <a:pt x="6" y="201"/>
                                </a:lnTo>
                                <a:lnTo>
                                  <a:pt x="6" y="276"/>
                                </a:lnTo>
                              </a:path>
                            </a:pathLst>
                          </a:cu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Freeform 83"/>
                        <wps:cNvSpPr>
                          <a:spLocks/>
                        </wps:cNvSpPr>
                        <wps:spPr bwMode="auto">
                          <a:xfrm>
                            <a:off x="3094300" y="5886463"/>
                            <a:ext cx="67300" cy="66701"/>
                          </a:xfrm>
                          <a:custGeom>
                            <a:avLst/>
                            <a:gdLst>
                              <a:gd name="T0" fmla="*/ 67310 w 106"/>
                              <a:gd name="T1" fmla="*/ 0 h 105"/>
                              <a:gd name="T2" fmla="*/ 33655 w 106"/>
                              <a:gd name="T3" fmla="*/ 66675 h 105"/>
                              <a:gd name="T4" fmla="*/ 0 w 106"/>
                              <a:gd name="T5" fmla="*/ 0 h 105"/>
                              <a:gd name="T6" fmla="*/ 67310 w 106"/>
                              <a:gd name="T7" fmla="*/ 0 h 10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06" h="105">
                                <a:moveTo>
                                  <a:pt x="106" y="0"/>
                                </a:moveTo>
                                <a:lnTo>
                                  <a:pt x="53" y="105"/>
                                </a:lnTo>
                                <a:lnTo>
                                  <a:pt x="0" y="0"/>
                                </a:lnTo>
                                <a:lnTo>
                                  <a:pt x="10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84"/>
                        <wps:cNvSpPr>
                          <a:spLocks/>
                        </wps:cNvSpPr>
                        <wps:spPr bwMode="auto">
                          <a:xfrm>
                            <a:off x="844500" y="2045922"/>
                            <a:ext cx="1374800" cy="967110"/>
                          </a:xfrm>
                          <a:custGeom>
                            <a:avLst/>
                            <a:gdLst>
                              <a:gd name="T0" fmla="*/ 0 w 2165"/>
                              <a:gd name="T1" fmla="*/ 967105 h 1523"/>
                              <a:gd name="T2" fmla="*/ 0 w 2165"/>
                              <a:gd name="T3" fmla="*/ 0 h 1523"/>
                              <a:gd name="T4" fmla="*/ 1374775 w 2165"/>
                              <a:gd name="T5" fmla="*/ 0 h 1523"/>
                              <a:gd name="T6" fmla="*/ 0 60000 65536"/>
                              <a:gd name="T7" fmla="*/ 0 60000 65536"/>
                              <a:gd name="T8" fmla="*/ 0 60000 65536"/>
                            </a:gdLst>
                            <a:ahLst/>
                            <a:cxnLst>
                              <a:cxn ang="T6">
                                <a:pos x="T0" y="T1"/>
                              </a:cxn>
                              <a:cxn ang="T7">
                                <a:pos x="T2" y="T3"/>
                              </a:cxn>
                              <a:cxn ang="T8">
                                <a:pos x="T4" y="T5"/>
                              </a:cxn>
                            </a:cxnLst>
                            <a:rect l="0" t="0" r="r" b="b"/>
                            <a:pathLst>
                              <a:path w="2165" h="1523">
                                <a:moveTo>
                                  <a:pt x="0" y="1523"/>
                                </a:moveTo>
                                <a:lnTo>
                                  <a:pt x="0" y="0"/>
                                </a:lnTo>
                                <a:lnTo>
                                  <a:pt x="2165" y="0"/>
                                </a:lnTo>
                              </a:path>
                            </a:pathLst>
                          </a:cu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Freeform 85"/>
                        <wps:cNvSpPr>
                          <a:spLocks/>
                        </wps:cNvSpPr>
                        <wps:spPr bwMode="auto">
                          <a:xfrm>
                            <a:off x="2211000" y="2012922"/>
                            <a:ext cx="67300" cy="66001"/>
                          </a:xfrm>
                          <a:custGeom>
                            <a:avLst/>
                            <a:gdLst>
                              <a:gd name="T0" fmla="*/ 0 w 106"/>
                              <a:gd name="T1" fmla="*/ 0 h 104"/>
                              <a:gd name="T2" fmla="*/ 67310 w 106"/>
                              <a:gd name="T3" fmla="*/ 33020 h 104"/>
                              <a:gd name="T4" fmla="*/ 0 w 106"/>
                              <a:gd name="T5" fmla="*/ 66040 h 104"/>
                              <a:gd name="T6" fmla="*/ 0 w 106"/>
                              <a:gd name="T7" fmla="*/ 0 h 10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06" h="104">
                                <a:moveTo>
                                  <a:pt x="0" y="0"/>
                                </a:moveTo>
                                <a:lnTo>
                                  <a:pt x="106" y="52"/>
                                </a:lnTo>
                                <a:lnTo>
                                  <a:pt x="0" y="10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Rectangle 86"/>
                        <wps:cNvSpPr>
                          <a:spLocks noChangeArrowheads="1"/>
                        </wps:cNvSpPr>
                        <wps:spPr bwMode="auto">
                          <a:xfrm>
                            <a:off x="22800" y="3013032"/>
                            <a:ext cx="1643400" cy="513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 name="Rectangle 87"/>
                        <wps:cNvSpPr>
                          <a:spLocks noChangeArrowheads="1"/>
                        </wps:cNvSpPr>
                        <wps:spPr bwMode="auto">
                          <a:xfrm>
                            <a:off x="22800" y="3013032"/>
                            <a:ext cx="1643400" cy="513105"/>
                          </a:xfrm>
                          <a:prstGeom prst="rect">
                            <a:avLst/>
                          </a:prstGeom>
                          <a:noFill/>
                          <a:ln w="889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Rectangle 88"/>
                        <wps:cNvSpPr>
                          <a:spLocks noChangeArrowheads="1"/>
                        </wps:cNvSpPr>
                        <wps:spPr bwMode="auto">
                          <a:xfrm>
                            <a:off x="73000" y="3129233"/>
                            <a:ext cx="565800" cy="13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b/>
                                  <w:bCs/>
                                  <w:color w:val="000000"/>
                                  <w:sz w:val="18"/>
                                  <w:szCs w:val="18"/>
                                  <w:lang w:val="en-US"/>
                                </w:rPr>
                                <w:t xml:space="preserve">Recording </w:t>
                              </w:r>
                            </w:p>
                          </w:txbxContent>
                        </wps:txbx>
                        <wps:bodyPr rot="0" vert="horz" wrap="none" lIns="0" tIns="0" rIns="0" bIns="0" anchor="t" anchorCtr="0" upright="1">
                          <a:spAutoFit/>
                        </wps:bodyPr>
                      </wps:wsp>
                      <wps:wsp>
                        <wps:cNvPr id="88" name="Rectangle 89"/>
                        <wps:cNvSpPr>
                          <a:spLocks noChangeArrowheads="1"/>
                        </wps:cNvSpPr>
                        <wps:spPr bwMode="auto">
                          <a:xfrm>
                            <a:off x="713700" y="3129233"/>
                            <a:ext cx="527700" cy="13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proofErr w:type="gramStart"/>
                              <w:r>
                                <w:rPr>
                                  <w:color w:val="000000"/>
                                  <w:sz w:val="18"/>
                                  <w:szCs w:val="18"/>
                                  <w:lang w:val="en-US"/>
                                </w:rPr>
                                <w:t>of</w:t>
                              </w:r>
                              <w:proofErr w:type="gramEnd"/>
                              <w:r>
                                <w:rPr>
                                  <w:color w:val="000000"/>
                                  <w:sz w:val="18"/>
                                  <w:szCs w:val="18"/>
                                  <w:lang w:val="en-US"/>
                                </w:rPr>
                                <w:t xml:space="preserve"> Incident</w:t>
                              </w:r>
                            </w:p>
                          </w:txbxContent>
                        </wps:txbx>
                        <wps:bodyPr rot="0" vert="horz" wrap="none" lIns="0" tIns="0" rIns="0" bIns="0" anchor="t" anchorCtr="0" upright="1">
                          <a:spAutoFit/>
                        </wps:bodyPr>
                      </wps:wsp>
                      <wps:wsp>
                        <wps:cNvPr id="89" name="Rectangle 90"/>
                        <wps:cNvSpPr>
                          <a:spLocks noChangeArrowheads="1"/>
                        </wps:cNvSpPr>
                        <wps:spPr bwMode="auto">
                          <a:xfrm>
                            <a:off x="1272500" y="3129233"/>
                            <a:ext cx="32400" cy="13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color w:val="000000"/>
                                  <w:sz w:val="18"/>
                                  <w:szCs w:val="18"/>
                                  <w:lang w:val="en-US"/>
                                </w:rPr>
                                <w:t>/</w:t>
                              </w:r>
                            </w:p>
                          </w:txbxContent>
                        </wps:txbx>
                        <wps:bodyPr rot="0" vert="horz" wrap="none" lIns="0" tIns="0" rIns="0" bIns="0" anchor="t" anchorCtr="0" upright="1">
                          <a:spAutoFit/>
                        </wps:bodyPr>
                      </wps:wsp>
                      <wps:wsp>
                        <wps:cNvPr id="90" name="Rectangle 91"/>
                        <wps:cNvSpPr>
                          <a:spLocks noChangeArrowheads="1"/>
                        </wps:cNvSpPr>
                        <wps:spPr bwMode="auto">
                          <a:xfrm>
                            <a:off x="1309300" y="3129233"/>
                            <a:ext cx="248300" cy="13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color w:val="000000"/>
                                  <w:sz w:val="18"/>
                                  <w:szCs w:val="18"/>
                                  <w:lang w:val="en-US"/>
                                </w:rPr>
                                <w:t>Near</w:t>
                              </w:r>
                            </w:p>
                          </w:txbxContent>
                        </wps:txbx>
                        <wps:bodyPr rot="0" vert="horz" wrap="none" lIns="0" tIns="0" rIns="0" bIns="0" anchor="t" anchorCtr="0" upright="1">
                          <a:spAutoFit/>
                        </wps:bodyPr>
                      </wps:wsp>
                      <wps:wsp>
                        <wps:cNvPr id="91" name="Rectangle 92"/>
                        <wps:cNvSpPr>
                          <a:spLocks noChangeArrowheads="1"/>
                        </wps:cNvSpPr>
                        <wps:spPr bwMode="auto">
                          <a:xfrm>
                            <a:off x="1574800" y="3129233"/>
                            <a:ext cx="38100" cy="13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color w:val="000000"/>
                                  <w:sz w:val="18"/>
                                  <w:szCs w:val="18"/>
                                  <w:lang w:val="en-US"/>
                                </w:rPr>
                                <w:t>-</w:t>
                              </w:r>
                            </w:p>
                          </w:txbxContent>
                        </wps:txbx>
                        <wps:bodyPr rot="0" vert="horz" wrap="none" lIns="0" tIns="0" rIns="0" bIns="0" anchor="t" anchorCtr="0" upright="1">
                          <a:spAutoFit/>
                        </wps:bodyPr>
                      </wps:wsp>
                      <wps:wsp>
                        <wps:cNvPr id="92" name="Rectangle 93"/>
                        <wps:cNvSpPr>
                          <a:spLocks noChangeArrowheads="1"/>
                        </wps:cNvSpPr>
                        <wps:spPr bwMode="auto">
                          <a:xfrm>
                            <a:off x="723200" y="3273435"/>
                            <a:ext cx="2350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color w:val="000000"/>
                                  <w:sz w:val="18"/>
                                  <w:szCs w:val="18"/>
                                  <w:lang w:val="en-US"/>
                                </w:rPr>
                                <w:t>Miss</w:t>
                              </w:r>
                            </w:p>
                          </w:txbxContent>
                        </wps:txbx>
                        <wps:bodyPr rot="0" vert="horz" wrap="none" lIns="0" tIns="0" rIns="0" bIns="0" anchor="t" anchorCtr="0" upright="1">
                          <a:spAutoFit/>
                        </wps:bodyPr>
                      </wps:wsp>
                      <wps:wsp>
                        <wps:cNvPr id="93" name="Freeform 94"/>
                        <wps:cNvSpPr>
                          <a:spLocks/>
                        </wps:cNvSpPr>
                        <wps:spPr bwMode="auto">
                          <a:xfrm>
                            <a:off x="844500" y="3583938"/>
                            <a:ext cx="1483400" cy="671207"/>
                          </a:xfrm>
                          <a:custGeom>
                            <a:avLst/>
                            <a:gdLst>
                              <a:gd name="T0" fmla="*/ 0 w 2336"/>
                              <a:gd name="T1" fmla="*/ 0 h 1057"/>
                              <a:gd name="T2" fmla="*/ 0 w 2336"/>
                              <a:gd name="T3" fmla="*/ 671195 h 1057"/>
                              <a:gd name="T4" fmla="*/ 1483360 w 2336"/>
                              <a:gd name="T5" fmla="*/ 671195 h 1057"/>
                              <a:gd name="T6" fmla="*/ 0 60000 65536"/>
                              <a:gd name="T7" fmla="*/ 0 60000 65536"/>
                              <a:gd name="T8" fmla="*/ 0 60000 65536"/>
                            </a:gdLst>
                            <a:ahLst/>
                            <a:cxnLst>
                              <a:cxn ang="T6">
                                <a:pos x="T0" y="T1"/>
                              </a:cxn>
                              <a:cxn ang="T7">
                                <a:pos x="T2" y="T3"/>
                              </a:cxn>
                              <a:cxn ang="T8">
                                <a:pos x="T4" y="T5"/>
                              </a:cxn>
                            </a:cxnLst>
                            <a:rect l="0" t="0" r="r" b="b"/>
                            <a:pathLst>
                              <a:path w="2336" h="1057">
                                <a:moveTo>
                                  <a:pt x="0" y="0"/>
                                </a:moveTo>
                                <a:lnTo>
                                  <a:pt x="0" y="1057"/>
                                </a:lnTo>
                                <a:lnTo>
                                  <a:pt x="2336" y="1057"/>
                                </a:lnTo>
                              </a:path>
                            </a:pathLst>
                          </a:cu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Freeform 95"/>
                        <wps:cNvSpPr>
                          <a:spLocks/>
                        </wps:cNvSpPr>
                        <wps:spPr bwMode="auto">
                          <a:xfrm>
                            <a:off x="810800" y="3526138"/>
                            <a:ext cx="67400" cy="66701"/>
                          </a:xfrm>
                          <a:custGeom>
                            <a:avLst/>
                            <a:gdLst>
                              <a:gd name="T0" fmla="*/ 0 w 106"/>
                              <a:gd name="T1" fmla="*/ 66675 h 105"/>
                              <a:gd name="T2" fmla="*/ 33655 w 106"/>
                              <a:gd name="T3" fmla="*/ 0 h 105"/>
                              <a:gd name="T4" fmla="*/ 67310 w 106"/>
                              <a:gd name="T5" fmla="*/ 66675 h 105"/>
                              <a:gd name="T6" fmla="*/ 0 w 106"/>
                              <a:gd name="T7" fmla="*/ 66675 h 10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06" h="105">
                                <a:moveTo>
                                  <a:pt x="0" y="105"/>
                                </a:moveTo>
                                <a:lnTo>
                                  <a:pt x="53" y="0"/>
                                </a:lnTo>
                                <a:lnTo>
                                  <a:pt x="106" y="105"/>
                                </a:lnTo>
                                <a:lnTo>
                                  <a:pt x="0" y="10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Rectangle 96"/>
                        <wps:cNvSpPr>
                          <a:spLocks noChangeArrowheads="1"/>
                        </wps:cNvSpPr>
                        <wps:spPr bwMode="auto">
                          <a:xfrm>
                            <a:off x="1095300" y="4182745"/>
                            <a:ext cx="243900" cy="1448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Rectangle 97"/>
                        <wps:cNvSpPr>
                          <a:spLocks noChangeArrowheads="1"/>
                        </wps:cNvSpPr>
                        <wps:spPr bwMode="auto">
                          <a:xfrm>
                            <a:off x="1098500" y="4178345"/>
                            <a:ext cx="2292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b/>
                                  <w:bCs/>
                                  <w:color w:val="000000"/>
                                  <w:sz w:val="18"/>
                                  <w:szCs w:val="18"/>
                                  <w:lang w:val="en-US"/>
                                </w:rPr>
                                <w:t>YES</w:t>
                              </w:r>
                            </w:p>
                          </w:txbxContent>
                        </wps:txbx>
                        <wps:bodyPr rot="0" vert="horz" wrap="none" lIns="0" tIns="0" rIns="0" bIns="0" anchor="t" anchorCtr="0" upright="1">
                          <a:spAutoFit/>
                        </wps:bodyPr>
                      </wps:wsp>
                      <wps:wsp>
                        <wps:cNvPr id="97" name="Line 98"/>
                        <wps:cNvCnPr/>
                        <wps:spPr bwMode="auto">
                          <a:xfrm>
                            <a:off x="3128000" y="6465569"/>
                            <a:ext cx="0" cy="163902"/>
                          </a:xfrm>
                          <a:prstGeom prst="line">
                            <a:avLst/>
                          </a:prstGeom>
                          <a:noFill/>
                          <a:ln w="3175" cap="rnd">
                            <a:solidFill>
                              <a:srgbClr val="000000"/>
                            </a:solidFill>
                            <a:round/>
                            <a:headEnd/>
                            <a:tailEnd/>
                          </a:ln>
                          <a:extLst>
                            <a:ext uri="{909E8E84-426E-40DD-AFC4-6F175D3DCCD1}">
                              <a14:hiddenFill xmlns:a14="http://schemas.microsoft.com/office/drawing/2010/main">
                                <a:noFill/>
                              </a14:hiddenFill>
                            </a:ext>
                          </a:extLst>
                        </wps:spPr>
                        <wps:bodyPr/>
                      </wps:wsp>
                      <wps:wsp>
                        <wps:cNvPr id="98" name="Freeform 99"/>
                        <wps:cNvSpPr>
                          <a:spLocks/>
                        </wps:cNvSpPr>
                        <wps:spPr bwMode="auto">
                          <a:xfrm>
                            <a:off x="3094300" y="6621171"/>
                            <a:ext cx="67300" cy="66701"/>
                          </a:xfrm>
                          <a:custGeom>
                            <a:avLst/>
                            <a:gdLst>
                              <a:gd name="T0" fmla="*/ 67310 w 106"/>
                              <a:gd name="T1" fmla="*/ 0 h 105"/>
                              <a:gd name="T2" fmla="*/ 33655 w 106"/>
                              <a:gd name="T3" fmla="*/ 66675 h 105"/>
                              <a:gd name="T4" fmla="*/ 0 w 106"/>
                              <a:gd name="T5" fmla="*/ 0 h 105"/>
                              <a:gd name="T6" fmla="*/ 67310 w 106"/>
                              <a:gd name="T7" fmla="*/ 0 h 10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06" h="105">
                                <a:moveTo>
                                  <a:pt x="106" y="0"/>
                                </a:moveTo>
                                <a:lnTo>
                                  <a:pt x="53" y="105"/>
                                </a:lnTo>
                                <a:lnTo>
                                  <a:pt x="0" y="0"/>
                                </a:lnTo>
                                <a:lnTo>
                                  <a:pt x="10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Line 100"/>
                        <wps:cNvCnPr/>
                        <wps:spPr bwMode="auto">
                          <a:xfrm>
                            <a:off x="3128000" y="7200277"/>
                            <a:ext cx="0" cy="163802"/>
                          </a:xfrm>
                          <a:prstGeom prst="line">
                            <a:avLst/>
                          </a:prstGeom>
                          <a:noFill/>
                          <a:ln w="3175" cap="rnd">
                            <a:solidFill>
                              <a:srgbClr val="000000"/>
                            </a:solidFill>
                            <a:round/>
                            <a:headEnd/>
                            <a:tailEnd/>
                          </a:ln>
                          <a:extLst>
                            <a:ext uri="{909E8E84-426E-40DD-AFC4-6F175D3DCCD1}">
                              <a14:hiddenFill xmlns:a14="http://schemas.microsoft.com/office/drawing/2010/main">
                                <a:noFill/>
                              </a14:hiddenFill>
                            </a:ext>
                          </a:extLst>
                        </wps:spPr>
                        <wps:bodyPr/>
                      </wps:wsp>
                      <wps:wsp>
                        <wps:cNvPr id="100" name="Freeform 101"/>
                        <wps:cNvSpPr>
                          <a:spLocks/>
                        </wps:cNvSpPr>
                        <wps:spPr bwMode="auto">
                          <a:xfrm>
                            <a:off x="3094300" y="7355879"/>
                            <a:ext cx="67300" cy="66701"/>
                          </a:xfrm>
                          <a:custGeom>
                            <a:avLst/>
                            <a:gdLst>
                              <a:gd name="T0" fmla="*/ 67310 w 106"/>
                              <a:gd name="T1" fmla="*/ 0 h 105"/>
                              <a:gd name="T2" fmla="*/ 33655 w 106"/>
                              <a:gd name="T3" fmla="*/ 66675 h 105"/>
                              <a:gd name="T4" fmla="*/ 0 w 106"/>
                              <a:gd name="T5" fmla="*/ 0 h 105"/>
                              <a:gd name="T6" fmla="*/ 67310 w 106"/>
                              <a:gd name="T7" fmla="*/ 0 h 10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06" h="105">
                                <a:moveTo>
                                  <a:pt x="106" y="0"/>
                                </a:moveTo>
                                <a:lnTo>
                                  <a:pt x="53" y="105"/>
                                </a:lnTo>
                                <a:lnTo>
                                  <a:pt x="0" y="0"/>
                                </a:lnTo>
                                <a:lnTo>
                                  <a:pt x="10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Rectangle 102"/>
                        <wps:cNvSpPr>
                          <a:spLocks noChangeArrowheads="1"/>
                        </wps:cNvSpPr>
                        <wps:spPr bwMode="auto">
                          <a:xfrm>
                            <a:off x="3359700" y="2703829"/>
                            <a:ext cx="10675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A4" w:rsidRDefault="001B54A4" w:rsidP="001B54A4">
                              <w:r>
                                <w:rPr>
                                  <w:color w:val="FF0000"/>
                                  <w:sz w:val="18"/>
                                  <w:szCs w:val="18"/>
                                  <w:lang w:val="en-US"/>
                                </w:rPr>
                                <w:t>Situation is abnormal</w:t>
                              </w:r>
                            </w:p>
                          </w:txbxContent>
                        </wps:txbx>
                        <wps:bodyPr rot="0" vert="horz" wrap="none" lIns="0" tIns="0" rIns="0" bIns="0" anchor="t" anchorCtr="0" upright="1">
                          <a:spAutoFit/>
                        </wps:bodyPr>
                      </wps:wsp>
                    </wpc:wpc>
                  </a:graphicData>
                </a:graphic>
              </wp:inline>
            </w:drawing>
          </mc:Choice>
          <mc:Fallback>
            <w:pict>
              <v:group id="Lærred 100" o:spid="_x0000_s1030" editas="canvas" style="width:457pt;height:626.55pt;mso-position-horizontal-relative:char;mso-position-vertical-relative:line" coordsize="58039,79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width:58039;height:79571;visibility:visible;mso-wrap-style:square">
                  <v:fill o:detectmouseclick="t"/>
                  <v:path o:connecttype="none"/>
                </v:shape>
                <v:rect id="Rectangle 4" o:spid="_x0000_s1032" style="position:absolute;left:20123;top:228;width:22142;height:5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e0ccEA&#10;AADaAAAADwAAAGRycy9kb3ducmV2LnhtbERPTWvCQBC9F/wPywje6q7VBpu6hiIIQttDVeh1yI5J&#10;aHY2Zjcm/fduoNDT8Hifs8kGW4sbtb5yrGExVyCIc2cqLjScT/vHNQgfkA3WjknDL3nItpOHDabG&#10;9fxFt2MoRAxhn6KGMoQmldLnJVn0c9cQR+7iWoshwraQpsU+httaPimVSIsVx4YSG9qVlP8cO6sB&#10;k5W5fl6WH6f3LsGXYlD752+l9Ww6vL2CCDSEf/Gf+2DifBhfGa/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ntHHBAAAA2gAAAA8AAAAAAAAAAAAAAAAAmAIAAGRycy9kb3du&#10;cmV2LnhtbFBLBQYAAAAABAAEAPUAAACGAwAAAAA=&#10;" stroked="f"/>
                <v:rect id="Rectangle 5" o:spid="_x0000_s1033" style="position:absolute;left:20123;top:228;width:22142;height:5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T2YsUA&#10;AADaAAAADwAAAGRycy9kb3ducmV2LnhtbESPQWvCQBSE70L/w/IK3nTTFERS1xBalCJCaVqh3p7Z&#10;1yQk+zZkV43++m5B8DjMzDfMIh1MK07Uu9qygqdpBIK4sLrmUsH312oyB+E8ssbWMim4kIN0+TBa&#10;YKLtmT/plPtSBAi7BBVU3neJlK6oyKCb2o44eL+2N+iD7EupezwHuGllHEUzabDmsFBhR68VFU1+&#10;NAq2uyz7aA+bep/v5s1zvL7y9edNqfHjkL2A8DT4e/jWftcKYvi/Em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NPZixQAAANoAAAAPAAAAAAAAAAAAAAAAAJgCAABkcnMv&#10;ZG93bnJldi54bWxQSwUGAAAAAAQABAD1AAAAigMAAAAA&#10;" filled="f" strokeweight=".7pt">
                  <v:stroke joinstyle="round" endcap="round"/>
                </v:rect>
                <v:rect id="Rectangle 6" o:spid="_x0000_s1034" style="position:absolute;left:24168;top:635;width:13214;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1B54A4" w:rsidRDefault="001B54A4" w:rsidP="001B54A4">
                        <w:r>
                          <w:rPr>
                            <w:b/>
                            <w:bCs/>
                            <w:color w:val="000000"/>
                            <w:sz w:val="18"/>
                            <w:szCs w:val="18"/>
                            <w:lang w:val="en-US"/>
                          </w:rPr>
                          <w:t xml:space="preserve">Determination of criteria </w:t>
                        </w:r>
                      </w:p>
                    </w:txbxContent>
                  </v:textbox>
                </v:rect>
                <v:rect id="Rectangle 7" o:spid="_x0000_s1035" style="position:absolute;left:25634;top:2076;width:10484;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1B54A4" w:rsidRDefault="001B54A4" w:rsidP="001B54A4">
                        <w:proofErr w:type="gramStart"/>
                        <w:r>
                          <w:rPr>
                            <w:color w:val="000000"/>
                            <w:sz w:val="18"/>
                            <w:szCs w:val="18"/>
                            <w:lang w:val="en-US"/>
                          </w:rPr>
                          <w:t>of</w:t>
                        </w:r>
                        <w:proofErr w:type="gramEnd"/>
                        <w:r>
                          <w:rPr>
                            <w:color w:val="000000"/>
                            <w:sz w:val="18"/>
                            <w:szCs w:val="18"/>
                            <w:lang w:val="en-US"/>
                          </w:rPr>
                          <w:t xml:space="preserve"> “Normal Situation”</w:t>
                        </w:r>
                      </w:p>
                    </w:txbxContent>
                  </v:textbox>
                </v:rect>
                <v:rect id="Rectangle 8" o:spid="_x0000_s1036" style="position:absolute;left:30029;top:3524;width:1054;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1B54A4" w:rsidRDefault="001B54A4" w:rsidP="001B54A4">
                        <w:r>
                          <w:rPr>
                            <w:color w:val="000000"/>
                            <w:sz w:val="18"/>
                            <w:szCs w:val="18"/>
                            <w:lang w:val="en-US"/>
                          </w:rPr>
                          <w:t>(=</w:t>
                        </w:r>
                      </w:p>
                    </w:txbxContent>
                  </v:textbox>
                </v:rect>
                <v:rect id="Rectangle 9" o:spid="_x0000_s1037" style="position:absolute;left:31127;top:3524;width:826;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1B54A4" w:rsidRDefault="001B54A4" w:rsidP="001B54A4">
                        <w:r>
                          <w:rPr>
                            <w:color w:val="000000"/>
                            <w:sz w:val="18"/>
                            <w:szCs w:val="18"/>
                            <w:lang w:val="en-US"/>
                          </w:rPr>
                          <w:t>N</w:t>
                        </w:r>
                      </w:p>
                    </w:txbxContent>
                  </v:textbox>
                </v:rect>
                <v:rect id="Rectangle 10" o:spid="_x0000_s1038" style="position:absolute;left:31946;top:3524;width:38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1B54A4" w:rsidRDefault="001B54A4" w:rsidP="001B54A4">
                        <w:r>
                          <w:rPr>
                            <w:color w:val="000000"/>
                            <w:sz w:val="18"/>
                            <w:szCs w:val="18"/>
                            <w:lang w:val="en-US"/>
                          </w:rPr>
                          <w:t>)</w:t>
                        </w:r>
                      </w:p>
                    </w:txbxContent>
                  </v:textbox>
                </v:rect>
                <v:rect id="Rectangle 11" o:spid="_x0000_s1039" style="position:absolute;left:20123;top:8089;width:22142;height:5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Q+vcIA&#10;AADbAAAADwAAAGRycy9kb3ducmV2LnhtbERPS2vCQBC+F/wPywje6q61DTZ1FSkEhNpDVeh1yI5J&#10;aHY2ZjcP/71bKPQ2H99z1tvR1qKn1leONSzmCgRx7kzFhYbzKXtcgfAB2WDtmDTcyMN2M3lYY2rc&#10;wF/UH0MhYgj7FDWUITSplD4vyaKfu4Y4chfXWgwRtoU0LQ4x3NbySalEWqw4NpTY0HtJ+c+xsxow&#10;eTbXz8vycProEnwtRpW9fCutZ9Nx9wYi0Bj+xX/uvYnzF/D7Szx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pD69wgAAANsAAAAPAAAAAAAAAAAAAAAAAJgCAABkcnMvZG93&#10;bnJldi54bWxQSwUGAAAAAAQABAD1AAAAhwMAAAAA&#10;" stroked="f"/>
                <v:rect id="Rectangle 12" o:spid="_x0000_s1040" style="position:absolute;left:20123;top:8089;width:22142;height:5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e2sMA&#10;AADbAAAADwAAAGRycy9kb3ducmV2LnhtbERPTWvCQBC9C/6HZQq96aYpiKSuEhSllEIxKtTbmB2T&#10;YHY2ZLca/fVuQfA2j/c5k1lnanGm1lWWFbwNIxDEudUVFwq2m+VgDMJ5ZI21ZVJwJQezab83wUTb&#10;C6/pnPlChBB2CSoovW8SKV1ekkE3tA1x4I62NegDbAupW7yEcFPLOIpG0mDFoaHEhuYl5afszyj4&#10;3qXpT334qvbZbnx6j1c3vv0ulHp96dIPEJ46/xQ/3J86zI/h/5dwgJ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Ae2sMAAADbAAAADwAAAAAAAAAAAAAAAACYAgAAZHJzL2Rv&#10;d25yZXYueG1sUEsFBgAAAAAEAAQA9QAAAIgDAAAAAA==&#10;" filled="f" strokeweight=".7pt">
                  <v:stroke joinstyle="round" endcap="round"/>
                </v:rect>
                <v:rect id="Rectangle 13" o:spid="_x0000_s1041" style="position:absolute;left:22980;top:9226;width:15310;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1B54A4" w:rsidRDefault="001B54A4" w:rsidP="001B54A4">
                        <w:r>
                          <w:rPr>
                            <w:b/>
                            <w:bCs/>
                            <w:color w:val="000000"/>
                            <w:sz w:val="18"/>
                            <w:szCs w:val="18"/>
                            <w:lang w:val="en-US"/>
                          </w:rPr>
                          <w:t xml:space="preserve">Monitoring and Assessment </w:t>
                        </w:r>
                      </w:p>
                    </w:txbxContent>
                  </v:textbox>
                </v:rect>
                <v:rect id="Rectangle 14" o:spid="_x0000_s1042" style="position:absolute;left:25355;top:10668;width:10935;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1B54A4" w:rsidRDefault="001B54A4" w:rsidP="001B54A4">
                        <w:proofErr w:type="gramStart"/>
                        <w:r>
                          <w:rPr>
                            <w:color w:val="000000"/>
                            <w:sz w:val="18"/>
                            <w:szCs w:val="18"/>
                            <w:lang w:val="en-US"/>
                          </w:rPr>
                          <w:t>of</w:t>
                        </w:r>
                        <w:proofErr w:type="gramEnd"/>
                        <w:r>
                          <w:rPr>
                            <w:color w:val="000000"/>
                            <w:sz w:val="18"/>
                            <w:szCs w:val="18"/>
                            <w:lang w:val="en-US"/>
                          </w:rPr>
                          <w:t xml:space="preserve"> the REAL Situation</w:t>
                        </w:r>
                      </w:p>
                    </w:txbxContent>
                  </v:textbox>
                </v:rect>
                <v:line id="Line 15" o:spid="_x0000_s1043" style="position:absolute;visibility:visible;mso-wrap-style:square" from="31191,5353" to="31191,7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T3zcIAAADbAAAADwAAAGRycy9kb3ducmV2LnhtbERPTWsCMRC9F/ofwhR6KTXbgqVsjSKt&#10;gh5KcSv0OmzGzeJmsiSjrv/eFARv83ifM5kNvlNHiqkNbOBlVIAiroNtuTGw/V0+v4NKgmyxC0wG&#10;zpRgNr2/m2Bpw4k3dKykUTmEU4kGnEhfap1qRx7TKPTEmduF6FEyjI22EU853Hf6tSjetMeWc4PD&#10;nj4d1fvq4A303/FQ7eq9/KznX93fYkyydU/GPD4M8w9QQoPcxFf3yub5Y/j/JR+gp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MT3zcIAAADbAAAADwAAAAAAAAAAAAAA&#10;AAChAgAAZHJzL2Rvd25yZXYueG1sUEsFBgAAAAAEAAQA+QAAAJADAAAAAA==&#10;" strokeweight=".25pt">
                  <v:stroke endcap="round"/>
                </v:line>
                <v:shape id="Freeform 16" o:spid="_x0000_s1044" style="position:absolute;left:30854;top:7423;width:680;height:666;visibility:visible;mso-wrap-style:square;v-text-anchor:top" coordsize="107,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LF4sIA&#10;AADbAAAADwAAAGRycy9kb3ducmV2LnhtbERP32vCMBB+H+x/CDfwRTTVgYxqWsbAbfggtFOfj+ZM&#10;y5pLSTLt/nszEPZ2H9/P25Sj7cWFfOgcK1jMMxDEjdMdGwWHr+3sBUSIyBp7x6TglwKUxePDBnPt&#10;rlzRpY5GpBAOOSpoYxxyKUPTksUwdwNx4s7OW4wJeiO1x2sKt71cZtlKWuw4NbQ40FtLzXf9YxXs&#10;sVo8b993vZlOP46dqU6jH6xSk6fxdQ0i0hj/xXf3p07zV/D3SzpAFj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ksXiwgAAANsAAAAPAAAAAAAAAAAAAAAAAJgCAABkcnMvZG93&#10;bnJldi54bWxQSwUGAAAAAAQABAD1AAAAhwMAAAAA&#10;" path="m107,l53,105,,,107,xe" fillcolor="black" stroked="f">
                  <v:path arrowok="t" o:connecttype="custom" o:connectlocs="43180000,0;21388224,42291635;0,0;43180000,0" o:connectangles="0,0,0,0"/>
                </v:shape>
                <v:line id="Line 17" o:spid="_x0000_s1045" style="position:absolute;visibility:visible;mso-wrap-style:square" from="31191,13214" to="31191,148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1rMIcIAAADbAAAADwAAAGRycy9kb3ducmV2LnhtbERPTUsDMRC9C/6HMEIvYrMKVVmblqIW&#10;2oMU14LXYTPdLN1MlmTabv99UxC8zeN9znQ++E4dKaY2sIHHcQGKuA625cbA9mf58AoqCbLFLjAZ&#10;OFOC+ez2ZoqlDSf+pmMljcohnEo04ET6UutUO/KYxqEnztwuRI+SYWy0jXjK4b7TT0XxrD22nBsc&#10;9vTuqN5XB2+g/4qHalfvZbNefHS/nxOSrbs3ZnQ3LN5ACQ3yL/5zr2ye/wLXX/IBenY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1rMIcIAAADbAAAADwAAAAAAAAAAAAAA&#10;AAChAgAAZHJzL2Rvd25yZXYueG1sUEsFBgAAAAAEAAQA+QAAAJADAAAAAA==&#10;" strokeweight=".25pt">
                  <v:stroke endcap="round"/>
                </v:line>
                <v:shape id="Freeform 18" o:spid="_x0000_s1046" style="position:absolute;left:30854;top:14770;width:680;height:666;visibility:visible;mso-wrap-style:square;v-text-anchor:top" coordsize="107,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H0C8QA&#10;AADbAAAADwAAAGRycy9kb3ducmV2LnhtbESPQWsCMRCF7wX/QxihF9GsFUpZjVIEbelBWNt6HjZj&#10;dulmsiSpbv995yB4m+G9ee+b1WbwnbpQTG1gA/NZAYq4DrZlZ+Drczd9AZUyssUuMBn4owSb9ehh&#10;haUNV67ocsxOSQinEg00Ofel1qluyGOahZ5YtHOIHrOs0Wkb8SrhvtNPRfGsPbYsDQ32tG2o/jn+&#10;egMHrOaL3f6jc5PJ23frqtMQe2/M43h4XYLKNOS7+Xb9bgVfYOUXGUC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B9AvEAAAA2wAAAA8AAAAAAAAAAAAAAAAAmAIAAGRycy9k&#10;b3ducmV2LnhtbFBLBQYAAAAABAAEAPUAAACJAwAAAAA=&#10;" path="m107,l53,105,,,107,xe" fillcolor="black" stroked="f">
                  <v:path arrowok="t" o:connecttype="custom" o:connectlocs="43180000,0;21388224,42291635;0,0;43180000,0" o:connectangles="0,0,0,0"/>
                </v:shape>
                <v:line id="Line 19" o:spid="_x0000_s1047" style="position:absolute;visibility:visible;mso-wrap-style:square" from="31191,25482" to="31191,29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n9yMIAAADbAAAADwAAAGRycy9kb3ducmV2LnhtbERPTUsDMRC9C/6HMEIvYrMKFV2blqIW&#10;2oMU14LXYTPdLN1MlmTabv99UxC8zeN9znQ++E4dKaY2sIHHcQGKuA625cbA9mf58AIqCbLFLjAZ&#10;OFOC+ez2ZoqlDSf+pmMljcohnEo04ET6UutUO/KYxqEnztwuRI+SYWy0jXjK4b7TT0XxrD22nBsc&#10;9vTuqN5XB2+g/4qHalfvZbNefHS/nxOSrbs3ZnQ3LN5ACQ3yL/5zr2ye/wrXX/IBenY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Yn9yMIAAADbAAAADwAAAAAAAAAAAAAA&#10;AAChAgAAZHJzL2Rvd25yZXYueG1sUEsFBgAAAAAEAAQA+QAAAJADAAAAAA==&#10;" strokeweight=".25pt">
                  <v:stroke endcap="round"/>
                </v:line>
                <v:shape id="Freeform 20" o:spid="_x0000_s1048" style="position:absolute;left:30854;top:29464;width:680;height:666;visibility:visible;mso-wrap-style:square;v-text-anchor:top" coordsize="107,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sysMAA&#10;AADbAAAADwAAAGRycy9kb3ducmV2LnhtbERPy4rCMBTdC/MP4QpuZExVkKEaRQZ84EKozri+NHfS&#10;Ms1NSaLWvzcLweXhvBerzjbiRj7UjhWMRxkI4tLpmo2Cn/Pm8wtEiMgaG8ek4EEBVsuP3gJz7e5c&#10;0O0UjUghHHJUUMXY5lKGsiKLYeRa4sT9OW8xJuiN1B7vKdw2cpJlM2mx5tRQYUvfFZX/p6tVcMRi&#10;PN1sD40ZDne/tSkunW+tUoN+t56DiNTFt/jl3msFk7Q+fUk/QC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lsysMAAAADbAAAADwAAAAAAAAAAAAAAAACYAgAAZHJzL2Rvd25y&#10;ZXYueG1sUEsFBgAAAAAEAAQA9QAAAIUDAAAAAA==&#10;" path="m107,l53,105,,,107,xe" fillcolor="black" stroked="f">
                  <v:path arrowok="t" o:connecttype="custom" o:connectlocs="43180000,0;21388224,42291635;0,0;43180000,0" o:connectangles="0,0,0,0"/>
                </v:shape>
                <v:rect id="Rectangle 21" o:spid="_x0000_s1049" style="position:absolute;left:29616;top:27082;width:3156;height:1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j0AMQA&#10;AADbAAAADwAAAGRycy9kb3ducmV2LnhtbESPQWvCQBSE7wX/w/IK3uqu2oYaXaUUAkLbg4nQ6yP7&#10;TEKzb2N2jfHfdwsFj8PMfMNsdqNtxUC9bxxrmM8UCOLSmYYrDccie3oF4QOywdYxabiRh9128rDB&#10;1LgrH2jIQyUihH2KGuoQulRKX9Zk0c9cRxy9k+sthij7SpoerxFuW7lQKpEWG44LNXb0XlP5k1+s&#10;BkyezfnrtPwsPi4JrqpRZS/fSuvp4/i2BhFoDPfwf3tvNCzm8Pcl/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I9ADEAAAA2wAAAA8AAAAAAAAAAAAAAAAAmAIAAGRycy9k&#10;b3ducmV2LnhtbFBLBQYAAAAABAAEAPUAAACJAwAAAAA=&#10;" stroked="f"/>
                <v:rect id="Rectangle 22" o:spid="_x0000_s1050" style="position:absolute;left:29660;top:27038;width:826;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1B54A4" w:rsidRDefault="001B54A4" w:rsidP="001B54A4">
                        <w:r>
                          <w:rPr>
                            <w:b/>
                            <w:bCs/>
                            <w:color w:val="000000"/>
                            <w:sz w:val="18"/>
                            <w:szCs w:val="18"/>
                            <w:lang w:val="en-US"/>
                          </w:rPr>
                          <w:t xml:space="preserve">R </w:t>
                        </w:r>
                      </w:p>
                    </w:txbxContent>
                  </v:textbox>
                </v:rect>
                <v:rect id="Rectangle 23" o:spid="_x0000_s1051" style="position:absolute;left:30848;top:27038;width:673;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1B54A4" w:rsidRDefault="001B54A4" w:rsidP="001B54A4">
                        <w:r>
                          <w:rPr>
                            <w:b/>
                            <w:bCs/>
                            <w:color w:val="000000"/>
                            <w:sz w:val="18"/>
                            <w:szCs w:val="18"/>
                            <w:lang w:val="en-US"/>
                          </w:rPr>
                          <w:t xml:space="preserve">&lt; </w:t>
                        </w:r>
                      </w:p>
                    </w:txbxContent>
                  </v:textbox>
                </v:rect>
                <v:rect id="Rectangle 24" o:spid="_x0000_s1052" style="position:absolute;left:31857;top:27038;width:826;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1B54A4" w:rsidRDefault="001B54A4" w:rsidP="001B54A4">
                        <w:r>
                          <w:rPr>
                            <w:b/>
                            <w:bCs/>
                            <w:color w:val="000000"/>
                            <w:sz w:val="18"/>
                            <w:szCs w:val="18"/>
                            <w:lang w:val="en-US"/>
                          </w:rPr>
                          <w:t>N</w:t>
                        </w:r>
                      </w:p>
                    </w:txbxContent>
                  </v:textbox>
                </v:rect>
                <v:shape id="Freeform 25" o:spid="_x0000_s1053" style="position:absolute;left:39604;top:10648;width:14428;height:9811;visibility:visible;mso-wrap-style:square;v-text-anchor:top" coordsize="2272,1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tOm8EA&#10;AADbAAAADwAAAGRycy9kb3ducmV2LnhtbESPS2sCMRSF94L/IdxCN1IzHamU0SiltOCu+AC3l8k1&#10;GTq5GZM4jv++EYQuD+fxcZbrwbWipxAbzwpepwUI4trrho2Cw/775R1ETMgaW8+k4EYR1qvxaImV&#10;9lfeUr9LRuQRjhUqsCl1lZSxtuQwTn1HnL2TDw5TlsFIHfCax10ry6KYS4cNZ4LFjj4t1b+7i8sQ&#10;c5z5SRf6H5lKjdbQ1/x8Uer5afhYgEg0pP/wo73RCso3uH/JP0C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bTpvBAAAA2wAAAA8AAAAAAAAAAAAAAAAAmAIAAGRycy9kb3du&#10;cmV2LnhtbFBLBQYAAAAABAAEAPUAAACGAwAAAAA=&#10;" path="m,1545r2272,l2272,,512,e" filled="f" strokeweight=".25pt">
                  <v:stroke endcap="round"/>
                  <v:path arrowok="t" o:connecttype="custom" o:connectlocs="0,623004850;916178000,623004850;916178000,0;206462648,0" o:connectangles="0,0,0,0"/>
                </v:shape>
                <v:shape id="Freeform 26" o:spid="_x0000_s1054" style="position:absolute;left:42265;top:10312;width:673;height:667;visibility:visible;mso-wrap-style:square;v-text-anchor:top" coordsize="106,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YagMUA&#10;AADbAAAADwAAAGRycy9kb3ducmV2LnhtbESPzWrDMBCE74W+g9hCb43kBEJwLIcQKDQpPdT5IcfF&#10;2tgm1spYiuP26atCocdhZr5hstVoWzFQ7xvHGpKJAkFcOtNwpeGwf31ZgPAB2WDrmDR8kYdV/viQ&#10;YWrcnT9pKEIlIoR9ihrqELpUSl/WZNFPXEccvYvrLYYo+0qaHu8Rbls5VWouLTYcF2rsaFNTeS1u&#10;VsPHdqeK7+HdnspzohbN+TgLY6L189O4XoIINIb/8F/7zWiYzuH3S/wBM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BhqAxQAAANsAAAAPAAAAAAAAAAAAAAAAAJgCAABkcnMv&#10;ZG93bnJldi54bWxQSwUGAAAAAAQABAD1AAAAigMAAAAA&#10;" path="m106,105l,53,106,r,105xe" fillcolor="black" stroked="f">
                  <v:path arrowok="t" o:connecttype="custom" o:connectlocs="42735500,42355135;0,21379259;42735500,0;42735500,42355135" o:connectangles="0,0,0,0"/>
                </v:shape>
                <v:rect id="Rectangle 27" o:spid="_x0000_s1055" style="position:absolute;left:52285;top:16141;width:3493;height:1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J78QA&#10;AADbAAAADwAAAGRycy9kb3ducmV2LnhtbESPT2sCMRTE74LfIbxCbzWpbbe6bpRSEAqth66C18fm&#10;7R/cvKybqOu3N4WCx2FmfsNkq8G24ky9bxxreJ4oEMSFMw1XGnbb9dMMhA/IBlvHpOFKHlbL8SjD&#10;1LgL/9I5D5WIEPYpaqhD6FIpfVGTRT9xHXH0StdbDFH2lTQ9XiLctnKqVCItNhwXauzos6bikJ+s&#10;BkxezXFTvvxsv08JzqtBrd/2SuvHh+FjASLQEO7h//aX0TB9h78v8QfI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tye/EAAAA2wAAAA8AAAAAAAAAAAAAAAAAmAIAAGRycy9k&#10;b3ducmV2LnhtbFBLBQYAAAAABAAEAPUAAACJAwAAAAA=&#10;" stroked="f"/>
                <v:rect id="Rectangle 28" o:spid="_x0000_s1056" style="position:absolute;left:52641;top:16097;width:826;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1B54A4" w:rsidRDefault="001B54A4" w:rsidP="001B54A4">
                        <w:r>
                          <w:rPr>
                            <w:b/>
                            <w:bCs/>
                            <w:color w:val="000000"/>
                            <w:sz w:val="18"/>
                            <w:szCs w:val="18"/>
                            <w:lang w:val="en-US"/>
                          </w:rPr>
                          <w:t xml:space="preserve">R </w:t>
                        </w:r>
                      </w:p>
                    </w:txbxContent>
                  </v:textbox>
                </v:rect>
                <v:rect id="Rectangle 29" o:spid="_x0000_s1057" style="position:absolute;left:53828;top:16097;width:674;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1B54A4" w:rsidRDefault="001B54A4" w:rsidP="001B54A4">
                        <w:r>
                          <w:rPr>
                            <w:b/>
                            <w:bCs/>
                            <w:color w:val="000000"/>
                            <w:sz w:val="18"/>
                            <w:szCs w:val="18"/>
                            <w:lang w:val="en-US"/>
                          </w:rPr>
                          <w:t xml:space="preserve">&gt; </w:t>
                        </w:r>
                      </w:p>
                    </w:txbxContent>
                  </v:textbox>
                </v:rect>
                <v:rect id="Rectangle 30" o:spid="_x0000_s1058" style="position:absolute;left:54927;top:16097;width:826;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1B54A4" w:rsidRDefault="001B54A4" w:rsidP="001B54A4">
                        <w:r>
                          <w:rPr>
                            <w:b/>
                            <w:bCs/>
                            <w:color w:val="000000"/>
                            <w:sz w:val="18"/>
                            <w:szCs w:val="18"/>
                            <w:lang w:val="en-US"/>
                          </w:rPr>
                          <w:t xml:space="preserve">N  </w:t>
                        </w:r>
                      </w:p>
                    </w:txbxContent>
                  </v:textbox>
                </v:rect>
                <v:rect id="Rectangle 31" o:spid="_x0000_s1059" style="position:absolute;left:22980;top:30130;width:16428;height:51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Fi3cQA&#10;AADbAAAADwAAAGRycy9kb3ducmV2LnhtbESPQWvCQBSE70L/w/IKvemuVUONrlIKgYJ6aFLo9ZF9&#10;JqHZt2l2jem/dwsFj8PMfMNs96NtxUC9bxxrmM8UCOLSmYYrDZ9FNn0B4QOywdYxafglD/vdw2SL&#10;qXFX/qAhD5WIEPYpaqhD6FIpfVmTRT9zHXH0zq63GKLsK2l6vEa4beWzUom02HBcqLGjt5rK7/xi&#10;NWCyND+n8+JYHC4JrqtRZasvpfXT4/i6ARFoDPfwf/vdaFjM4e9L/AFyd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0RYt3EAAAA2wAAAA8AAAAAAAAAAAAAAAAAmAIAAGRycy9k&#10;b3ducmV2LnhtbFBLBQYAAAAABAAEAPUAAACJAwAAAAA=&#10;" stroked="f"/>
                <v:rect id="Rectangle 32" o:spid="_x0000_s1060" style="position:absolute;left:22980;top:30130;width:16428;height:51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VCusYA&#10;AADbAAAADwAAAGRycy9kb3ducmV2LnhtbESPQWvCQBSE7wX/w/IEb3XTCEVS1xAqiohQTCu0t9fs&#10;axKSfRuyq6b+ercg9DjMzDfMIh1MK87Uu9qygqdpBIK4sLrmUsHH+/pxDsJ5ZI2tZVLwSw7S5ehh&#10;gYm2Fz7QOfelCBB2CSqovO8SKV1RkUE3tR1x8H5sb9AH2ZdS93gJcNPKOIqepcGaw0KFHb1WVDT5&#10;ySjYH7Psrf3e1V/5cd7M4s2Vr58rpSbjIXsB4Wnw/+F7e6sVzGL4+xJ+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mVCusYAAADbAAAADwAAAAAAAAAAAAAAAACYAgAAZHJz&#10;L2Rvd25yZXYueG1sUEsFBgAAAAAEAAQA9QAAAIsDAAAAAA==&#10;" filled="f" strokeweight=".7pt">
                  <v:stroke joinstyle="round" endcap="round"/>
                </v:rect>
                <v:rect id="Rectangle 33" o:spid="_x0000_s1061" style="position:absolute;left:27552;top:31292;width:6738;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HUlcAA&#10;AADbAAAADwAAAGRycy9kb3ducmV2LnhtbESPzYoCMRCE7wu+Q2jB25pRYZ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1HUlcAAAADbAAAADwAAAAAAAAAAAAAAAACYAgAAZHJzL2Rvd25y&#10;ZXYueG1sUEsFBgAAAAAEAAQA9QAAAIUDAAAAAA==&#10;" filled="f" stroked="f">
                  <v:textbox style="mso-fit-shape-to-text:t" inset="0,0,0,0">
                    <w:txbxContent>
                      <w:p w:rsidR="001B54A4" w:rsidRDefault="001B54A4" w:rsidP="001B54A4">
                        <w:r>
                          <w:rPr>
                            <w:b/>
                            <w:bCs/>
                            <w:color w:val="000000"/>
                            <w:sz w:val="18"/>
                            <w:szCs w:val="18"/>
                            <w:lang w:val="en-US"/>
                          </w:rPr>
                          <w:t>VTS Actions</w:t>
                        </w:r>
                      </w:p>
                    </w:txbxContent>
                  </v:textbox>
                </v:rect>
                <v:rect id="Rectangle 34" o:spid="_x0000_s1062" style="position:absolute;left:25908;top:32734;width:9912;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hM4cEA&#10;AADbAAAADwAAAGRycy9kb3ducmV2LnhtbESPzYoCMRCE74LvEFrwphl1W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4TOHBAAAA2wAAAA8AAAAAAAAAAAAAAAAAmAIAAGRycy9kb3du&#10;cmV2LnhtbFBLBQYAAAAABAAEAPUAAACGAwAAAAA=&#10;" filled="f" stroked="f">
                  <v:textbox style="mso-fit-shape-to-text:t" inset="0,0,0,0">
                    <w:txbxContent>
                      <w:p w:rsidR="001B54A4" w:rsidRDefault="001B54A4" w:rsidP="001B54A4">
                        <w:proofErr w:type="gramStart"/>
                        <w:r>
                          <w:rPr>
                            <w:color w:val="000000"/>
                            <w:sz w:val="18"/>
                            <w:szCs w:val="18"/>
                            <w:lang w:val="en-US"/>
                          </w:rPr>
                          <w:t>to</w:t>
                        </w:r>
                        <w:proofErr w:type="gramEnd"/>
                        <w:r>
                          <w:rPr>
                            <w:color w:val="000000"/>
                            <w:sz w:val="18"/>
                            <w:szCs w:val="18"/>
                            <w:lang w:val="en-US"/>
                          </w:rPr>
                          <w:t xml:space="preserve"> improve situation</w:t>
                        </w:r>
                      </w:p>
                    </w:txbxContent>
                  </v:textbox>
                </v:rect>
                <v:shape id="Freeform 35" o:spid="_x0000_s1063" style="position:absolute;left:23279;top:37826;width:15830;height:9449;visibility:visible;mso-wrap-style:square;v-text-anchor:top" coordsize="2493,1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wXMsQA&#10;AADbAAAADwAAAGRycy9kb3ducmV2LnhtbESPQWvCQBSE70L/w/IKvYjutqUi0VVKMOBJa1rw+sg+&#10;k2j2bciuMf77bqHgcZiZb5jlerCN6KnztWMNr1MFgrhwpuZSw893NpmD8AHZYOOYNNzJw3r1NFpi&#10;YtyND9TnoRQRwj5BDVUIbSKlLyqy6KeuJY7eyXUWQ5RdKU2Htwi3jXxTaiYt1hwXKmwprai45Fer&#10;QRnK9071+80Ys1Nan8fH+9dO65fn4XMBItAQHuH/9tZoeP+Avy/xB8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sFzLEAAAA2wAAAA8AAAAAAAAAAAAAAAAAmAIAAGRycy9k&#10;b3ducmV2LnhtbFBLBQYAAAAABAAEAPUAAACJAwAAAAA=&#10;" path="m,744l1246,,2493,744,1246,1488,,744xe" stroked="f">
                  <v:path arrowok="t" o:connecttype="custom" o:connectlocs="0,300008925;502400895,0;1005205000,300008925;502400895,600017850;0,300008925" o:connectangles="0,0,0,0,0"/>
                </v:shape>
                <v:shape id="Freeform 36" o:spid="_x0000_s1064" style="position:absolute;left:23279;top:37826;width:15830;height:9449;visibility:visible;mso-wrap-style:square;v-text-anchor:top" coordsize="2493,1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jXhMUA&#10;AADbAAAADwAAAGRycy9kb3ducmV2LnhtbESPQUsDMRSE70L/Q3gFL2ITLRTZNi1SqGjFg9tir4/N&#10;a3Zx87JuXtv13xtB8DjMzDfMYjWEVp2pT01kC3cTA4q4iq5hb2G/29w+gEqC7LCNTBa+KcFqObpa&#10;YOHihd/pXIpXGcKpQAu1SFdonaqaAqZJ7Iizd4x9QMmy99r1eMnw0Op7Y2Y6YMN5ocaO1jVVn+Up&#10;WDg8Hc3Lx/ZUvu6/tuKnu7cb48Xa6/HwOAclNMh/+K/97CxMZ/D7Jf8Av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WNeExQAAANsAAAAPAAAAAAAAAAAAAAAAAJgCAABkcnMv&#10;ZG93bnJldi54bWxQSwUGAAAAAAQABAD1AAAAigMAAAAA&#10;" path="m,744l1246,,2493,744,1246,1488,,744xe" filled="f" strokeweight=".7pt">
                  <v:stroke endcap="round"/>
                  <v:path arrowok="t" o:connecttype="custom" o:connectlocs="0,300008925;502400895,0;1005205000,300008925;502400895,600017850;0,300008925" o:connectangles="0,0,0,0,0"/>
                </v:shape>
                <v:rect id="Rectangle 37" o:spid="_x0000_s1065" style="position:absolute;left:27279;top:41059;width:7309;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rSlsEA&#10;AADbAAAADwAAAGRycy9kb3ducmV2LnhtbESPzYoCMRCE74LvEFrwphkV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q0pbBAAAA2wAAAA8AAAAAAAAAAAAAAAAAmAIAAGRycy9kb3du&#10;cmV2LnhtbFBLBQYAAAAABAAEAPUAAACGAwAAAAA=&#10;" filled="f" stroked="f">
                  <v:textbox style="mso-fit-shape-to-text:t" inset="0,0,0,0">
                    <w:txbxContent>
                      <w:p w:rsidR="001B54A4" w:rsidRDefault="001B54A4" w:rsidP="001B54A4">
                        <w:r>
                          <w:rPr>
                            <w:b/>
                            <w:bCs/>
                            <w:color w:val="000000"/>
                            <w:sz w:val="18"/>
                            <w:szCs w:val="18"/>
                            <w:lang w:val="en-US"/>
                          </w:rPr>
                          <w:t xml:space="preserve">Has Situation </w:t>
                        </w:r>
                      </w:p>
                    </w:txbxContent>
                  </v:textbox>
                </v:rect>
                <v:rect id="Rectangle 38" o:spid="_x0000_s1066" style="position:absolute;left:28105;top:42506;width:5149;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G5L8A&#10;AADbAAAADwAAAGRycy9kb3ducmV2LnhtbERPS2rDMBDdF3IHMYXsarkO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9UbkvwAAANsAAAAPAAAAAAAAAAAAAAAAAJgCAABkcnMvZG93bnJl&#10;di54bWxQSwUGAAAAAAQABAD1AAAAhAMAAAAA&#10;" filled="f" stroked="f">
                  <v:textbox style="mso-fit-shape-to-text:t" inset="0,0,0,0">
                    <w:txbxContent>
                      <w:p w:rsidR="001B54A4" w:rsidRDefault="001B54A4" w:rsidP="001B54A4">
                        <w:proofErr w:type="gramStart"/>
                        <w:r>
                          <w:rPr>
                            <w:b/>
                            <w:bCs/>
                            <w:color w:val="000000"/>
                            <w:sz w:val="18"/>
                            <w:szCs w:val="18"/>
                            <w:lang w:val="en-US"/>
                          </w:rPr>
                          <w:t>improved</w:t>
                        </w:r>
                        <w:proofErr w:type="gramEnd"/>
                        <w:r>
                          <w:rPr>
                            <w:b/>
                            <w:bCs/>
                            <w:color w:val="000000"/>
                            <w:sz w:val="18"/>
                            <w:szCs w:val="18"/>
                            <w:lang w:val="en-US"/>
                          </w:rPr>
                          <w:t xml:space="preserve"> </w:t>
                        </w:r>
                      </w:p>
                    </w:txbxContent>
                  </v:textbox>
                </v:rect>
                <v:rect id="Rectangle 39" o:spid="_x0000_s1067" style="position:absolute;left:33870;top:42506;width:699;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njf8EA&#10;AADbAAAADwAAAGRycy9kb3ducmV2LnhtbESPzYoCMRCE7wu+Q2jB25pRYd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543/BAAAA2wAAAA8AAAAAAAAAAAAAAAAAmAIAAGRycy9kb3du&#10;cmV2LnhtbFBLBQYAAAAABAAEAPUAAACGAwAAAAA=&#10;" filled="f" stroked="f">
                  <v:textbox style="mso-fit-shape-to-text:t" inset="0,0,0,0">
                    <w:txbxContent>
                      <w:p w:rsidR="001B54A4" w:rsidRDefault="001B54A4" w:rsidP="001B54A4">
                        <w:r>
                          <w:rPr>
                            <w:b/>
                            <w:bCs/>
                            <w:color w:val="000000"/>
                            <w:sz w:val="18"/>
                            <w:szCs w:val="18"/>
                            <w:lang w:val="en-US"/>
                          </w:rPr>
                          <w:t>?</w:t>
                        </w:r>
                      </w:p>
                    </w:txbxContent>
                  </v:textbox>
                </v:rect>
                <v:shape id="Freeform 40" o:spid="_x0000_s1068" style="position:absolute;left:22783;top:15436;width:16821;height:10046;visibility:visible;mso-wrap-style:square;v-text-anchor:top" coordsize="2649,1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A7ocMA&#10;AADbAAAADwAAAGRycy9kb3ducmV2LnhtbERPTUsDMRC9C/6HMEIv0matImVtWsRWEemh3Zb2OmzG&#10;zWIyWTYxXfvrzUHw+Hjf8+XgrEjUh9azgrtJAYK49rrlRsFh/zqegQgRWaP1TAp+KMBycX01x1L7&#10;M+8oVbEROYRDiQpMjF0pZagNOQwT3xFn7tP3DmOGfSN1j+cc7qycFsWjdNhybjDY0Yuh+qv6dgru&#10;t2l9uE2b49Z+VCG92Ys5rS5KjW6G5ycQkYb4L/5zv2sFD3l9/pJ/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A7ocMAAADbAAAADwAAAAAAAAAAAAAAAACYAgAAZHJzL2Rv&#10;d25yZXYueG1sUEsFBgAAAAAEAAQA9QAAAIgDAAAAAA==&#10;" path="m,791l1324,,2649,791,1324,1582,,791xe" stroked="f">
                  <v:path arrowok="t" o:connecttype="custom" o:connectlocs="0,318963993;533865139,0;1068133500,318963993;533865139,637927985;0,318963993" o:connectangles="0,0,0,0,0"/>
                </v:shape>
                <v:shape id="Freeform 41" o:spid="_x0000_s1069" style="position:absolute;left:22783;top:15436;width:16821;height:10046;visibility:visible;mso-wrap-style:square;v-text-anchor:top" coordsize="2649,1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opMMEA&#10;AADbAAAADwAAAGRycy9kb3ducmV2LnhtbESP24rCMBRF3wf8h3CEeRtTRQepRlHx+iB4+4BDc2yL&#10;zUltMrX+vREGfNzsy2KPp40pRE2Vyy0r6HYiEMSJ1TmnCi7n1c8QhPPIGgvLpOBJDqaT1tcYY20f&#10;fKT65FMRRtjFqCDzvoyldElGBl3HlsTBu9rKoA+ySqWu8BHGTSF7UfQrDeYcCBmWtMgouZ3+TIA4&#10;2p838pDURf++3e/m63w5WCv13W5mIxCeGv8J/7e3WkG/C+8v4QfIy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L6KTDBAAAA2wAAAA8AAAAAAAAAAAAAAAAAmAIAAGRycy9kb3du&#10;cmV2LnhtbFBLBQYAAAAABAAEAPUAAACGAwAAAAA=&#10;" path="m,791l1324,,2649,791,1324,1582,,791xe" filled="f" strokeweight=".7pt">
                  <v:stroke endcap="round"/>
                  <v:path arrowok="t" o:connecttype="custom" o:connectlocs="0,318963993;533865139,0;1068133500,318963993;533865139,637927985;0,318963993" o:connectangles="0,0,0,0,0"/>
                </v:shape>
                <v:rect id="Rectangle 42" o:spid="_x0000_s1070" style="position:absolute;left:26822;top:19081;width:8318;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rsidR="001B54A4" w:rsidRDefault="001B54A4" w:rsidP="001B54A4">
                        <w:r>
                          <w:rPr>
                            <w:b/>
                            <w:bCs/>
                            <w:color w:val="000000"/>
                            <w:sz w:val="18"/>
                            <w:szCs w:val="18"/>
                            <w:lang w:val="en-US"/>
                          </w:rPr>
                          <w:t xml:space="preserve">REAL Situation </w:t>
                        </w:r>
                      </w:p>
                    </w:txbxContent>
                  </v:textbox>
                </v:rect>
                <v:rect id="Rectangle 43" o:spid="_x0000_s1071" style="position:absolute;left:27647;top:20529;width:6738;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fit-shape-to-text:t" inset="0,0,0,0">
                    <w:txbxContent>
                      <w:p w:rsidR="001B54A4" w:rsidRDefault="001B54A4" w:rsidP="001B54A4">
                        <w:r>
                          <w:rPr>
                            <w:b/>
                            <w:bCs/>
                            <w:color w:val="000000"/>
                            <w:sz w:val="18"/>
                            <w:szCs w:val="18"/>
                            <w:lang w:val="en-US"/>
                          </w:rPr>
                          <w:t>Assessment</w:t>
                        </w:r>
                      </w:p>
                    </w:txbxContent>
                  </v:textbox>
                </v:rect>
                <v:rect id="Rectangle 44" o:spid="_x0000_s1072" style="position:absolute;left:30118;top:21977;width:1054;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rsidR="001B54A4" w:rsidRDefault="001B54A4" w:rsidP="001B54A4">
                        <w:r>
                          <w:rPr>
                            <w:color w:val="000000"/>
                            <w:sz w:val="18"/>
                            <w:szCs w:val="18"/>
                            <w:lang w:val="en-US"/>
                          </w:rPr>
                          <w:t>(=</w:t>
                        </w:r>
                      </w:p>
                    </w:txbxContent>
                  </v:textbox>
                </v:rect>
                <v:rect id="Rectangle 45" o:spid="_x0000_s1073" style="position:absolute;left:31216;top:21977;width:826;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rsidR="001B54A4" w:rsidRDefault="001B54A4" w:rsidP="001B54A4">
                        <w:r>
                          <w:rPr>
                            <w:color w:val="000000"/>
                            <w:sz w:val="18"/>
                            <w:szCs w:val="18"/>
                            <w:lang w:val="en-US"/>
                          </w:rPr>
                          <w:t>R</w:t>
                        </w:r>
                      </w:p>
                    </w:txbxContent>
                  </v:textbox>
                </v:rect>
                <v:rect id="Rectangle 46" o:spid="_x0000_s1074" style="position:absolute;left:32042;top:21977;width:38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AEcMAA&#10;AADbAAAADwAAAGRycy9kb3ducmV2LnhtbESPzYoCMRCE7wu+Q2jB25pRR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AEcMAAAADbAAAADwAAAAAAAAAAAAAAAACYAgAAZHJzL2Rvd25y&#10;ZXYueG1sUEsFBgAAAAAEAAQA9QAAAIUDAAAAAA==&#10;" filled="f" stroked="f">
                  <v:textbox style="mso-fit-shape-to-text:t" inset="0,0,0,0">
                    <w:txbxContent>
                      <w:p w:rsidR="001B54A4" w:rsidRDefault="001B54A4" w:rsidP="001B54A4">
                        <w:r>
                          <w:rPr>
                            <w:color w:val="000000"/>
                            <w:sz w:val="18"/>
                            <w:szCs w:val="18"/>
                            <w:lang w:val="en-US"/>
                          </w:rPr>
                          <w:t>)</w:t>
                        </w:r>
                      </w:p>
                    </w:txbxContent>
                  </v:textbox>
                </v:rect>
                <v:line id="Line 47" o:spid="_x0000_s1075" style="position:absolute;visibility:visible;mso-wrap-style:square" from="31191,35261" to="31191,37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njPMUAAADbAAAADwAAAGRycy9kb3ducmV2LnhtbESPX2sCMRDE3wv9DmELfZGaq/QfV6NI&#10;bcE+lNKr0Nflsl4OL5sjWfX89kYQ+jjMzG+Y6XzwndpTTG1gA/fjAhRxHWzLjYH178fdC6gkyBa7&#10;wGTgSAnms+urKZY2HPiH9pU0KkM4lWjAifSl1ql25DGNQ0+cvU2IHiXL2Ggb8ZDhvtOTonjSHlvO&#10;Cw57enNUb6udN9B/xV21qbfy/blYdn/vjyRrNzLm9mZYvIISGuQ/fGmvrIGHZzh/yT9Az0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OnjPMUAAADbAAAADwAAAAAAAAAA&#10;AAAAAAChAgAAZHJzL2Rvd25yZXYueG1sUEsFBgAAAAAEAAQA+QAAAJMDAAAAAA==&#10;" strokeweight=".25pt">
                  <v:stroke endcap="round"/>
                </v:line>
                <v:shape id="Freeform 48" o:spid="_x0000_s1076" style="position:absolute;left:30854;top:37160;width:680;height:666;visibility:visible;mso-wrap-style:square;v-text-anchor:top" coordsize="107,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LbFsEA&#10;AADbAAAADwAAAGRycy9kb3ducmV2LnhtbERPz2vCMBS+C/sfwhvsIpo6RaQaZQhuw4PQbnp+NM+0&#10;rHkpSdTuvzcHwePH93u16W0rruRD41jBZJyBIK6cbtgo+P3ZjRYgQkTW2DomBf8UYLN+Gaww1+7G&#10;BV3LaEQK4ZCjgjrGLpcyVDVZDGPXESfu7LzFmKA3Unu8pXDbyvcsm0uLDaeGGjva1lT9lRer4IDF&#10;ZLr73LdmOPw6NqY49b6zSr299h9LEJH6+BQ/3N9awSyNTV/SD5D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y2xbBAAAA2wAAAA8AAAAAAAAAAAAAAAAAmAIAAGRycy9kb3du&#10;cmV2LnhtbFBLBQYAAAAABAAEAPUAAACGAwAAAAA=&#10;" path="m107,l53,105,,,107,xe" fillcolor="black" stroked="f">
                  <v:path arrowok="t" o:connecttype="custom" o:connectlocs="43180000,0;21388224,42291635;0,0;43180000,0" o:connectangles="0,0,0,0"/>
                </v:shape>
                <v:rect id="Rectangle 49" o:spid="_x0000_s1077" style="position:absolute;left:22193;top:52070;width:17551;height:51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EdpsQA&#10;AADbAAAADwAAAGRycy9kb3ducmV2LnhtbESPQWvCQBSE7wX/w/IEb3XXakONbkIRBKHtoVro9ZF9&#10;JsHs25hdk/TfdwsFj8PMfMNs89E2oqfO1441LOYKBHHhTM2lhq/T/vEFhA/IBhvHpOGHPOTZ5GGL&#10;qXEDf1J/DKWIEPYpaqhCaFMpfVGRRT93LXH0zq6zGKLsSmk6HCLcNvJJqURarDkuVNjSrqLicrxZ&#10;DZiszPXjvHw/vd0SXJej2j9/K61n0/F1AyLQGO7h//bBaFit4e9L/AE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hHabEAAAA2wAAAA8AAAAAAAAAAAAAAAAAmAIAAGRycy9k&#10;b3ducmV2LnhtbFBLBQYAAAAABAAEAPUAAACJAwAAAAA=&#10;" stroked="f"/>
                <v:rect id="Rectangle 50" o:spid="_x0000_s1078" style="position:absolute;left:22193;top:52070;width:17494;height:51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Sc9sMA&#10;AADbAAAADwAAAGRycy9kb3ducmV2LnhtbERPTWvCQBC9F/wPywjemk2VikRXCYpSSqEYDdjbNDtN&#10;gtnZkN1q6q/vHgSPj/e9WPWmERfqXG1ZwUsUgyAurK65VHA8bJ9nIJxH1thYJgV/5GC1HDwtMNH2&#10;ynu6ZL4UIYRdggoq79tESldUZNBFtiUO3I/tDPoAu1LqDq8h3DRyHMdTabDm0FBhS+uKinP2axR8&#10;5Gn62Xy/119ZPjtPxrsb304bpUbDPp2D8NT7h/juftMKXsP68CX8AL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CSc9sMAAADbAAAADwAAAAAAAAAAAAAAAACYAgAAZHJzL2Rv&#10;d25yZXYueG1sUEsFBgAAAAAEAAQA9QAAAIgDAAAAAA==&#10;" filled="f" strokeweight=".7pt">
                  <v:stroke joinstyle="round" endcap="round"/>
                </v:rect>
                <v:rect id="Rectangle 51" o:spid="_x0000_s1079" style="position:absolute;left:22294;top:52520;width:17450;height:1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K6k8QA&#10;AADbAAAADwAAAGRycy9kb3ducmV2LnhtbESPQWvCQBSE70L/w/IKvYhuFBSNrlIKQg+CGHuot0f2&#10;mY3Nvg3ZrYn+elcQPA4z8w2zXHe2EhdqfOlYwWiYgCDOnS65UPBz2AxmIHxA1lg5JgVX8rBevfWW&#10;mGrX8p4uWShEhLBPUYEJoU6l9Lkhi37oauLonVxjMUTZFFI32Ea4reQ4SabSYslxwWBNX4byv+zf&#10;Ktjsfkvim9z357PWnfPxMTPbWqmP9+5zASJQF17hZ/tbK5iM4PEl/gC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yupPEAAAA2wAAAA8AAAAAAAAAAAAAAAAAmAIAAGRycy9k&#10;b3ducmV2LnhtbFBLBQYAAAAABAAEAPUAAACJAwAAAAA=&#10;" filled="f" stroked="f">
                  <v:textbox style="mso-fit-shape-to-text:t" inset="0,0,0,0">
                    <w:txbxContent>
                      <w:p w:rsidR="001B54A4" w:rsidRDefault="001B54A4" w:rsidP="001B54A4">
                        <w:r>
                          <w:rPr>
                            <w:b/>
                            <w:bCs/>
                            <w:color w:val="000000"/>
                            <w:sz w:val="18"/>
                            <w:szCs w:val="18"/>
                            <w:lang w:val="en-US"/>
                          </w:rPr>
                          <w:t>Monitoring &amp; Remedial Actions</w:t>
                        </w:r>
                      </w:p>
                    </w:txbxContent>
                  </v:textbox>
                </v:rect>
                <v:rect id="Rectangle 52" o:spid="_x0000_s1080" style="position:absolute;left:24352;top:53898;width:12966;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KUrsEA&#10;AADbAAAADwAAAGRycy9kb3ducmV2LnhtbESP3YrCMBSE7wXfIRxh7zS14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ClK7BAAAA2wAAAA8AAAAAAAAAAAAAAAAAmAIAAGRycy9kb3du&#10;cmV2LnhtbFBLBQYAAAAABAAEAPUAAACGAwAAAAA=&#10;" filled="f" stroked="f">
                  <v:textbox style="mso-fit-shape-to-text:t" inset="0,0,0,0">
                    <w:txbxContent>
                      <w:p w:rsidR="001B54A4" w:rsidRDefault="001B54A4" w:rsidP="001B54A4">
                        <w:proofErr w:type="gramStart"/>
                        <w:r>
                          <w:rPr>
                            <w:color w:val="000000"/>
                            <w:sz w:val="18"/>
                            <w:szCs w:val="18"/>
                            <w:lang w:val="en-US"/>
                          </w:rPr>
                          <w:t>until</w:t>
                        </w:r>
                        <w:proofErr w:type="gramEnd"/>
                        <w:r>
                          <w:rPr>
                            <w:color w:val="000000"/>
                            <w:sz w:val="18"/>
                            <w:szCs w:val="18"/>
                            <w:lang w:val="en-US"/>
                          </w:rPr>
                          <w:t xml:space="preserve"> final resolution of the </w:t>
                        </w:r>
                      </w:p>
                    </w:txbxContent>
                  </v:textbox>
                </v:rect>
                <v:rect id="Rectangle 53" o:spid="_x0000_s1081" style="position:absolute;left:28930;top:55346;width:426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rsidR="001B54A4" w:rsidRDefault="001B54A4" w:rsidP="001B54A4">
                        <w:proofErr w:type="gramStart"/>
                        <w:r>
                          <w:rPr>
                            <w:color w:val="000000"/>
                            <w:sz w:val="18"/>
                            <w:szCs w:val="18"/>
                            <w:lang w:val="en-US"/>
                          </w:rPr>
                          <w:t>situation</w:t>
                        </w:r>
                        <w:proofErr w:type="gramEnd"/>
                        <w:r>
                          <w:rPr>
                            <w:color w:val="000000"/>
                            <w:sz w:val="18"/>
                            <w:szCs w:val="18"/>
                            <w:lang w:val="en-US"/>
                          </w:rPr>
                          <w:t xml:space="preserve"> </w:t>
                        </w:r>
                      </w:p>
                    </w:txbxContent>
                  </v:textbox>
                </v:rect>
                <v:rect id="Rectangle 54" o:spid="_x0000_s1082" style="position:absolute;left:22294;top:59531;width:17203;height:51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kk5cUA&#10;AADbAAAADwAAAGRycy9kb3ducmV2LnhtbESPzWrDMBCE74W8g9hAbo3UxjGNEyWUgiHQ9pAf6HWx&#10;NraptXItxXbevioUchxm5htmsxttI3rqfO1Yw9NcgSAunKm51HA+5Y8vIHxANtg4Jg038rDbTh42&#10;mBk38IH6YyhFhLDPUEMVQptJ6YuKLPq5a4mjd3GdxRBlV0rT4RDhtpHPSqXSYs1xocKW3ioqvo9X&#10;qwHTxPx8XhYfp/driqtyVPnyS2k9m46vaxCBxnAP/7f3RsMygb8v8Qf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uSTlxQAAANsAAAAPAAAAAAAAAAAAAAAAAJgCAABkcnMv&#10;ZG93bnJldi54bWxQSwUGAAAAAAQABAD1AAAAigMAAAAA&#10;" stroked="f"/>
                <v:rect id="Rectangle 55" o:spid="_x0000_s1083" style="position:absolute;left:22294;top:59531;width:17203;height:51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M/bsYA&#10;AADbAAAADwAAAGRycy9kb3ducmV2LnhtbESPQWvCQBSE70L/w/IK3nRTiyIxGwkVSykFMa1Qb6/Z&#10;1ySYfRuyq6b+elcQehxm5hsmWfamESfqXG1ZwdM4AkFcWF1zqeDrcz2ag3AeWWNjmRT8kYNl+jBI&#10;MNb2zFs65b4UAcIuRgWV920spSsqMujGtiUO3q/tDPogu1LqDs8Bbho5iaKZNFhzWKiwpZeKikN+&#10;NAo+dlm2aX7e632+mx+eJ68XvnyvlBo+9tkChKfe/4fv7TetYDqF25fwA2R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FM/bsYAAADbAAAADwAAAAAAAAAAAAAAAACYAgAAZHJz&#10;L2Rvd25yZXYueG1sUEsFBgAAAAAEAAQA9QAAAIsDAAAAAA==&#10;" filled="f" strokeweight=".7pt">
                  <v:stroke joinstyle="round" endcap="round"/>
                </v:rect>
                <v:rect id="Rectangle 56" o:spid="_x0000_s1084" style="position:absolute;left:25539;top:59956;width:5658;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SrcAA&#10;AADbAAAADwAAAGRycy9kb3ducmV2LnhtbESPzYoCMRCE7wu+Q2jB25pRU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vmSrcAAAADbAAAADwAAAAAAAAAAAAAAAACYAgAAZHJzL2Rvd25y&#10;ZXYueG1sUEsFBgAAAAAEAAQA9QAAAIUDAAAAAA==&#10;" filled="f" stroked="f">
                  <v:textbox style="mso-fit-shape-to-text:t" inset="0,0,0,0">
                    <w:txbxContent>
                      <w:p w:rsidR="001B54A4" w:rsidRDefault="001B54A4" w:rsidP="001B54A4">
                        <w:r>
                          <w:rPr>
                            <w:b/>
                            <w:bCs/>
                            <w:color w:val="000000"/>
                            <w:sz w:val="18"/>
                            <w:szCs w:val="18"/>
                            <w:lang w:val="en-US"/>
                          </w:rPr>
                          <w:t>Recording</w:t>
                        </w:r>
                      </w:p>
                    </w:txbxContent>
                  </v:textbox>
                </v:rect>
                <v:rect id="Rectangle 57" o:spid="_x0000_s1085" style="position:absolute;left:31857;top:59956;width:38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U3NsEA&#10;AADbAAAADwAAAGRycy9kb3ducmV2LnhtbESPzYoCMRCE74LvEFrwphkFd2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21NzbBAAAA2wAAAA8AAAAAAAAAAAAAAAAAmAIAAGRycy9kb3du&#10;cmV2LnhtbFBLBQYAAAAABAAEAPUAAACGAwAAAAA=&#10;" filled="f" stroked="f">
                  <v:textbox style="mso-fit-shape-to-text:t" inset="0,0,0,0">
                    <w:txbxContent>
                      <w:p w:rsidR="001B54A4" w:rsidRDefault="001B54A4" w:rsidP="001B54A4">
                        <w:r>
                          <w:rPr>
                            <w:color w:val="000000"/>
                            <w:sz w:val="18"/>
                            <w:szCs w:val="18"/>
                            <w:lang w:val="en-US"/>
                          </w:rPr>
                          <w:t>(</w:t>
                        </w:r>
                      </w:p>
                    </w:txbxContent>
                  </v:textbox>
                </v:rect>
                <v:rect id="Rectangle 58" o:spid="_x0000_s1086" style="position:absolute;left:32315;top:59956;width:4070;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jRL8A&#10;AADbAAAADwAAAGRycy9kb3ducmV2LnhtbERPS2rDMBDdF3IHMYXsarmG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qNEvwAAANsAAAAPAAAAAAAAAAAAAAAAAJgCAABkcnMvZG93bnJl&#10;di54bWxQSwUGAAAAAAQABAD1AAAAhAMAAAAA&#10;" filled="f" stroked="f">
                  <v:textbox style="mso-fit-shape-to-text:t" inset="0,0,0,0">
                    <w:txbxContent>
                      <w:p w:rsidR="001B54A4" w:rsidRDefault="001B54A4" w:rsidP="001B54A4">
                        <w:r>
                          <w:rPr>
                            <w:color w:val="000000"/>
                            <w:sz w:val="18"/>
                            <w:szCs w:val="18"/>
                            <w:lang w:val="en-US"/>
                          </w:rPr>
                          <w:t>Logging</w:t>
                        </w:r>
                      </w:p>
                    </w:txbxContent>
                  </v:textbox>
                </v:rect>
                <v:rect id="Rectangle 59" o:spid="_x0000_s1087" style="position:absolute;left:36620;top:59956;width:38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YG38EA&#10;AADbAAAADwAAAGRycy9kb3ducmV2LnhtbESPzYoCMRCE7wu+Q2jB25pRcN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mBt/BAAAA2wAAAA8AAAAAAAAAAAAAAAAAmAIAAGRycy9kb3du&#10;cmV2LnhtbFBLBQYAAAAABAAEAPUAAACGAwAAAAA=&#10;" filled="f" stroked="f">
                  <v:textbox style="mso-fit-shape-to-text:t" inset="0,0,0,0">
                    <w:txbxContent>
                      <w:p w:rsidR="001B54A4" w:rsidRDefault="001B54A4" w:rsidP="001B54A4">
                        <w:r>
                          <w:rPr>
                            <w:color w:val="000000"/>
                            <w:sz w:val="18"/>
                            <w:szCs w:val="18"/>
                            <w:lang w:val="en-US"/>
                          </w:rPr>
                          <w:t xml:space="preserve">) </w:t>
                        </w:r>
                      </w:p>
                    </w:txbxContent>
                  </v:textbox>
                </v:rect>
                <v:rect id="Rectangle 60" o:spid="_x0000_s1088" style="position:absolute;left:24625;top:61404;width:4515;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fit-shape-to-text:t" inset="0,0,0,0">
                    <w:txbxContent>
                      <w:p w:rsidR="001B54A4" w:rsidRDefault="001B54A4" w:rsidP="001B54A4">
                        <w:proofErr w:type="gramStart"/>
                        <w:r>
                          <w:rPr>
                            <w:color w:val="000000"/>
                            <w:sz w:val="18"/>
                            <w:szCs w:val="18"/>
                            <w:lang w:val="en-US"/>
                          </w:rPr>
                          <w:t>of</w:t>
                        </w:r>
                        <w:proofErr w:type="gramEnd"/>
                        <w:r>
                          <w:rPr>
                            <w:color w:val="000000"/>
                            <w:sz w:val="18"/>
                            <w:szCs w:val="18"/>
                            <w:lang w:val="en-US"/>
                          </w:rPr>
                          <w:t xml:space="preserve"> Result </w:t>
                        </w:r>
                      </w:p>
                    </w:txbxContent>
                  </v:textbox>
                </v:rect>
                <v:rect id="Rectangle 61" o:spid="_x0000_s1089" style="position:absolute;left:29845;top:61404;width:38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zAZMEA&#10;AADbAAAADwAAAGRycy9kb3ducmV2LnhtbESP3YrCMBSE7xf2HcJZ8G5N64VINYosFFS8se4DHJrT&#10;H0xOSpK19e2NIOzlMDPfMJvdZI24kw+9YwX5PANBXDvdc6vg91p+r0CEiKzROCYFDwqw235+bLDQ&#10;buQL3avYigThUKCCLsahkDLUHVkMczcQJ69x3mJM0rdSexwT3Bq5yLKltNhzWuhwoJ+O6lv1ZxXI&#10;a1WOq8r4zJ0WzdkcD5eGnFKzr2m/BhFpiv/hd/ugFSxzeH1JP0B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8wGTBAAAA2wAAAA8AAAAAAAAAAAAAAAAAmAIAAGRycy9kb3du&#10;cmV2LnhtbFBLBQYAAAAABAAEAPUAAACGAwAAAAA=&#10;" filled="f" stroked="f">
                  <v:textbox style="mso-fit-shape-to-text:t" inset="0,0,0,0">
                    <w:txbxContent>
                      <w:p w:rsidR="001B54A4" w:rsidRDefault="001B54A4" w:rsidP="001B54A4">
                        <w:r>
                          <w:rPr>
                            <w:color w:val="000000"/>
                            <w:sz w:val="18"/>
                            <w:szCs w:val="18"/>
                            <w:lang w:val="en-US"/>
                          </w:rPr>
                          <w:t>(</w:t>
                        </w:r>
                      </w:p>
                    </w:txbxContent>
                  </v:textbox>
                </v:rect>
                <v:rect id="Rectangle 62" o:spid="_x0000_s1090" style="position:absolute;left:30206;top:61404;width:4007;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5eE8AA&#10;AADbAAAADwAAAGRycy9kb3ducmV2LnhtbESPzYoCMRCE74LvEFrYm2acg8hoFBEEV/biuA/QTHp+&#10;MOkMSXRm394Iwh6LqvqK2u5Ha8STfOgcK1guMhDEldMdNwp+b6f5GkSIyBqNY1LwRwH2u+lki4V2&#10;A1/pWcZGJAiHAhW0MfaFlKFqyWJYuJ44ebXzFmOSvpHa45Dg1sg8y1bSYsdpocWeji1V9/JhFchb&#10;eRrWpfGZu+T1j/k+X2tySn3NxsMGRKQx/oc/7bNWsMrh/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65eE8AAAADbAAAADwAAAAAAAAAAAAAAAACYAgAAZHJzL2Rvd25y&#10;ZXYueG1sUEsFBgAAAAAEAAQA9QAAAIUDAAAAAA==&#10;" filled="f" stroked="f">
                  <v:textbox style="mso-fit-shape-to-text:t" inset="0,0,0,0">
                    <w:txbxContent>
                      <w:p w:rsidR="001B54A4" w:rsidRDefault="001B54A4" w:rsidP="001B54A4">
                        <w:r>
                          <w:rPr>
                            <w:color w:val="000000"/>
                            <w:sz w:val="18"/>
                            <w:szCs w:val="18"/>
                            <w:lang w:val="en-US"/>
                          </w:rPr>
                          <w:t>Incident</w:t>
                        </w:r>
                      </w:p>
                    </w:txbxContent>
                  </v:textbox>
                </v:rect>
                <v:rect id="Rectangle 63" o:spid="_x0000_s1091" style="position:absolute;left:34512;top:61404;width:324;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7iMAA&#10;AADbAAAADwAAAGRycy9kb3ducmV2LnhtbESPzYoCMRCE7wu+Q2jB25pRQW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7iMAAAADbAAAADwAAAAAAAAAAAAAAAACYAgAAZHJzL2Rvd25y&#10;ZXYueG1sUEsFBgAAAAAEAAQA9QAAAIUDAAAAAA==&#10;" filled="f" stroked="f">
                  <v:textbox style="mso-fit-shape-to-text:t" inset="0,0,0,0">
                    <w:txbxContent>
                      <w:p w:rsidR="001B54A4" w:rsidRDefault="001B54A4" w:rsidP="001B54A4">
                        <w:r>
                          <w:rPr>
                            <w:color w:val="000000"/>
                            <w:sz w:val="18"/>
                            <w:szCs w:val="18"/>
                            <w:lang w:val="en-US"/>
                          </w:rPr>
                          <w:t>/</w:t>
                        </w:r>
                      </w:p>
                    </w:txbxContent>
                  </v:textbox>
                </v:rect>
                <v:rect id="Rectangle 64" o:spid="_x0000_s1092" style="position:absolute;left:34880;top:61404;width:2483;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tj/MAA&#10;AADbAAAADwAAAGRycy9kb3ducmV2LnhtbESPzYoCMRCE7wu+Q2jB25pRR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wtj/MAAAADbAAAADwAAAAAAAAAAAAAAAACYAgAAZHJzL2Rvd25y&#10;ZXYueG1sUEsFBgAAAAAEAAQA9QAAAIUDAAAAAA==&#10;" filled="f" stroked="f">
                  <v:textbox style="mso-fit-shape-to-text:t" inset="0,0,0,0">
                    <w:txbxContent>
                      <w:p w:rsidR="001B54A4" w:rsidRDefault="001B54A4" w:rsidP="001B54A4">
                        <w:r>
                          <w:rPr>
                            <w:color w:val="000000"/>
                            <w:sz w:val="18"/>
                            <w:szCs w:val="18"/>
                            <w:lang w:val="en-US"/>
                          </w:rPr>
                          <w:t>Near</w:t>
                        </w:r>
                      </w:p>
                    </w:txbxContent>
                  </v:textbox>
                </v:rect>
                <v:rect id="Rectangle 65" o:spid="_x0000_s1093" style="position:absolute;left:37439;top:61404;width:38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fit-shape-to-text:t" inset="0,0,0,0">
                    <w:txbxContent>
                      <w:p w:rsidR="001B54A4" w:rsidRDefault="001B54A4" w:rsidP="001B54A4">
                        <w:r>
                          <w:rPr>
                            <w:color w:val="000000"/>
                            <w:sz w:val="18"/>
                            <w:szCs w:val="18"/>
                            <w:lang w:val="en-US"/>
                          </w:rPr>
                          <w:t>-</w:t>
                        </w:r>
                      </w:p>
                    </w:txbxContent>
                  </v:textbox>
                </v:rect>
                <v:rect id="Rectangle 66" o:spid="_x0000_s1094" style="position:absolute;left:27095;top:62852;width:2349;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rsidR="001B54A4" w:rsidRDefault="001B54A4" w:rsidP="001B54A4">
                        <w:r>
                          <w:rPr>
                            <w:color w:val="000000"/>
                            <w:sz w:val="18"/>
                            <w:szCs w:val="18"/>
                            <w:lang w:val="en-US"/>
                          </w:rPr>
                          <w:t>Miss</w:t>
                        </w:r>
                      </w:p>
                    </w:txbxContent>
                  </v:textbox>
                </v:rect>
                <v:rect id="Rectangle 68" o:spid="_x0000_s1095" style="position:absolute;left:30302;top:62852;width:4388;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fit-shape-to-text:t" inset="0,0,0,0">
                    <w:txbxContent>
                      <w:p w:rsidR="001B54A4" w:rsidRDefault="001B54A4" w:rsidP="001B54A4">
                        <w:r>
                          <w:rPr>
                            <w:color w:val="000000"/>
                            <w:sz w:val="18"/>
                            <w:szCs w:val="18"/>
                            <w:lang w:val="en-US"/>
                          </w:rPr>
                          <w:t>Accident</w:t>
                        </w:r>
                      </w:p>
                    </w:txbxContent>
                  </v:textbox>
                </v:rect>
                <v:rect id="Rectangle 69" o:spid="_x0000_s1096" style="position:absolute;left:34969;top:62852;width:38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Zp+b0A&#10;AADbAAAADwAAAGRycy9kb3ducmV2LnhtbERPy4rCMBTdC/5DuII7m+pCpBpFBEEHN9b5gEtz+8Dk&#10;piTRdv7eLIRZHs57dxitEW/yoXOsYJnlIIgrpztuFPw+zosNiBCRNRrHpOCPAhz208kOC+0GvtO7&#10;jI1IIRwKVNDG2BdShqoliyFzPXHiauctxgR9I7XHIYVbI1d5vpYWO04NLfZ0aql6li+rQD7K87Ap&#10;jc/dz6q+mevlXpNTaj4bj1sQkcb4L/66L1rBOo1N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kZp+b0AAADbAAAADwAAAAAAAAAAAAAAAACYAgAAZHJzL2Rvd25yZXYu&#10;eG1sUEsFBgAAAAAEAAQA9QAAAIIDAAAAAA==&#10;" filled="f" stroked="f">
                  <v:textbox style="mso-fit-shape-to-text:t" inset="0,0,0,0">
                    <w:txbxContent>
                      <w:p w:rsidR="001B54A4" w:rsidRDefault="001B54A4" w:rsidP="001B54A4">
                        <w:r>
                          <w:rPr>
                            <w:color w:val="000000"/>
                            <w:sz w:val="18"/>
                            <w:szCs w:val="18"/>
                            <w:lang w:val="en-US"/>
                          </w:rPr>
                          <w:t>)</w:t>
                        </w:r>
                      </w:p>
                    </w:txbxContent>
                  </v:textbox>
                </v:rect>
                <v:rect id="Rectangle 70" o:spid="_x0000_s1097" style="position:absolute;left:23063;top:66878;width:16434;height:51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RBxsIA&#10;AADbAAAADwAAAGRycy9kb3ducmV2LnhtbESPQYvCMBSE78L+h/AW9qaJrpa1GkUEQXA9qAteH82z&#10;LTYvtYla//1GEDwOM/MNM523thI3anzpWEO/p0AQZ86UnGv4O6y6PyB8QDZYOSYND/Iwn310ppga&#10;d+cd3fYhFxHCPkUNRQh1KqXPCrLoe64mjt7JNRZDlE0uTYP3CLeVHCiVSIslx4UCa1oWlJ33V6sB&#10;k6G5bE/fv4fNNcFx3qrV6Ki0/vpsFxMQgdrwDr/aa6MhGcPzS/wBcv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1EHGwgAAANsAAAAPAAAAAAAAAAAAAAAAAJgCAABkcnMvZG93&#10;bnJldi54bWxQSwUGAAAAAAQABAD1AAAAhwMAAAAA&#10;" stroked="f"/>
                <v:rect id="Rectangle 71" o:spid="_x0000_s1098" style="position:absolute;left:22294;top:66878;width:17203;height:51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HAlsMA&#10;AADbAAAADwAAAGRycy9kb3ducmV2LnhtbERPTWvCQBC9F/wPywjemk0VqkRXCYpSSqEYDdjbNDtN&#10;gtnZkN1q6q/vHgSPj/e9WPWmERfqXG1ZwUsUgyAurK65VHA8bJ9nIJxH1thYJgV/5GC1HDwtMNH2&#10;ynu6ZL4UIYRdggoq79tESldUZNBFtiUO3I/tDPoAu1LqDq8h3DRyHMev0mDNoaHCltYVFefs1yj4&#10;yNP0s/l+r7+yfHaejHc3vp02So2GfToH4an3D/Hd/aYVTMP68CX8AL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5HAlsMAAADbAAAADwAAAAAAAAAAAAAAAACYAgAAZHJzL2Rv&#10;d25yZXYueG1sUEsFBgAAAAAEAAQA9QAAAIgDAAAAAA==&#10;" filled="f" strokeweight=".7pt">
                  <v:stroke joinstyle="round" endcap="round"/>
                </v:rect>
                <v:rect id="Rectangle 72" o:spid="_x0000_s1099" style="position:absolute;left:28378;top:68732;width:6591;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fm88UA&#10;AADbAAAADwAAAGRycy9kb3ducmV2LnhtbESPT4vCMBTE78J+h/AW9iKa6sE/1SjLgrAHQax7WG+P&#10;5tnUbV5Kk7XVT28EweMwM79hluvOVuJCjS8dKxgNExDEudMlFwp+DpvBDIQPyBorx6TgSh7Wq7fe&#10;ElPtWt7TJQuFiBD2KSowIdSplD43ZNEPXU0cvZNrLIYom0LqBtsIt5UcJ8lEWiw5Lhis6ctQ/pf9&#10;WwWb3W9JfJP7/nzWunM+PmZmWyv18d59LkAE6sIr/Gx/awXTETy+xB8gV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h+bzxQAAANsAAAAPAAAAAAAAAAAAAAAAAJgCAABkcnMv&#10;ZG93bnJldi54bWxQSwUGAAAAAAQABAD1AAAAigMAAAAA&#10;" filled="f" stroked="f">
                  <v:textbox style="mso-fit-shape-to-text:t" inset="0,0,0,0">
                    <w:txbxContent>
                      <w:p w:rsidR="001B54A4" w:rsidRDefault="001B54A4" w:rsidP="001B54A4">
                        <w:r>
                          <w:rPr>
                            <w:b/>
                            <w:bCs/>
                            <w:color w:val="000000"/>
                            <w:sz w:val="18"/>
                            <w:szCs w:val="18"/>
                            <w:lang w:val="en-US"/>
                          </w:rPr>
                          <w:t>Analyzing</w:t>
                        </w:r>
                      </w:p>
                    </w:txbxContent>
                  </v:textbox>
                </v:rect>
                <v:rect id="Rectangle 73" o:spid="_x0000_s1100" style="position:absolute;left:22294;top:74225;width:17203;height:51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FasQA&#10;AADbAAAADwAAAGRycy9kb3ducmV2LnhtbESPT2sCMRTE74LfIbxCbzWpbbe6bpRSEAqth66C18fm&#10;7R/cvKybqOu3N4WCx2FmfsNkq8G24ky9bxxreJ4oEMSFMw1XGnbb9dMMhA/IBlvHpOFKHlbL8SjD&#10;1LgL/9I5D5WIEPYpaqhD6FIpfVGTRT9xHXH0StdbDFH2lTQ9XiLctnKqVCItNhwXauzos6bikJ+s&#10;BkxezXFTvvxsv08JzqtBrd/2SuvHh+FjASLQEO7h//aX0fA+hb8v8QfI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pRWrEAAAA2wAAAA8AAAAAAAAAAAAAAAAAmAIAAGRycy9k&#10;b3ducmV2LnhtbFBLBQYAAAAABAAEAPUAAACJAwAAAAA=&#10;" stroked="f"/>
                <v:rect id="Rectangle 74" o:spid="_x0000_s1101" style="position:absolute;left:22294;top:74225;width:17203;height:51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Ne4cUA&#10;AADbAAAADwAAAGRycy9kb3ducmV2LnhtbESPQWvCQBSE74L/YXmCN92o0Ep0lWCplFIojQp6e2af&#10;STD7NmS3mvrrXaHgcZiZb5j5sjWVuFDjSssKRsMIBHFmdcm5gu3mfTAF4TyyxsoyKfgjB8tFtzPH&#10;WNsr/9Al9bkIEHYxKii8r2MpXVaQQTe0NXHwTrYx6INscqkbvAa4qeQ4il6kwZLDQoE1rQrKzumv&#10;UfC1S5Lv6vhZHtLd9DwZr298278p1e+1yQyEp9Y/w//tD63gdQKPL+EH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17hxQAAANsAAAAPAAAAAAAAAAAAAAAAAJgCAABkcnMv&#10;ZG93bnJldi54bWxQSwUGAAAAAAQABAD1AAAAigMAAAAA&#10;" filled="f" strokeweight=".7pt">
                  <v:stroke joinstyle="round" endcap="round"/>
                </v:rect>
                <v:rect id="Rectangle 75" o:spid="_x0000_s1102" style="position:absolute;left:28378;top:76053;width:5397;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L1IcEA&#10;AADbAAAADwAAAGRycy9kb3ducmV2LnhtbESPzYoCMRCE74LvEFrwphlF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S9SHBAAAA2wAAAA8AAAAAAAAAAAAAAAAAmAIAAGRycy9kb3du&#10;cmV2LnhtbFBLBQYAAAAABAAEAPUAAACGAwAAAAA=&#10;" filled="f" stroked="f">
                  <v:textbox style="mso-fit-shape-to-text:t" inset="0,0,0,0">
                    <w:txbxContent>
                      <w:p w:rsidR="001B54A4" w:rsidRDefault="001B54A4" w:rsidP="001B54A4">
                        <w:r>
                          <w:rPr>
                            <w:b/>
                            <w:bCs/>
                            <w:color w:val="000000"/>
                            <w:sz w:val="18"/>
                            <w:szCs w:val="18"/>
                            <w:lang w:val="en-US"/>
                          </w:rPr>
                          <w:t>Reporting</w:t>
                        </w:r>
                      </w:p>
                    </w:txbxContent>
                  </v:textbox>
                </v:rect>
                <v:rect id="Rectangle 76" o:spid="_x0000_s1103" style="position:absolute;left:42659;top:21069;width:12903;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5QusEA&#10;AADbAAAADwAAAGRycy9kb3ducmV2LnhtbESPzYoCMRCE74LvEFrwphkFd2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eULrBAAAA2wAAAA8AAAAAAAAAAAAAAAAAmAIAAGRycy9kb3du&#10;cmV2LnhtbFBLBQYAAAAABAAEAPUAAACGAwAAAAA=&#10;" filled="f" stroked="f">
                  <v:textbox style="mso-fit-shape-to-text:t" inset="0,0,0,0">
                    <w:txbxContent>
                      <w:p w:rsidR="001B54A4" w:rsidRDefault="001B54A4" w:rsidP="001B54A4">
                        <w:r>
                          <w:rPr>
                            <w:color w:val="000000"/>
                            <w:sz w:val="18"/>
                            <w:szCs w:val="18"/>
                            <w:lang w:val="en-US"/>
                          </w:rPr>
                          <w:t xml:space="preserve">Situation is under defined </w:t>
                        </w:r>
                      </w:p>
                    </w:txbxContent>
                  </v:textbox>
                </v:rect>
                <v:rect id="Rectangle 77" o:spid="_x0000_s1104" style="position:absolute;left:47694;top:22517;width:3436;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zOzcAA&#10;AADbAAAADwAAAGRycy9kb3ducmV2LnhtbESPzYoCMRCE7wu+Q2jB25rRgyu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zOzcAAAADbAAAADwAAAAAAAAAAAAAAAACYAgAAZHJzL2Rvd25y&#10;ZXYueG1sUEsFBgAAAAAEAAQA9QAAAIUDAAAAAA==&#10;" filled="f" stroked="f">
                  <v:textbox style="mso-fit-shape-to-text:t" inset="0,0,0,0">
                    <w:txbxContent>
                      <w:p w:rsidR="001B54A4" w:rsidRDefault="001B54A4" w:rsidP="001B54A4">
                        <w:proofErr w:type="gramStart"/>
                        <w:r>
                          <w:rPr>
                            <w:color w:val="000000"/>
                            <w:sz w:val="18"/>
                            <w:szCs w:val="18"/>
                            <w:lang w:val="en-US"/>
                          </w:rPr>
                          <w:t>criteria</w:t>
                        </w:r>
                        <w:proofErr w:type="gramEnd"/>
                      </w:p>
                    </w:txbxContent>
                  </v:textbox>
                </v:rect>
                <v:shape id="Freeform 78" o:spid="_x0000_s1105" style="position:absolute;left:31191;top:47275;width:51;height:4210;visibility:visible;mso-wrap-style:square;v-text-anchor:top" coordsize="8,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mibcUA&#10;AADbAAAADwAAAGRycy9kb3ducmV2LnhtbESPT2vCQBTE70K/w/IKvelGD8am2UiRagsF6596f2Rf&#10;k9Ds27C7NfHbdwXB4zAzv2Hy5WBacSbnG8sKppMEBHFpdcOVgu/jerwA4QOyxtYyKbiQh2XxMMox&#10;07bnPZ0PoRIRwj5DBXUIXSalL2sy6Ce2I47ej3UGQ5SuktphH+GmlbMkmUuDDceFGjta1VT+Hv6M&#10;grDdlYu353TTn6Yn9/l+aezXbqXU0+Pw+gIi0BDu4Vv7QytIU7h+iT9AF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uaJtxQAAANsAAAAPAAAAAAAAAAAAAAAAAJgCAABkcnMv&#10;ZG93bnJldi54bWxQSwUGAAAAAAQABAD1AAAAigMAAAAA&#10;" path="m,l,202r8,l8,663e" filled="f" strokeweight=".25pt">
                  <v:stroke endcap="round"/>
                  <v:path arrowok="t" o:connecttype="custom" o:connectlocs="0,0;0,81451257;3238500,81451257;3238500,267337540" o:connectangles="0,0,0,0"/>
                </v:shape>
                <v:shape id="Freeform 79" o:spid="_x0000_s1106" style="position:absolute;left:30905;top:51403;width:673;height:667;visibility:visible;mso-wrap-style:square;v-text-anchor:top" coordsize="106,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YEdMIA&#10;AADbAAAADwAAAGRycy9kb3ducmV2LnhtbERPy2rCQBTdC/7DcIXudCYtqERHkUKhrbgwPnB5yVyT&#10;YOZOyExj2q/vLASXh/Nerntbi45aXznWkEwUCOLcmYoLDcfDx3gOwgdkg7Vj0vBLHtar4WCJqXF3&#10;3lOXhULEEPYpaihDaFIpfV6SRT9xDXHkrq61GCJsC2lavMdwW8tXpabSYsWxocSG3kvKb9mP1bD7&#10;+lbZX7e15/ySqHl1Ob2FPtH6ZdRvFiAC9eEpfrg/jYZZHBu/xB8g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ZgR0wgAAANsAAAAPAAAAAAAAAAAAAAAAAJgCAABkcnMvZG93&#10;bnJldi54bWxQSwUGAAAAAAQABAD1AAAAhwMAAAAA&#10;" path="m106,l53,105,,,106,xe" fillcolor="black" stroked="f">
                  <v:path arrowok="t" o:connecttype="custom" o:connectlocs="42735500,0;21367750,42355135;0,0;42735500,0" o:connectangles="0,0,0,0"/>
                </v:shape>
                <v:rect id="Rectangle 80" o:spid="_x0000_s1107" style="position:absolute;left:30327;top:48926;width:1829;height:1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3XG8QA&#10;AADbAAAADwAAAGRycy9kb3ducmV2LnhtbESPQWvCQBSE70L/w/IKvdVdbZtqzEZKQSi0HhoFr4/s&#10;Mwlm38bsqvHfu4WCx2FmvmGy5WBbcabeN441TMYKBHHpTMOVhu1m9TwD4QOywdYxabiSh2X+MMow&#10;Ne7Cv3QuQiUihH2KGuoQulRKX9Zk0Y9dRxy9vesthij7SpoeLxFuWzlVKpEWG44LNXb0WVN5KE5W&#10;Ayav5rjev/xsvk8JzqtBrd52Suunx+FjASLQEO7h//aX0fA+h78v8QfI/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N1xvEAAAA2wAAAA8AAAAAAAAAAAAAAAAAmAIAAGRycy9k&#10;b3ducmV2LnhtbFBLBQYAAAAABAAEAPUAAACJAwAAAAA=&#10;" stroked="f"/>
                <v:rect id="Rectangle 81" o:spid="_x0000_s1108" style="position:absolute;left:30302;top:48926;width:172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DBb4A&#10;AADbAAAADwAAAGRycy9kb3ducmV2LnhtbERPy4rCMBTdC/5DuAPuNB0XUjpGGQYKHXFj9QMuze2D&#10;SW5KEm3n781CcHk47/1xtkY8yIfBsYLPTQaCuHF64E7B7VqucxAhIms0jknBPwU4HpaLPRbaTXyh&#10;Rx07kUI4FKigj3EspAxNTxbDxo3EiWudtxgT9J3UHqcUbo3cZtlOWhw4NfQ40k9PzV99twrktS6n&#10;vDY+c6dteza/1aUlp9TqY/7+AhFpjm/xy11pBXlan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8gwW+AAAA2wAAAA8AAAAAAAAAAAAAAAAAmAIAAGRycy9kb3ducmV2&#10;LnhtbFBLBQYAAAAABAAEAPUAAACDAwAAAAA=&#10;" filled="f" stroked="f">
                  <v:textbox style="mso-fit-shape-to-text:t" inset="0,0,0,0">
                    <w:txbxContent>
                      <w:p w:rsidR="001B54A4" w:rsidRDefault="001B54A4" w:rsidP="001B54A4">
                        <w:r>
                          <w:rPr>
                            <w:b/>
                            <w:bCs/>
                            <w:color w:val="000000"/>
                            <w:sz w:val="18"/>
                            <w:szCs w:val="18"/>
                            <w:lang w:val="en-US"/>
                          </w:rPr>
                          <w:t>NO</w:t>
                        </w:r>
                      </w:p>
                    </w:txbxContent>
                  </v:textbox>
                </v:rect>
                <v:shape id="Freeform 82" o:spid="_x0000_s1109" style="position:absolute;left:31242;top:57194;width:38;height:1753;visibility:visible;mso-wrap-style:square;v-text-anchor:top" coordsize="6,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NW2MMA&#10;AADbAAAADwAAAGRycy9kb3ducmV2LnhtbESPQWvCQBSE7wX/w/KE3upGCyWkrlIKorZ4SGI9P7LP&#10;JJh9G7KrSf31riB4HGbmG2a+HEwjLtS52rKC6SQCQVxYXXOpYJ+v3mIQziNrbCyTgn9ysFyMXuaY&#10;aNtzSpfMlyJA2CWooPK+TaR0RUUG3cS2xME72s6gD7Irpe6wD3DTyFkUfUiDNYeFClv6rqg4ZWej&#10;YPvO6x+z83/XnNLfo8bDtT/PlHodD1+fIDwN/hl+tDdaQTyF+5fwA+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6NW2MMAAADbAAAADwAAAAAAAAAAAAAAAACYAgAAZHJzL2Rv&#10;d25yZXYueG1sUEsFBgAAAAAEAAQA9QAAAIgDAAAAAA==&#10;" path="m,l,201r6,l6,276e" filled="f" strokeweight=".25pt">
                  <v:stroke endcap="round"/>
                  <v:path arrowok="t" o:connecttype="custom" o:connectlocs="0,0;0,81067648;2413000,81067648;2413000,111316770" o:connectangles="0,0,0,0"/>
                </v:shape>
                <v:shape id="Freeform 83" o:spid="_x0000_s1110" style="position:absolute;left:30943;top:58864;width:673;height:667;visibility:visible;mso-wrap-style:square;v-text-anchor:top" coordsize="106,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tDucUA&#10;AADbAAAADwAAAGRycy9kb3ducmV2LnhtbESPQWvCQBSE70L/w/IKvZndWJCQukopFLTFg9EWj4/s&#10;axKafRuy25j6611B8DjMzDfMYjXaVgzU+8axhjRRIIhLZxquNBz279MMhA/IBlvHpOGfPKyWD5MF&#10;5sadeEdDESoRIexz1FCH0OVS+rImiz5xHXH0flxvMUTZV9L0eIpw28qZUnNpseG4UGNHbzWVv8Wf&#10;1bDdfKjiPHza7/KYqqw5fj2HMdX66XF8fQERaAz38K29NhqyGVy/xB8gl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W0O5xQAAANsAAAAPAAAAAAAAAAAAAAAAAJgCAABkcnMv&#10;ZG93bnJldi54bWxQSwUGAAAAAAQABAD1AAAAigMAAAAA&#10;" path="m106,l53,105,,,106,xe" fillcolor="black" stroked="f">
                  <v:path arrowok="t" o:connecttype="custom" o:connectlocs="42735500,0;21367750,42355135;0,0;42735500,0" o:connectangles="0,0,0,0"/>
                </v:shape>
                <v:shape id="Freeform 84" o:spid="_x0000_s1111" style="position:absolute;left:8445;top:20459;width:13748;height:9671;visibility:visible;mso-wrap-style:square;v-text-anchor:top" coordsize="2165,15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WSAMEA&#10;AADbAAAADwAAAGRycy9kb3ducmV2LnhtbESP0YrCMBRE3wX/IVxh3zR1FxapRlGh4IIvW/2AS3NN&#10;i81NadJY/36zIPg4zMwZZrMbbSsi9b5xrGC5yEAQV043bBRcL8V8BcIHZI2tY1LwJA+77XSywVy7&#10;B/9SLIMRCcI+RwV1CF0upa9qsugXriNO3s31FkOSvZG6x0eC21Z+Ztm3tNhwWqixo2NN1b0crAI7&#10;+IO5/pyqzJtiKAsbn+cYlfqYjfs1iEBjeIdf7ZNWsPqC/y/pB8jt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VkgDBAAAA2wAAAA8AAAAAAAAAAAAAAAAAmAIAAGRycy9kb3du&#10;cmV2LnhtbFBLBQYAAAAABAAEAPUAAACGAwAAAAA=&#10;" path="m,1523l,,2165,e" filled="f" strokeweight=".25pt">
                  <v:stroke endcap="round"/>
                  <v:path arrowok="t" o:connecttype="custom" o:connectlocs="0,614114850;0,0;872998000,0" o:connectangles="0,0,0"/>
                </v:shape>
                <v:shape id="Freeform 85" o:spid="_x0000_s1112" style="position:absolute;left:22110;top:20129;width:673;height:660;visibility:visible;mso-wrap-style:square;v-text-anchor:top" coordsize="106,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y6MUA&#10;AADbAAAADwAAAGRycy9kb3ducmV2LnhtbESPT2vCQBTE7wW/w/KE3urGIirRVWxVEHryD4XentnX&#10;bGr2bZrdmuTbuwXB4zAzv2Hmy9aW4kq1LxwrGA4SEMSZ0wXnCk7H7csUhA/IGkvHpKAjD8tF72mO&#10;qXYN7+l6CLmIEPYpKjAhVKmUPjNk0Q9cRRy9b1dbDFHWudQ1NhFuS/maJGNpseC4YLCid0PZ5fBn&#10;FaxXpik3v7vu89i9bYL7mvyc9x9KPffb1QxEoDY8wvf2TiuYjuD/S/wB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j7LoxQAAANsAAAAPAAAAAAAAAAAAAAAAAJgCAABkcnMv&#10;ZG93bnJldi54bWxQSwUGAAAAAAQABAD1AAAAigMAAAAA&#10;" path="m,l106,52,,104,,xe" fillcolor="black" stroked="f">
                  <v:path arrowok="t" o:connecttype="custom" o:connectlocs="0,0;42735500,20955318;0,41910635;0,0" o:connectangles="0,0,0,0"/>
                </v:shape>
                <v:rect id="Rectangle 86" o:spid="_x0000_s1113" style="position:absolute;left:228;top:30130;width:16434;height:51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WtOcMA&#10;AADbAAAADwAAAGRycy9kb3ducmV2LnhtbESPT4vCMBTE78J+h/AWvGmy7lq0GkUWBEE9+Ae8Pppn&#10;W2xeuk3U+u03guBxmJnfMNN5aytxo8aXjjV89RUI4syZknMNx8OyNwLhA7LByjFpeJCH+eyjM8XU&#10;uDvv6LYPuYgQ9ilqKEKoUyl9VpBF33c1cfTOrrEYomxyaRq8R7it5ECpRFosOS4UWNNvQdllf7Ua&#10;MPkxf9vz9+awviY4zlu1HJ6U1t3PdjEBEagN7/CrvTIaRkN4fok/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ZWtOcMAAADbAAAADwAAAAAAAAAAAAAAAACYAgAAZHJzL2Rv&#10;d25yZXYueG1sUEsFBgAAAAAEAAQA9QAAAIgDAAAAAA==&#10;" stroked="f"/>
                <v:rect id="Rectangle 87" o:spid="_x0000_s1114" style="position:absolute;left:228;top:30130;width:16434;height:51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GNXsYA&#10;AADbAAAADwAAAGRycy9kb3ducmV2LnhtbESPQWvCQBSE70L/w/IKvemmFiRE1xBaKiJCaaqgt9fs&#10;axKSfRuyq0Z/fbcg9DjMzDfMIh1MK87Uu9qygudJBIK4sLrmUsHu630cg3AeWWNrmRRcyUG6fBgt&#10;MNH2wp90zn0pAoRdggoq77tESldUZNBNbEccvB/bG/RB9qXUPV4C3LRyGkUzabDmsFBhR68VFU1+&#10;Mgq2+yz7aL839THfx83LdHXj2+FNqafHIZuD8DT4//C9vdYK4hn8fQk/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uGNXsYAAADbAAAADwAAAAAAAAAAAAAAAACYAgAAZHJz&#10;L2Rvd25yZXYueG1sUEsFBgAAAAAEAAQA9QAAAIsDAAAAAA==&#10;" filled="f" strokeweight=".7pt">
                  <v:stroke joinstyle="round" endcap="round"/>
                </v:rect>
                <v:rect id="Rectangle 88" o:spid="_x0000_s1115" style="position:absolute;left:730;top:31292;width:5658;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UbccEA&#10;AADbAAAADwAAAGRycy9kb3ducmV2LnhtbESPzYoCMRCE7wu+Q2jB25rRw+4waxQRBF28OO4DNJOe&#10;H0w6QxKd8e2NIOyxqKqvqNVmtEbcyYfOsYLFPANBXDndcaPg77L/zEGEiKzROCYFDwqwWU8+Vlho&#10;N/CZ7mVsRIJwKFBBG2NfSBmqliyGueuJk1c7bzEm6RupPQ4Jbo1cZtmXtNhxWmixp11L1bW8WQXy&#10;Uu6HvDQ+c7/L+mSOh3NNTqnZdNz+gIg0xv/wu33QCvJveH1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VG3HBAAAA2wAAAA8AAAAAAAAAAAAAAAAAmAIAAGRycy9kb3du&#10;cmV2LnhtbFBLBQYAAAAABAAEAPUAAACGAwAAAAA=&#10;" filled="f" stroked="f">
                  <v:textbox style="mso-fit-shape-to-text:t" inset="0,0,0,0">
                    <w:txbxContent>
                      <w:p w:rsidR="001B54A4" w:rsidRDefault="001B54A4" w:rsidP="001B54A4">
                        <w:r>
                          <w:rPr>
                            <w:b/>
                            <w:bCs/>
                            <w:color w:val="000000"/>
                            <w:sz w:val="18"/>
                            <w:szCs w:val="18"/>
                            <w:lang w:val="en-US"/>
                          </w:rPr>
                          <w:t xml:space="preserve">Recording </w:t>
                        </w:r>
                      </w:p>
                    </w:txbxContent>
                  </v:textbox>
                </v:rect>
                <v:rect id="Rectangle 89" o:spid="_x0000_s1116" style="position:absolute;left:7137;top:31292;width:5277;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PA74A&#10;AADbAAAADwAAAGRycy9kb3ducmV2LnhtbERPy4rCMBTdC/5DuAPuNB0XUjpGGQYKHXFj9QMuze2D&#10;SW5KEm3n781CcHk47/1xtkY8yIfBsYLPTQaCuHF64E7B7VqucxAhIms0jknBPwU4HpaLPRbaTXyh&#10;Rx07kUI4FKigj3EspAxNTxbDxo3EiWudtxgT9J3UHqcUbo3cZtlOWhw4NfQ40k9PzV99twrktS6n&#10;vDY+c6dteza/1aUlp9TqY/7+AhFpjm/xy11pBXkam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JKjwO+AAAA2wAAAA8AAAAAAAAAAAAAAAAAmAIAAGRycy9kb3ducmV2&#10;LnhtbFBLBQYAAAAABAAEAPUAAACDAwAAAAA=&#10;" filled="f" stroked="f">
                  <v:textbox style="mso-fit-shape-to-text:t" inset="0,0,0,0">
                    <w:txbxContent>
                      <w:p w:rsidR="001B54A4" w:rsidRDefault="001B54A4" w:rsidP="001B54A4">
                        <w:proofErr w:type="gramStart"/>
                        <w:r>
                          <w:rPr>
                            <w:color w:val="000000"/>
                            <w:sz w:val="18"/>
                            <w:szCs w:val="18"/>
                            <w:lang w:val="en-US"/>
                          </w:rPr>
                          <w:t>of</w:t>
                        </w:r>
                        <w:proofErr w:type="gramEnd"/>
                        <w:r>
                          <w:rPr>
                            <w:color w:val="000000"/>
                            <w:sz w:val="18"/>
                            <w:szCs w:val="18"/>
                            <w:lang w:val="en-US"/>
                          </w:rPr>
                          <w:t xml:space="preserve"> Incident</w:t>
                        </w:r>
                      </w:p>
                    </w:txbxContent>
                  </v:textbox>
                </v:rect>
                <v:rect id="Rectangle 90" o:spid="_x0000_s1117" style="position:absolute;left:12725;top:31292;width:324;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YqmMEA&#10;AADbAAAADwAAAGRycy9kb3ducmV2LnhtbESPzYoCMRCE7wu+Q2jB25rRwzI7axQRBF28OO4DNJOe&#10;H0w6QxKd8e2NIOyxqKqvqNVmtEbcyYfOsYLFPANBXDndcaPg77L/zEGEiKzROCYFDwqwWU8+Vlho&#10;N/CZ7mVsRIJwKFBBG2NfSBmqliyGueuJk1c7bzEm6RupPQ4Jbo1cZtmXtNhxWmixp11L1bW8WQXy&#10;Uu6HvDQ+c7/L+mSOh3NNTqnZdNz+gIg0xv/wu33QCvJveH1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0GKpjBAAAA2wAAAA8AAAAAAAAAAAAAAAAAmAIAAGRycy9kb3du&#10;cmV2LnhtbFBLBQYAAAAABAAEAPUAAACGAwAAAAA=&#10;" filled="f" stroked="f">
                  <v:textbox style="mso-fit-shape-to-text:t" inset="0,0,0,0">
                    <w:txbxContent>
                      <w:p w:rsidR="001B54A4" w:rsidRDefault="001B54A4" w:rsidP="001B54A4">
                        <w:r>
                          <w:rPr>
                            <w:color w:val="000000"/>
                            <w:sz w:val="18"/>
                            <w:szCs w:val="18"/>
                            <w:lang w:val="en-US"/>
                          </w:rPr>
                          <w:t>/</w:t>
                        </w:r>
                      </w:p>
                    </w:txbxContent>
                  </v:textbox>
                </v:rect>
                <v:rect id="Rectangle 91" o:spid="_x0000_s1118" style="position:absolute;left:13093;top:31292;width:2483;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V2L8A&#10;AADbAAAADwAAAGRycy9kb3ducmV2LnhtbERPS2rDMBDdF3IHMYXsarlehNS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5RXYvwAAANsAAAAPAAAAAAAAAAAAAAAAAJgCAABkcnMvZG93bnJl&#10;di54bWxQSwUGAAAAAAQABAD1AAAAhAMAAAAA&#10;" filled="f" stroked="f">
                  <v:textbox style="mso-fit-shape-to-text:t" inset="0,0,0,0">
                    <w:txbxContent>
                      <w:p w:rsidR="001B54A4" w:rsidRDefault="001B54A4" w:rsidP="001B54A4">
                        <w:r>
                          <w:rPr>
                            <w:color w:val="000000"/>
                            <w:sz w:val="18"/>
                            <w:szCs w:val="18"/>
                            <w:lang w:val="en-US"/>
                          </w:rPr>
                          <w:t>Near</w:t>
                        </w:r>
                      </w:p>
                    </w:txbxContent>
                  </v:textbox>
                </v:rect>
                <v:rect id="Rectangle 92" o:spid="_x0000_s1119" style="position:absolute;left:15748;top:31292;width:38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mwQ8AA&#10;AADbAAAADwAAAGRycy9kb3ducmV2LnhtbESPzYoCMRCE7wu+Q2jB25rRw+KORhFB0MWLow/QTHp+&#10;MOkMSXTGtzeCsMeiqr6iVpvBGvEgH1rHCmbTDARx6XTLtYLrZf+9ABEiskbjmBQ8KcBmPfpaYa5d&#10;z2d6FLEWCcIhRwVNjF0uZSgbshimriNOXuW8xZikr6X22Ce4NXKeZT/SYstpocGOdg2Vt+JuFchL&#10;se8XhfGZ+5tXJ3M8nCtySk3Gw3YJItIQ/8Of9kEr+J3B+0v6A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mwQ8AAAADbAAAADwAAAAAAAAAAAAAAAACYAgAAZHJzL2Rvd25y&#10;ZXYueG1sUEsFBgAAAAAEAAQA9QAAAIUDAAAAAA==&#10;" filled="f" stroked="f">
                  <v:textbox style="mso-fit-shape-to-text:t" inset="0,0,0,0">
                    <w:txbxContent>
                      <w:p w:rsidR="001B54A4" w:rsidRDefault="001B54A4" w:rsidP="001B54A4">
                        <w:r>
                          <w:rPr>
                            <w:color w:val="000000"/>
                            <w:sz w:val="18"/>
                            <w:szCs w:val="18"/>
                            <w:lang w:val="en-US"/>
                          </w:rPr>
                          <w:t>-</w:t>
                        </w:r>
                      </w:p>
                    </w:txbxContent>
                  </v:textbox>
                </v:rect>
                <v:rect id="Rectangle 93" o:spid="_x0000_s1120" style="position:absolute;left:7232;top:32734;width:2350;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suNMEA&#10;AADbAAAADwAAAGRycy9kb3ducmV2LnhtbESPzYoCMRCE7wu+Q2hhb2vGOYjOGkUEQWUvjvsAzaTn&#10;B5POkERnfHuzsOCxqKqvqPV2tEY8yIfOsYL5LANBXDndcaPg93r4WoIIEVmjcUwKnhRgu5l8rLHQ&#10;buALPcrYiAThUKCCNsa+kDJULVkMM9cTJ6923mJM0jdSexwS3BqZZ9lCWuw4LbTY076l6lberQJ5&#10;LQ/DsjQ+c+e8/jGn46Ump9TndNx9g4g0xnf4v33UClY5/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Z7LjTBAAAA2wAAAA8AAAAAAAAAAAAAAAAAmAIAAGRycy9kb3du&#10;cmV2LnhtbFBLBQYAAAAABAAEAPUAAACGAwAAAAA=&#10;" filled="f" stroked="f">
                  <v:textbox style="mso-fit-shape-to-text:t" inset="0,0,0,0">
                    <w:txbxContent>
                      <w:p w:rsidR="001B54A4" w:rsidRDefault="001B54A4" w:rsidP="001B54A4">
                        <w:r>
                          <w:rPr>
                            <w:color w:val="000000"/>
                            <w:sz w:val="18"/>
                            <w:szCs w:val="18"/>
                            <w:lang w:val="en-US"/>
                          </w:rPr>
                          <w:t>Miss</w:t>
                        </w:r>
                      </w:p>
                    </w:txbxContent>
                  </v:textbox>
                </v:rect>
                <v:shape id="Freeform 94" o:spid="_x0000_s1121" style="position:absolute;left:8445;top:35839;width:14834;height:6712;visibility:visible;mso-wrap-style:square;v-text-anchor:top" coordsize="2336,10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DaZ8MA&#10;AADbAAAADwAAAGRycy9kb3ducmV2LnhtbESPQWvCQBSE74L/YXlCb2ZTC2JSVykSIdBetAWvz+xr&#10;Esy+TXdXjf/eLQgeh5n5hlmuB9OJCznfWlbwmqQgiCurW64V/HxvpwsQPiBr7CyTght5WK/GoyXm&#10;2l55R5d9qEWEsM9RQRNCn0vpq4YM+sT2xNH7tc5giNLVUju8Rrjp5CxN59Jgy3GhwZ42DVWn/dko&#10;KIrikzfn7Tyb/bmD/DqV3TErlXqZDB/vIAIN4Rl+tEutIHuD/y/xB8jV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DaZ8MAAADbAAAADwAAAAAAAAAAAAAAAACYAgAAZHJzL2Rv&#10;d25yZXYueG1sUEsFBgAAAAAEAAQA9QAAAIgDAAAAAA==&#10;" path="m,l,1057r2336,e" filled="f" strokeweight=".25pt">
                  <v:stroke endcap="round"/>
                  <v:path arrowok="t" o:connecttype="custom" o:connectlocs="0,0;0,426216445;941959000,426216445" o:connectangles="0,0,0"/>
                </v:shape>
                <v:shape id="Freeform 95" o:spid="_x0000_s1122" style="position:absolute;left:8108;top:35261;width:674;height:667;visibility:visible;mso-wrap-style:square;v-text-anchor:top" coordsize="106,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foi8UA&#10;AADbAAAADwAAAGRycy9kb3ducmV2LnhtbESPQWvCQBSE70L/w/IKvelurIiNrlKEQrV4MK3i8ZF9&#10;JqHZtyG7xrS/visIPQ4z8w2zWPW2Fh21vnKsIRkpEMS5MxUXGr4+34YzED4gG6wdk4Yf8rBaPgwW&#10;mBp35T11WShEhLBPUUMZQpNK6fOSLPqRa4ijd3atxRBlW0jT4jXCbS3HSk2lxYrjQokNrUvKv7OL&#10;1bDbbFX2233YY35K1Kw6HZ5Dn2j99Ni/zkEE6sN/+N5+NxpeJnD7En+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iLxQAAANsAAAAPAAAAAAAAAAAAAAAAAJgCAABkcnMv&#10;ZG93bnJldi54bWxQSwUGAAAAAAQABAD1AAAAigMAAAAA&#10;" path="m,105l53,r53,105l,105xe" fillcolor="black" stroked="f">
                  <v:path arrowok="t" o:connecttype="custom" o:connectlocs="0,42355135;21399500,0;42799000,42355135;0,42355135" o:connectangles="0,0,0,0"/>
                </v:shape>
                <v:rect id="Rectangle 96" o:spid="_x0000_s1123" style="position:absolute;left:10953;top:41827;width:2439;height:1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w75MQA&#10;AADbAAAADwAAAGRycy9kb3ducmV2LnhtbESPQWvCQBSE7wX/w/KE3uquVUONbkIRhELbQ7XQ6yP7&#10;TILZtzG7Jum/dwsFj8PMfMNs89E2oqfO1441zGcKBHHhTM2lhu/j/ukFhA/IBhvHpOGXPOTZ5GGL&#10;qXEDf1F/CKWIEPYpaqhCaFMpfVGRRT9zLXH0Tq6zGKLsSmk6HCLcNvJZqURarDkuVNjSrqLifLha&#10;DZgszeXztPg4vl8TXJej2q9+lNaP0/F1AyLQGO7h//ab0bBewd+X+ANk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MO+TEAAAA2wAAAA8AAAAAAAAAAAAAAAAAmAIAAGRycy9k&#10;b3ducmV2LnhtbFBLBQYAAAAABAAEAPUAAACJAwAAAAA=&#10;" stroked="f"/>
                <v:rect id="Rectangle 97" o:spid="_x0000_s1124" style="position:absolute;left:10985;top:41783;width:2292;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AoN8AA&#10;AADbAAAADwAAAGRycy9kb3ducmV2LnhtbESPzYoCMRCE7wu+Q2jB25rRg7i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AoN8AAAADbAAAADwAAAAAAAAAAAAAAAACYAgAAZHJzL2Rvd25y&#10;ZXYueG1sUEsFBgAAAAAEAAQA9QAAAIUDAAAAAA==&#10;" filled="f" stroked="f">
                  <v:textbox style="mso-fit-shape-to-text:t" inset="0,0,0,0">
                    <w:txbxContent>
                      <w:p w:rsidR="001B54A4" w:rsidRDefault="001B54A4" w:rsidP="001B54A4">
                        <w:r>
                          <w:rPr>
                            <w:b/>
                            <w:bCs/>
                            <w:color w:val="000000"/>
                            <w:sz w:val="18"/>
                            <w:szCs w:val="18"/>
                            <w:lang w:val="en-US"/>
                          </w:rPr>
                          <w:t>YES</w:t>
                        </w:r>
                      </w:p>
                    </w:txbxContent>
                  </v:textbox>
                </v:rect>
                <v:line id="Line 98" o:spid="_x0000_s1125" style="position:absolute;visibility:visible;mso-wrap-style:square" from="31280,64655" to="31280,662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nPe8UAAADbAAAADwAAAGRycy9kb3ducmV2LnhtbESPX2sCMRDE3wv9DmELfZGaq9B/V6NI&#10;bcE+lNKr0Nflsl4OL5sjWfX89kYQ+jjMzG+Y6XzwndpTTG1gA/fjAhRxHWzLjYH178fdM6gkyBa7&#10;wGTgSAnms+urKZY2HPiH9pU0KkM4lWjAifSl1ql25DGNQ0+cvU2IHiXL2Ggb8ZDhvtOTonjUHlvO&#10;Cw57enNUb6udN9B/xV21qbfy/blYdn/vDyRrNzLm9mZYvIISGuQ/fGmvrIGXJzh/yT9Az0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onPe8UAAADbAAAADwAAAAAAAAAA&#10;AAAAAAChAgAAZHJzL2Rvd25yZXYueG1sUEsFBgAAAAAEAAQA+QAAAJMDAAAAAA==&#10;" strokeweight=".25pt">
                  <v:stroke endcap="round"/>
                </v:line>
                <v:shape id="Freeform 99" o:spid="_x0000_s1126" style="position:absolute;left:30943;top:66211;width:673;height:667;visibility:visible;mso-wrap-style:square;v-text-anchor:top" coordsize="106,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rijsIA&#10;AADbAAAADwAAAGRycy9kb3ducmV2LnhtbERPz2vCMBS+C/sfwht406QOhqtNZQwE5/Bgt4nHR/PW&#10;ljUvpYm1219vDoLHj+93th5tKwbqfeNYQzJXIIhLZxquNHx9bmZLED4gG2wdk4Y/8rDOHyYZpsZd&#10;+EBDESoRQ9inqKEOoUul9GVNFv3cdcSR+3G9xRBhX0nT4yWG21YulHqWFhuODTV29FZT+VucrYb9&#10;+04V/8OHPZanRC2b0/dTGBOtp4/j6wpEoDHcxTf31mh4iWPjl/gDZH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auKOwgAAANsAAAAPAAAAAAAAAAAAAAAAAJgCAABkcnMvZG93&#10;bnJldi54bWxQSwUGAAAAAAQABAD1AAAAhwMAAAAA&#10;" path="m106,l53,105,,,106,xe" fillcolor="black" stroked="f">
                  <v:path arrowok="t" o:connecttype="custom" o:connectlocs="42735500,0;21367750,42355135;0,0;42735500,0" o:connectangles="0,0,0,0"/>
                </v:shape>
                <v:line id="Line 100" o:spid="_x0000_s1127" style="position:absolute;visibility:visible;mso-wrap-style:square" from="31280,72002" to="31280,73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r+ksUAAADbAAAADwAAAGRycy9kb3ducmV2LnhtbESPQUsDMRSE74L/ITyhF7HZChW7Ni3F&#10;WrAHEdeC18fmdbN087Ikr+3675uC4HGYmW+Y+XLwnTpRTG1gA5NxAYq4DrblxsDue/PwDCoJssUu&#10;MBn4pQTLxe3NHEsbzvxFp0oalSGcSjTgRPpS61Q78pjGoSfO3j5Ej5JlbLSNeM5w3+nHonjSHlvO&#10;Cw57enVUH6qjN9B/xGO1rw/yuV2tu5+3KcnO3RszuhtWL6CEBvkP/7XfrYHZDK5f8g/Qi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Fr+ksUAAADbAAAADwAAAAAAAAAA&#10;AAAAAAChAgAAZHJzL2Rvd25yZXYueG1sUEsFBgAAAAAEAAQA+QAAAJMDAAAAAA==&#10;" strokeweight=".25pt">
                  <v:stroke endcap="round"/>
                </v:line>
                <v:shape id="Freeform 101" o:spid="_x0000_s1128" style="position:absolute;left:30943;top:73558;width:673;height:667;visibility:visible;mso-wrap-style:square;v-text-anchor:top" coordsize="106,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Y/VMYA&#10;AADcAAAADwAAAGRycy9kb3ducmV2LnhtbESPQWvCQBCF7wX/wzJCb3U3FURSVymC0Fo8NK3icchO&#10;k9DsbMhuY/TXdw6F3mZ4b977ZrUZfasG6mMT2EI2M6CIy+Aarix8fuwelqBiQnbYBiYLV4qwWU/u&#10;Vpi7cOF3GopUKQnhmKOFOqUu1zqWNXmMs9ARi/YVeo9J1r7SrseLhPtWPxqz0B4bloYaO9rWVH4X&#10;P97C4XVvitvw5k/lOTPL5nycpzGz9n46Pj+BSjSmf/Pf9YsTfCP48oxMo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NY/VMYAAADcAAAADwAAAAAAAAAAAAAAAACYAgAAZHJz&#10;L2Rvd25yZXYueG1sUEsFBgAAAAAEAAQA9QAAAIsDAAAAAA==&#10;" path="m106,l53,105,,,106,xe" fillcolor="black" stroked="f">
                  <v:path arrowok="t" o:connecttype="custom" o:connectlocs="42735500,0;21367750,42355135;0,0;42735500,0" o:connectangles="0,0,0,0"/>
                </v:shape>
                <v:rect id="Rectangle 102" o:spid="_x0000_s1129" style="position:absolute;left:33597;top:27038;width:10675;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cadb4A&#10;AADcAAAADwAAAGRycy9kb3ducmV2LnhtbERPzWoCMRC+F3yHMEJvNdFDkdUoIghavLj6AMNm9geT&#10;yZJEd/v2plDwNh/f76y3o7PiSSF2njXMZwoEceVNx42G2/XwtQQRE7JB65k0/FKE7WbyscbC+IEv&#10;9CxTI3IIxwI1tCn1hZSxaslhnPmeOHO1Dw5ThqGRJuCQw52VC6W+pcOOc0OLPe1bqu7lw2mQ1/Iw&#10;LEsblP9Z1Gd7Ol5q8lp/TsfdCkSiMb3F/+6jyfPVHP6ey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XGnW+AAAA3AAAAA8AAAAAAAAAAAAAAAAAmAIAAGRycy9kb3ducmV2&#10;LnhtbFBLBQYAAAAABAAEAPUAAACDAwAAAAA=&#10;" filled="f" stroked="f">
                  <v:textbox style="mso-fit-shape-to-text:t" inset="0,0,0,0">
                    <w:txbxContent>
                      <w:p w:rsidR="001B54A4" w:rsidRDefault="001B54A4" w:rsidP="001B54A4">
                        <w:r>
                          <w:rPr>
                            <w:color w:val="FF0000"/>
                            <w:sz w:val="18"/>
                            <w:szCs w:val="18"/>
                            <w:lang w:val="en-US"/>
                          </w:rPr>
                          <w:t>Situation is abnormal</w:t>
                        </w:r>
                      </w:p>
                    </w:txbxContent>
                  </v:textbox>
                </v:rect>
                <w10:anchorlock/>
              </v:group>
            </w:pict>
          </mc:Fallback>
        </mc:AlternateContent>
      </w:r>
    </w:p>
    <w:p w:rsidR="00BD058C" w:rsidRPr="00345B79" w:rsidRDefault="00BD058C" w:rsidP="008111DA">
      <w:pPr>
        <w:pStyle w:val="Heading1"/>
        <w:ind w:left="390"/>
        <w:rPr>
          <w:lang w:val="en-US"/>
        </w:rPr>
      </w:pPr>
      <w:r w:rsidRPr="00E77F10">
        <w:rPr>
          <w:i/>
          <w:iCs/>
          <w:lang w:val="en-GB"/>
        </w:rPr>
        <w:br w:type="page"/>
      </w:r>
      <w:r w:rsidRPr="00345B79">
        <w:rPr>
          <w:lang w:val="en-US"/>
        </w:rPr>
        <w:lastRenderedPageBreak/>
        <w:t xml:space="preserve">Annex </w:t>
      </w:r>
      <w:r>
        <w:rPr>
          <w:lang w:val="en-US"/>
        </w:rPr>
        <w:t>2</w:t>
      </w:r>
      <w:r w:rsidRPr="00345B79">
        <w:rPr>
          <w:lang w:val="en-US"/>
        </w:rPr>
        <w:t xml:space="preserve">.  </w:t>
      </w:r>
      <w:r w:rsidRPr="0005555E">
        <w:rPr>
          <w:sz w:val="22"/>
          <w:szCs w:val="22"/>
          <w:lang w:val="en-GB"/>
        </w:rPr>
        <w:t>example</w:t>
      </w:r>
      <w:r>
        <w:rPr>
          <w:sz w:val="22"/>
          <w:szCs w:val="22"/>
          <w:lang w:val="en-GB"/>
        </w:rPr>
        <w:t xml:space="preserve"> of</w:t>
      </w:r>
      <w:r w:rsidRPr="0005555E">
        <w:rPr>
          <w:sz w:val="22"/>
          <w:szCs w:val="22"/>
          <w:lang w:val="en-GB"/>
        </w:rPr>
        <w:t xml:space="preserve"> </w:t>
      </w:r>
      <w:r w:rsidRPr="00FE1B91">
        <w:rPr>
          <w:lang w:val="en-US"/>
        </w:rPr>
        <w:t>casualty/incident</w:t>
      </w:r>
      <w:r>
        <w:rPr>
          <w:lang w:val="en-US"/>
        </w:rPr>
        <w:t>/near-miss</w:t>
      </w:r>
      <w:r w:rsidRPr="00FE1B91">
        <w:rPr>
          <w:lang w:val="en-US"/>
        </w:rPr>
        <w:t xml:space="preserve"> </w:t>
      </w:r>
      <w:r w:rsidRPr="0005555E">
        <w:rPr>
          <w:sz w:val="22"/>
          <w:szCs w:val="22"/>
          <w:lang w:val="en-GB"/>
        </w:rPr>
        <w:t>VTS report</w:t>
      </w:r>
      <w:r>
        <w:rPr>
          <w:sz w:val="22"/>
          <w:szCs w:val="22"/>
          <w:lang w:val="en-GB"/>
        </w:rPr>
        <w:t xml:space="preserve"> format</w:t>
      </w:r>
    </w:p>
    <w:p w:rsidR="00BD058C" w:rsidRDefault="000F7BFC" w:rsidP="00E87521">
      <w:pPr>
        <w:pStyle w:val="Title"/>
        <w:rPr>
          <w:color w:val="FF0000"/>
          <w:kern w:val="0"/>
          <w:sz w:val="24"/>
          <w:szCs w:val="24"/>
          <w:lang w:val="en-GB"/>
        </w:rPr>
      </w:pPr>
      <w:r>
        <w:rPr>
          <w:noProof/>
          <w:color w:val="FF0000"/>
          <w:lang w:val="en-GB" w:eastAsia="en-GB"/>
        </w:rPr>
        <w:drawing>
          <wp:inline distT="0" distB="0" distL="0" distR="0" wp14:anchorId="051BAB6E" wp14:editId="118C5F4D">
            <wp:extent cx="5318125" cy="6905625"/>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5318125" cy="6905625"/>
                    </a:xfrm>
                    <a:prstGeom prst="rect">
                      <a:avLst/>
                    </a:prstGeom>
                    <a:noFill/>
                    <a:ln w="9525">
                      <a:noFill/>
                      <a:miter lim="800000"/>
                      <a:headEnd/>
                      <a:tailEnd/>
                    </a:ln>
                  </pic:spPr>
                </pic:pic>
              </a:graphicData>
            </a:graphic>
          </wp:inline>
        </w:drawing>
      </w:r>
    </w:p>
    <w:p w:rsidR="00BD058C" w:rsidRPr="0003759E" w:rsidRDefault="0003759E" w:rsidP="0003759E">
      <w:pPr>
        <w:rPr>
          <w:b/>
          <w:bCs/>
          <w:color w:val="FF0000"/>
          <w:sz w:val="24"/>
          <w:szCs w:val="24"/>
          <w:lang w:eastAsia="en-US"/>
        </w:rPr>
      </w:pPr>
      <w:r>
        <w:t xml:space="preserve"> </w:t>
      </w:r>
    </w:p>
    <w:sectPr w:rsidR="00BD058C" w:rsidRPr="0003759E" w:rsidSect="00A163D8">
      <w:headerReference w:type="default" r:id="rId16"/>
      <w:footerReference w:type="default" r:id="rId17"/>
      <w:headerReference w:type="first" r:id="rId18"/>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224" w:rsidRDefault="00E02224" w:rsidP="009E1230">
      <w:r>
        <w:separator/>
      </w:r>
    </w:p>
  </w:endnote>
  <w:endnote w:type="continuationSeparator" w:id="0">
    <w:p w:rsidR="00E02224" w:rsidRDefault="00E02224"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56B" w:rsidRPr="008136BC" w:rsidRDefault="0018056B"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052DFB">
      <w:rPr>
        <w:noProof/>
        <w:lang w:val="en-US"/>
      </w:rPr>
      <w:t>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052DFB">
      <w:rPr>
        <w:noProof/>
        <w:lang w:val="en-US"/>
      </w:rPr>
      <w:t>12</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224" w:rsidRDefault="00E02224" w:rsidP="009E1230">
      <w:r>
        <w:separator/>
      </w:r>
    </w:p>
  </w:footnote>
  <w:footnote w:type="continuationSeparator" w:id="0">
    <w:p w:rsidR="00E02224" w:rsidRDefault="00E02224"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56B" w:rsidRDefault="0018056B" w:rsidP="008136BC">
    <w:pPr>
      <w:jc w:val="center"/>
      <w:rPr>
        <w:sz w:val="20"/>
        <w:szCs w:val="20"/>
        <w:highlight w:val="yellow"/>
      </w:rPr>
    </w:pPr>
    <w:r>
      <w:rPr>
        <w:sz w:val="20"/>
        <w:szCs w:val="20"/>
        <w:highlight w:val="yellow"/>
      </w:rPr>
      <w:t>Guideline #### –Marine casualty/</w:t>
    </w:r>
    <w:r>
      <w:rPr>
        <w:sz w:val="20"/>
        <w:szCs w:val="20"/>
      </w:rPr>
      <w:t>i</w:t>
    </w:r>
    <w:r w:rsidRPr="00846CFD">
      <w:rPr>
        <w:sz w:val="20"/>
        <w:szCs w:val="20"/>
      </w:rPr>
      <w:t>ncident reporting and recording, including near miss situations as it relates to VTS</w:t>
    </w:r>
  </w:p>
  <w:p w:rsidR="0018056B" w:rsidRDefault="0018056B" w:rsidP="008136BC">
    <w:pPr>
      <w:pBdr>
        <w:bottom w:val="single" w:sz="4" w:space="1" w:color="auto"/>
      </w:pBdr>
      <w:jc w:val="center"/>
    </w:pPr>
    <w:r>
      <w:rPr>
        <w:sz w:val="20"/>
        <w:szCs w:val="20"/>
        <w:highlight w:val="yellow"/>
      </w:rPr>
      <w:t xml:space="preserve">Date Issued - Revised </w:t>
    </w:r>
    <w:r w:rsidRPr="008136BC">
      <w:rPr>
        <w:sz w:val="20"/>
        <w:szCs w:val="20"/>
        <w:highlight w:val="yellow"/>
      </w:rPr>
      <w:t>[date – as required]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56B" w:rsidRPr="00DA357E" w:rsidRDefault="0018056B">
    <w:pPr>
      <w:pStyle w:val="Header"/>
      <w:rPr>
        <w:lang w:val="nl-NL"/>
      </w:rPr>
    </w:pPr>
    <w:r>
      <w:rPr>
        <w:lang w:val="nl-NL"/>
      </w:rPr>
      <w:tab/>
    </w:r>
    <w:r>
      <w:rPr>
        <w:lang w:val="nl-NL"/>
      </w:rPr>
      <w:tab/>
    </w:r>
    <w:proofErr w:type="gramStart"/>
    <w:r w:rsidR="00052DFB">
      <w:rPr>
        <w:lang w:val="nl-NL"/>
      </w:rPr>
      <w:t xml:space="preserve">VTS42-12.1.2 </w:t>
    </w:r>
    <w:r>
      <w:rPr>
        <w:lang w:val="nl-NL"/>
      </w:rPr>
      <w:t xml:space="preserve"> </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B40BA8C"/>
    <w:lvl w:ilvl="0">
      <w:start w:val="1"/>
      <w:numFmt w:val="decimal"/>
      <w:pStyle w:val="Bullet1"/>
      <w:lvlText w:val="%1."/>
      <w:lvlJc w:val="left"/>
      <w:pPr>
        <w:tabs>
          <w:tab w:val="num" w:pos="360"/>
        </w:tabs>
        <w:ind w:left="360" w:hanging="360"/>
      </w:pPr>
    </w:lvl>
  </w:abstractNum>
  <w:abstractNum w:abstractNumId="1">
    <w:nsid w:val="FFFFFF89"/>
    <w:multiLevelType w:val="singleLevel"/>
    <w:tmpl w:val="0F546136"/>
    <w:lvl w:ilvl="0">
      <w:start w:val="1"/>
      <w:numFmt w:val="bullet"/>
      <w:pStyle w:val="ListNumber"/>
      <w:lvlText w:val=""/>
      <w:lvlJc w:val="left"/>
      <w:pPr>
        <w:tabs>
          <w:tab w:val="num" w:pos="360"/>
        </w:tabs>
        <w:ind w:left="360" w:hanging="360"/>
      </w:pPr>
      <w:rPr>
        <w:rFonts w:ascii="Symbol" w:hAnsi="Symbol" w:cs="Symbol" w:hint="default"/>
      </w:rPr>
    </w:lvl>
  </w:abstractNum>
  <w:abstractNum w:abstractNumId="2">
    <w:nsid w:val="03A21C71"/>
    <w:multiLevelType w:val="hybridMultilevel"/>
    <w:tmpl w:val="61E60816"/>
    <w:lvl w:ilvl="0" w:tplc="A156C9CC">
      <w:start w:val="1"/>
      <w:numFmt w:val="decimal"/>
      <w:pStyle w:val="Appendix"/>
      <w:lvlText w:val="APPENDIX %1"/>
      <w:lvlJc w:val="left"/>
      <w:pPr>
        <w:ind w:left="360" w:hanging="360"/>
      </w:pPr>
      <w:rPr>
        <w:rFonts w:ascii="Arial" w:hAnsi="Arial" w:cs="Arial" w:hint="default"/>
        <w:b/>
        <w:bCs/>
        <w:i w:val="0"/>
        <w:iCs w:val="0"/>
        <w:sz w:val="28"/>
        <w:szCs w:val="28"/>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cs="Arial" w:hint="default"/>
      </w:rPr>
    </w:lvl>
    <w:lvl w:ilvl="1" w:tplc="08090003">
      <w:start w:val="1"/>
      <w:numFmt w:val="bullet"/>
      <w:lvlText w:val="o"/>
      <w:lvlJc w:val="left"/>
      <w:pPr>
        <w:tabs>
          <w:tab w:val="num" w:pos="2040"/>
        </w:tabs>
        <w:ind w:left="2040" w:hanging="360"/>
      </w:pPr>
      <w:rPr>
        <w:rFonts w:ascii="Courier New" w:hAnsi="Courier New" w:cs="Courier New" w:hint="default"/>
      </w:rPr>
    </w:lvl>
    <w:lvl w:ilvl="2" w:tplc="08090005">
      <w:start w:val="1"/>
      <w:numFmt w:val="bullet"/>
      <w:lvlText w:val=""/>
      <w:lvlJc w:val="left"/>
      <w:pPr>
        <w:tabs>
          <w:tab w:val="num" w:pos="2760"/>
        </w:tabs>
        <w:ind w:left="2760" w:hanging="360"/>
      </w:pPr>
      <w:rPr>
        <w:rFonts w:ascii="Wingdings" w:hAnsi="Wingdings" w:cs="Wingdings" w:hint="default"/>
      </w:rPr>
    </w:lvl>
    <w:lvl w:ilvl="3" w:tplc="08090001">
      <w:start w:val="1"/>
      <w:numFmt w:val="bullet"/>
      <w:lvlText w:val=""/>
      <w:lvlJc w:val="left"/>
      <w:pPr>
        <w:tabs>
          <w:tab w:val="num" w:pos="3480"/>
        </w:tabs>
        <w:ind w:left="3480" w:hanging="360"/>
      </w:pPr>
      <w:rPr>
        <w:rFonts w:ascii="Symbol" w:hAnsi="Symbol" w:cs="Symbol" w:hint="default"/>
      </w:rPr>
    </w:lvl>
    <w:lvl w:ilvl="4" w:tplc="08090003">
      <w:start w:val="1"/>
      <w:numFmt w:val="bullet"/>
      <w:lvlText w:val="o"/>
      <w:lvlJc w:val="left"/>
      <w:pPr>
        <w:tabs>
          <w:tab w:val="num" w:pos="4200"/>
        </w:tabs>
        <w:ind w:left="4200" w:hanging="360"/>
      </w:pPr>
      <w:rPr>
        <w:rFonts w:ascii="Courier New" w:hAnsi="Courier New" w:cs="Courier New" w:hint="default"/>
      </w:rPr>
    </w:lvl>
    <w:lvl w:ilvl="5" w:tplc="08090005">
      <w:start w:val="1"/>
      <w:numFmt w:val="bullet"/>
      <w:lvlText w:val=""/>
      <w:lvlJc w:val="left"/>
      <w:pPr>
        <w:tabs>
          <w:tab w:val="num" w:pos="4920"/>
        </w:tabs>
        <w:ind w:left="4920" w:hanging="360"/>
      </w:pPr>
      <w:rPr>
        <w:rFonts w:ascii="Wingdings" w:hAnsi="Wingdings" w:cs="Wingdings" w:hint="default"/>
      </w:rPr>
    </w:lvl>
    <w:lvl w:ilvl="6" w:tplc="08090001">
      <w:start w:val="1"/>
      <w:numFmt w:val="bullet"/>
      <w:lvlText w:val=""/>
      <w:lvlJc w:val="left"/>
      <w:pPr>
        <w:tabs>
          <w:tab w:val="num" w:pos="5640"/>
        </w:tabs>
        <w:ind w:left="5640" w:hanging="360"/>
      </w:pPr>
      <w:rPr>
        <w:rFonts w:ascii="Symbol" w:hAnsi="Symbol" w:cs="Symbol" w:hint="default"/>
      </w:rPr>
    </w:lvl>
    <w:lvl w:ilvl="7" w:tplc="08090003">
      <w:start w:val="1"/>
      <w:numFmt w:val="bullet"/>
      <w:lvlText w:val="o"/>
      <w:lvlJc w:val="left"/>
      <w:pPr>
        <w:tabs>
          <w:tab w:val="num" w:pos="6360"/>
        </w:tabs>
        <w:ind w:left="6360" w:hanging="360"/>
      </w:pPr>
      <w:rPr>
        <w:rFonts w:ascii="Courier New" w:hAnsi="Courier New" w:cs="Courier New" w:hint="default"/>
      </w:rPr>
    </w:lvl>
    <w:lvl w:ilvl="8" w:tplc="08090005">
      <w:start w:val="1"/>
      <w:numFmt w:val="bullet"/>
      <w:lvlText w:val=""/>
      <w:lvlJc w:val="left"/>
      <w:pPr>
        <w:tabs>
          <w:tab w:val="num" w:pos="7080"/>
        </w:tabs>
        <w:ind w:left="7080" w:hanging="360"/>
      </w:pPr>
      <w:rPr>
        <w:rFonts w:ascii="Wingdings" w:hAnsi="Wingdings" w:cs="Wingdings" w:hint="default"/>
      </w:rPr>
    </w:lvl>
  </w:abstractNum>
  <w:abstractNum w:abstractNumId="4">
    <w:nsid w:val="0C5B22F6"/>
    <w:multiLevelType w:val="hybridMultilevel"/>
    <w:tmpl w:val="E036F46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0E1E458A"/>
    <w:multiLevelType w:val="hybridMultilevel"/>
    <w:tmpl w:val="11C05D7A"/>
    <w:lvl w:ilvl="0" w:tplc="0419000D">
      <w:start w:val="1"/>
      <w:numFmt w:val="bullet"/>
      <w:lvlText w:val=""/>
      <w:lvlJc w:val="left"/>
      <w:pPr>
        <w:ind w:left="1800" w:hanging="360"/>
      </w:pPr>
      <w:rPr>
        <w:rFonts w:ascii="Wingdings" w:hAnsi="Wingdings" w:cs="Wingding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cs="Wingdings" w:hint="default"/>
      </w:rPr>
    </w:lvl>
    <w:lvl w:ilvl="3" w:tplc="04190001">
      <w:start w:val="1"/>
      <w:numFmt w:val="bullet"/>
      <w:lvlText w:val=""/>
      <w:lvlJc w:val="left"/>
      <w:pPr>
        <w:ind w:left="3960" w:hanging="360"/>
      </w:pPr>
      <w:rPr>
        <w:rFonts w:ascii="Symbol" w:hAnsi="Symbol" w:cs="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cs="Wingdings" w:hint="default"/>
      </w:rPr>
    </w:lvl>
    <w:lvl w:ilvl="6" w:tplc="04190001">
      <w:start w:val="1"/>
      <w:numFmt w:val="bullet"/>
      <w:lvlText w:val=""/>
      <w:lvlJc w:val="left"/>
      <w:pPr>
        <w:ind w:left="6120" w:hanging="360"/>
      </w:pPr>
      <w:rPr>
        <w:rFonts w:ascii="Symbol" w:hAnsi="Symbol" w:cs="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cs="Wingdings" w:hint="default"/>
      </w:rPr>
    </w:lvl>
  </w:abstractNum>
  <w:abstractNum w:abstractNumId="6">
    <w:nsid w:val="15A50435"/>
    <w:multiLevelType w:val="multilevel"/>
    <w:tmpl w:val="2A8EE7C0"/>
    <w:lvl w:ilvl="0">
      <w:start w:val="4"/>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A7B0DD1"/>
    <w:multiLevelType w:val="hybridMultilevel"/>
    <w:tmpl w:val="211482C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1CFF1FB8"/>
    <w:multiLevelType w:val="multilevel"/>
    <w:tmpl w:val="19D2DB78"/>
    <w:lvl w:ilvl="0">
      <w:start w:val="1"/>
      <w:numFmt w:val="decimal"/>
      <w:pStyle w:val="AnnexHeading1"/>
      <w:lvlText w:val="%1"/>
      <w:lvlJc w:val="left"/>
      <w:pPr>
        <w:tabs>
          <w:tab w:val="num" w:pos="567"/>
        </w:tabs>
      </w:pPr>
      <w:rPr>
        <w:rFonts w:ascii="Arial Bold" w:hAnsi="Arial Bold" w:cs="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pPr>
      <w:rPr>
        <w:rFonts w:ascii="Arial Bold" w:hAnsi="Arial Bold" w:cs="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nsid w:val="1FD740DE"/>
    <w:multiLevelType w:val="hybridMultilevel"/>
    <w:tmpl w:val="C2829E6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25252D1B"/>
    <w:multiLevelType w:val="hybridMultilevel"/>
    <w:tmpl w:val="287EE40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351D4ADF"/>
    <w:multiLevelType w:val="hybridMultilevel"/>
    <w:tmpl w:val="3E3E334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nsid w:val="36952D2E"/>
    <w:multiLevelType w:val="hybridMultilevel"/>
    <w:tmpl w:val="FB06E33A"/>
    <w:lvl w:ilvl="0" w:tplc="04190001">
      <w:start w:val="1"/>
      <w:numFmt w:val="bullet"/>
      <w:lvlText w:val=""/>
      <w:lvlJc w:val="left"/>
      <w:pPr>
        <w:ind w:left="1352" w:hanging="360"/>
      </w:pPr>
      <w:rPr>
        <w:rFonts w:ascii="Symbol" w:hAnsi="Symbol" w:cs="Symbol" w:hint="default"/>
      </w:rPr>
    </w:lvl>
    <w:lvl w:ilvl="1" w:tplc="04190003">
      <w:start w:val="1"/>
      <w:numFmt w:val="bullet"/>
      <w:lvlText w:val="o"/>
      <w:lvlJc w:val="left"/>
      <w:pPr>
        <w:ind w:left="2072" w:hanging="360"/>
      </w:pPr>
      <w:rPr>
        <w:rFonts w:ascii="Courier New" w:hAnsi="Courier New" w:cs="Courier New" w:hint="default"/>
      </w:rPr>
    </w:lvl>
    <w:lvl w:ilvl="2" w:tplc="04190005">
      <w:start w:val="1"/>
      <w:numFmt w:val="bullet"/>
      <w:lvlText w:val=""/>
      <w:lvlJc w:val="left"/>
      <w:pPr>
        <w:ind w:left="2792" w:hanging="360"/>
      </w:pPr>
      <w:rPr>
        <w:rFonts w:ascii="Wingdings" w:hAnsi="Wingdings" w:cs="Wingdings" w:hint="default"/>
      </w:rPr>
    </w:lvl>
    <w:lvl w:ilvl="3" w:tplc="04190001">
      <w:start w:val="1"/>
      <w:numFmt w:val="bullet"/>
      <w:lvlText w:val=""/>
      <w:lvlJc w:val="left"/>
      <w:pPr>
        <w:ind w:left="3512" w:hanging="360"/>
      </w:pPr>
      <w:rPr>
        <w:rFonts w:ascii="Symbol" w:hAnsi="Symbol" w:cs="Symbol" w:hint="default"/>
      </w:rPr>
    </w:lvl>
    <w:lvl w:ilvl="4" w:tplc="04190003">
      <w:start w:val="1"/>
      <w:numFmt w:val="bullet"/>
      <w:lvlText w:val="o"/>
      <w:lvlJc w:val="left"/>
      <w:pPr>
        <w:ind w:left="4232" w:hanging="360"/>
      </w:pPr>
      <w:rPr>
        <w:rFonts w:ascii="Courier New" w:hAnsi="Courier New" w:cs="Courier New" w:hint="default"/>
      </w:rPr>
    </w:lvl>
    <w:lvl w:ilvl="5" w:tplc="04190005">
      <w:start w:val="1"/>
      <w:numFmt w:val="bullet"/>
      <w:lvlText w:val=""/>
      <w:lvlJc w:val="left"/>
      <w:pPr>
        <w:ind w:left="4952" w:hanging="360"/>
      </w:pPr>
      <w:rPr>
        <w:rFonts w:ascii="Wingdings" w:hAnsi="Wingdings" w:cs="Wingdings" w:hint="default"/>
      </w:rPr>
    </w:lvl>
    <w:lvl w:ilvl="6" w:tplc="04190001">
      <w:start w:val="1"/>
      <w:numFmt w:val="bullet"/>
      <w:lvlText w:val=""/>
      <w:lvlJc w:val="left"/>
      <w:pPr>
        <w:ind w:left="5672" w:hanging="360"/>
      </w:pPr>
      <w:rPr>
        <w:rFonts w:ascii="Symbol" w:hAnsi="Symbol" w:cs="Symbol" w:hint="default"/>
      </w:rPr>
    </w:lvl>
    <w:lvl w:ilvl="7" w:tplc="04190003">
      <w:start w:val="1"/>
      <w:numFmt w:val="bullet"/>
      <w:lvlText w:val="o"/>
      <w:lvlJc w:val="left"/>
      <w:pPr>
        <w:ind w:left="6392" w:hanging="360"/>
      </w:pPr>
      <w:rPr>
        <w:rFonts w:ascii="Courier New" w:hAnsi="Courier New" w:cs="Courier New" w:hint="default"/>
      </w:rPr>
    </w:lvl>
    <w:lvl w:ilvl="8" w:tplc="04190005">
      <w:start w:val="1"/>
      <w:numFmt w:val="bullet"/>
      <w:lvlText w:val=""/>
      <w:lvlJc w:val="left"/>
      <w:pPr>
        <w:ind w:left="7112" w:hanging="360"/>
      </w:pPr>
      <w:rPr>
        <w:rFonts w:ascii="Wingdings" w:hAnsi="Wingdings" w:cs="Wingdings" w:hint="default"/>
      </w:rPr>
    </w:lvl>
  </w:abstractNum>
  <w:abstractNum w:abstractNumId="1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Arial" w:hint="default"/>
        <w:b/>
        <w:bCs/>
        <w:i w:val="0"/>
        <w:iCs w:val="0"/>
        <w:sz w:val="24"/>
        <w:szCs w:val="24"/>
      </w:rPr>
    </w:lvl>
    <w:lvl w:ilvl="1">
      <w:start w:val="1"/>
      <w:numFmt w:val="decimal"/>
      <w:pStyle w:val="AppendixHeading2"/>
      <w:lvlText w:val="%1.%2"/>
      <w:lvlJc w:val="left"/>
      <w:pPr>
        <w:tabs>
          <w:tab w:val="num" w:pos="851"/>
        </w:tabs>
        <w:ind w:left="851" w:hanging="851"/>
      </w:pPr>
      <w:rPr>
        <w:rFonts w:ascii="Arial" w:hAnsi="Arial" w:cs="Arial" w:hint="default"/>
        <w:b/>
        <w:bCs/>
        <w:i w:val="0"/>
        <w:iCs w:val="0"/>
        <w:sz w:val="22"/>
        <w:szCs w:val="22"/>
      </w:rPr>
    </w:lvl>
    <w:lvl w:ilvl="2">
      <w:start w:val="1"/>
      <w:numFmt w:val="decimal"/>
      <w:pStyle w:val="AppendixHeading3"/>
      <w:lvlText w:val="%1.%2.%3"/>
      <w:lvlJc w:val="left"/>
      <w:pPr>
        <w:tabs>
          <w:tab w:val="num" w:pos="992"/>
        </w:tabs>
        <w:ind w:left="992" w:hanging="992"/>
      </w:pPr>
      <w:rPr>
        <w:rFonts w:ascii="Arial" w:hAnsi="Arial" w:cs="Arial" w:hint="default"/>
        <w:b w:val="0"/>
        <w:bCs w:val="0"/>
        <w:i w:val="0"/>
        <w:iCs w:val="0"/>
        <w:sz w:val="22"/>
        <w:szCs w:val="22"/>
      </w:rPr>
    </w:lvl>
    <w:lvl w:ilvl="3">
      <w:start w:val="1"/>
      <w:numFmt w:val="decimal"/>
      <w:lvlText w:val="%1.%2.%3.%4"/>
      <w:lvlJc w:val="left"/>
      <w:pPr>
        <w:tabs>
          <w:tab w:val="num" w:pos="1134"/>
        </w:tabs>
        <w:ind w:left="1134" w:hanging="1134"/>
      </w:pPr>
      <w:rPr>
        <w:rFonts w:ascii="Arial" w:hAnsi="Arial" w:cs="Arial" w:hint="default"/>
        <w:b w:val="0"/>
        <w:bCs w:val="0"/>
        <w:i w:val="0"/>
        <w:iCs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hybridMultilevel"/>
    <w:tmpl w:val="E932E71C"/>
    <w:lvl w:ilvl="0" w:tplc="E1C4E124">
      <w:start w:val="1"/>
      <w:numFmt w:val="decimal"/>
      <w:pStyle w:val="equation"/>
      <w:lvlText w:val="(equation %1)"/>
      <w:lvlJc w:val="right"/>
      <w:pPr>
        <w:ind w:left="7874" w:hanging="360"/>
      </w:pPr>
      <w:rPr>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594" w:hanging="360"/>
      </w:pPr>
    </w:lvl>
    <w:lvl w:ilvl="2" w:tplc="0809001B">
      <w:start w:val="1"/>
      <w:numFmt w:val="lowerRoman"/>
      <w:lvlText w:val="%3."/>
      <w:lvlJc w:val="right"/>
      <w:pPr>
        <w:ind w:left="9314" w:hanging="180"/>
      </w:pPr>
    </w:lvl>
    <w:lvl w:ilvl="3" w:tplc="0809000F">
      <w:start w:val="1"/>
      <w:numFmt w:val="decimal"/>
      <w:lvlText w:val="%4."/>
      <w:lvlJc w:val="left"/>
      <w:pPr>
        <w:ind w:left="10034" w:hanging="360"/>
      </w:pPr>
    </w:lvl>
    <w:lvl w:ilvl="4" w:tplc="08090019">
      <w:start w:val="1"/>
      <w:numFmt w:val="lowerLetter"/>
      <w:lvlText w:val="%5."/>
      <w:lvlJc w:val="left"/>
      <w:pPr>
        <w:ind w:left="10754" w:hanging="360"/>
      </w:pPr>
    </w:lvl>
    <w:lvl w:ilvl="5" w:tplc="0809001B">
      <w:start w:val="1"/>
      <w:numFmt w:val="lowerRoman"/>
      <w:lvlText w:val="%6."/>
      <w:lvlJc w:val="right"/>
      <w:pPr>
        <w:ind w:left="11474" w:hanging="180"/>
      </w:pPr>
    </w:lvl>
    <w:lvl w:ilvl="6" w:tplc="0809000F">
      <w:start w:val="1"/>
      <w:numFmt w:val="decimal"/>
      <w:lvlText w:val="%7."/>
      <w:lvlJc w:val="left"/>
      <w:pPr>
        <w:ind w:left="12194" w:hanging="360"/>
      </w:pPr>
    </w:lvl>
    <w:lvl w:ilvl="7" w:tplc="08090019">
      <w:start w:val="1"/>
      <w:numFmt w:val="lowerLetter"/>
      <w:lvlText w:val="%8."/>
      <w:lvlJc w:val="left"/>
      <w:pPr>
        <w:ind w:left="12914" w:hanging="360"/>
      </w:pPr>
    </w:lvl>
    <w:lvl w:ilvl="8" w:tplc="0809001B">
      <w:start w:val="1"/>
      <w:numFmt w:val="lowerRoman"/>
      <w:lvlText w:val="%9."/>
      <w:lvlJc w:val="right"/>
      <w:pPr>
        <w:ind w:left="13634"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73E2B89"/>
    <w:multiLevelType w:val="multilevel"/>
    <w:tmpl w:val="058AE1F2"/>
    <w:lvl w:ilvl="0">
      <w:start w:val="1"/>
      <w:numFmt w:val="decimal"/>
      <w:lvlText w:val="%1"/>
      <w:lvlJc w:val="left"/>
      <w:pPr>
        <w:tabs>
          <w:tab w:val="num" w:pos="1701"/>
        </w:tabs>
        <w:ind w:left="1701" w:hanging="567"/>
      </w:pPr>
      <w:rPr>
        <w:rFonts w:ascii="Arial" w:hAnsi="Arial" w:cs="Arial" w:hint="default"/>
        <w:b w:val="0"/>
        <w:bCs w:val="0"/>
        <w:i w:val="0"/>
        <w:iCs w:val="0"/>
        <w:sz w:val="22"/>
        <w:szCs w:val="22"/>
      </w:rPr>
    </w:lvl>
    <w:lvl w:ilvl="1">
      <w:start w:val="1"/>
      <w:numFmt w:val="lowerLetter"/>
      <w:lvlText w:val="%2"/>
      <w:lvlJc w:val="left"/>
      <w:pPr>
        <w:tabs>
          <w:tab w:val="num" w:pos="2268"/>
        </w:tabs>
        <w:ind w:left="2268" w:hanging="567"/>
      </w:pPr>
      <w:rPr>
        <w:rFonts w:ascii="Arial" w:hAnsi="Arial" w:cs="Arial" w:hint="default"/>
        <w:b w:val="0"/>
        <w:bCs w:val="0"/>
        <w:i w:val="0"/>
        <w:iCs w:val="0"/>
        <w:sz w:val="22"/>
        <w:szCs w:val="22"/>
      </w:rPr>
    </w:lvl>
    <w:lvl w:ilvl="2">
      <w:start w:val="1"/>
      <w:numFmt w:val="lowerRoman"/>
      <w:pStyle w:val="List1indent2"/>
      <w:lvlText w:val="%3"/>
      <w:lvlJc w:val="left"/>
      <w:pPr>
        <w:tabs>
          <w:tab w:val="num" w:pos="1701"/>
        </w:tabs>
        <w:ind w:left="1134"/>
      </w:pPr>
      <w:rPr>
        <w:rFonts w:ascii="Arial" w:hAnsi="Arial" w:cs="Arial" w:hint="default"/>
        <w:b w:val="0"/>
        <w:bCs w:val="0"/>
        <w:i w:val="0"/>
        <w:iCs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0">
    <w:nsid w:val="577A2BB4"/>
    <w:multiLevelType w:val="hybridMultilevel"/>
    <w:tmpl w:val="A79C96A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5AD31285"/>
    <w:multiLevelType w:val="hybridMultilevel"/>
    <w:tmpl w:val="690C6DE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nsid w:val="603F26A9"/>
    <w:multiLevelType w:val="hybridMultilevel"/>
    <w:tmpl w:val="4662ACEC"/>
    <w:lvl w:ilvl="0" w:tplc="04190001">
      <w:start w:val="1"/>
      <w:numFmt w:val="bullet"/>
      <w:lvlText w:val=""/>
      <w:lvlJc w:val="left"/>
      <w:pPr>
        <w:ind w:left="1080" w:hanging="360"/>
      </w:pPr>
      <w:rPr>
        <w:rFonts w:ascii="Symbol" w:hAnsi="Symbol" w:cs="Symbol" w:hint="default"/>
      </w:rPr>
    </w:lvl>
    <w:lvl w:ilvl="1" w:tplc="26167D3A">
      <w:numFmt w:val="bullet"/>
      <w:lvlText w:val="-"/>
      <w:lvlJc w:val="left"/>
      <w:pPr>
        <w:ind w:left="1800" w:hanging="360"/>
      </w:pPr>
      <w:rPr>
        <w:rFonts w:ascii="Arial" w:eastAsia="Times New Roman" w:hAnsi="Arial"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2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cs="Arial Bold" w:hint="default"/>
        <w:b/>
        <w:bCs/>
        <w:i w:val="0"/>
        <w:iCs w:val="0"/>
        <w:caps w:val="0"/>
        <w:smallCaps w:val="0"/>
        <w:strike w:val="0"/>
        <w:dstrike w:val="0"/>
        <w:vanish w:val="0"/>
        <w:color w:val="000000"/>
        <w:spacing w:val="0"/>
        <w:kern w:val="0"/>
        <w:position w:val="0"/>
        <w:sz w:val="24"/>
        <w:szCs w:val="24"/>
        <w:u w:val="none"/>
        <w:vertAlign w:val="base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25">
    <w:nsid w:val="636C0553"/>
    <w:multiLevelType w:val="multilevel"/>
    <w:tmpl w:val="EB70BA1A"/>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6">
    <w:nsid w:val="7408174F"/>
    <w:multiLevelType w:val="multilevel"/>
    <w:tmpl w:val="D49A9FDA"/>
    <w:lvl w:ilvl="0">
      <w:start w:val="1"/>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cs="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8">
    <w:nsid w:val="780C27AB"/>
    <w:multiLevelType w:val="hybridMultilevel"/>
    <w:tmpl w:val="17BE158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nsid w:val="78BA4B1E"/>
    <w:multiLevelType w:val="multilevel"/>
    <w:tmpl w:val="FE6C3A72"/>
    <w:lvl w:ilvl="0">
      <w:start w:val="1"/>
      <w:numFmt w:val="decimal"/>
      <w:pStyle w:val="List1"/>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
      <w:lvlText w:val="%2"/>
      <w:lvlJc w:val="left"/>
      <w:pPr>
        <w:tabs>
          <w:tab w:val="num" w:pos="993"/>
        </w:tabs>
        <w:ind w:left="993" w:hanging="567"/>
      </w:pPr>
      <w:rPr>
        <w:rFonts w:ascii="Arial" w:hAnsi="Arial" w:cs="Arial" w:hint="default"/>
        <w:b w:val="0"/>
        <w:bCs w:val="0"/>
        <w:i w:val="0"/>
        <w:iCs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2"/>
  </w:num>
  <w:num w:numId="4">
    <w:abstractNumId w:val="13"/>
  </w:num>
  <w:num w:numId="5">
    <w:abstractNumId w:val="3"/>
  </w:num>
  <w:num w:numId="6">
    <w:abstractNumId w:val="27"/>
  </w:num>
  <w:num w:numId="7">
    <w:abstractNumId w:val="17"/>
  </w:num>
  <w:num w:numId="8">
    <w:abstractNumId w:val="24"/>
  </w:num>
  <w:num w:numId="9">
    <w:abstractNumId w:val="29"/>
  </w:num>
  <w:num w:numId="10">
    <w:abstractNumId w:val="19"/>
  </w:num>
  <w:num w:numId="11">
    <w:abstractNumId w:val="18"/>
  </w:num>
  <w:num w:numId="12">
    <w:abstractNumId w:val="16"/>
  </w:num>
  <w:num w:numId="13">
    <w:abstractNumId w:val="7"/>
  </w:num>
  <w:num w:numId="14">
    <w:abstractNumId w:val="23"/>
  </w:num>
  <w:num w:numId="15">
    <w:abstractNumId w:val="10"/>
  </w:num>
  <w:num w:numId="16">
    <w:abstractNumId w:val="9"/>
  </w:num>
  <w:num w:numId="17">
    <w:abstractNumId w:val="22"/>
  </w:num>
  <w:num w:numId="18">
    <w:abstractNumId w:val="5"/>
  </w:num>
  <w:num w:numId="19">
    <w:abstractNumId w:val="26"/>
  </w:num>
  <w:num w:numId="20">
    <w:abstractNumId w:val="15"/>
  </w:num>
  <w:num w:numId="21">
    <w:abstractNumId w:val="28"/>
  </w:num>
  <w:num w:numId="22">
    <w:abstractNumId w:val="20"/>
  </w:num>
  <w:num w:numId="23">
    <w:abstractNumId w:val="21"/>
  </w:num>
  <w:num w:numId="24">
    <w:abstractNumId w:val="8"/>
  </w:num>
  <w:num w:numId="25">
    <w:abstractNumId w:val="11"/>
  </w:num>
  <w:num w:numId="26">
    <w:abstractNumId w:val="25"/>
  </w:num>
  <w:num w:numId="27">
    <w:abstractNumId w:val="4"/>
  </w:num>
  <w:num w:numId="28">
    <w:abstractNumId w:val="6"/>
  </w:num>
  <w:num w:numId="29">
    <w:abstractNumId w:val="12"/>
  </w:num>
  <w:num w:numId="30">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trackRevisions/>
  <w:doNotTrackFormatting/>
  <w:defaultTabStop w:val="720"/>
  <w:hyphenationZone w:val="425"/>
  <w:doNotHyphenateCaps/>
  <w:clickAndTypeStyle w:val="BodyText"/>
  <w:drawingGridHorizontalSpacing w:val="110"/>
  <w:displayHorizont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11A0B"/>
    <w:rsid w:val="00032806"/>
    <w:rsid w:val="00032948"/>
    <w:rsid w:val="00037237"/>
    <w:rsid w:val="0003759E"/>
    <w:rsid w:val="00040936"/>
    <w:rsid w:val="000420D8"/>
    <w:rsid w:val="000427A2"/>
    <w:rsid w:val="000448A8"/>
    <w:rsid w:val="00052DFB"/>
    <w:rsid w:val="00053164"/>
    <w:rsid w:val="0005555E"/>
    <w:rsid w:val="00075BBF"/>
    <w:rsid w:val="000A6DC9"/>
    <w:rsid w:val="000B1A8E"/>
    <w:rsid w:val="000B3ACC"/>
    <w:rsid w:val="000B567B"/>
    <w:rsid w:val="000E112C"/>
    <w:rsid w:val="000F1ABE"/>
    <w:rsid w:val="000F33AE"/>
    <w:rsid w:val="000F7BFC"/>
    <w:rsid w:val="001047BF"/>
    <w:rsid w:val="00107B88"/>
    <w:rsid w:val="00111ACE"/>
    <w:rsid w:val="00120D44"/>
    <w:rsid w:val="00122CDA"/>
    <w:rsid w:val="00126198"/>
    <w:rsid w:val="00132146"/>
    <w:rsid w:val="00135BCF"/>
    <w:rsid w:val="00137456"/>
    <w:rsid w:val="00145216"/>
    <w:rsid w:val="00162C42"/>
    <w:rsid w:val="0018056B"/>
    <w:rsid w:val="0018265D"/>
    <w:rsid w:val="00185639"/>
    <w:rsid w:val="0018656F"/>
    <w:rsid w:val="00190B2B"/>
    <w:rsid w:val="00192CDB"/>
    <w:rsid w:val="001A2B50"/>
    <w:rsid w:val="001A4FFB"/>
    <w:rsid w:val="001A543F"/>
    <w:rsid w:val="001B54A4"/>
    <w:rsid w:val="001C1922"/>
    <w:rsid w:val="001D0FB5"/>
    <w:rsid w:val="001D284B"/>
    <w:rsid w:val="001D3B7C"/>
    <w:rsid w:val="001D5DFD"/>
    <w:rsid w:val="001E7584"/>
    <w:rsid w:val="001E7DE0"/>
    <w:rsid w:val="001F38C5"/>
    <w:rsid w:val="00201215"/>
    <w:rsid w:val="00206DC9"/>
    <w:rsid w:val="00207DD1"/>
    <w:rsid w:val="00235749"/>
    <w:rsid w:val="00242CEA"/>
    <w:rsid w:val="00244044"/>
    <w:rsid w:val="00244A5B"/>
    <w:rsid w:val="0024786D"/>
    <w:rsid w:val="00251874"/>
    <w:rsid w:val="00251F5D"/>
    <w:rsid w:val="0025710B"/>
    <w:rsid w:val="002576EA"/>
    <w:rsid w:val="0025785C"/>
    <w:rsid w:val="00274B3B"/>
    <w:rsid w:val="00277327"/>
    <w:rsid w:val="002835CE"/>
    <w:rsid w:val="002919A8"/>
    <w:rsid w:val="002976FE"/>
    <w:rsid w:val="002A6AAB"/>
    <w:rsid w:val="002B0A2A"/>
    <w:rsid w:val="002B4786"/>
    <w:rsid w:val="002B63B9"/>
    <w:rsid w:val="002C77DB"/>
    <w:rsid w:val="002D6AA1"/>
    <w:rsid w:val="002D6AE7"/>
    <w:rsid w:val="002E00D4"/>
    <w:rsid w:val="002E18D0"/>
    <w:rsid w:val="002E3D16"/>
    <w:rsid w:val="002E7CE7"/>
    <w:rsid w:val="002F3C16"/>
    <w:rsid w:val="002F5AA2"/>
    <w:rsid w:val="002F7444"/>
    <w:rsid w:val="002F7535"/>
    <w:rsid w:val="00301930"/>
    <w:rsid w:val="00314A8D"/>
    <w:rsid w:val="00317D7F"/>
    <w:rsid w:val="00321111"/>
    <w:rsid w:val="0032315C"/>
    <w:rsid w:val="00326A2E"/>
    <w:rsid w:val="0032752D"/>
    <w:rsid w:val="0033207C"/>
    <w:rsid w:val="00334D57"/>
    <w:rsid w:val="00335CF5"/>
    <w:rsid w:val="00335D7B"/>
    <w:rsid w:val="00345B79"/>
    <w:rsid w:val="00353A98"/>
    <w:rsid w:val="0035750B"/>
    <w:rsid w:val="00360149"/>
    <w:rsid w:val="003609D8"/>
    <w:rsid w:val="00363378"/>
    <w:rsid w:val="00371BEF"/>
    <w:rsid w:val="00380C7B"/>
    <w:rsid w:val="00387791"/>
    <w:rsid w:val="00390F57"/>
    <w:rsid w:val="00395D68"/>
    <w:rsid w:val="003A2960"/>
    <w:rsid w:val="003A4769"/>
    <w:rsid w:val="003C25A1"/>
    <w:rsid w:val="003D0D04"/>
    <w:rsid w:val="003D65A7"/>
    <w:rsid w:val="003F23D2"/>
    <w:rsid w:val="003F6E8A"/>
    <w:rsid w:val="003F77BC"/>
    <w:rsid w:val="003F798D"/>
    <w:rsid w:val="00401052"/>
    <w:rsid w:val="004178CF"/>
    <w:rsid w:val="00422E65"/>
    <w:rsid w:val="0043032B"/>
    <w:rsid w:val="00432118"/>
    <w:rsid w:val="0044047B"/>
    <w:rsid w:val="00460028"/>
    <w:rsid w:val="004605D8"/>
    <w:rsid w:val="0046395D"/>
    <w:rsid w:val="00475439"/>
    <w:rsid w:val="00476CE1"/>
    <w:rsid w:val="004935BD"/>
    <w:rsid w:val="004979E0"/>
    <w:rsid w:val="004A0E30"/>
    <w:rsid w:val="004A104C"/>
    <w:rsid w:val="004A3893"/>
    <w:rsid w:val="004A4109"/>
    <w:rsid w:val="004B1A81"/>
    <w:rsid w:val="004B6819"/>
    <w:rsid w:val="004C1DCE"/>
    <w:rsid w:val="004C2F5C"/>
    <w:rsid w:val="004D5006"/>
    <w:rsid w:val="004E650B"/>
    <w:rsid w:val="004F17F7"/>
    <w:rsid w:val="004F19E8"/>
    <w:rsid w:val="004F41EC"/>
    <w:rsid w:val="004F72F9"/>
    <w:rsid w:val="00504E1D"/>
    <w:rsid w:val="005103BD"/>
    <w:rsid w:val="00512A7D"/>
    <w:rsid w:val="0051641C"/>
    <w:rsid w:val="005219DA"/>
    <w:rsid w:val="0052391D"/>
    <w:rsid w:val="00525EBC"/>
    <w:rsid w:val="005350D2"/>
    <w:rsid w:val="0054247A"/>
    <w:rsid w:val="0054339B"/>
    <w:rsid w:val="00547891"/>
    <w:rsid w:val="00550C1E"/>
    <w:rsid w:val="00553CB2"/>
    <w:rsid w:val="00554587"/>
    <w:rsid w:val="005553EE"/>
    <w:rsid w:val="00557191"/>
    <w:rsid w:val="005606BD"/>
    <w:rsid w:val="00564600"/>
    <w:rsid w:val="00570CE1"/>
    <w:rsid w:val="00577FC4"/>
    <w:rsid w:val="00582569"/>
    <w:rsid w:val="00583183"/>
    <w:rsid w:val="005860A0"/>
    <w:rsid w:val="00596FF2"/>
    <w:rsid w:val="005A39F8"/>
    <w:rsid w:val="005A4553"/>
    <w:rsid w:val="005A6C35"/>
    <w:rsid w:val="005A7949"/>
    <w:rsid w:val="005B2C89"/>
    <w:rsid w:val="005B7FFA"/>
    <w:rsid w:val="005C08DF"/>
    <w:rsid w:val="005C1481"/>
    <w:rsid w:val="005C4420"/>
    <w:rsid w:val="005C6EC2"/>
    <w:rsid w:val="005D7CE9"/>
    <w:rsid w:val="00606033"/>
    <w:rsid w:val="00617F0E"/>
    <w:rsid w:val="0062465A"/>
    <w:rsid w:val="00632734"/>
    <w:rsid w:val="00632858"/>
    <w:rsid w:val="006427BF"/>
    <w:rsid w:val="006468A2"/>
    <w:rsid w:val="00655287"/>
    <w:rsid w:val="0065784A"/>
    <w:rsid w:val="00663605"/>
    <w:rsid w:val="00666C42"/>
    <w:rsid w:val="0067060A"/>
    <w:rsid w:val="00673EB6"/>
    <w:rsid w:val="00685282"/>
    <w:rsid w:val="00691D28"/>
    <w:rsid w:val="00697F40"/>
    <w:rsid w:val="006A4D40"/>
    <w:rsid w:val="006D205E"/>
    <w:rsid w:val="006D3025"/>
    <w:rsid w:val="006D3132"/>
    <w:rsid w:val="006E71A4"/>
    <w:rsid w:val="006F5BF7"/>
    <w:rsid w:val="006F5EA7"/>
    <w:rsid w:val="006F7955"/>
    <w:rsid w:val="00713387"/>
    <w:rsid w:val="0071448B"/>
    <w:rsid w:val="00716040"/>
    <w:rsid w:val="00721DBE"/>
    <w:rsid w:val="007367B0"/>
    <w:rsid w:val="007379A8"/>
    <w:rsid w:val="007465A8"/>
    <w:rsid w:val="007507CA"/>
    <w:rsid w:val="0075170E"/>
    <w:rsid w:val="00752173"/>
    <w:rsid w:val="00763337"/>
    <w:rsid w:val="0076596B"/>
    <w:rsid w:val="00767FC6"/>
    <w:rsid w:val="007920C0"/>
    <w:rsid w:val="007928E6"/>
    <w:rsid w:val="00792CE3"/>
    <w:rsid w:val="0079582E"/>
    <w:rsid w:val="007A77CF"/>
    <w:rsid w:val="007B5772"/>
    <w:rsid w:val="007C7619"/>
    <w:rsid w:val="007E3822"/>
    <w:rsid w:val="007E43BC"/>
    <w:rsid w:val="007F4FE9"/>
    <w:rsid w:val="008055B9"/>
    <w:rsid w:val="008111DA"/>
    <w:rsid w:val="008136AB"/>
    <w:rsid w:val="008136BC"/>
    <w:rsid w:val="00814FF0"/>
    <w:rsid w:val="00820430"/>
    <w:rsid w:val="00827534"/>
    <w:rsid w:val="00832840"/>
    <w:rsid w:val="00846CFD"/>
    <w:rsid w:val="00857962"/>
    <w:rsid w:val="00863D8E"/>
    <w:rsid w:val="0086549A"/>
    <w:rsid w:val="0087060C"/>
    <w:rsid w:val="00870A1B"/>
    <w:rsid w:val="0087112A"/>
    <w:rsid w:val="00876852"/>
    <w:rsid w:val="00880CAD"/>
    <w:rsid w:val="00895D40"/>
    <w:rsid w:val="008A343C"/>
    <w:rsid w:val="008A62EE"/>
    <w:rsid w:val="008B33EE"/>
    <w:rsid w:val="008B430F"/>
    <w:rsid w:val="008C68EF"/>
    <w:rsid w:val="008D3E6A"/>
    <w:rsid w:val="008D4BE4"/>
    <w:rsid w:val="008D71E7"/>
    <w:rsid w:val="008E17B3"/>
    <w:rsid w:val="008F5390"/>
    <w:rsid w:val="008F5D6D"/>
    <w:rsid w:val="00921872"/>
    <w:rsid w:val="009225CE"/>
    <w:rsid w:val="00922B53"/>
    <w:rsid w:val="00932AEE"/>
    <w:rsid w:val="009426DC"/>
    <w:rsid w:val="0094293D"/>
    <w:rsid w:val="00946E7D"/>
    <w:rsid w:val="009504E2"/>
    <w:rsid w:val="00950BD4"/>
    <w:rsid w:val="00951929"/>
    <w:rsid w:val="00956293"/>
    <w:rsid w:val="009654A1"/>
    <w:rsid w:val="00966625"/>
    <w:rsid w:val="00976210"/>
    <w:rsid w:val="00983B71"/>
    <w:rsid w:val="0098527F"/>
    <w:rsid w:val="00986D5A"/>
    <w:rsid w:val="00994846"/>
    <w:rsid w:val="009A2C02"/>
    <w:rsid w:val="009A2CEB"/>
    <w:rsid w:val="009A78FA"/>
    <w:rsid w:val="009A7D42"/>
    <w:rsid w:val="009B30D7"/>
    <w:rsid w:val="009B54A0"/>
    <w:rsid w:val="009B5570"/>
    <w:rsid w:val="009C11D2"/>
    <w:rsid w:val="009C22FA"/>
    <w:rsid w:val="009C293D"/>
    <w:rsid w:val="009C2D0C"/>
    <w:rsid w:val="009C7F29"/>
    <w:rsid w:val="009D215E"/>
    <w:rsid w:val="009D2F23"/>
    <w:rsid w:val="009D3617"/>
    <w:rsid w:val="009D468C"/>
    <w:rsid w:val="009D4945"/>
    <w:rsid w:val="009E1230"/>
    <w:rsid w:val="009E2F87"/>
    <w:rsid w:val="009E3EC9"/>
    <w:rsid w:val="009F3942"/>
    <w:rsid w:val="009F51EB"/>
    <w:rsid w:val="00A00F57"/>
    <w:rsid w:val="00A02B80"/>
    <w:rsid w:val="00A100F6"/>
    <w:rsid w:val="00A10AF5"/>
    <w:rsid w:val="00A10C41"/>
    <w:rsid w:val="00A14A4B"/>
    <w:rsid w:val="00A163D8"/>
    <w:rsid w:val="00A21909"/>
    <w:rsid w:val="00A27A7A"/>
    <w:rsid w:val="00A316AC"/>
    <w:rsid w:val="00A37D87"/>
    <w:rsid w:val="00A415A5"/>
    <w:rsid w:val="00A41A5C"/>
    <w:rsid w:val="00A44622"/>
    <w:rsid w:val="00A54EAF"/>
    <w:rsid w:val="00A6234F"/>
    <w:rsid w:val="00A7256B"/>
    <w:rsid w:val="00A764C2"/>
    <w:rsid w:val="00A85934"/>
    <w:rsid w:val="00A91A87"/>
    <w:rsid w:val="00A93A64"/>
    <w:rsid w:val="00AA65B2"/>
    <w:rsid w:val="00AB5CAB"/>
    <w:rsid w:val="00AC28A3"/>
    <w:rsid w:val="00AC2C6D"/>
    <w:rsid w:val="00AC5F56"/>
    <w:rsid w:val="00AE5700"/>
    <w:rsid w:val="00AF615B"/>
    <w:rsid w:val="00AF791F"/>
    <w:rsid w:val="00B00354"/>
    <w:rsid w:val="00B03384"/>
    <w:rsid w:val="00B055AF"/>
    <w:rsid w:val="00B076A5"/>
    <w:rsid w:val="00B40D43"/>
    <w:rsid w:val="00B43C65"/>
    <w:rsid w:val="00B534F2"/>
    <w:rsid w:val="00B557DF"/>
    <w:rsid w:val="00B55CCC"/>
    <w:rsid w:val="00B64DF3"/>
    <w:rsid w:val="00B6686E"/>
    <w:rsid w:val="00B66DC6"/>
    <w:rsid w:val="00B726E4"/>
    <w:rsid w:val="00B74C3E"/>
    <w:rsid w:val="00B75C73"/>
    <w:rsid w:val="00B83474"/>
    <w:rsid w:val="00B849DF"/>
    <w:rsid w:val="00B90024"/>
    <w:rsid w:val="00B94AF2"/>
    <w:rsid w:val="00BB18EF"/>
    <w:rsid w:val="00BC5B93"/>
    <w:rsid w:val="00BC6750"/>
    <w:rsid w:val="00BD058C"/>
    <w:rsid w:val="00BD11AF"/>
    <w:rsid w:val="00BD3426"/>
    <w:rsid w:val="00BE1BEC"/>
    <w:rsid w:val="00BE4707"/>
    <w:rsid w:val="00BF0737"/>
    <w:rsid w:val="00BF151C"/>
    <w:rsid w:val="00C34431"/>
    <w:rsid w:val="00C36466"/>
    <w:rsid w:val="00C4695E"/>
    <w:rsid w:val="00C528B9"/>
    <w:rsid w:val="00C531DA"/>
    <w:rsid w:val="00C55551"/>
    <w:rsid w:val="00C67EE9"/>
    <w:rsid w:val="00C73A3B"/>
    <w:rsid w:val="00C75503"/>
    <w:rsid w:val="00C75842"/>
    <w:rsid w:val="00C80F8D"/>
    <w:rsid w:val="00C812E0"/>
    <w:rsid w:val="00C831DA"/>
    <w:rsid w:val="00C90DDB"/>
    <w:rsid w:val="00C92280"/>
    <w:rsid w:val="00C92711"/>
    <w:rsid w:val="00CB1835"/>
    <w:rsid w:val="00CB5315"/>
    <w:rsid w:val="00CB5860"/>
    <w:rsid w:val="00CC44CF"/>
    <w:rsid w:val="00CD5D48"/>
    <w:rsid w:val="00CD7575"/>
    <w:rsid w:val="00CD7923"/>
    <w:rsid w:val="00CE734F"/>
    <w:rsid w:val="00CF4F13"/>
    <w:rsid w:val="00D0599E"/>
    <w:rsid w:val="00D102F2"/>
    <w:rsid w:val="00D10AC5"/>
    <w:rsid w:val="00D145F2"/>
    <w:rsid w:val="00D16471"/>
    <w:rsid w:val="00D17B55"/>
    <w:rsid w:val="00D20074"/>
    <w:rsid w:val="00D22856"/>
    <w:rsid w:val="00D30759"/>
    <w:rsid w:val="00D3428B"/>
    <w:rsid w:val="00D50131"/>
    <w:rsid w:val="00D52150"/>
    <w:rsid w:val="00D52700"/>
    <w:rsid w:val="00D615AD"/>
    <w:rsid w:val="00D667CA"/>
    <w:rsid w:val="00D81617"/>
    <w:rsid w:val="00D847AD"/>
    <w:rsid w:val="00D86532"/>
    <w:rsid w:val="00D879DA"/>
    <w:rsid w:val="00DA1555"/>
    <w:rsid w:val="00DA357E"/>
    <w:rsid w:val="00DA6804"/>
    <w:rsid w:val="00DB4038"/>
    <w:rsid w:val="00DB585F"/>
    <w:rsid w:val="00DC1CA6"/>
    <w:rsid w:val="00DC1E85"/>
    <w:rsid w:val="00DC3787"/>
    <w:rsid w:val="00DC453E"/>
    <w:rsid w:val="00DD3E34"/>
    <w:rsid w:val="00DD5CBC"/>
    <w:rsid w:val="00DD6174"/>
    <w:rsid w:val="00DD794F"/>
    <w:rsid w:val="00DE5AA1"/>
    <w:rsid w:val="00DE7FF5"/>
    <w:rsid w:val="00DF48AD"/>
    <w:rsid w:val="00DF741C"/>
    <w:rsid w:val="00E02224"/>
    <w:rsid w:val="00E060E0"/>
    <w:rsid w:val="00E10056"/>
    <w:rsid w:val="00E13D8E"/>
    <w:rsid w:val="00E13DB5"/>
    <w:rsid w:val="00E30F8C"/>
    <w:rsid w:val="00E32B50"/>
    <w:rsid w:val="00E348FC"/>
    <w:rsid w:val="00E37CF6"/>
    <w:rsid w:val="00E422B8"/>
    <w:rsid w:val="00E711D8"/>
    <w:rsid w:val="00E71ECD"/>
    <w:rsid w:val="00E73CF7"/>
    <w:rsid w:val="00E7550C"/>
    <w:rsid w:val="00E77F10"/>
    <w:rsid w:val="00E87521"/>
    <w:rsid w:val="00E93C37"/>
    <w:rsid w:val="00E96B82"/>
    <w:rsid w:val="00E97018"/>
    <w:rsid w:val="00EB209C"/>
    <w:rsid w:val="00EB3C0C"/>
    <w:rsid w:val="00EC7BE3"/>
    <w:rsid w:val="00ED2684"/>
    <w:rsid w:val="00EE6CF1"/>
    <w:rsid w:val="00EF6196"/>
    <w:rsid w:val="00F00E61"/>
    <w:rsid w:val="00F077B2"/>
    <w:rsid w:val="00F11318"/>
    <w:rsid w:val="00F114D2"/>
    <w:rsid w:val="00F1531A"/>
    <w:rsid w:val="00F15341"/>
    <w:rsid w:val="00F155DC"/>
    <w:rsid w:val="00F16A35"/>
    <w:rsid w:val="00F17204"/>
    <w:rsid w:val="00F22066"/>
    <w:rsid w:val="00F36E0A"/>
    <w:rsid w:val="00F4512A"/>
    <w:rsid w:val="00F47F2F"/>
    <w:rsid w:val="00F53833"/>
    <w:rsid w:val="00F54CA2"/>
    <w:rsid w:val="00F56F20"/>
    <w:rsid w:val="00F625C0"/>
    <w:rsid w:val="00F6529D"/>
    <w:rsid w:val="00F70C1B"/>
    <w:rsid w:val="00F710A0"/>
    <w:rsid w:val="00F71686"/>
    <w:rsid w:val="00F73713"/>
    <w:rsid w:val="00F80102"/>
    <w:rsid w:val="00F81E79"/>
    <w:rsid w:val="00F87F67"/>
    <w:rsid w:val="00FA05FC"/>
    <w:rsid w:val="00FA63BC"/>
    <w:rsid w:val="00FB02D4"/>
    <w:rsid w:val="00FB4934"/>
    <w:rsid w:val="00FB5A77"/>
    <w:rsid w:val="00FB7E90"/>
    <w:rsid w:val="00FC4C17"/>
    <w:rsid w:val="00FD618D"/>
    <w:rsid w:val="00FE032B"/>
    <w:rsid w:val="00FE1B91"/>
    <w:rsid w:val="00FE1FB7"/>
    <w:rsid w:val="00FE4F51"/>
    <w:rsid w:val="00FF02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fr-FR" w:eastAsia="fr-F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44622"/>
    <w:rPr>
      <w:lang w:val="en-GB" w:eastAsia="en-GB"/>
    </w:rPr>
  </w:style>
  <w:style w:type="paragraph" w:styleId="Heading1">
    <w:name w:val="heading 1"/>
    <w:basedOn w:val="Normal"/>
    <w:next w:val="BodyText"/>
    <w:link w:val="Heading1Char"/>
    <w:uiPriority w:val="99"/>
    <w:qFormat/>
    <w:rsid w:val="007367B0"/>
    <w:pPr>
      <w:keepNext/>
      <w:spacing w:before="240" w:after="240"/>
      <w:outlineLvl w:val="0"/>
    </w:pPr>
    <w:rPr>
      <w:b/>
      <w:bCs/>
      <w:caps/>
      <w:kern w:val="28"/>
      <w:sz w:val="24"/>
      <w:szCs w:val="24"/>
      <w:lang w:val="fr-FR" w:eastAsia="de-DE"/>
    </w:rPr>
  </w:style>
  <w:style w:type="paragraph" w:styleId="Heading2">
    <w:name w:val="heading 2"/>
    <w:basedOn w:val="Normal"/>
    <w:next w:val="BodyText"/>
    <w:link w:val="Heading2Char"/>
    <w:uiPriority w:val="99"/>
    <w:qFormat/>
    <w:rsid w:val="00371BEF"/>
    <w:pPr>
      <w:spacing w:before="120" w:after="120"/>
      <w:outlineLvl w:val="1"/>
    </w:pPr>
    <w:rPr>
      <w:b/>
      <w:bCs/>
    </w:rPr>
  </w:style>
  <w:style w:type="paragraph" w:styleId="Heading3">
    <w:name w:val="heading 3"/>
    <w:basedOn w:val="Normal"/>
    <w:next w:val="BodyTextFirstIndent2"/>
    <w:link w:val="Heading3Char"/>
    <w:uiPriority w:val="99"/>
    <w:qFormat/>
    <w:rsid w:val="004A3893"/>
    <w:pPr>
      <w:keepNext/>
      <w:spacing w:before="120" w:after="120"/>
      <w:outlineLvl w:val="2"/>
    </w:pPr>
    <w:rPr>
      <w:lang w:eastAsia="de-DE"/>
    </w:rPr>
  </w:style>
  <w:style w:type="paragraph" w:styleId="Heading4">
    <w:name w:val="heading 4"/>
    <w:basedOn w:val="Normal"/>
    <w:next w:val="Normal"/>
    <w:link w:val="Heading4Char"/>
    <w:uiPriority w:val="99"/>
    <w:qFormat/>
    <w:rsid w:val="004A3893"/>
    <w:pPr>
      <w:keepNext/>
      <w:spacing w:before="120" w:after="120"/>
      <w:outlineLvl w:val="3"/>
    </w:pPr>
    <w:rPr>
      <w:sz w:val="20"/>
      <w:szCs w:val="20"/>
      <w:lang w:eastAsia="de-DE"/>
    </w:rPr>
  </w:style>
  <w:style w:type="paragraph" w:styleId="Heading5">
    <w:name w:val="heading 5"/>
    <w:basedOn w:val="Normal"/>
    <w:next w:val="Normal"/>
    <w:link w:val="Heading5Char"/>
    <w:uiPriority w:val="99"/>
    <w:qFormat/>
    <w:rsid w:val="00B534F2"/>
    <w:pPr>
      <w:spacing w:before="240" w:after="60"/>
      <w:outlineLvl w:val="4"/>
    </w:pPr>
    <w:rPr>
      <w:sz w:val="20"/>
      <w:szCs w:val="20"/>
      <w:lang w:val="de-DE" w:eastAsia="de-DE"/>
    </w:rPr>
  </w:style>
  <w:style w:type="paragraph" w:styleId="Heading6">
    <w:name w:val="heading 6"/>
    <w:basedOn w:val="Normal"/>
    <w:next w:val="Normal"/>
    <w:link w:val="Heading6Char"/>
    <w:uiPriority w:val="99"/>
    <w:qFormat/>
    <w:rsid w:val="00B534F2"/>
    <w:pPr>
      <w:spacing w:before="240" w:after="60"/>
      <w:outlineLvl w:val="5"/>
    </w:pPr>
    <w:rPr>
      <w:i/>
      <w:iCs/>
      <w:sz w:val="20"/>
      <w:szCs w:val="20"/>
      <w:lang w:val="de-DE" w:eastAsia="de-DE"/>
    </w:rPr>
  </w:style>
  <w:style w:type="paragraph" w:styleId="Heading7">
    <w:name w:val="heading 7"/>
    <w:basedOn w:val="Normal"/>
    <w:next w:val="Normal"/>
    <w:link w:val="Heading7Char"/>
    <w:uiPriority w:val="99"/>
    <w:qFormat/>
    <w:rsid w:val="00B534F2"/>
    <w:pPr>
      <w:spacing w:before="240" w:after="60"/>
      <w:outlineLvl w:val="6"/>
    </w:pPr>
    <w:rPr>
      <w:sz w:val="20"/>
      <w:szCs w:val="20"/>
      <w:lang w:val="de-DE" w:eastAsia="de-DE"/>
    </w:rPr>
  </w:style>
  <w:style w:type="paragraph" w:styleId="Heading8">
    <w:name w:val="heading 8"/>
    <w:basedOn w:val="Normal"/>
    <w:next w:val="Normal"/>
    <w:link w:val="Heading8Char"/>
    <w:uiPriority w:val="99"/>
    <w:qFormat/>
    <w:rsid w:val="00B534F2"/>
    <w:pPr>
      <w:spacing w:before="240" w:after="60"/>
      <w:outlineLvl w:val="7"/>
    </w:pPr>
    <w:rPr>
      <w:i/>
      <w:iCs/>
      <w:sz w:val="20"/>
      <w:szCs w:val="20"/>
      <w:lang w:val="de-DE" w:eastAsia="de-DE"/>
    </w:rPr>
  </w:style>
  <w:style w:type="paragraph" w:styleId="Heading9">
    <w:name w:val="heading 9"/>
    <w:basedOn w:val="Normal"/>
    <w:next w:val="Normal"/>
    <w:link w:val="Heading9Char"/>
    <w:uiPriority w:val="99"/>
    <w:qFormat/>
    <w:rsid w:val="00B534F2"/>
    <w:pPr>
      <w:spacing w:before="240" w:after="60"/>
      <w:outlineLvl w:val="8"/>
    </w:pPr>
    <w:rPr>
      <w:b/>
      <w:bCs/>
      <w:i/>
      <w:iCs/>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67B0"/>
    <w:rPr>
      <w:b/>
      <w:bCs/>
      <w:caps/>
      <w:kern w:val="28"/>
      <w:sz w:val="24"/>
      <w:szCs w:val="24"/>
      <w:lang w:val="fr-FR" w:eastAsia="de-DE"/>
    </w:rPr>
  </w:style>
  <w:style w:type="character" w:customStyle="1" w:styleId="Heading2Char">
    <w:name w:val="Heading 2 Char"/>
    <w:basedOn w:val="DefaultParagraphFont"/>
    <w:link w:val="Heading2"/>
    <w:uiPriority w:val="99"/>
    <w:locked/>
    <w:rsid w:val="0035750B"/>
    <w:rPr>
      <w:b/>
      <w:bCs/>
      <w:sz w:val="22"/>
      <w:szCs w:val="22"/>
      <w:lang w:val="en-GB" w:eastAsia="en-GB"/>
    </w:rPr>
  </w:style>
  <w:style w:type="character" w:customStyle="1" w:styleId="Heading3Char">
    <w:name w:val="Heading 3 Char"/>
    <w:basedOn w:val="DefaultParagraphFont"/>
    <w:link w:val="Heading3"/>
    <w:uiPriority w:val="99"/>
    <w:locked/>
    <w:rsid w:val="0035750B"/>
    <w:rPr>
      <w:sz w:val="22"/>
      <w:szCs w:val="22"/>
      <w:lang w:val="en-GB" w:eastAsia="de-DE"/>
    </w:rPr>
  </w:style>
  <w:style w:type="character" w:customStyle="1" w:styleId="Heading4Char">
    <w:name w:val="Heading 4 Char"/>
    <w:basedOn w:val="DefaultParagraphFont"/>
    <w:link w:val="Heading4"/>
    <w:uiPriority w:val="99"/>
    <w:locked/>
    <w:rsid w:val="0035750B"/>
    <w:rPr>
      <w:sz w:val="20"/>
      <w:szCs w:val="20"/>
      <w:lang w:val="en-GB" w:eastAsia="de-DE"/>
    </w:rPr>
  </w:style>
  <w:style w:type="character" w:customStyle="1" w:styleId="Heading5Char">
    <w:name w:val="Heading 5 Char"/>
    <w:basedOn w:val="DefaultParagraphFont"/>
    <w:link w:val="Heading5"/>
    <w:uiPriority w:val="99"/>
    <w:locked/>
    <w:rsid w:val="0035750B"/>
    <w:rPr>
      <w:sz w:val="20"/>
      <w:szCs w:val="20"/>
      <w:lang w:val="de-DE" w:eastAsia="de-DE"/>
    </w:rPr>
  </w:style>
  <w:style w:type="character" w:customStyle="1" w:styleId="Heading6Char">
    <w:name w:val="Heading 6 Char"/>
    <w:basedOn w:val="DefaultParagraphFont"/>
    <w:link w:val="Heading6"/>
    <w:uiPriority w:val="99"/>
    <w:locked/>
    <w:rsid w:val="0035750B"/>
    <w:rPr>
      <w:i/>
      <w:iCs/>
      <w:sz w:val="20"/>
      <w:szCs w:val="20"/>
      <w:lang w:val="de-DE" w:eastAsia="de-DE"/>
    </w:rPr>
  </w:style>
  <w:style w:type="character" w:customStyle="1" w:styleId="Heading7Char">
    <w:name w:val="Heading 7 Char"/>
    <w:basedOn w:val="DefaultParagraphFont"/>
    <w:link w:val="Heading7"/>
    <w:uiPriority w:val="99"/>
    <w:locked/>
    <w:rsid w:val="0035750B"/>
    <w:rPr>
      <w:sz w:val="20"/>
      <w:szCs w:val="20"/>
      <w:lang w:val="de-DE" w:eastAsia="de-DE"/>
    </w:rPr>
  </w:style>
  <w:style w:type="character" w:customStyle="1" w:styleId="Heading8Char">
    <w:name w:val="Heading 8 Char"/>
    <w:basedOn w:val="DefaultParagraphFont"/>
    <w:link w:val="Heading8"/>
    <w:uiPriority w:val="99"/>
    <w:locked/>
    <w:rsid w:val="0035750B"/>
    <w:rPr>
      <w:i/>
      <w:iCs/>
      <w:sz w:val="20"/>
      <w:szCs w:val="20"/>
      <w:lang w:val="de-DE" w:eastAsia="de-DE"/>
    </w:rPr>
  </w:style>
  <w:style w:type="character" w:customStyle="1" w:styleId="Heading9Char">
    <w:name w:val="Heading 9 Char"/>
    <w:basedOn w:val="DefaultParagraphFont"/>
    <w:link w:val="Heading9"/>
    <w:uiPriority w:val="99"/>
    <w:locked/>
    <w:rsid w:val="0035750B"/>
    <w:rPr>
      <w:b/>
      <w:bCs/>
      <w:i/>
      <w:iCs/>
      <w:sz w:val="20"/>
      <w:szCs w:val="20"/>
      <w:lang w:val="de-DE" w:eastAsia="de-DE"/>
    </w:rPr>
  </w:style>
  <w:style w:type="paragraph" w:styleId="BodyText">
    <w:name w:val="Body Text"/>
    <w:basedOn w:val="Normal"/>
    <w:link w:val="BodyTextChar"/>
    <w:uiPriority w:val="99"/>
    <w:rsid w:val="008F5390"/>
    <w:pPr>
      <w:spacing w:after="120"/>
      <w:jc w:val="both"/>
    </w:pPr>
    <w:rPr>
      <w:sz w:val="24"/>
      <w:szCs w:val="24"/>
      <w:lang w:val="fr-FR" w:eastAsia="en-US"/>
    </w:rPr>
  </w:style>
  <w:style w:type="character" w:customStyle="1" w:styleId="BodyTextChar">
    <w:name w:val="Body Text Char"/>
    <w:basedOn w:val="DefaultParagraphFont"/>
    <w:link w:val="BodyText"/>
    <w:uiPriority w:val="99"/>
    <w:locked/>
    <w:rsid w:val="008F5390"/>
    <w:rPr>
      <w:rFonts w:ascii="Arial" w:hAnsi="Arial" w:cs="Arial"/>
      <w:sz w:val="24"/>
      <w:szCs w:val="24"/>
      <w:lang w:eastAsia="en-US"/>
    </w:rPr>
  </w:style>
  <w:style w:type="paragraph" w:customStyle="1" w:styleId="Annex">
    <w:name w:val="Annex"/>
    <w:basedOn w:val="Heading1"/>
    <w:next w:val="Normal"/>
    <w:uiPriority w:val="99"/>
    <w:rsid w:val="009C2D0C"/>
    <w:pPr>
      <w:numPr>
        <w:numId w:val="14"/>
      </w:numPr>
      <w:tabs>
        <w:tab w:val="num" w:pos="567"/>
      </w:tabs>
      <w:jc w:val="both"/>
    </w:pPr>
    <w:rPr>
      <w:kern w:val="0"/>
      <w:lang w:eastAsia="en-GB"/>
    </w:rPr>
  </w:style>
  <w:style w:type="paragraph" w:customStyle="1" w:styleId="Appendix">
    <w:name w:val="Appendix"/>
    <w:basedOn w:val="Normal"/>
    <w:next w:val="Heading1"/>
    <w:uiPriority w:val="99"/>
    <w:rsid w:val="00F155DC"/>
    <w:pPr>
      <w:numPr>
        <w:numId w:val="3"/>
      </w:numPr>
      <w:tabs>
        <w:tab w:val="left" w:pos="1985"/>
      </w:tabs>
      <w:spacing w:after="240"/>
      <w:ind w:left="1985" w:hanging="1985"/>
    </w:pPr>
    <w:rPr>
      <w:b/>
      <w:bCs/>
      <w:sz w:val="24"/>
      <w:szCs w:val="24"/>
    </w:rPr>
  </w:style>
  <w:style w:type="paragraph" w:styleId="BalloonText">
    <w:name w:val="Balloon Text"/>
    <w:basedOn w:val="Normal"/>
    <w:link w:val="BalloonTextChar"/>
    <w:uiPriority w:val="99"/>
    <w:semiHidden/>
    <w:rsid w:val="00B534F2"/>
    <w:rPr>
      <w:rFonts w:ascii="Tahoma" w:hAnsi="Tahoma" w:cs="Tahoma"/>
      <w:sz w:val="16"/>
      <w:szCs w:val="16"/>
      <w:lang w:val="fr-FR" w:eastAsia="en-US"/>
    </w:rPr>
  </w:style>
  <w:style w:type="character" w:customStyle="1" w:styleId="BalloonTextChar">
    <w:name w:val="Balloon Text Char"/>
    <w:basedOn w:val="DefaultParagraphFont"/>
    <w:link w:val="BalloonText"/>
    <w:uiPriority w:val="99"/>
    <w:locked/>
    <w:rsid w:val="00B534F2"/>
    <w:rPr>
      <w:rFonts w:ascii="Tahoma" w:hAnsi="Tahoma" w:cs="Tahoma"/>
      <w:sz w:val="16"/>
      <w:szCs w:val="16"/>
      <w:lang w:eastAsia="en-US"/>
    </w:rPr>
  </w:style>
  <w:style w:type="paragraph" w:styleId="BlockText">
    <w:name w:val="Block Text"/>
    <w:basedOn w:val="Normal"/>
    <w:uiPriority w:val="99"/>
    <w:rsid w:val="00B534F2"/>
    <w:pPr>
      <w:spacing w:after="120"/>
      <w:ind w:left="1440" w:right="1440"/>
    </w:pPr>
  </w:style>
  <w:style w:type="paragraph" w:styleId="BodyTextIndent">
    <w:name w:val="Body Text Indent"/>
    <w:basedOn w:val="Normal"/>
    <w:link w:val="BodyTextIndentChar"/>
    <w:uiPriority w:val="99"/>
    <w:rsid w:val="00032948"/>
    <w:pPr>
      <w:spacing w:after="120"/>
      <w:ind w:left="993"/>
    </w:pPr>
    <w:rPr>
      <w:sz w:val="24"/>
      <w:szCs w:val="24"/>
      <w:lang w:val="fr-FR" w:eastAsia="en-US"/>
    </w:rPr>
  </w:style>
  <w:style w:type="character" w:customStyle="1" w:styleId="BodyTextIndentChar">
    <w:name w:val="Body Text Indent Char"/>
    <w:basedOn w:val="DefaultParagraphFont"/>
    <w:link w:val="BodyTextIndent"/>
    <w:uiPriority w:val="99"/>
    <w:locked/>
    <w:rsid w:val="00032948"/>
    <w:rPr>
      <w:rFonts w:ascii="Arial" w:hAnsi="Arial" w:cs="Arial"/>
      <w:sz w:val="24"/>
      <w:szCs w:val="24"/>
      <w:lang w:eastAsia="en-US"/>
    </w:rPr>
  </w:style>
  <w:style w:type="paragraph" w:styleId="BodyTextIndent2">
    <w:name w:val="Body Text Indent 2"/>
    <w:basedOn w:val="Normal"/>
    <w:link w:val="BodyTextIndent2Char"/>
    <w:uiPriority w:val="99"/>
    <w:rsid w:val="00032948"/>
    <w:pPr>
      <w:spacing w:after="120"/>
      <w:ind w:left="1134"/>
      <w:jc w:val="both"/>
    </w:pPr>
    <w:rPr>
      <w:sz w:val="24"/>
      <w:szCs w:val="24"/>
      <w:lang w:val="fr-FR" w:eastAsia="de-DE"/>
    </w:rPr>
  </w:style>
  <w:style w:type="character" w:customStyle="1" w:styleId="BodyTextIndent2Char">
    <w:name w:val="Body Text Indent 2 Char"/>
    <w:basedOn w:val="DefaultParagraphFont"/>
    <w:link w:val="BodyTextIndent2"/>
    <w:uiPriority w:val="99"/>
    <w:locked/>
    <w:rsid w:val="00032948"/>
    <w:rPr>
      <w:rFonts w:ascii="Arial" w:hAnsi="Arial" w:cs="Arial"/>
      <w:sz w:val="24"/>
      <w:szCs w:val="24"/>
      <w:lang w:eastAsia="de-DE"/>
    </w:rPr>
  </w:style>
  <w:style w:type="paragraph" w:customStyle="1" w:styleId="Bullet1">
    <w:name w:val="Bullet 1"/>
    <w:basedOn w:val="Normal"/>
    <w:uiPriority w:val="99"/>
    <w:rsid w:val="004A3893"/>
    <w:pPr>
      <w:numPr>
        <w:numId w:val="2"/>
      </w:numPr>
      <w:tabs>
        <w:tab w:val="clear" w:pos="360"/>
        <w:tab w:val="num" w:pos="720"/>
      </w:tabs>
      <w:spacing w:after="120"/>
      <w:ind w:left="720"/>
      <w:jc w:val="both"/>
      <w:outlineLvl w:val="0"/>
    </w:pPr>
  </w:style>
  <w:style w:type="paragraph" w:customStyle="1" w:styleId="Bullet1text">
    <w:name w:val="Bullet 1 text"/>
    <w:basedOn w:val="Normal"/>
    <w:uiPriority w:val="99"/>
    <w:rsid w:val="004A3893"/>
    <w:pPr>
      <w:suppressAutoHyphens/>
      <w:spacing w:after="120"/>
      <w:ind w:left="993"/>
      <w:jc w:val="both"/>
    </w:pPr>
  </w:style>
  <w:style w:type="paragraph" w:customStyle="1" w:styleId="Bullet2">
    <w:name w:val="Bullet 2"/>
    <w:basedOn w:val="Normal"/>
    <w:uiPriority w:val="99"/>
    <w:rsid w:val="004A3893"/>
    <w:pPr>
      <w:numPr>
        <w:numId w:val="5"/>
      </w:numPr>
      <w:tabs>
        <w:tab w:val="left" w:pos="1418"/>
      </w:tabs>
      <w:spacing w:after="120"/>
    </w:pPr>
    <w:rPr>
      <w:sz w:val="20"/>
      <w:szCs w:val="20"/>
    </w:rPr>
  </w:style>
  <w:style w:type="paragraph" w:customStyle="1" w:styleId="Bullet2text">
    <w:name w:val="Bullet 2 text"/>
    <w:basedOn w:val="Normal"/>
    <w:uiPriority w:val="99"/>
    <w:rsid w:val="00CB5860"/>
    <w:pPr>
      <w:suppressAutoHyphens/>
      <w:spacing w:after="120"/>
      <w:ind w:left="1418"/>
      <w:jc w:val="both"/>
    </w:pPr>
    <w:rPr>
      <w:sz w:val="20"/>
      <w:szCs w:val="20"/>
    </w:rPr>
  </w:style>
  <w:style w:type="paragraph" w:customStyle="1" w:styleId="Bullet3">
    <w:name w:val="Bullet 3"/>
    <w:basedOn w:val="Bullet2"/>
    <w:uiPriority w:val="99"/>
    <w:rsid w:val="00E7550C"/>
    <w:pPr>
      <w:numPr>
        <w:numId w:val="6"/>
      </w:numPr>
      <w:tabs>
        <w:tab w:val="clear" w:pos="1418"/>
        <w:tab w:val="clear" w:pos="1560"/>
        <w:tab w:val="num" w:pos="720"/>
        <w:tab w:val="left" w:pos="1843"/>
      </w:tabs>
      <w:ind w:left="1843" w:hanging="425"/>
    </w:pPr>
  </w:style>
  <w:style w:type="paragraph" w:customStyle="1" w:styleId="Bullet3text">
    <w:name w:val="Bullet 3 text"/>
    <w:basedOn w:val="Normal"/>
    <w:autoRedefine/>
    <w:uiPriority w:val="99"/>
    <w:rsid w:val="00E7550C"/>
    <w:pPr>
      <w:suppressAutoHyphens/>
      <w:spacing w:after="120"/>
      <w:ind w:left="1843"/>
      <w:jc w:val="both"/>
    </w:pPr>
    <w:rPr>
      <w:sz w:val="20"/>
      <w:szCs w:val="20"/>
    </w:rPr>
  </w:style>
  <w:style w:type="character" w:styleId="CommentReference">
    <w:name w:val="annotation reference"/>
    <w:basedOn w:val="DefaultParagraphFont"/>
    <w:uiPriority w:val="99"/>
    <w:semiHidden/>
    <w:rsid w:val="00B534F2"/>
    <w:rPr>
      <w:sz w:val="16"/>
      <w:szCs w:val="16"/>
    </w:rPr>
  </w:style>
  <w:style w:type="paragraph" w:styleId="CommentText">
    <w:name w:val="annotation text"/>
    <w:basedOn w:val="Normal"/>
    <w:link w:val="CommentTextChar"/>
    <w:uiPriority w:val="99"/>
    <w:semiHidden/>
    <w:rsid w:val="00B534F2"/>
    <w:rPr>
      <w:sz w:val="24"/>
      <w:szCs w:val="24"/>
      <w:lang w:val="fr-FR" w:eastAsia="de-DE"/>
    </w:rPr>
  </w:style>
  <w:style w:type="character" w:customStyle="1" w:styleId="CommentTextChar">
    <w:name w:val="Comment Text Char"/>
    <w:basedOn w:val="DefaultParagraphFont"/>
    <w:link w:val="CommentText"/>
    <w:uiPriority w:val="99"/>
    <w:locked/>
    <w:rsid w:val="00B534F2"/>
    <w:rPr>
      <w:rFonts w:ascii="Arial" w:hAnsi="Arial" w:cs="Arial"/>
      <w:sz w:val="24"/>
      <w:szCs w:val="24"/>
      <w:lang w:eastAsia="de-DE"/>
    </w:rPr>
  </w:style>
  <w:style w:type="paragraph" w:styleId="CommentSubject">
    <w:name w:val="annotation subject"/>
    <w:basedOn w:val="CommentText"/>
    <w:next w:val="CommentText"/>
    <w:link w:val="CommentSubjectChar"/>
    <w:uiPriority w:val="99"/>
    <w:semiHidden/>
    <w:rsid w:val="00B534F2"/>
    <w:rPr>
      <w:b/>
      <w:bCs/>
      <w:lang w:eastAsia="en-US"/>
    </w:rPr>
  </w:style>
  <w:style w:type="character" w:customStyle="1" w:styleId="CommentSubjectChar">
    <w:name w:val="Comment Subject Char"/>
    <w:basedOn w:val="CommentTextChar"/>
    <w:link w:val="CommentSubject"/>
    <w:uiPriority w:val="99"/>
    <w:locked/>
    <w:rsid w:val="00B534F2"/>
    <w:rPr>
      <w:rFonts w:ascii="Arial" w:hAnsi="Arial" w:cs="Arial"/>
      <w:b/>
      <w:bCs/>
      <w:sz w:val="24"/>
      <w:szCs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cs="Tahoma"/>
      <w:sz w:val="24"/>
      <w:szCs w:val="24"/>
      <w:lang w:val="de-DE" w:eastAsia="de-DE"/>
    </w:rPr>
  </w:style>
  <w:style w:type="character" w:customStyle="1" w:styleId="DocumentMapChar">
    <w:name w:val="Document Map Char"/>
    <w:basedOn w:val="DefaultParagraphFont"/>
    <w:link w:val="DocumentMap"/>
    <w:uiPriority w:val="99"/>
    <w:locked/>
    <w:rsid w:val="00B534F2"/>
    <w:rPr>
      <w:rFonts w:ascii="Tahoma" w:hAnsi="Tahoma" w:cs="Tahoma"/>
      <w:sz w:val="24"/>
      <w:szCs w:val="24"/>
      <w:shd w:val="clear" w:color="auto" w:fill="000080"/>
      <w:lang w:val="de-DE" w:eastAsia="de-DE"/>
    </w:rPr>
  </w:style>
  <w:style w:type="character" w:styleId="Emphasis">
    <w:name w:val="Emphasis"/>
    <w:basedOn w:val="DefaultParagraphFont"/>
    <w:uiPriority w:val="99"/>
    <w:qFormat/>
    <w:rsid w:val="00B534F2"/>
    <w:rPr>
      <w:i/>
      <w:iCs/>
    </w:rPr>
  </w:style>
  <w:style w:type="paragraph" w:customStyle="1" w:styleId="equation">
    <w:name w:val="equation"/>
    <w:basedOn w:val="Normal"/>
    <w:next w:val="BodyText"/>
    <w:uiPriority w:val="99"/>
    <w:rsid w:val="00B534F2"/>
    <w:pPr>
      <w:keepNext/>
      <w:numPr>
        <w:numId w:val="7"/>
      </w:numPr>
      <w:tabs>
        <w:tab w:val="left" w:pos="142"/>
      </w:tabs>
      <w:spacing w:after="120"/>
      <w:jc w:val="right"/>
    </w:pPr>
  </w:style>
  <w:style w:type="paragraph" w:customStyle="1" w:styleId="Figure">
    <w:name w:val="Figure_#"/>
    <w:basedOn w:val="Normal"/>
    <w:next w:val="BodyText"/>
    <w:uiPriority w:val="99"/>
    <w:rsid w:val="00B534F2"/>
    <w:pPr>
      <w:numPr>
        <w:numId w:val="8"/>
      </w:numPr>
      <w:spacing w:before="120" w:after="120"/>
      <w:jc w:val="center"/>
    </w:pPr>
    <w:rPr>
      <w:i/>
      <w:iCs/>
    </w:rPr>
  </w:style>
  <w:style w:type="character" w:styleId="FollowedHyperlink">
    <w:name w:val="FollowedHyperlink"/>
    <w:basedOn w:val="DefaultParagraphFont"/>
    <w:uiPriority w:val="99"/>
    <w:rsid w:val="00B534F2"/>
    <w:rPr>
      <w:color w:val="800080"/>
      <w:u w:val="single"/>
    </w:rPr>
  </w:style>
  <w:style w:type="paragraph" w:styleId="Footer">
    <w:name w:val="footer"/>
    <w:basedOn w:val="Normal"/>
    <w:link w:val="FooterChar"/>
    <w:uiPriority w:val="99"/>
    <w:rsid w:val="00870A1B"/>
    <w:pPr>
      <w:tabs>
        <w:tab w:val="center" w:pos="4678"/>
        <w:tab w:val="right" w:pos="9356"/>
      </w:tabs>
    </w:pPr>
    <w:rPr>
      <w:sz w:val="24"/>
      <w:szCs w:val="24"/>
      <w:lang w:val="fr-FR" w:eastAsia="en-US"/>
    </w:rPr>
  </w:style>
  <w:style w:type="character" w:customStyle="1" w:styleId="FooterChar">
    <w:name w:val="Footer Char"/>
    <w:basedOn w:val="DefaultParagraphFont"/>
    <w:link w:val="Footer"/>
    <w:uiPriority w:val="99"/>
    <w:locked/>
    <w:rsid w:val="00870A1B"/>
    <w:rPr>
      <w:rFonts w:ascii="Arial" w:hAnsi="Arial" w:cs="Arial"/>
      <w:sz w:val="24"/>
      <w:szCs w:val="24"/>
      <w:lang w:eastAsia="en-US"/>
    </w:rPr>
  </w:style>
  <w:style w:type="character" w:styleId="FootnoteReference">
    <w:name w:val="footnote reference"/>
    <w:basedOn w:val="DefaultParagraphFont"/>
    <w:uiPriority w:val="99"/>
    <w:semiHidden/>
    <w:rsid w:val="00B534F2"/>
    <w:rPr>
      <w:vertAlign w:val="superscript"/>
    </w:rPr>
  </w:style>
  <w:style w:type="paragraph" w:styleId="FootnoteText">
    <w:name w:val="footnote text"/>
    <w:basedOn w:val="Normal"/>
    <w:link w:val="FootnoteTextChar"/>
    <w:uiPriority w:val="99"/>
    <w:semiHidden/>
    <w:rsid w:val="00B534F2"/>
    <w:rPr>
      <w:sz w:val="20"/>
      <w:szCs w:val="20"/>
      <w:lang w:val="fr-FR" w:eastAsia="en-US"/>
    </w:rPr>
  </w:style>
  <w:style w:type="character" w:customStyle="1" w:styleId="FootnoteTextChar">
    <w:name w:val="Footnote Text Char"/>
    <w:basedOn w:val="DefaultParagraphFont"/>
    <w:link w:val="FootnoteText"/>
    <w:uiPriority w:val="99"/>
    <w:locked/>
    <w:rsid w:val="00B534F2"/>
    <w:rPr>
      <w:rFonts w:ascii="Arial" w:hAnsi="Arial" w:cs="Arial"/>
      <w:lang w:eastAsia="en-US"/>
    </w:rPr>
  </w:style>
  <w:style w:type="paragraph" w:styleId="Header">
    <w:name w:val="header"/>
    <w:basedOn w:val="Normal"/>
    <w:link w:val="HeaderChar"/>
    <w:uiPriority w:val="99"/>
    <w:rsid w:val="0018656F"/>
    <w:pPr>
      <w:tabs>
        <w:tab w:val="center" w:pos="4678"/>
        <w:tab w:val="right" w:pos="9356"/>
      </w:tabs>
    </w:pPr>
    <w:rPr>
      <w:sz w:val="24"/>
      <w:szCs w:val="24"/>
      <w:lang w:val="fr-FR" w:eastAsia="en-US"/>
    </w:rPr>
  </w:style>
  <w:style w:type="character" w:customStyle="1" w:styleId="HeaderChar">
    <w:name w:val="Header Char"/>
    <w:basedOn w:val="DefaultParagraphFont"/>
    <w:link w:val="Header"/>
    <w:uiPriority w:val="99"/>
    <w:locked/>
    <w:rsid w:val="0018656F"/>
    <w:rPr>
      <w:rFonts w:ascii="Arial" w:hAnsi="Arial" w:cs="Arial"/>
      <w:sz w:val="24"/>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B534F2"/>
    <w:pPr>
      <w:numPr>
        <w:numId w:val="9"/>
      </w:numPr>
      <w:spacing w:after="120"/>
      <w:jc w:val="both"/>
    </w:pPr>
  </w:style>
  <w:style w:type="paragraph" w:customStyle="1" w:styleId="List1indent">
    <w:name w:val="List 1 indent"/>
    <w:basedOn w:val="Normal"/>
    <w:uiPriority w:val="99"/>
    <w:rsid w:val="007379A8"/>
    <w:pPr>
      <w:numPr>
        <w:ilvl w:val="1"/>
        <w:numId w:val="9"/>
      </w:numPr>
      <w:tabs>
        <w:tab w:val="clear" w:pos="993"/>
        <w:tab w:val="num" w:pos="1134"/>
      </w:tabs>
      <w:spacing w:after="120"/>
      <w:ind w:left="1134"/>
      <w:jc w:val="both"/>
    </w:pPr>
  </w:style>
  <w:style w:type="paragraph" w:customStyle="1" w:styleId="List1indent2">
    <w:name w:val="List 1 indent 2"/>
    <w:basedOn w:val="Normal"/>
    <w:uiPriority w:val="99"/>
    <w:rsid w:val="00B534F2"/>
    <w:pPr>
      <w:numPr>
        <w:ilvl w:val="2"/>
        <w:numId w:val="10"/>
      </w:numPr>
      <w:spacing w:after="120"/>
      <w:jc w:val="both"/>
    </w:pPr>
    <w:rPr>
      <w:sz w:val="20"/>
      <w:szCs w:val="20"/>
    </w:rPr>
  </w:style>
  <w:style w:type="paragraph" w:customStyle="1" w:styleId="List1indent2text">
    <w:name w:val="List 1 indent 2 text"/>
    <w:basedOn w:val="Normal"/>
    <w:uiPriority w:val="99"/>
    <w:rsid w:val="00B534F2"/>
    <w:pPr>
      <w:spacing w:after="120"/>
      <w:ind w:left="1701"/>
      <w:jc w:val="both"/>
    </w:pPr>
    <w:rPr>
      <w:sz w:val="20"/>
      <w:szCs w:val="20"/>
    </w:rPr>
  </w:style>
  <w:style w:type="paragraph" w:customStyle="1" w:styleId="List1indenttext">
    <w:name w:val="List 1 indent text"/>
    <w:basedOn w:val="Normal"/>
    <w:uiPriority w:val="99"/>
    <w:rsid w:val="00B534F2"/>
    <w:pPr>
      <w:spacing w:after="120"/>
      <w:ind w:left="1134"/>
      <w:jc w:val="both"/>
    </w:pPr>
  </w:style>
  <w:style w:type="paragraph" w:customStyle="1" w:styleId="List1text">
    <w:name w:val="List 1 text"/>
    <w:basedOn w:val="Normal"/>
    <w:uiPriority w:val="99"/>
    <w:rsid w:val="00B534F2"/>
    <w:pPr>
      <w:spacing w:after="120"/>
      <w:ind w:left="567"/>
      <w:jc w:val="both"/>
    </w:p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numPr>
        <w:numId w:val="1"/>
      </w:numPr>
    </w:pPr>
  </w:style>
  <w:style w:type="paragraph" w:styleId="NormalWeb">
    <w:name w:val="Normal (Web)"/>
    <w:basedOn w:val="Normal"/>
    <w:uiPriority w:val="99"/>
    <w:rsid w:val="00B534F2"/>
  </w:style>
  <w:style w:type="character" w:styleId="PageNumber">
    <w:name w:val="page number"/>
    <w:basedOn w:val="DefaultParagraphFont"/>
    <w:uiPriority w:val="99"/>
    <w:rsid w:val="00B534F2"/>
    <w:rPr>
      <w:rFonts w:ascii="Arial" w:hAnsi="Arial" w:cs="Arial"/>
      <w:sz w:val="20"/>
      <w:szCs w:val="20"/>
    </w:rPr>
  </w:style>
  <w:style w:type="paragraph" w:styleId="Quote">
    <w:name w:val="Quote"/>
    <w:basedOn w:val="Normal"/>
    <w:link w:val="QuoteChar"/>
    <w:uiPriority w:val="99"/>
    <w:qFormat/>
    <w:rsid w:val="00B534F2"/>
    <w:pPr>
      <w:spacing w:before="60" w:after="60"/>
      <w:ind w:left="567" w:right="935"/>
      <w:jc w:val="both"/>
    </w:pPr>
    <w:rPr>
      <w:i/>
      <w:iCs/>
      <w:sz w:val="24"/>
      <w:szCs w:val="24"/>
      <w:lang w:val="fr-FR" w:eastAsia="en-US"/>
    </w:rPr>
  </w:style>
  <w:style w:type="character" w:customStyle="1" w:styleId="QuoteChar">
    <w:name w:val="Quote Char"/>
    <w:basedOn w:val="DefaultParagraphFont"/>
    <w:link w:val="Quote"/>
    <w:uiPriority w:val="99"/>
    <w:locked/>
    <w:rsid w:val="00B534F2"/>
    <w:rPr>
      <w:rFonts w:ascii="Arial" w:hAnsi="Arial" w:cs="Arial"/>
      <w:i/>
      <w:iCs/>
      <w:sz w:val="24"/>
      <w:szCs w:val="24"/>
      <w:lang w:eastAsia="en-US"/>
    </w:rPr>
  </w:style>
  <w:style w:type="paragraph" w:customStyle="1" w:styleId="References">
    <w:name w:val="References"/>
    <w:basedOn w:val="Normal"/>
    <w:uiPriority w:val="99"/>
    <w:rsid w:val="00475439"/>
    <w:pPr>
      <w:numPr>
        <w:numId w:val="15"/>
      </w:numPr>
      <w:tabs>
        <w:tab w:val="left" w:pos="567"/>
      </w:tabs>
      <w:spacing w:after="120"/>
    </w:pPr>
  </w:style>
  <w:style w:type="paragraph" w:styleId="Subtitle">
    <w:name w:val="Subtitle"/>
    <w:basedOn w:val="Normal"/>
    <w:link w:val="SubtitleChar"/>
    <w:uiPriority w:val="99"/>
    <w:qFormat/>
    <w:rsid w:val="00B534F2"/>
    <w:pPr>
      <w:spacing w:after="60"/>
      <w:jc w:val="center"/>
      <w:outlineLvl w:val="1"/>
    </w:pPr>
    <w:rPr>
      <w:b/>
      <w:bCs/>
      <w:sz w:val="28"/>
      <w:szCs w:val="28"/>
      <w:lang w:val="fr-FR" w:eastAsia="en-US"/>
    </w:rPr>
  </w:style>
  <w:style w:type="character" w:customStyle="1" w:styleId="SubtitleChar">
    <w:name w:val="Subtitle Char"/>
    <w:basedOn w:val="DefaultParagraphFont"/>
    <w:link w:val="Subtitle"/>
    <w:uiPriority w:val="99"/>
    <w:locked/>
    <w:rsid w:val="00B534F2"/>
    <w:rPr>
      <w:rFonts w:ascii="Arial" w:hAnsi="Arial" w:cs="Arial"/>
      <w:b/>
      <w:bCs/>
      <w:sz w:val="28"/>
      <w:szCs w:val="28"/>
      <w:lang w:eastAsia="en-US"/>
    </w:rPr>
  </w:style>
  <w:style w:type="paragraph" w:styleId="TableofFigures">
    <w:name w:val="table of figures"/>
    <w:basedOn w:val="Normal"/>
    <w:next w:val="Normal"/>
    <w:autoRedefine/>
    <w:uiPriority w:val="99"/>
    <w:semiHidden/>
    <w:rsid w:val="00994846"/>
    <w:pPr>
      <w:tabs>
        <w:tab w:val="left" w:pos="1418"/>
        <w:tab w:val="right" w:pos="9639"/>
      </w:tabs>
      <w:spacing w:before="60" w:after="60"/>
      <w:ind w:left="1418" w:hanging="1418"/>
    </w:pPr>
  </w:style>
  <w:style w:type="paragraph" w:customStyle="1" w:styleId="Table">
    <w:name w:val="Table_#"/>
    <w:basedOn w:val="Normal"/>
    <w:next w:val="Normal"/>
    <w:uiPriority w:val="99"/>
    <w:rsid w:val="00B534F2"/>
    <w:pPr>
      <w:numPr>
        <w:numId w:val="11"/>
      </w:numPr>
      <w:spacing w:before="120" w:after="120"/>
      <w:jc w:val="center"/>
    </w:pPr>
    <w:rPr>
      <w:i/>
      <w:iCs/>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18"/>
      <w:szCs w:val="18"/>
      <w:lang w:val="en-US"/>
    </w:rPr>
  </w:style>
  <w:style w:type="paragraph" w:styleId="Title">
    <w:name w:val="Title"/>
    <w:basedOn w:val="Normal"/>
    <w:link w:val="TitleChar"/>
    <w:uiPriority w:val="99"/>
    <w:qFormat/>
    <w:rsid w:val="00B534F2"/>
    <w:pPr>
      <w:spacing w:before="180" w:after="60"/>
      <w:jc w:val="center"/>
      <w:outlineLvl w:val="0"/>
    </w:pPr>
    <w:rPr>
      <w:b/>
      <w:bCs/>
      <w:kern w:val="28"/>
      <w:sz w:val="32"/>
      <w:szCs w:val="32"/>
      <w:lang w:val="fr-FR" w:eastAsia="en-US"/>
    </w:rPr>
  </w:style>
  <w:style w:type="character" w:customStyle="1" w:styleId="TitleChar">
    <w:name w:val="Title Char"/>
    <w:basedOn w:val="DefaultParagraphFont"/>
    <w:link w:val="Title"/>
    <w:uiPriority w:val="99"/>
    <w:locked/>
    <w:rsid w:val="00B534F2"/>
    <w:rPr>
      <w:rFonts w:ascii="Arial" w:hAnsi="Arial" w:cs="Arial"/>
      <w:b/>
      <w:bCs/>
      <w:kern w:val="28"/>
      <w:sz w:val="32"/>
      <w:szCs w:val="32"/>
      <w:lang w:eastAsia="en-US"/>
    </w:rPr>
  </w:style>
  <w:style w:type="paragraph" w:styleId="TOC1">
    <w:name w:val="toc 1"/>
    <w:basedOn w:val="Normal"/>
    <w:next w:val="Normal"/>
    <w:autoRedefine/>
    <w:uiPriority w:val="99"/>
    <w:semiHidden/>
    <w:rsid w:val="006E71A4"/>
    <w:pPr>
      <w:tabs>
        <w:tab w:val="left" w:pos="567"/>
        <w:tab w:val="right" w:pos="9639"/>
      </w:tabs>
      <w:spacing w:before="120"/>
      <w:ind w:left="567" w:right="142" w:hanging="567"/>
      <w:jc w:val="both"/>
    </w:pPr>
    <w:rPr>
      <w:b/>
      <w:bCs/>
      <w:caps/>
    </w:rPr>
  </w:style>
  <w:style w:type="paragraph" w:styleId="TOC2">
    <w:name w:val="toc 2"/>
    <w:basedOn w:val="Normal"/>
    <w:next w:val="Normal"/>
    <w:autoRedefine/>
    <w:uiPriority w:val="99"/>
    <w:semiHidden/>
    <w:rsid w:val="00B534F2"/>
    <w:pPr>
      <w:tabs>
        <w:tab w:val="left" w:pos="851"/>
        <w:tab w:val="right" w:pos="9639"/>
      </w:tabs>
      <w:spacing w:before="120" w:after="120"/>
    </w:pPr>
  </w:style>
  <w:style w:type="paragraph" w:styleId="TOC3">
    <w:name w:val="toc 3"/>
    <w:basedOn w:val="Normal"/>
    <w:next w:val="Normal"/>
    <w:autoRedefine/>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99"/>
    <w:semiHidden/>
    <w:rsid w:val="006E71A4"/>
    <w:pPr>
      <w:tabs>
        <w:tab w:val="left" w:pos="1701"/>
        <w:tab w:val="right" w:pos="9639"/>
      </w:tabs>
      <w:spacing w:before="240" w:after="240"/>
      <w:ind w:left="1701" w:hanging="1701"/>
    </w:pPr>
    <w:rPr>
      <w:b/>
      <w:bCs/>
      <w:caps/>
      <w:noProof/>
    </w:rPr>
  </w:style>
  <w:style w:type="paragraph" w:styleId="TOC5">
    <w:name w:val="toc 5"/>
    <w:basedOn w:val="Normal"/>
    <w:next w:val="Normal"/>
    <w:autoRedefine/>
    <w:uiPriority w:val="99"/>
    <w:semiHidden/>
    <w:rsid w:val="00986D5A"/>
    <w:pPr>
      <w:tabs>
        <w:tab w:val="left" w:pos="1134"/>
        <w:tab w:val="right" w:pos="9639"/>
      </w:tabs>
      <w:spacing w:before="120" w:after="120"/>
      <w:ind w:left="1134" w:hanging="1134"/>
    </w:pPr>
    <w:rPr>
      <w:b/>
      <w:bCs/>
    </w:rPr>
  </w:style>
  <w:style w:type="paragraph" w:styleId="TOC6">
    <w:name w:val="toc 6"/>
    <w:basedOn w:val="Normal"/>
    <w:next w:val="Normal"/>
    <w:autoRedefine/>
    <w:uiPriority w:val="99"/>
    <w:semiHidden/>
    <w:rsid w:val="00B534F2"/>
    <w:pPr>
      <w:ind w:left="960"/>
    </w:pPr>
    <w:rPr>
      <w:sz w:val="20"/>
      <w:szCs w:val="20"/>
    </w:rPr>
  </w:style>
  <w:style w:type="paragraph" w:styleId="TOC7">
    <w:name w:val="toc 7"/>
    <w:basedOn w:val="Normal"/>
    <w:next w:val="Normal"/>
    <w:autoRedefine/>
    <w:uiPriority w:val="99"/>
    <w:semiHidden/>
    <w:rsid w:val="00B534F2"/>
    <w:pPr>
      <w:ind w:left="1200"/>
    </w:pPr>
    <w:rPr>
      <w:sz w:val="20"/>
      <w:szCs w:val="20"/>
    </w:rPr>
  </w:style>
  <w:style w:type="paragraph" w:styleId="TOC8">
    <w:name w:val="toc 8"/>
    <w:basedOn w:val="Normal"/>
    <w:next w:val="Normal"/>
    <w:autoRedefine/>
    <w:uiPriority w:val="99"/>
    <w:semiHidden/>
    <w:rsid w:val="00B534F2"/>
    <w:pPr>
      <w:ind w:left="1440"/>
    </w:pPr>
    <w:rPr>
      <w:sz w:val="20"/>
      <w:szCs w:val="20"/>
    </w:rPr>
  </w:style>
  <w:style w:type="paragraph" w:styleId="TOC9">
    <w:name w:val="toc 9"/>
    <w:basedOn w:val="Normal"/>
    <w:next w:val="Normal"/>
    <w:autoRedefine/>
    <w:uiPriority w:val="99"/>
    <w:semiHidden/>
    <w:rsid w:val="00B534F2"/>
    <w:pPr>
      <w:ind w:left="1680"/>
    </w:pPr>
    <w:rPr>
      <w:sz w:val="20"/>
      <w:szCs w:val="20"/>
    </w:rPr>
  </w:style>
  <w:style w:type="table" w:styleId="TableGrid">
    <w:name w:val="Table Grid"/>
    <w:basedOn w:val="TableNormal"/>
    <w:uiPriority w:val="99"/>
    <w:rsid w:val="00371BE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uiPriority w:val="99"/>
    <w:rsid w:val="00475439"/>
    <w:pPr>
      <w:numPr>
        <w:numId w:val="16"/>
      </w:numPr>
      <w:spacing w:before="240" w:after="240"/>
    </w:pPr>
    <w:rPr>
      <w:b/>
      <w:bCs/>
      <w:caps/>
      <w:sz w:val="24"/>
      <w:szCs w:val="24"/>
    </w:rPr>
  </w:style>
  <w:style w:type="paragraph" w:customStyle="1" w:styleId="AnnexHeading2">
    <w:name w:val="Annex Heading 2"/>
    <w:basedOn w:val="Normal"/>
    <w:next w:val="BodyText"/>
    <w:autoRedefine/>
    <w:uiPriority w:val="99"/>
    <w:rsid w:val="00475439"/>
    <w:pPr>
      <w:numPr>
        <w:ilvl w:val="1"/>
        <w:numId w:val="16"/>
      </w:numPr>
      <w:spacing w:before="120" w:after="120"/>
    </w:pPr>
    <w:rPr>
      <w:b/>
      <w:bCs/>
    </w:rPr>
  </w:style>
  <w:style w:type="paragraph" w:customStyle="1" w:styleId="AnnexHeading3">
    <w:name w:val="Annex Heading 3"/>
    <w:basedOn w:val="Normal"/>
    <w:next w:val="Normal"/>
    <w:uiPriority w:val="99"/>
    <w:rsid w:val="00F710A0"/>
    <w:pPr>
      <w:spacing w:before="120" w:after="120"/>
    </w:pPr>
  </w:style>
  <w:style w:type="paragraph" w:customStyle="1" w:styleId="AnnexHeading4">
    <w:name w:val="Annex Heading 4"/>
    <w:basedOn w:val="Normal"/>
    <w:next w:val="BodyText"/>
    <w:uiPriority w:val="99"/>
    <w:rsid w:val="00F710A0"/>
    <w:pPr>
      <w:spacing w:before="120" w:after="120"/>
    </w:pPr>
  </w:style>
  <w:style w:type="paragraph" w:styleId="List2">
    <w:name w:val="List 2"/>
    <w:basedOn w:val="Normal"/>
    <w:uiPriority w:val="99"/>
    <w:rsid w:val="007379A8"/>
    <w:pPr>
      <w:ind w:left="566" w:hanging="283"/>
    </w:pPr>
  </w:style>
  <w:style w:type="paragraph" w:styleId="BodyTextIndent3">
    <w:name w:val="Body Text Indent 3"/>
    <w:basedOn w:val="Normal"/>
    <w:link w:val="BodyTextIndent3Char"/>
    <w:uiPriority w:val="99"/>
    <w:rsid w:val="00DD6174"/>
    <w:pPr>
      <w:spacing w:after="120"/>
      <w:ind w:left="1134"/>
    </w:pPr>
    <w:rPr>
      <w:lang w:val="fr-FR" w:eastAsia="en-US"/>
    </w:rPr>
  </w:style>
  <w:style w:type="character" w:customStyle="1" w:styleId="BodyTextIndent3Char">
    <w:name w:val="Body Text Indent 3 Char"/>
    <w:basedOn w:val="DefaultParagraphFont"/>
    <w:link w:val="BodyTextIndent3"/>
    <w:uiPriority w:val="99"/>
    <w:locked/>
    <w:rsid w:val="00DD6174"/>
    <w:rPr>
      <w:rFonts w:ascii="Arial" w:hAnsi="Arial" w:cs="Arial"/>
      <w:sz w:val="22"/>
      <w:szCs w:val="22"/>
      <w:lang w:eastAsia="en-US"/>
    </w:rPr>
  </w:style>
  <w:style w:type="paragraph" w:customStyle="1" w:styleId="AppendixHeading1">
    <w:name w:val="Appendix Heading 1"/>
    <w:basedOn w:val="Normal"/>
    <w:next w:val="BodyText"/>
    <w:uiPriority w:val="99"/>
    <w:rsid w:val="002F7535"/>
    <w:pPr>
      <w:numPr>
        <w:numId w:val="12"/>
      </w:numPr>
      <w:spacing w:before="120" w:after="120"/>
    </w:pPr>
    <w:rPr>
      <w:b/>
      <w:bCs/>
      <w:caps/>
      <w:sz w:val="24"/>
      <w:szCs w:val="24"/>
    </w:rPr>
  </w:style>
  <w:style w:type="paragraph" w:customStyle="1" w:styleId="AppendixHeading2">
    <w:name w:val="Appendix Heading 2"/>
    <w:basedOn w:val="Normal"/>
    <w:next w:val="BodyText"/>
    <w:uiPriority w:val="99"/>
    <w:rsid w:val="002F7535"/>
    <w:pPr>
      <w:numPr>
        <w:ilvl w:val="1"/>
        <w:numId w:val="12"/>
      </w:numPr>
      <w:spacing w:before="120" w:after="120"/>
    </w:pPr>
    <w:rPr>
      <w:b/>
      <w:bCs/>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basedOn w:val="BodyTextChar"/>
    <w:link w:val="BodyTextFirstIndent"/>
    <w:uiPriority w:val="99"/>
    <w:locked/>
    <w:rsid w:val="00DD6174"/>
    <w:rPr>
      <w:rFonts w:ascii="Arial" w:hAnsi="Arial" w:cs="Arial"/>
      <w:sz w:val="24"/>
      <w:szCs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basedOn w:val="BodyTextIndentChar"/>
    <w:link w:val="BodyTextFirstIndent2"/>
    <w:uiPriority w:val="99"/>
    <w:locked/>
    <w:rsid w:val="00DD6174"/>
    <w:rPr>
      <w:rFonts w:ascii="Arial" w:hAnsi="Arial" w:cs="Arial"/>
      <w:sz w:val="24"/>
      <w:szCs w:val="24"/>
      <w:lang w:eastAsia="en-US"/>
    </w:rPr>
  </w:style>
  <w:style w:type="paragraph" w:styleId="BodyText2">
    <w:name w:val="Body Text 2"/>
    <w:basedOn w:val="Normal"/>
    <w:link w:val="BodyText2Char"/>
    <w:uiPriority w:val="99"/>
    <w:rsid w:val="00032948"/>
    <w:pPr>
      <w:spacing w:after="120" w:line="480" w:lineRule="auto"/>
    </w:pPr>
    <w:rPr>
      <w:sz w:val="24"/>
      <w:szCs w:val="24"/>
      <w:lang w:val="fr-FR" w:eastAsia="en-US"/>
    </w:rPr>
  </w:style>
  <w:style w:type="character" w:customStyle="1" w:styleId="BodyText2Char">
    <w:name w:val="Body Text 2 Char"/>
    <w:basedOn w:val="DefaultParagraphFont"/>
    <w:link w:val="BodyText2"/>
    <w:uiPriority w:val="99"/>
    <w:locked/>
    <w:rsid w:val="00032948"/>
    <w:rPr>
      <w:rFonts w:ascii="Arial" w:hAnsi="Arial" w:cs="Arial"/>
      <w:sz w:val="24"/>
      <w:szCs w:val="24"/>
      <w:lang w:eastAsia="en-US"/>
    </w:rPr>
  </w:style>
  <w:style w:type="paragraph" w:customStyle="1" w:styleId="AppendixHeading3">
    <w:name w:val="Appendix Heading 3"/>
    <w:basedOn w:val="Normal"/>
    <w:next w:val="Normal"/>
    <w:uiPriority w:val="99"/>
    <w:rsid w:val="002F7535"/>
    <w:pPr>
      <w:numPr>
        <w:ilvl w:val="2"/>
        <w:numId w:val="12"/>
      </w:numPr>
      <w:spacing w:before="120" w:after="120"/>
    </w:pPr>
  </w:style>
  <w:style w:type="paragraph" w:styleId="Caption">
    <w:name w:val="caption"/>
    <w:basedOn w:val="Normal"/>
    <w:next w:val="Normal"/>
    <w:uiPriority w:val="99"/>
    <w:qFormat/>
    <w:rsid w:val="005D7CE9"/>
    <w:pPr>
      <w:spacing w:after="200"/>
    </w:pPr>
    <w:rPr>
      <w:b/>
      <w:bCs/>
      <w:color w:val="4F81BD"/>
      <w:sz w:val="18"/>
      <w:szCs w:val="18"/>
    </w:rPr>
  </w:style>
  <w:style w:type="paragraph" w:styleId="ListParagraph">
    <w:name w:val="List Paragraph"/>
    <w:basedOn w:val="Normal"/>
    <w:uiPriority w:val="99"/>
    <w:qFormat/>
    <w:rsid w:val="006F7955"/>
    <w:pPr>
      <w:ind w:left="720"/>
    </w:pPr>
  </w:style>
  <w:style w:type="paragraph" w:customStyle="1" w:styleId="Standard">
    <w:name w:val="Standard"/>
    <w:uiPriority w:val="99"/>
    <w:rsid w:val="00D667CA"/>
    <w:pPr>
      <w:widowControl w:val="0"/>
      <w:suppressAutoHyphens/>
      <w:autoSpaceDN w:val="0"/>
      <w:textAlignment w:val="baseline"/>
    </w:pPr>
    <w:rPr>
      <w:rFonts w:ascii="Times New Roman" w:eastAsia="SimSun" w:hAnsi="Times New Roman" w:cs="Times New Roman"/>
      <w:kern w:val="3"/>
      <w:sz w:val="24"/>
      <w:szCs w:val="24"/>
      <w:lang w:eastAsia="zh-CN"/>
    </w:rPr>
  </w:style>
  <w:style w:type="paragraph" w:customStyle="1" w:styleId="TableContents">
    <w:name w:val="Table Contents"/>
    <w:basedOn w:val="Standard"/>
    <w:uiPriority w:val="99"/>
    <w:rsid w:val="008055B9"/>
    <w:pPr>
      <w:suppressLineNumbers/>
    </w:pPr>
  </w:style>
  <w:style w:type="character" w:customStyle="1" w:styleId="apple-converted-space">
    <w:name w:val="apple-converted-space"/>
    <w:uiPriority w:val="99"/>
    <w:rsid w:val="00335CF5"/>
  </w:style>
  <w:style w:type="character" w:customStyle="1" w:styleId="hps">
    <w:name w:val="hps"/>
    <w:uiPriority w:val="99"/>
    <w:rsid w:val="005606BD"/>
  </w:style>
  <w:style w:type="character" w:customStyle="1" w:styleId="hpsatn">
    <w:name w:val="hps atn"/>
    <w:uiPriority w:val="99"/>
    <w:rsid w:val="00D17B55"/>
  </w:style>
  <w:style w:type="character" w:customStyle="1" w:styleId="CarCar">
    <w:name w:val="Car Car"/>
    <w:uiPriority w:val="99"/>
    <w:rsid w:val="007A77CF"/>
    <w:rPr>
      <w:lang w:val="fr-FR" w:eastAsia="zh-CN"/>
    </w:rPr>
  </w:style>
  <w:style w:type="character" w:customStyle="1" w:styleId="atn">
    <w:name w:val="atn"/>
    <w:uiPriority w:val="99"/>
    <w:rsid w:val="00880CAD"/>
  </w:style>
  <w:style w:type="numbering" w:styleId="ArticleSection">
    <w:name w:val="Outline List 3"/>
    <w:basedOn w:val="NoList"/>
    <w:uiPriority w:val="99"/>
    <w:semiHidden/>
    <w:unhideWhenUsed/>
    <w:locked/>
    <w:rsid w:val="00766FE1"/>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fr-FR" w:eastAsia="fr-F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44622"/>
    <w:rPr>
      <w:lang w:val="en-GB" w:eastAsia="en-GB"/>
    </w:rPr>
  </w:style>
  <w:style w:type="paragraph" w:styleId="Heading1">
    <w:name w:val="heading 1"/>
    <w:basedOn w:val="Normal"/>
    <w:next w:val="BodyText"/>
    <w:link w:val="Heading1Char"/>
    <w:uiPriority w:val="99"/>
    <w:qFormat/>
    <w:rsid w:val="007367B0"/>
    <w:pPr>
      <w:keepNext/>
      <w:spacing w:before="240" w:after="240"/>
      <w:outlineLvl w:val="0"/>
    </w:pPr>
    <w:rPr>
      <w:b/>
      <w:bCs/>
      <w:caps/>
      <w:kern w:val="28"/>
      <w:sz w:val="24"/>
      <w:szCs w:val="24"/>
      <w:lang w:val="fr-FR" w:eastAsia="de-DE"/>
    </w:rPr>
  </w:style>
  <w:style w:type="paragraph" w:styleId="Heading2">
    <w:name w:val="heading 2"/>
    <w:basedOn w:val="Normal"/>
    <w:next w:val="BodyText"/>
    <w:link w:val="Heading2Char"/>
    <w:uiPriority w:val="99"/>
    <w:qFormat/>
    <w:rsid w:val="00371BEF"/>
    <w:pPr>
      <w:spacing w:before="120" w:after="120"/>
      <w:outlineLvl w:val="1"/>
    </w:pPr>
    <w:rPr>
      <w:b/>
      <w:bCs/>
    </w:rPr>
  </w:style>
  <w:style w:type="paragraph" w:styleId="Heading3">
    <w:name w:val="heading 3"/>
    <w:basedOn w:val="Normal"/>
    <w:next w:val="BodyTextFirstIndent2"/>
    <w:link w:val="Heading3Char"/>
    <w:uiPriority w:val="99"/>
    <w:qFormat/>
    <w:rsid w:val="004A3893"/>
    <w:pPr>
      <w:keepNext/>
      <w:spacing w:before="120" w:after="120"/>
      <w:outlineLvl w:val="2"/>
    </w:pPr>
    <w:rPr>
      <w:lang w:eastAsia="de-DE"/>
    </w:rPr>
  </w:style>
  <w:style w:type="paragraph" w:styleId="Heading4">
    <w:name w:val="heading 4"/>
    <w:basedOn w:val="Normal"/>
    <w:next w:val="Normal"/>
    <w:link w:val="Heading4Char"/>
    <w:uiPriority w:val="99"/>
    <w:qFormat/>
    <w:rsid w:val="004A3893"/>
    <w:pPr>
      <w:keepNext/>
      <w:spacing w:before="120" w:after="120"/>
      <w:outlineLvl w:val="3"/>
    </w:pPr>
    <w:rPr>
      <w:sz w:val="20"/>
      <w:szCs w:val="20"/>
      <w:lang w:eastAsia="de-DE"/>
    </w:rPr>
  </w:style>
  <w:style w:type="paragraph" w:styleId="Heading5">
    <w:name w:val="heading 5"/>
    <w:basedOn w:val="Normal"/>
    <w:next w:val="Normal"/>
    <w:link w:val="Heading5Char"/>
    <w:uiPriority w:val="99"/>
    <w:qFormat/>
    <w:rsid w:val="00B534F2"/>
    <w:pPr>
      <w:spacing w:before="240" w:after="60"/>
      <w:outlineLvl w:val="4"/>
    </w:pPr>
    <w:rPr>
      <w:sz w:val="20"/>
      <w:szCs w:val="20"/>
      <w:lang w:val="de-DE" w:eastAsia="de-DE"/>
    </w:rPr>
  </w:style>
  <w:style w:type="paragraph" w:styleId="Heading6">
    <w:name w:val="heading 6"/>
    <w:basedOn w:val="Normal"/>
    <w:next w:val="Normal"/>
    <w:link w:val="Heading6Char"/>
    <w:uiPriority w:val="99"/>
    <w:qFormat/>
    <w:rsid w:val="00B534F2"/>
    <w:pPr>
      <w:spacing w:before="240" w:after="60"/>
      <w:outlineLvl w:val="5"/>
    </w:pPr>
    <w:rPr>
      <w:i/>
      <w:iCs/>
      <w:sz w:val="20"/>
      <w:szCs w:val="20"/>
      <w:lang w:val="de-DE" w:eastAsia="de-DE"/>
    </w:rPr>
  </w:style>
  <w:style w:type="paragraph" w:styleId="Heading7">
    <w:name w:val="heading 7"/>
    <w:basedOn w:val="Normal"/>
    <w:next w:val="Normal"/>
    <w:link w:val="Heading7Char"/>
    <w:uiPriority w:val="99"/>
    <w:qFormat/>
    <w:rsid w:val="00B534F2"/>
    <w:pPr>
      <w:spacing w:before="240" w:after="60"/>
      <w:outlineLvl w:val="6"/>
    </w:pPr>
    <w:rPr>
      <w:sz w:val="20"/>
      <w:szCs w:val="20"/>
      <w:lang w:val="de-DE" w:eastAsia="de-DE"/>
    </w:rPr>
  </w:style>
  <w:style w:type="paragraph" w:styleId="Heading8">
    <w:name w:val="heading 8"/>
    <w:basedOn w:val="Normal"/>
    <w:next w:val="Normal"/>
    <w:link w:val="Heading8Char"/>
    <w:uiPriority w:val="99"/>
    <w:qFormat/>
    <w:rsid w:val="00B534F2"/>
    <w:pPr>
      <w:spacing w:before="240" w:after="60"/>
      <w:outlineLvl w:val="7"/>
    </w:pPr>
    <w:rPr>
      <w:i/>
      <w:iCs/>
      <w:sz w:val="20"/>
      <w:szCs w:val="20"/>
      <w:lang w:val="de-DE" w:eastAsia="de-DE"/>
    </w:rPr>
  </w:style>
  <w:style w:type="paragraph" w:styleId="Heading9">
    <w:name w:val="heading 9"/>
    <w:basedOn w:val="Normal"/>
    <w:next w:val="Normal"/>
    <w:link w:val="Heading9Char"/>
    <w:uiPriority w:val="99"/>
    <w:qFormat/>
    <w:rsid w:val="00B534F2"/>
    <w:pPr>
      <w:spacing w:before="240" w:after="60"/>
      <w:outlineLvl w:val="8"/>
    </w:pPr>
    <w:rPr>
      <w:b/>
      <w:bCs/>
      <w:i/>
      <w:iCs/>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67B0"/>
    <w:rPr>
      <w:b/>
      <w:bCs/>
      <w:caps/>
      <w:kern w:val="28"/>
      <w:sz w:val="24"/>
      <w:szCs w:val="24"/>
      <w:lang w:val="fr-FR" w:eastAsia="de-DE"/>
    </w:rPr>
  </w:style>
  <w:style w:type="character" w:customStyle="1" w:styleId="Heading2Char">
    <w:name w:val="Heading 2 Char"/>
    <w:basedOn w:val="DefaultParagraphFont"/>
    <w:link w:val="Heading2"/>
    <w:uiPriority w:val="99"/>
    <w:locked/>
    <w:rsid w:val="0035750B"/>
    <w:rPr>
      <w:b/>
      <w:bCs/>
      <w:sz w:val="22"/>
      <w:szCs w:val="22"/>
      <w:lang w:val="en-GB" w:eastAsia="en-GB"/>
    </w:rPr>
  </w:style>
  <w:style w:type="character" w:customStyle="1" w:styleId="Heading3Char">
    <w:name w:val="Heading 3 Char"/>
    <w:basedOn w:val="DefaultParagraphFont"/>
    <w:link w:val="Heading3"/>
    <w:uiPriority w:val="99"/>
    <w:locked/>
    <w:rsid w:val="0035750B"/>
    <w:rPr>
      <w:sz w:val="22"/>
      <w:szCs w:val="22"/>
      <w:lang w:val="en-GB" w:eastAsia="de-DE"/>
    </w:rPr>
  </w:style>
  <w:style w:type="character" w:customStyle="1" w:styleId="Heading4Char">
    <w:name w:val="Heading 4 Char"/>
    <w:basedOn w:val="DefaultParagraphFont"/>
    <w:link w:val="Heading4"/>
    <w:uiPriority w:val="99"/>
    <w:locked/>
    <w:rsid w:val="0035750B"/>
    <w:rPr>
      <w:sz w:val="20"/>
      <w:szCs w:val="20"/>
      <w:lang w:val="en-GB" w:eastAsia="de-DE"/>
    </w:rPr>
  </w:style>
  <w:style w:type="character" w:customStyle="1" w:styleId="Heading5Char">
    <w:name w:val="Heading 5 Char"/>
    <w:basedOn w:val="DefaultParagraphFont"/>
    <w:link w:val="Heading5"/>
    <w:uiPriority w:val="99"/>
    <w:locked/>
    <w:rsid w:val="0035750B"/>
    <w:rPr>
      <w:sz w:val="20"/>
      <w:szCs w:val="20"/>
      <w:lang w:val="de-DE" w:eastAsia="de-DE"/>
    </w:rPr>
  </w:style>
  <w:style w:type="character" w:customStyle="1" w:styleId="Heading6Char">
    <w:name w:val="Heading 6 Char"/>
    <w:basedOn w:val="DefaultParagraphFont"/>
    <w:link w:val="Heading6"/>
    <w:uiPriority w:val="99"/>
    <w:locked/>
    <w:rsid w:val="0035750B"/>
    <w:rPr>
      <w:i/>
      <w:iCs/>
      <w:sz w:val="20"/>
      <w:szCs w:val="20"/>
      <w:lang w:val="de-DE" w:eastAsia="de-DE"/>
    </w:rPr>
  </w:style>
  <w:style w:type="character" w:customStyle="1" w:styleId="Heading7Char">
    <w:name w:val="Heading 7 Char"/>
    <w:basedOn w:val="DefaultParagraphFont"/>
    <w:link w:val="Heading7"/>
    <w:uiPriority w:val="99"/>
    <w:locked/>
    <w:rsid w:val="0035750B"/>
    <w:rPr>
      <w:sz w:val="20"/>
      <w:szCs w:val="20"/>
      <w:lang w:val="de-DE" w:eastAsia="de-DE"/>
    </w:rPr>
  </w:style>
  <w:style w:type="character" w:customStyle="1" w:styleId="Heading8Char">
    <w:name w:val="Heading 8 Char"/>
    <w:basedOn w:val="DefaultParagraphFont"/>
    <w:link w:val="Heading8"/>
    <w:uiPriority w:val="99"/>
    <w:locked/>
    <w:rsid w:val="0035750B"/>
    <w:rPr>
      <w:i/>
      <w:iCs/>
      <w:sz w:val="20"/>
      <w:szCs w:val="20"/>
      <w:lang w:val="de-DE" w:eastAsia="de-DE"/>
    </w:rPr>
  </w:style>
  <w:style w:type="character" w:customStyle="1" w:styleId="Heading9Char">
    <w:name w:val="Heading 9 Char"/>
    <w:basedOn w:val="DefaultParagraphFont"/>
    <w:link w:val="Heading9"/>
    <w:uiPriority w:val="99"/>
    <w:locked/>
    <w:rsid w:val="0035750B"/>
    <w:rPr>
      <w:b/>
      <w:bCs/>
      <w:i/>
      <w:iCs/>
      <w:sz w:val="20"/>
      <w:szCs w:val="20"/>
      <w:lang w:val="de-DE" w:eastAsia="de-DE"/>
    </w:rPr>
  </w:style>
  <w:style w:type="paragraph" w:styleId="BodyText">
    <w:name w:val="Body Text"/>
    <w:basedOn w:val="Normal"/>
    <w:link w:val="BodyTextChar"/>
    <w:uiPriority w:val="99"/>
    <w:rsid w:val="008F5390"/>
    <w:pPr>
      <w:spacing w:after="120"/>
      <w:jc w:val="both"/>
    </w:pPr>
    <w:rPr>
      <w:sz w:val="24"/>
      <w:szCs w:val="24"/>
      <w:lang w:val="fr-FR" w:eastAsia="en-US"/>
    </w:rPr>
  </w:style>
  <w:style w:type="character" w:customStyle="1" w:styleId="BodyTextChar">
    <w:name w:val="Body Text Char"/>
    <w:basedOn w:val="DefaultParagraphFont"/>
    <w:link w:val="BodyText"/>
    <w:uiPriority w:val="99"/>
    <w:locked/>
    <w:rsid w:val="008F5390"/>
    <w:rPr>
      <w:rFonts w:ascii="Arial" w:hAnsi="Arial" w:cs="Arial"/>
      <w:sz w:val="24"/>
      <w:szCs w:val="24"/>
      <w:lang w:eastAsia="en-US"/>
    </w:rPr>
  </w:style>
  <w:style w:type="paragraph" w:customStyle="1" w:styleId="Annex">
    <w:name w:val="Annex"/>
    <w:basedOn w:val="Heading1"/>
    <w:next w:val="Normal"/>
    <w:uiPriority w:val="99"/>
    <w:rsid w:val="009C2D0C"/>
    <w:pPr>
      <w:numPr>
        <w:numId w:val="14"/>
      </w:numPr>
      <w:tabs>
        <w:tab w:val="num" w:pos="567"/>
      </w:tabs>
      <w:jc w:val="both"/>
    </w:pPr>
    <w:rPr>
      <w:kern w:val="0"/>
      <w:lang w:eastAsia="en-GB"/>
    </w:rPr>
  </w:style>
  <w:style w:type="paragraph" w:customStyle="1" w:styleId="Appendix">
    <w:name w:val="Appendix"/>
    <w:basedOn w:val="Normal"/>
    <w:next w:val="Heading1"/>
    <w:uiPriority w:val="99"/>
    <w:rsid w:val="00F155DC"/>
    <w:pPr>
      <w:numPr>
        <w:numId w:val="3"/>
      </w:numPr>
      <w:tabs>
        <w:tab w:val="left" w:pos="1985"/>
      </w:tabs>
      <w:spacing w:after="240"/>
      <w:ind w:left="1985" w:hanging="1985"/>
    </w:pPr>
    <w:rPr>
      <w:b/>
      <w:bCs/>
      <w:sz w:val="24"/>
      <w:szCs w:val="24"/>
    </w:rPr>
  </w:style>
  <w:style w:type="paragraph" w:styleId="BalloonText">
    <w:name w:val="Balloon Text"/>
    <w:basedOn w:val="Normal"/>
    <w:link w:val="BalloonTextChar"/>
    <w:uiPriority w:val="99"/>
    <w:semiHidden/>
    <w:rsid w:val="00B534F2"/>
    <w:rPr>
      <w:rFonts w:ascii="Tahoma" w:hAnsi="Tahoma" w:cs="Tahoma"/>
      <w:sz w:val="16"/>
      <w:szCs w:val="16"/>
      <w:lang w:val="fr-FR" w:eastAsia="en-US"/>
    </w:rPr>
  </w:style>
  <w:style w:type="character" w:customStyle="1" w:styleId="BalloonTextChar">
    <w:name w:val="Balloon Text Char"/>
    <w:basedOn w:val="DefaultParagraphFont"/>
    <w:link w:val="BalloonText"/>
    <w:uiPriority w:val="99"/>
    <w:locked/>
    <w:rsid w:val="00B534F2"/>
    <w:rPr>
      <w:rFonts w:ascii="Tahoma" w:hAnsi="Tahoma" w:cs="Tahoma"/>
      <w:sz w:val="16"/>
      <w:szCs w:val="16"/>
      <w:lang w:eastAsia="en-US"/>
    </w:rPr>
  </w:style>
  <w:style w:type="paragraph" w:styleId="BlockText">
    <w:name w:val="Block Text"/>
    <w:basedOn w:val="Normal"/>
    <w:uiPriority w:val="99"/>
    <w:rsid w:val="00B534F2"/>
    <w:pPr>
      <w:spacing w:after="120"/>
      <w:ind w:left="1440" w:right="1440"/>
    </w:pPr>
  </w:style>
  <w:style w:type="paragraph" w:styleId="BodyTextIndent">
    <w:name w:val="Body Text Indent"/>
    <w:basedOn w:val="Normal"/>
    <w:link w:val="BodyTextIndentChar"/>
    <w:uiPriority w:val="99"/>
    <w:rsid w:val="00032948"/>
    <w:pPr>
      <w:spacing w:after="120"/>
      <w:ind w:left="993"/>
    </w:pPr>
    <w:rPr>
      <w:sz w:val="24"/>
      <w:szCs w:val="24"/>
      <w:lang w:val="fr-FR" w:eastAsia="en-US"/>
    </w:rPr>
  </w:style>
  <w:style w:type="character" w:customStyle="1" w:styleId="BodyTextIndentChar">
    <w:name w:val="Body Text Indent Char"/>
    <w:basedOn w:val="DefaultParagraphFont"/>
    <w:link w:val="BodyTextIndent"/>
    <w:uiPriority w:val="99"/>
    <w:locked/>
    <w:rsid w:val="00032948"/>
    <w:rPr>
      <w:rFonts w:ascii="Arial" w:hAnsi="Arial" w:cs="Arial"/>
      <w:sz w:val="24"/>
      <w:szCs w:val="24"/>
      <w:lang w:eastAsia="en-US"/>
    </w:rPr>
  </w:style>
  <w:style w:type="paragraph" w:styleId="BodyTextIndent2">
    <w:name w:val="Body Text Indent 2"/>
    <w:basedOn w:val="Normal"/>
    <w:link w:val="BodyTextIndent2Char"/>
    <w:uiPriority w:val="99"/>
    <w:rsid w:val="00032948"/>
    <w:pPr>
      <w:spacing w:after="120"/>
      <w:ind w:left="1134"/>
      <w:jc w:val="both"/>
    </w:pPr>
    <w:rPr>
      <w:sz w:val="24"/>
      <w:szCs w:val="24"/>
      <w:lang w:val="fr-FR" w:eastAsia="de-DE"/>
    </w:rPr>
  </w:style>
  <w:style w:type="character" w:customStyle="1" w:styleId="BodyTextIndent2Char">
    <w:name w:val="Body Text Indent 2 Char"/>
    <w:basedOn w:val="DefaultParagraphFont"/>
    <w:link w:val="BodyTextIndent2"/>
    <w:uiPriority w:val="99"/>
    <w:locked/>
    <w:rsid w:val="00032948"/>
    <w:rPr>
      <w:rFonts w:ascii="Arial" w:hAnsi="Arial" w:cs="Arial"/>
      <w:sz w:val="24"/>
      <w:szCs w:val="24"/>
      <w:lang w:eastAsia="de-DE"/>
    </w:rPr>
  </w:style>
  <w:style w:type="paragraph" w:customStyle="1" w:styleId="Bullet1">
    <w:name w:val="Bullet 1"/>
    <w:basedOn w:val="Normal"/>
    <w:uiPriority w:val="99"/>
    <w:rsid w:val="004A3893"/>
    <w:pPr>
      <w:numPr>
        <w:numId w:val="2"/>
      </w:numPr>
      <w:tabs>
        <w:tab w:val="clear" w:pos="360"/>
        <w:tab w:val="num" w:pos="720"/>
      </w:tabs>
      <w:spacing w:after="120"/>
      <w:ind w:left="720"/>
      <w:jc w:val="both"/>
      <w:outlineLvl w:val="0"/>
    </w:pPr>
  </w:style>
  <w:style w:type="paragraph" w:customStyle="1" w:styleId="Bullet1text">
    <w:name w:val="Bullet 1 text"/>
    <w:basedOn w:val="Normal"/>
    <w:uiPriority w:val="99"/>
    <w:rsid w:val="004A3893"/>
    <w:pPr>
      <w:suppressAutoHyphens/>
      <w:spacing w:after="120"/>
      <w:ind w:left="993"/>
      <w:jc w:val="both"/>
    </w:pPr>
  </w:style>
  <w:style w:type="paragraph" w:customStyle="1" w:styleId="Bullet2">
    <w:name w:val="Bullet 2"/>
    <w:basedOn w:val="Normal"/>
    <w:uiPriority w:val="99"/>
    <w:rsid w:val="004A3893"/>
    <w:pPr>
      <w:numPr>
        <w:numId w:val="5"/>
      </w:numPr>
      <w:tabs>
        <w:tab w:val="left" w:pos="1418"/>
      </w:tabs>
      <w:spacing w:after="120"/>
    </w:pPr>
    <w:rPr>
      <w:sz w:val="20"/>
      <w:szCs w:val="20"/>
    </w:rPr>
  </w:style>
  <w:style w:type="paragraph" w:customStyle="1" w:styleId="Bullet2text">
    <w:name w:val="Bullet 2 text"/>
    <w:basedOn w:val="Normal"/>
    <w:uiPriority w:val="99"/>
    <w:rsid w:val="00CB5860"/>
    <w:pPr>
      <w:suppressAutoHyphens/>
      <w:spacing w:after="120"/>
      <w:ind w:left="1418"/>
      <w:jc w:val="both"/>
    </w:pPr>
    <w:rPr>
      <w:sz w:val="20"/>
      <w:szCs w:val="20"/>
    </w:rPr>
  </w:style>
  <w:style w:type="paragraph" w:customStyle="1" w:styleId="Bullet3">
    <w:name w:val="Bullet 3"/>
    <w:basedOn w:val="Bullet2"/>
    <w:uiPriority w:val="99"/>
    <w:rsid w:val="00E7550C"/>
    <w:pPr>
      <w:numPr>
        <w:numId w:val="6"/>
      </w:numPr>
      <w:tabs>
        <w:tab w:val="clear" w:pos="1418"/>
        <w:tab w:val="clear" w:pos="1560"/>
        <w:tab w:val="num" w:pos="720"/>
        <w:tab w:val="left" w:pos="1843"/>
      </w:tabs>
      <w:ind w:left="1843" w:hanging="425"/>
    </w:pPr>
  </w:style>
  <w:style w:type="paragraph" w:customStyle="1" w:styleId="Bullet3text">
    <w:name w:val="Bullet 3 text"/>
    <w:basedOn w:val="Normal"/>
    <w:autoRedefine/>
    <w:uiPriority w:val="99"/>
    <w:rsid w:val="00E7550C"/>
    <w:pPr>
      <w:suppressAutoHyphens/>
      <w:spacing w:after="120"/>
      <w:ind w:left="1843"/>
      <w:jc w:val="both"/>
    </w:pPr>
    <w:rPr>
      <w:sz w:val="20"/>
      <w:szCs w:val="20"/>
    </w:rPr>
  </w:style>
  <w:style w:type="character" w:styleId="CommentReference">
    <w:name w:val="annotation reference"/>
    <w:basedOn w:val="DefaultParagraphFont"/>
    <w:uiPriority w:val="99"/>
    <w:semiHidden/>
    <w:rsid w:val="00B534F2"/>
    <w:rPr>
      <w:sz w:val="16"/>
      <w:szCs w:val="16"/>
    </w:rPr>
  </w:style>
  <w:style w:type="paragraph" w:styleId="CommentText">
    <w:name w:val="annotation text"/>
    <w:basedOn w:val="Normal"/>
    <w:link w:val="CommentTextChar"/>
    <w:uiPriority w:val="99"/>
    <w:semiHidden/>
    <w:rsid w:val="00B534F2"/>
    <w:rPr>
      <w:sz w:val="24"/>
      <w:szCs w:val="24"/>
      <w:lang w:val="fr-FR" w:eastAsia="de-DE"/>
    </w:rPr>
  </w:style>
  <w:style w:type="character" w:customStyle="1" w:styleId="CommentTextChar">
    <w:name w:val="Comment Text Char"/>
    <w:basedOn w:val="DefaultParagraphFont"/>
    <w:link w:val="CommentText"/>
    <w:uiPriority w:val="99"/>
    <w:locked/>
    <w:rsid w:val="00B534F2"/>
    <w:rPr>
      <w:rFonts w:ascii="Arial" w:hAnsi="Arial" w:cs="Arial"/>
      <w:sz w:val="24"/>
      <w:szCs w:val="24"/>
      <w:lang w:eastAsia="de-DE"/>
    </w:rPr>
  </w:style>
  <w:style w:type="paragraph" w:styleId="CommentSubject">
    <w:name w:val="annotation subject"/>
    <w:basedOn w:val="CommentText"/>
    <w:next w:val="CommentText"/>
    <w:link w:val="CommentSubjectChar"/>
    <w:uiPriority w:val="99"/>
    <w:semiHidden/>
    <w:rsid w:val="00B534F2"/>
    <w:rPr>
      <w:b/>
      <w:bCs/>
      <w:lang w:eastAsia="en-US"/>
    </w:rPr>
  </w:style>
  <w:style w:type="character" w:customStyle="1" w:styleId="CommentSubjectChar">
    <w:name w:val="Comment Subject Char"/>
    <w:basedOn w:val="CommentTextChar"/>
    <w:link w:val="CommentSubject"/>
    <w:uiPriority w:val="99"/>
    <w:locked/>
    <w:rsid w:val="00B534F2"/>
    <w:rPr>
      <w:rFonts w:ascii="Arial" w:hAnsi="Arial" w:cs="Arial"/>
      <w:b/>
      <w:bCs/>
      <w:sz w:val="24"/>
      <w:szCs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cs="Tahoma"/>
      <w:sz w:val="24"/>
      <w:szCs w:val="24"/>
      <w:lang w:val="de-DE" w:eastAsia="de-DE"/>
    </w:rPr>
  </w:style>
  <w:style w:type="character" w:customStyle="1" w:styleId="DocumentMapChar">
    <w:name w:val="Document Map Char"/>
    <w:basedOn w:val="DefaultParagraphFont"/>
    <w:link w:val="DocumentMap"/>
    <w:uiPriority w:val="99"/>
    <w:locked/>
    <w:rsid w:val="00B534F2"/>
    <w:rPr>
      <w:rFonts w:ascii="Tahoma" w:hAnsi="Tahoma" w:cs="Tahoma"/>
      <w:sz w:val="24"/>
      <w:szCs w:val="24"/>
      <w:shd w:val="clear" w:color="auto" w:fill="000080"/>
      <w:lang w:val="de-DE" w:eastAsia="de-DE"/>
    </w:rPr>
  </w:style>
  <w:style w:type="character" w:styleId="Emphasis">
    <w:name w:val="Emphasis"/>
    <w:basedOn w:val="DefaultParagraphFont"/>
    <w:uiPriority w:val="99"/>
    <w:qFormat/>
    <w:rsid w:val="00B534F2"/>
    <w:rPr>
      <w:i/>
      <w:iCs/>
    </w:rPr>
  </w:style>
  <w:style w:type="paragraph" w:customStyle="1" w:styleId="equation">
    <w:name w:val="equation"/>
    <w:basedOn w:val="Normal"/>
    <w:next w:val="BodyText"/>
    <w:uiPriority w:val="99"/>
    <w:rsid w:val="00B534F2"/>
    <w:pPr>
      <w:keepNext/>
      <w:numPr>
        <w:numId w:val="7"/>
      </w:numPr>
      <w:tabs>
        <w:tab w:val="left" w:pos="142"/>
      </w:tabs>
      <w:spacing w:after="120"/>
      <w:jc w:val="right"/>
    </w:pPr>
  </w:style>
  <w:style w:type="paragraph" w:customStyle="1" w:styleId="Figure">
    <w:name w:val="Figure_#"/>
    <w:basedOn w:val="Normal"/>
    <w:next w:val="BodyText"/>
    <w:uiPriority w:val="99"/>
    <w:rsid w:val="00B534F2"/>
    <w:pPr>
      <w:numPr>
        <w:numId w:val="8"/>
      </w:numPr>
      <w:spacing w:before="120" w:after="120"/>
      <w:jc w:val="center"/>
    </w:pPr>
    <w:rPr>
      <w:i/>
      <w:iCs/>
    </w:rPr>
  </w:style>
  <w:style w:type="character" w:styleId="FollowedHyperlink">
    <w:name w:val="FollowedHyperlink"/>
    <w:basedOn w:val="DefaultParagraphFont"/>
    <w:uiPriority w:val="99"/>
    <w:rsid w:val="00B534F2"/>
    <w:rPr>
      <w:color w:val="800080"/>
      <w:u w:val="single"/>
    </w:rPr>
  </w:style>
  <w:style w:type="paragraph" w:styleId="Footer">
    <w:name w:val="footer"/>
    <w:basedOn w:val="Normal"/>
    <w:link w:val="FooterChar"/>
    <w:uiPriority w:val="99"/>
    <w:rsid w:val="00870A1B"/>
    <w:pPr>
      <w:tabs>
        <w:tab w:val="center" w:pos="4678"/>
        <w:tab w:val="right" w:pos="9356"/>
      </w:tabs>
    </w:pPr>
    <w:rPr>
      <w:sz w:val="24"/>
      <w:szCs w:val="24"/>
      <w:lang w:val="fr-FR" w:eastAsia="en-US"/>
    </w:rPr>
  </w:style>
  <w:style w:type="character" w:customStyle="1" w:styleId="FooterChar">
    <w:name w:val="Footer Char"/>
    <w:basedOn w:val="DefaultParagraphFont"/>
    <w:link w:val="Footer"/>
    <w:uiPriority w:val="99"/>
    <w:locked/>
    <w:rsid w:val="00870A1B"/>
    <w:rPr>
      <w:rFonts w:ascii="Arial" w:hAnsi="Arial" w:cs="Arial"/>
      <w:sz w:val="24"/>
      <w:szCs w:val="24"/>
      <w:lang w:eastAsia="en-US"/>
    </w:rPr>
  </w:style>
  <w:style w:type="character" w:styleId="FootnoteReference">
    <w:name w:val="footnote reference"/>
    <w:basedOn w:val="DefaultParagraphFont"/>
    <w:uiPriority w:val="99"/>
    <w:semiHidden/>
    <w:rsid w:val="00B534F2"/>
    <w:rPr>
      <w:vertAlign w:val="superscript"/>
    </w:rPr>
  </w:style>
  <w:style w:type="paragraph" w:styleId="FootnoteText">
    <w:name w:val="footnote text"/>
    <w:basedOn w:val="Normal"/>
    <w:link w:val="FootnoteTextChar"/>
    <w:uiPriority w:val="99"/>
    <w:semiHidden/>
    <w:rsid w:val="00B534F2"/>
    <w:rPr>
      <w:sz w:val="20"/>
      <w:szCs w:val="20"/>
      <w:lang w:val="fr-FR" w:eastAsia="en-US"/>
    </w:rPr>
  </w:style>
  <w:style w:type="character" w:customStyle="1" w:styleId="FootnoteTextChar">
    <w:name w:val="Footnote Text Char"/>
    <w:basedOn w:val="DefaultParagraphFont"/>
    <w:link w:val="FootnoteText"/>
    <w:uiPriority w:val="99"/>
    <w:locked/>
    <w:rsid w:val="00B534F2"/>
    <w:rPr>
      <w:rFonts w:ascii="Arial" w:hAnsi="Arial" w:cs="Arial"/>
      <w:lang w:eastAsia="en-US"/>
    </w:rPr>
  </w:style>
  <w:style w:type="paragraph" w:styleId="Header">
    <w:name w:val="header"/>
    <w:basedOn w:val="Normal"/>
    <w:link w:val="HeaderChar"/>
    <w:uiPriority w:val="99"/>
    <w:rsid w:val="0018656F"/>
    <w:pPr>
      <w:tabs>
        <w:tab w:val="center" w:pos="4678"/>
        <w:tab w:val="right" w:pos="9356"/>
      </w:tabs>
    </w:pPr>
    <w:rPr>
      <w:sz w:val="24"/>
      <w:szCs w:val="24"/>
      <w:lang w:val="fr-FR" w:eastAsia="en-US"/>
    </w:rPr>
  </w:style>
  <w:style w:type="character" w:customStyle="1" w:styleId="HeaderChar">
    <w:name w:val="Header Char"/>
    <w:basedOn w:val="DefaultParagraphFont"/>
    <w:link w:val="Header"/>
    <w:uiPriority w:val="99"/>
    <w:locked/>
    <w:rsid w:val="0018656F"/>
    <w:rPr>
      <w:rFonts w:ascii="Arial" w:hAnsi="Arial" w:cs="Arial"/>
      <w:sz w:val="24"/>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B534F2"/>
    <w:pPr>
      <w:numPr>
        <w:numId w:val="9"/>
      </w:numPr>
      <w:spacing w:after="120"/>
      <w:jc w:val="both"/>
    </w:pPr>
  </w:style>
  <w:style w:type="paragraph" w:customStyle="1" w:styleId="List1indent">
    <w:name w:val="List 1 indent"/>
    <w:basedOn w:val="Normal"/>
    <w:uiPriority w:val="99"/>
    <w:rsid w:val="007379A8"/>
    <w:pPr>
      <w:numPr>
        <w:ilvl w:val="1"/>
        <w:numId w:val="9"/>
      </w:numPr>
      <w:tabs>
        <w:tab w:val="clear" w:pos="993"/>
        <w:tab w:val="num" w:pos="1134"/>
      </w:tabs>
      <w:spacing w:after="120"/>
      <w:ind w:left="1134"/>
      <w:jc w:val="both"/>
    </w:pPr>
  </w:style>
  <w:style w:type="paragraph" w:customStyle="1" w:styleId="List1indent2">
    <w:name w:val="List 1 indent 2"/>
    <w:basedOn w:val="Normal"/>
    <w:uiPriority w:val="99"/>
    <w:rsid w:val="00B534F2"/>
    <w:pPr>
      <w:numPr>
        <w:ilvl w:val="2"/>
        <w:numId w:val="10"/>
      </w:numPr>
      <w:spacing w:after="120"/>
      <w:jc w:val="both"/>
    </w:pPr>
    <w:rPr>
      <w:sz w:val="20"/>
      <w:szCs w:val="20"/>
    </w:rPr>
  </w:style>
  <w:style w:type="paragraph" w:customStyle="1" w:styleId="List1indent2text">
    <w:name w:val="List 1 indent 2 text"/>
    <w:basedOn w:val="Normal"/>
    <w:uiPriority w:val="99"/>
    <w:rsid w:val="00B534F2"/>
    <w:pPr>
      <w:spacing w:after="120"/>
      <w:ind w:left="1701"/>
      <w:jc w:val="both"/>
    </w:pPr>
    <w:rPr>
      <w:sz w:val="20"/>
      <w:szCs w:val="20"/>
    </w:rPr>
  </w:style>
  <w:style w:type="paragraph" w:customStyle="1" w:styleId="List1indenttext">
    <w:name w:val="List 1 indent text"/>
    <w:basedOn w:val="Normal"/>
    <w:uiPriority w:val="99"/>
    <w:rsid w:val="00B534F2"/>
    <w:pPr>
      <w:spacing w:after="120"/>
      <w:ind w:left="1134"/>
      <w:jc w:val="both"/>
    </w:pPr>
  </w:style>
  <w:style w:type="paragraph" w:customStyle="1" w:styleId="List1text">
    <w:name w:val="List 1 text"/>
    <w:basedOn w:val="Normal"/>
    <w:uiPriority w:val="99"/>
    <w:rsid w:val="00B534F2"/>
    <w:pPr>
      <w:spacing w:after="120"/>
      <w:ind w:left="567"/>
      <w:jc w:val="both"/>
    </w:p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numPr>
        <w:numId w:val="1"/>
      </w:numPr>
    </w:pPr>
  </w:style>
  <w:style w:type="paragraph" w:styleId="NormalWeb">
    <w:name w:val="Normal (Web)"/>
    <w:basedOn w:val="Normal"/>
    <w:uiPriority w:val="99"/>
    <w:rsid w:val="00B534F2"/>
  </w:style>
  <w:style w:type="character" w:styleId="PageNumber">
    <w:name w:val="page number"/>
    <w:basedOn w:val="DefaultParagraphFont"/>
    <w:uiPriority w:val="99"/>
    <w:rsid w:val="00B534F2"/>
    <w:rPr>
      <w:rFonts w:ascii="Arial" w:hAnsi="Arial" w:cs="Arial"/>
      <w:sz w:val="20"/>
      <w:szCs w:val="20"/>
    </w:rPr>
  </w:style>
  <w:style w:type="paragraph" w:styleId="Quote">
    <w:name w:val="Quote"/>
    <w:basedOn w:val="Normal"/>
    <w:link w:val="QuoteChar"/>
    <w:uiPriority w:val="99"/>
    <w:qFormat/>
    <w:rsid w:val="00B534F2"/>
    <w:pPr>
      <w:spacing w:before="60" w:after="60"/>
      <w:ind w:left="567" w:right="935"/>
      <w:jc w:val="both"/>
    </w:pPr>
    <w:rPr>
      <w:i/>
      <w:iCs/>
      <w:sz w:val="24"/>
      <w:szCs w:val="24"/>
      <w:lang w:val="fr-FR" w:eastAsia="en-US"/>
    </w:rPr>
  </w:style>
  <w:style w:type="character" w:customStyle="1" w:styleId="QuoteChar">
    <w:name w:val="Quote Char"/>
    <w:basedOn w:val="DefaultParagraphFont"/>
    <w:link w:val="Quote"/>
    <w:uiPriority w:val="99"/>
    <w:locked/>
    <w:rsid w:val="00B534F2"/>
    <w:rPr>
      <w:rFonts w:ascii="Arial" w:hAnsi="Arial" w:cs="Arial"/>
      <w:i/>
      <w:iCs/>
      <w:sz w:val="24"/>
      <w:szCs w:val="24"/>
      <w:lang w:eastAsia="en-US"/>
    </w:rPr>
  </w:style>
  <w:style w:type="paragraph" w:customStyle="1" w:styleId="References">
    <w:name w:val="References"/>
    <w:basedOn w:val="Normal"/>
    <w:uiPriority w:val="99"/>
    <w:rsid w:val="00475439"/>
    <w:pPr>
      <w:numPr>
        <w:numId w:val="15"/>
      </w:numPr>
      <w:tabs>
        <w:tab w:val="left" w:pos="567"/>
      </w:tabs>
      <w:spacing w:after="120"/>
    </w:pPr>
  </w:style>
  <w:style w:type="paragraph" w:styleId="Subtitle">
    <w:name w:val="Subtitle"/>
    <w:basedOn w:val="Normal"/>
    <w:link w:val="SubtitleChar"/>
    <w:uiPriority w:val="99"/>
    <w:qFormat/>
    <w:rsid w:val="00B534F2"/>
    <w:pPr>
      <w:spacing w:after="60"/>
      <w:jc w:val="center"/>
      <w:outlineLvl w:val="1"/>
    </w:pPr>
    <w:rPr>
      <w:b/>
      <w:bCs/>
      <w:sz w:val="28"/>
      <w:szCs w:val="28"/>
      <w:lang w:val="fr-FR" w:eastAsia="en-US"/>
    </w:rPr>
  </w:style>
  <w:style w:type="character" w:customStyle="1" w:styleId="SubtitleChar">
    <w:name w:val="Subtitle Char"/>
    <w:basedOn w:val="DefaultParagraphFont"/>
    <w:link w:val="Subtitle"/>
    <w:uiPriority w:val="99"/>
    <w:locked/>
    <w:rsid w:val="00B534F2"/>
    <w:rPr>
      <w:rFonts w:ascii="Arial" w:hAnsi="Arial" w:cs="Arial"/>
      <w:b/>
      <w:bCs/>
      <w:sz w:val="28"/>
      <w:szCs w:val="28"/>
      <w:lang w:eastAsia="en-US"/>
    </w:rPr>
  </w:style>
  <w:style w:type="paragraph" w:styleId="TableofFigures">
    <w:name w:val="table of figures"/>
    <w:basedOn w:val="Normal"/>
    <w:next w:val="Normal"/>
    <w:autoRedefine/>
    <w:uiPriority w:val="99"/>
    <w:semiHidden/>
    <w:rsid w:val="00994846"/>
    <w:pPr>
      <w:tabs>
        <w:tab w:val="left" w:pos="1418"/>
        <w:tab w:val="right" w:pos="9639"/>
      </w:tabs>
      <w:spacing w:before="60" w:after="60"/>
      <w:ind w:left="1418" w:hanging="1418"/>
    </w:pPr>
  </w:style>
  <w:style w:type="paragraph" w:customStyle="1" w:styleId="Table">
    <w:name w:val="Table_#"/>
    <w:basedOn w:val="Normal"/>
    <w:next w:val="Normal"/>
    <w:uiPriority w:val="99"/>
    <w:rsid w:val="00B534F2"/>
    <w:pPr>
      <w:numPr>
        <w:numId w:val="11"/>
      </w:numPr>
      <w:spacing w:before="120" w:after="120"/>
      <w:jc w:val="center"/>
    </w:pPr>
    <w:rPr>
      <w:i/>
      <w:iCs/>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18"/>
      <w:szCs w:val="18"/>
      <w:lang w:val="en-US"/>
    </w:rPr>
  </w:style>
  <w:style w:type="paragraph" w:styleId="Title">
    <w:name w:val="Title"/>
    <w:basedOn w:val="Normal"/>
    <w:link w:val="TitleChar"/>
    <w:uiPriority w:val="99"/>
    <w:qFormat/>
    <w:rsid w:val="00B534F2"/>
    <w:pPr>
      <w:spacing w:before="180" w:after="60"/>
      <w:jc w:val="center"/>
      <w:outlineLvl w:val="0"/>
    </w:pPr>
    <w:rPr>
      <w:b/>
      <w:bCs/>
      <w:kern w:val="28"/>
      <w:sz w:val="32"/>
      <w:szCs w:val="32"/>
      <w:lang w:val="fr-FR" w:eastAsia="en-US"/>
    </w:rPr>
  </w:style>
  <w:style w:type="character" w:customStyle="1" w:styleId="TitleChar">
    <w:name w:val="Title Char"/>
    <w:basedOn w:val="DefaultParagraphFont"/>
    <w:link w:val="Title"/>
    <w:uiPriority w:val="99"/>
    <w:locked/>
    <w:rsid w:val="00B534F2"/>
    <w:rPr>
      <w:rFonts w:ascii="Arial" w:hAnsi="Arial" w:cs="Arial"/>
      <w:b/>
      <w:bCs/>
      <w:kern w:val="28"/>
      <w:sz w:val="32"/>
      <w:szCs w:val="32"/>
      <w:lang w:eastAsia="en-US"/>
    </w:rPr>
  </w:style>
  <w:style w:type="paragraph" w:styleId="TOC1">
    <w:name w:val="toc 1"/>
    <w:basedOn w:val="Normal"/>
    <w:next w:val="Normal"/>
    <w:autoRedefine/>
    <w:uiPriority w:val="99"/>
    <w:semiHidden/>
    <w:rsid w:val="006E71A4"/>
    <w:pPr>
      <w:tabs>
        <w:tab w:val="left" w:pos="567"/>
        <w:tab w:val="right" w:pos="9639"/>
      </w:tabs>
      <w:spacing w:before="120"/>
      <w:ind w:left="567" w:right="142" w:hanging="567"/>
      <w:jc w:val="both"/>
    </w:pPr>
    <w:rPr>
      <w:b/>
      <w:bCs/>
      <w:caps/>
    </w:rPr>
  </w:style>
  <w:style w:type="paragraph" w:styleId="TOC2">
    <w:name w:val="toc 2"/>
    <w:basedOn w:val="Normal"/>
    <w:next w:val="Normal"/>
    <w:autoRedefine/>
    <w:uiPriority w:val="99"/>
    <w:semiHidden/>
    <w:rsid w:val="00B534F2"/>
    <w:pPr>
      <w:tabs>
        <w:tab w:val="left" w:pos="851"/>
        <w:tab w:val="right" w:pos="9639"/>
      </w:tabs>
      <w:spacing w:before="120" w:after="120"/>
    </w:pPr>
  </w:style>
  <w:style w:type="paragraph" w:styleId="TOC3">
    <w:name w:val="toc 3"/>
    <w:basedOn w:val="Normal"/>
    <w:next w:val="Normal"/>
    <w:autoRedefine/>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99"/>
    <w:semiHidden/>
    <w:rsid w:val="006E71A4"/>
    <w:pPr>
      <w:tabs>
        <w:tab w:val="left" w:pos="1701"/>
        <w:tab w:val="right" w:pos="9639"/>
      </w:tabs>
      <w:spacing w:before="240" w:after="240"/>
      <w:ind w:left="1701" w:hanging="1701"/>
    </w:pPr>
    <w:rPr>
      <w:b/>
      <w:bCs/>
      <w:caps/>
      <w:noProof/>
    </w:rPr>
  </w:style>
  <w:style w:type="paragraph" w:styleId="TOC5">
    <w:name w:val="toc 5"/>
    <w:basedOn w:val="Normal"/>
    <w:next w:val="Normal"/>
    <w:autoRedefine/>
    <w:uiPriority w:val="99"/>
    <w:semiHidden/>
    <w:rsid w:val="00986D5A"/>
    <w:pPr>
      <w:tabs>
        <w:tab w:val="left" w:pos="1134"/>
        <w:tab w:val="right" w:pos="9639"/>
      </w:tabs>
      <w:spacing w:before="120" w:after="120"/>
      <w:ind w:left="1134" w:hanging="1134"/>
    </w:pPr>
    <w:rPr>
      <w:b/>
      <w:bCs/>
    </w:rPr>
  </w:style>
  <w:style w:type="paragraph" w:styleId="TOC6">
    <w:name w:val="toc 6"/>
    <w:basedOn w:val="Normal"/>
    <w:next w:val="Normal"/>
    <w:autoRedefine/>
    <w:uiPriority w:val="99"/>
    <w:semiHidden/>
    <w:rsid w:val="00B534F2"/>
    <w:pPr>
      <w:ind w:left="960"/>
    </w:pPr>
    <w:rPr>
      <w:sz w:val="20"/>
      <w:szCs w:val="20"/>
    </w:rPr>
  </w:style>
  <w:style w:type="paragraph" w:styleId="TOC7">
    <w:name w:val="toc 7"/>
    <w:basedOn w:val="Normal"/>
    <w:next w:val="Normal"/>
    <w:autoRedefine/>
    <w:uiPriority w:val="99"/>
    <w:semiHidden/>
    <w:rsid w:val="00B534F2"/>
    <w:pPr>
      <w:ind w:left="1200"/>
    </w:pPr>
    <w:rPr>
      <w:sz w:val="20"/>
      <w:szCs w:val="20"/>
    </w:rPr>
  </w:style>
  <w:style w:type="paragraph" w:styleId="TOC8">
    <w:name w:val="toc 8"/>
    <w:basedOn w:val="Normal"/>
    <w:next w:val="Normal"/>
    <w:autoRedefine/>
    <w:uiPriority w:val="99"/>
    <w:semiHidden/>
    <w:rsid w:val="00B534F2"/>
    <w:pPr>
      <w:ind w:left="1440"/>
    </w:pPr>
    <w:rPr>
      <w:sz w:val="20"/>
      <w:szCs w:val="20"/>
    </w:rPr>
  </w:style>
  <w:style w:type="paragraph" w:styleId="TOC9">
    <w:name w:val="toc 9"/>
    <w:basedOn w:val="Normal"/>
    <w:next w:val="Normal"/>
    <w:autoRedefine/>
    <w:uiPriority w:val="99"/>
    <w:semiHidden/>
    <w:rsid w:val="00B534F2"/>
    <w:pPr>
      <w:ind w:left="1680"/>
    </w:pPr>
    <w:rPr>
      <w:sz w:val="20"/>
      <w:szCs w:val="20"/>
    </w:rPr>
  </w:style>
  <w:style w:type="table" w:styleId="TableGrid">
    <w:name w:val="Table Grid"/>
    <w:basedOn w:val="TableNormal"/>
    <w:uiPriority w:val="99"/>
    <w:rsid w:val="00371BE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uiPriority w:val="99"/>
    <w:rsid w:val="00475439"/>
    <w:pPr>
      <w:numPr>
        <w:numId w:val="16"/>
      </w:numPr>
      <w:spacing w:before="240" w:after="240"/>
    </w:pPr>
    <w:rPr>
      <w:b/>
      <w:bCs/>
      <w:caps/>
      <w:sz w:val="24"/>
      <w:szCs w:val="24"/>
    </w:rPr>
  </w:style>
  <w:style w:type="paragraph" w:customStyle="1" w:styleId="AnnexHeading2">
    <w:name w:val="Annex Heading 2"/>
    <w:basedOn w:val="Normal"/>
    <w:next w:val="BodyText"/>
    <w:autoRedefine/>
    <w:uiPriority w:val="99"/>
    <w:rsid w:val="00475439"/>
    <w:pPr>
      <w:numPr>
        <w:ilvl w:val="1"/>
        <w:numId w:val="16"/>
      </w:numPr>
      <w:spacing w:before="120" w:after="120"/>
    </w:pPr>
    <w:rPr>
      <w:b/>
      <w:bCs/>
    </w:rPr>
  </w:style>
  <w:style w:type="paragraph" w:customStyle="1" w:styleId="AnnexHeading3">
    <w:name w:val="Annex Heading 3"/>
    <w:basedOn w:val="Normal"/>
    <w:next w:val="Normal"/>
    <w:uiPriority w:val="99"/>
    <w:rsid w:val="00F710A0"/>
    <w:pPr>
      <w:spacing w:before="120" w:after="120"/>
    </w:pPr>
  </w:style>
  <w:style w:type="paragraph" w:customStyle="1" w:styleId="AnnexHeading4">
    <w:name w:val="Annex Heading 4"/>
    <w:basedOn w:val="Normal"/>
    <w:next w:val="BodyText"/>
    <w:uiPriority w:val="99"/>
    <w:rsid w:val="00F710A0"/>
    <w:pPr>
      <w:spacing w:before="120" w:after="120"/>
    </w:pPr>
  </w:style>
  <w:style w:type="paragraph" w:styleId="List2">
    <w:name w:val="List 2"/>
    <w:basedOn w:val="Normal"/>
    <w:uiPriority w:val="99"/>
    <w:rsid w:val="007379A8"/>
    <w:pPr>
      <w:ind w:left="566" w:hanging="283"/>
    </w:pPr>
  </w:style>
  <w:style w:type="paragraph" w:styleId="BodyTextIndent3">
    <w:name w:val="Body Text Indent 3"/>
    <w:basedOn w:val="Normal"/>
    <w:link w:val="BodyTextIndent3Char"/>
    <w:uiPriority w:val="99"/>
    <w:rsid w:val="00DD6174"/>
    <w:pPr>
      <w:spacing w:after="120"/>
      <w:ind w:left="1134"/>
    </w:pPr>
    <w:rPr>
      <w:lang w:val="fr-FR" w:eastAsia="en-US"/>
    </w:rPr>
  </w:style>
  <w:style w:type="character" w:customStyle="1" w:styleId="BodyTextIndent3Char">
    <w:name w:val="Body Text Indent 3 Char"/>
    <w:basedOn w:val="DefaultParagraphFont"/>
    <w:link w:val="BodyTextIndent3"/>
    <w:uiPriority w:val="99"/>
    <w:locked/>
    <w:rsid w:val="00DD6174"/>
    <w:rPr>
      <w:rFonts w:ascii="Arial" w:hAnsi="Arial" w:cs="Arial"/>
      <w:sz w:val="22"/>
      <w:szCs w:val="22"/>
      <w:lang w:eastAsia="en-US"/>
    </w:rPr>
  </w:style>
  <w:style w:type="paragraph" w:customStyle="1" w:styleId="AppendixHeading1">
    <w:name w:val="Appendix Heading 1"/>
    <w:basedOn w:val="Normal"/>
    <w:next w:val="BodyText"/>
    <w:uiPriority w:val="99"/>
    <w:rsid w:val="002F7535"/>
    <w:pPr>
      <w:numPr>
        <w:numId w:val="12"/>
      </w:numPr>
      <w:spacing w:before="120" w:after="120"/>
    </w:pPr>
    <w:rPr>
      <w:b/>
      <w:bCs/>
      <w:caps/>
      <w:sz w:val="24"/>
      <w:szCs w:val="24"/>
    </w:rPr>
  </w:style>
  <w:style w:type="paragraph" w:customStyle="1" w:styleId="AppendixHeading2">
    <w:name w:val="Appendix Heading 2"/>
    <w:basedOn w:val="Normal"/>
    <w:next w:val="BodyText"/>
    <w:uiPriority w:val="99"/>
    <w:rsid w:val="002F7535"/>
    <w:pPr>
      <w:numPr>
        <w:ilvl w:val="1"/>
        <w:numId w:val="12"/>
      </w:numPr>
      <w:spacing w:before="120" w:after="120"/>
    </w:pPr>
    <w:rPr>
      <w:b/>
      <w:bCs/>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basedOn w:val="BodyTextChar"/>
    <w:link w:val="BodyTextFirstIndent"/>
    <w:uiPriority w:val="99"/>
    <w:locked/>
    <w:rsid w:val="00DD6174"/>
    <w:rPr>
      <w:rFonts w:ascii="Arial" w:hAnsi="Arial" w:cs="Arial"/>
      <w:sz w:val="24"/>
      <w:szCs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basedOn w:val="BodyTextIndentChar"/>
    <w:link w:val="BodyTextFirstIndent2"/>
    <w:uiPriority w:val="99"/>
    <w:locked/>
    <w:rsid w:val="00DD6174"/>
    <w:rPr>
      <w:rFonts w:ascii="Arial" w:hAnsi="Arial" w:cs="Arial"/>
      <w:sz w:val="24"/>
      <w:szCs w:val="24"/>
      <w:lang w:eastAsia="en-US"/>
    </w:rPr>
  </w:style>
  <w:style w:type="paragraph" w:styleId="BodyText2">
    <w:name w:val="Body Text 2"/>
    <w:basedOn w:val="Normal"/>
    <w:link w:val="BodyText2Char"/>
    <w:uiPriority w:val="99"/>
    <w:rsid w:val="00032948"/>
    <w:pPr>
      <w:spacing w:after="120" w:line="480" w:lineRule="auto"/>
    </w:pPr>
    <w:rPr>
      <w:sz w:val="24"/>
      <w:szCs w:val="24"/>
      <w:lang w:val="fr-FR" w:eastAsia="en-US"/>
    </w:rPr>
  </w:style>
  <w:style w:type="character" w:customStyle="1" w:styleId="BodyText2Char">
    <w:name w:val="Body Text 2 Char"/>
    <w:basedOn w:val="DefaultParagraphFont"/>
    <w:link w:val="BodyText2"/>
    <w:uiPriority w:val="99"/>
    <w:locked/>
    <w:rsid w:val="00032948"/>
    <w:rPr>
      <w:rFonts w:ascii="Arial" w:hAnsi="Arial" w:cs="Arial"/>
      <w:sz w:val="24"/>
      <w:szCs w:val="24"/>
      <w:lang w:eastAsia="en-US"/>
    </w:rPr>
  </w:style>
  <w:style w:type="paragraph" w:customStyle="1" w:styleId="AppendixHeading3">
    <w:name w:val="Appendix Heading 3"/>
    <w:basedOn w:val="Normal"/>
    <w:next w:val="Normal"/>
    <w:uiPriority w:val="99"/>
    <w:rsid w:val="002F7535"/>
    <w:pPr>
      <w:numPr>
        <w:ilvl w:val="2"/>
        <w:numId w:val="12"/>
      </w:numPr>
      <w:spacing w:before="120" w:after="120"/>
    </w:pPr>
  </w:style>
  <w:style w:type="paragraph" w:styleId="Caption">
    <w:name w:val="caption"/>
    <w:basedOn w:val="Normal"/>
    <w:next w:val="Normal"/>
    <w:uiPriority w:val="99"/>
    <w:qFormat/>
    <w:rsid w:val="005D7CE9"/>
    <w:pPr>
      <w:spacing w:after="200"/>
    </w:pPr>
    <w:rPr>
      <w:b/>
      <w:bCs/>
      <w:color w:val="4F81BD"/>
      <w:sz w:val="18"/>
      <w:szCs w:val="18"/>
    </w:rPr>
  </w:style>
  <w:style w:type="paragraph" w:styleId="ListParagraph">
    <w:name w:val="List Paragraph"/>
    <w:basedOn w:val="Normal"/>
    <w:uiPriority w:val="99"/>
    <w:qFormat/>
    <w:rsid w:val="006F7955"/>
    <w:pPr>
      <w:ind w:left="720"/>
    </w:pPr>
  </w:style>
  <w:style w:type="paragraph" w:customStyle="1" w:styleId="Standard">
    <w:name w:val="Standard"/>
    <w:uiPriority w:val="99"/>
    <w:rsid w:val="00D667CA"/>
    <w:pPr>
      <w:widowControl w:val="0"/>
      <w:suppressAutoHyphens/>
      <w:autoSpaceDN w:val="0"/>
      <w:textAlignment w:val="baseline"/>
    </w:pPr>
    <w:rPr>
      <w:rFonts w:ascii="Times New Roman" w:eastAsia="SimSun" w:hAnsi="Times New Roman" w:cs="Times New Roman"/>
      <w:kern w:val="3"/>
      <w:sz w:val="24"/>
      <w:szCs w:val="24"/>
      <w:lang w:eastAsia="zh-CN"/>
    </w:rPr>
  </w:style>
  <w:style w:type="paragraph" w:customStyle="1" w:styleId="TableContents">
    <w:name w:val="Table Contents"/>
    <w:basedOn w:val="Standard"/>
    <w:uiPriority w:val="99"/>
    <w:rsid w:val="008055B9"/>
    <w:pPr>
      <w:suppressLineNumbers/>
    </w:pPr>
  </w:style>
  <w:style w:type="character" w:customStyle="1" w:styleId="apple-converted-space">
    <w:name w:val="apple-converted-space"/>
    <w:uiPriority w:val="99"/>
    <w:rsid w:val="00335CF5"/>
  </w:style>
  <w:style w:type="character" w:customStyle="1" w:styleId="hps">
    <w:name w:val="hps"/>
    <w:uiPriority w:val="99"/>
    <w:rsid w:val="005606BD"/>
  </w:style>
  <w:style w:type="character" w:customStyle="1" w:styleId="hpsatn">
    <w:name w:val="hps atn"/>
    <w:uiPriority w:val="99"/>
    <w:rsid w:val="00D17B55"/>
  </w:style>
  <w:style w:type="character" w:customStyle="1" w:styleId="CarCar">
    <w:name w:val="Car Car"/>
    <w:uiPriority w:val="99"/>
    <w:rsid w:val="007A77CF"/>
    <w:rPr>
      <w:lang w:val="fr-FR" w:eastAsia="zh-CN"/>
    </w:rPr>
  </w:style>
  <w:style w:type="character" w:customStyle="1" w:styleId="atn">
    <w:name w:val="atn"/>
    <w:uiPriority w:val="99"/>
    <w:rsid w:val="00880CAD"/>
  </w:style>
  <w:style w:type="numbering" w:styleId="ArticleSection">
    <w:name w:val="Outline List 3"/>
    <w:basedOn w:val="NoList"/>
    <w:uiPriority w:val="99"/>
    <w:semiHidden/>
    <w:unhideWhenUsed/>
    <w:locked/>
    <w:rsid w:val="00766FE1"/>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805845">
      <w:marLeft w:val="0"/>
      <w:marRight w:val="0"/>
      <w:marTop w:val="0"/>
      <w:marBottom w:val="0"/>
      <w:divBdr>
        <w:top w:val="none" w:sz="0" w:space="0" w:color="auto"/>
        <w:left w:val="none" w:sz="0" w:space="0" w:color="auto"/>
        <w:bottom w:val="none" w:sz="0" w:space="0" w:color="auto"/>
        <w:right w:val="none" w:sz="0" w:space="0" w:color="auto"/>
      </w:divBdr>
    </w:div>
    <w:div w:id="9238058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image" Target="media/image3.emf"/><Relationship Id="rId10" Type="http://schemas.openxmlformats.org/officeDocument/2006/relationships/hyperlink" Target="http://www.iala-aism.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392A8-41DB-4132-9FB8-58B933C04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12</Pages>
  <Words>2810</Words>
  <Characters>16019</Characters>
  <Application>Microsoft Office Word</Application>
  <DocSecurity>0</DocSecurity>
  <Lines>133</Lines>
  <Paragraphs>37</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Guidelline Template</vt:lpstr>
      <vt:lpstr>Guidelline Template</vt:lpstr>
      <vt:lpstr>Guidelline Template</vt:lpstr>
    </vt:vector>
  </TitlesOfParts>
  <Company>Transportstyrelsen</Company>
  <LinksUpToDate>false</LinksUpToDate>
  <CharactersWithSpaces>18792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Modeev, Roman</dc:creator>
  <cp:lastModifiedBy>Wim</cp:lastModifiedBy>
  <cp:revision>9</cp:revision>
  <cp:lastPrinted>2008-12-16T07:01:00Z</cp:lastPrinted>
  <dcterms:created xsi:type="dcterms:W3CDTF">2016-08-04T06:08:00Z</dcterms:created>
  <dcterms:modified xsi:type="dcterms:W3CDTF">2016-08-04T13:15:00Z</dcterms:modified>
</cp:coreProperties>
</file>