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1EB5" w:rsidRDefault="00BF7BB1">
      <w:pPr>
        <w:rPr>
          <w:sz w:val="22"/>
        </w:rPr>
      </w:pPr>
      <w:ins w:id="0" w:author="Jon Price" w:date="2017-10-10T19:07:00Z">
        <w:r>
          <w:rPr>
            <w:sz w:val="22"/>
          </w:rPr>
          <w:t>*</w:t>
        </w:r>
      </w:ins>
      <w:ins w:id="1" w:author="Jon Price" w:date="2017-10-10T16:51:00Z">
        <w:r w:rsidR="0093345F">
          <w:rPr>
            <w:sz w:val="22"/>
          </w:rPr>
          <w:t>General Regulations revised following</w:t>
        </w:r>
      </w:ins>
      <w:ins w:id="2" w:author="Jon Price" w:date="2017-10-10T16:52:00Z">
        <w:r w:rsidR="0093345F">
          <w:rPr>
            <w:sz w:val="22"/>
          </w:rPr>
          <w:t xml:space="preserve"> </w:t>
        </w:r>
      </w:ins>
      <w:r w:rsidR="00672189">
        <w:rPr>
          <w:sz w:val="22"/>
        </w:rPr>
        <w:t xml:space="preserve">Comments received from National members </w:t>
      </w:r>
      <w:del w:id="3" w:author="Jon Price" w:date="2017-10-10T16:52:00Z">
        <w:r w:rsidR="00672189" w:rsidDel="0093345F">
          <w:rPr>
            <w:sz w:val="22"/>
          </w:rPr>
          <w:delText xml:space="preserve">on the </w:delText>
        </w:r>
        <w:r w:rsidR="00672189" w:rsidRPr="00672189" w:rsidDel="0093345F">
          <w:rPr>
            <w:b/>
            <w:sz w:val="22"/>
            <w:u w:val="single"/>
          </w:rPr>
          <w:delText xml:space="preserve">draft </w:delText>
        </w:r>
        <w:r w:rsidR="009B09D1" w:rsidDel="0093345F">
          <w:rPr>
            <w:b/>
            <w:sz w:val="22"/>
            <w:u w:val="single"/>
          </w:rPr>
          <w:delText>General</w:delText>
        </w:r>
        <w:r w:rsidR="000A0EC0" w:rsidDel="0093345F">
          <w:rPr>
            <w:b/>
            <w:sz w:val="22"/>
            <w:u w:val="single"/>
          </w:rPr>
          <w:delText xml:space="preserve"> Regulations</w:delText>
        </w:r>
        <w:r w:rsidR="00672189" w:rsidRPr="00672189" w:rsidDel="0093345F">
          <w:rPr>
            <w:b/>
            <w:sz w:val="22"/>
            <w:u w:val="single"/>
          </w:rPr>
          <w:delText xml:space="preserve"> text</w:delText>
        </w:r>
      </w:del>
    </w:p>
    <w:p w:rsidR="00672189" w:rsidRDefault="00672189">
      <w:pPr>
        <w:rPr>
          <w:sz w:val="22"/>
        </w:rPr>
      </w:pPr>
    </w:p>
    <w:tbl>
      <w:tblPr>
        <w:tblStyle w:val="Grilledutableau"/>
        <w:tblW w:w="15446" w:type="dxa"/>
        <w:tblLook w:val="0620" w:firstRow="1" w:lastRow="0" w:firstColumn="0" w:lastColumn="0" w:noHBand="1" w:noVBand="1"/>
      </w:tblPr>
      <w:tblGrid>
        <w:gridCol w:w="1555"/>
        <w:gridCol w:w="5811"/>
        <w:gridCol w:w="6237"/>
        <w:gridCol w:w="1843"/>
        <w:tblGridChange w:id="4">
          <w:tblGrid>
            <w:gridCol w:w="1555"/>
            <w:gridCol w:w="5811"/>
            <w:gridCol w:w="6237"/>
            <w:gridCol w:w="1843"/>
          </w:tblGrid>
        </w:tblGridChange>
      </w:tblGrid>
      <w:tr w:rsidR="00672189" w:rsidRPr="00672189" w:rsidTr="00672189">
        <w:trPr>
          <w:tblHeader/>
        </w:trPr>
        <w:tc>
          <w:tcPr>
            <w:tcW w:w="1555" w:type="dxa"/>
          </w:tcPr>
          <w:p w:rsidR="00672189" w:rsidRPr="00672189" w:rsidRDefault="00672189">
            <w:pPr>
              <w:rPr>
                <w:b/>
                <w:sz w:val="22"/>
              </w:rPr>
            </w:pPr>
            <w:r>
              <w:rPr>
                <w:b/>
                <w:sz w:val="22"/>
              </w:rPr>
              <w:t>Article</w:t>
            </w:r>
          </w:p>
        </w:tc>
        <w:tc>
          <w:tcPr>
            <w:tcW w:w="5811" w:type="dxa"/>
          </w:tcPr>
          <w:p w:rsidR="00672189" w:rsidRPr="00672189" w:rsidRDefault="00672189">
            <w:pPr>
              <w:rPr>
                <w:b/>
                <w:sz w:val="22"/>
              </w:rPr>
            </w:pPr>
            <w:r>
              <w:rPr>
                <w:b/>
                <w:sz w:val="22"/>
              </w:rPr>
              <w:t>Draft text</w:t>
            </w:r>
          </w:p>
        </w:tc>
        <w:tc>
          <w:tcPr>
            <w:tcW w:w="6237" w:type="dxa"/>
          </w:tcPr>
          <w:p w:rsidR="00672189" w:rsidRPr="00672189" w:rsidRDefault="00672189">
            <w:pPr>
              <w:rPr>
                <w:b/>
                <w:sz w:val="22"/>
              </w:rPr>
            </w:pPr>
            <w:r>
              <w:rPr>
                <w:b/>
                <w:sz w:val="22"/>
              </w:rPr>
              <w:t>Comments</w:t>
            </w:r>
          </w:p>
        </w:tc>
        <w:tc>
          <w:tcPr>
            <w:tcW w:w="1843" w:type="dxa"/>
          </w:tcPr>
          <w:p w:rsidR="00672189" w:rsidRPr="00672189" w:rsidRDefault="00672189">
            <w:pPr>
              <w:rPr>
                <w:b/>
                <w:sz w:val="22"/>
              </w:rPr>
            </w:pPr>
            <w:r>
              <w:rPr>
                <w:b/>
                <w:sz w:val="22"/>
              </w:rPr>
              <w:t>By</w:t>
            </w:r>
          </w:p>
        </w:tc>
      </w:tr>
      <w:tr w:rsidR="000753E7" w:rsidTr="00672189">
        <w:tc>
          <w:tcPr>
            <w:tcW w:w="1555" w:type="dxa"/>
          </w:tcPr>
          <w:p w:rsidR="000753E7" w:rsidRPr="00AA6F89" w:rsidRDefault="000753E7">
            <w:pPr>
              <w:rPr>
                <w:szCs w:val="18"/>
              </w:rPr>
            </w:pPr>
          </w:p>
        </w:tc>
        <w:tc>
          <w:tcPr>
            <w:tcW w:w="5811" w:type="dxa"/>
          </w:tcPr>
          <w:p w:rsidR="000753E7" w:rsidRPr="000753E7" w:rsidRDefault="000753E7" w:rsidP="000753E7">
            <w:pPr>
              <w:rPr>
                <w:szCs w:val="18"/>
              </w:rPr>
            </w:pPr>
          </w:p>
        </w:tc>
        <w:tc>
          <w:tcPr>
            <w:tcW w:w="6237" w:type="dxa"/>
          </w:tcPr>
          <w:p w:rsidR="00FB227B" w:rsidRDefault="00FB227B">
            <w:pPr>
              <w:rPr>
                <w:szCs w:val="18"/>
              </w:rPr>
            </w:pPr>
            <w:r>
              <w:rPr>
                <w:szCs w:val="18"/>
              </w:rPr>
              <w:t xml:space="preserve">The legal status of the General Regulations must be clarified. As the document is not legally binding, words like “shall”, “agree”, “article”, etc. should be avoided and the document should not be an Annex to the </w:t>
            </w:r>
            <w:r w:rsidR="00392FC6">
              <w:rPr>
                <w:szCs w:val="18"/>
              </w:rPr>
              <w:t>Convention</w:t>
            </w:r>
            <w:r>
              <w:rPr>
                <w:szCs w:val="18"/>
              </w:rPr>
              <w:t>.</w:t>
            </w:r>
            <w:r w:rsidR="00392FC6">
              <w:rPr>
                <w:szCs w:val="18"/>
              </w:rPr>
              <w:t xml:space="preserve"> Work on the General Regulations should wait until the final draft of the Convention is achieved.</w:t>
            </w:r>
          </w:p>
          <w:p w:rsidR="002002A5" w:rsidRPr="002002A5" w:rsidRDefault="002002A5" w:rsidP="002002A5">
            <w:pPr>
              <w:spacing w:line="240" w:lineRule="auto"/>
              <w:rPr>
                <w:i/>
                <w:szCs w:val="18"/>
              </w:rPr>
            </w:pPr>
            <w:r>
              <w:rPr>
                <w:szCs w:val="18"/>
              </w:rPr>
              <w:t xml:space="preserve">However: replace all “shall” with “should” and for consistency with Japanese comments on the Convention, replace all “IALA” with “IOMAN” </w:t>
            </w:r>
            <w:r>
              <w:rPr>
                <w:i/>
                <w:szCs w:val="18"/>
              </w:rPr>
              <w:t>(these editorial changes have not been done here</w:t>
            </w:r>
            <w:r w:rsidR="000A187B">
              <w:rPr>
                <w:i/>
                <w:szCs w:val="18"/>
              </w:rPr>
              <w:t>, except where a substantial change in the article was requested</w:t>
            </w:r>
            <w:r>
              <w:rPr>
                <w:i/>
                <w:szCs w:val="18"/>
              </w:rPr>
              <w:t>).</w:t>
            </w:r>
          </w:p>
          <w:p w:rsidR="00FB227B" w:rsidRDefault="00FB227B">
            <w:pPr>
              <w:rPr>
                <w:szCs w:val="18"/>
              </w:rPr>
            </w:pPr>
          </w:p>
          <w:p w:rsidR="00D82A29" w:rsidRDefault="00D82A29">
            <w:pPr>
              <w:rPr>
                <w:szCs w:val="18"/>
              </w:rPr>
            </w:pPr>
            <w:r>
              <w:rPr>
                <w:szCs w:val="18"/>
              </w:rPr>
              <w:t>A significant number of articles require modification or elimination in order to for the document to be acceptable to the Government. Also, it would be good to establish a working group to draft a new version of the document, after consultation with other international organizations having their seat in Paris, to achieve consistency in both the wording and major international practices.</w:t>
            </w:r>
          </w:p>
          <w:p w:rsidR="00D82A29" w:rsidRDefault="00D82A29" w:rsidP="00E668CE">
            <w:pPr>
              <w:spacing w:line="240" w:lineRule="auto"/>
              <w:rPr>
                <w:i/>
                <w:szCs w:val="18"/>
              </w:rPr>
            </w:pPr>
            <w:r>
              <w:rPr>
                <w:i/>
                <w:szCs w:val="18"/>
              </w:rPr>
              <w:t>(this comment wasn’t translated into English)</w:t>
            </w:r>
          </w:p>
          <w:p w:rsidR="00E668CE" w:rsidRDefault="00E668CE" w:rsidP="00E668CE">
            <w:pPr>
              <w:spacing w:line="240" w:lineRule="auto"/>
              <w:rPr>
                <w:szCs w:val="18"/>
              </w:rPr>
            </w:pPr>
          </w:p>
          <w:p w:rsidR="000753E7" w:rsidRDefault="00A80ADD">
            <w:pPr>
              <w:rPr>
                <w:szCs w:val="18"/>
              </w:rPr>
            </w:pPr>
            <w:r>
              <w:rPr>
                <w:szCs w:val="18"/>
              </w:rPr>
              <w:t>Detailed work on the General Regulations can be started only after approval of the text of the Convention and elimination of duplication of the provisions contained in both the Convention and the General Regulations.</w:t>
            </w:r>
          </w:p>
          <w:p w:rsidR="00F57BB7" w:rsidRDefault="00F57BB7">
            <w:pPr>
              <w:rPr>
                <w:szCs w:val="18"/>
              </w:rPr>
            </w:pPr>
          </w:p>
          <w:p w:rsidR="00F57BB7" w:rsidRPr="002F3E9D" w:rsidRDefault="00F57BB7">
            <w:pPr>
              <w:rPr>
                <w:i/>
                <w:szCs w:val="18"/>
              </w:rPr>
            </w:pPr>
            <w:r>
              <w:rPr>
                <w:szCs w:val="18"/>
              </w:rPr>
              <w:t>Throughout the document: Replace “Contracting Party(</w:t>
            </w:r>
            <w:proofErr w:type="spellStart"/>
            <w:r>
              <w:rPr>
                <w:szCs w:val="18"/>
              </w:rPr>
              <w:t>ies</w:t>
            </w:r>
            <w:proofErr w:type="spellEnd"/>
            <w:r>
              <w:rPr>
                <w:szCs w:val="18"/>
              </w:rPr>
              <w:t xml:space="preserve">)” with “Member State(s)” and “Membership/members” </w:t>
            </w:r>
            <w:r w:rsidR="00EE5A41">
              <w:rPr>
                <w:szCs w:val="18"/>
              </w:rPr>
              <w:t xml:space="preserve">(when applied to Associate or Affiliate membership) </w:t>
            </w:r>
            <w:r>
              <w:rPr>
                <w:szCs w:val="18"/>
              </w:rPr>
              <w:t>with Partnership/Partners”</w:t>
            </w:r>
            <w:r w:rsidR="002F3E9D">
              <w:rPr>
                <w:szCs w:val="18"/>
              </w:rPr>
              <w:t xml:space="preserve"> </w:t>
            </w:r>
            <w:r w:rsidR="002F3E9D">
              <w:rPr>
                <w:i/>
                <w:szCs w:val="18"/>
              </w:rPr>
              <w:t>(see General Comments file)</w:t>
            </w:r>
          </w:p>
        </w:tc>
        <w:tc>
          <w:tcPr>
            <w:tcW w:w="1843" w:type="dxa"/>
          </w:tcPr>
          <w:p w:rsidR="00FB227B" w:rsidRDefault="00FB227B">
            <w:pPr>
              <w:rPr>
                <w:szCs w:val="18"/>
              </w:rPr>
            </w:pPr>
            <w:r>
              <w:rPr>
                <w:szCs w:val="18"/>
              </w:rPr>
              <w:t>Japan</w:t>
            </w:r>
          </w:p>
          <w:p w:rsidR="00FB227B" w:rsidRDefault="00FB227B">
            <w:pPr>
              <w:rPr>
                <w:szCs w:val="18"/>
              </w:rPr>
            </w:pPr>
          </w:p>
          <w:p w:rsidR="00FB227B" w:rsidRDefault="00FB227B">
            <w:pPr>
              <w:rPr>
                <w:szCs w:val="18"/>
              </w:rPr>
            </w:pPr>
          </w:p>
          <w:p w:rsidR="00FB227B" w:rsidRDefault="00FB227B">
            <w:pPr>
              <w:rPr>
                <w:szCs w:val="18"/>
              </w:rPr>
            </w:pPr>
          </w:p>
          <w:p w:rsidR="002002A5" w:rsidRDefault="002002A5">
            <w:pPr>
              <w:rPr>
                <w:szCs w:val="18"/>
              </w:rPr>
            </w:pPr>
          </w:p>
          <w:p w:rsidR="002002A5" w:rsidRDefault="002002A5">
            <w:pPr>
              <w:rPr>
                <w:szCs w:val="18"/>
              </w:rPr>
            </w:pPr>
          </w:p>
          <w:p w:rsidR="002002A5" w:rsidRDefault="002002A5">
            <w:pPr>
              <w:rPr>
                <w:szCs w:val="18"/>
              </w:rPr>
            </w:pPr>
          </w:p>
          <w:p w:rsidR="002002A5" w:rsidRDefault="002002A5">
            <w:pPr>
              <w:rPr>
                <w:szCs w:val="18"/>
              </w:rPr>
            </w:pPr>
          </w:p>
          <w:p w:rsidR="000C5049" w:rsidRDefault="000C5049">
            <w:pPr>
              <w:rPr>
                <w:szCs w:val="18"/>
              </w:rPr>
            </w:pPr>
          </w:p>
          <w:p w:rsidR="002002A5" w:rsidRDefault="002002A5">
            <w:pPr>
              <w:rPr>
                <w:szCs w:val="18"/>
              </w:rPr>
            </w:pPr>
          </w:p>
          <w:p w:rsidR="00D82A29" w:rsidRDefault="00D82A29">
            <w:pPr>
              <w:rPr>
                <w:szCs w:val="18"/>
              </w:rPr>
            </w:pPr>
            <w:r>
              <w:rPr>
                <w:szCs w:val="18"/>
              </w:rPr>
              <w:t>Mexico</w:t>
            </w:r>
          </w:p>
          <w:p w:rsidR="00D82A29" w:rsidRDefault="00D82A29">
            <w:pPr>
              <w:rPr>
                <w:szCs w:val="18"/>
              </w:rPr>
            </w:pPr>
          </w:p>
          <w:p w:rsidR="00D82A29" w:rsidRDefault="00D82A29">
            <w:pPr>
              <w:rPr>
                <w:szCs w:val="18"/>
              </w:rPr>
            </w:pPr>
          </w:p>
          <w:p w:rsidR="00D82A29" w:rsidRDefault="00D82A29">
            <w:pPr>
              <w:rPr>
                <w:szCs w:val="18"/>
              </w:rPr>
            </w:pPr>
          </w:p>
          <w:p w:rsidR="00D82A29" w:rsidRDefault="00D82A29">
            <w:pPr>
              <w:rPr>
                <w:szCs w:val="18"/>
              </w:rPr>
            </w:pPr>
          </w:p>
          <w:p w:rsidR="00D82A29" w:rsidRDefault="00D82A29">
            <w:pPr>
              <w:rPr>
                <w:szCs w:val="18"/>
              </w:rPr>
            </w:pPr>
          </w:p>
          <w:p w:rsidR="00E668CE" w:rsidRDefault="00E668CE">
            <w:pPr>
              <w:rPr>
                <w:szCs w:val="18"/>
              </w:rPr>
            </w:pPr>
          </w:p>
          <w:p w:rsidR="00925694" w:rsidRDefault="00A80ADD">
            <w:pPr>
              <w:rPr>
                <w:szCs w:val="18"/>
              </w:rPr>
            </w:pPr>
            <w:r>
              <w:rPr>
                <w:szCs w:val="18"/>
              </w:rPr>
              <w:t>Russia</w:t>
            </w:r>
          </w:p>
          <w:p w:rsidR="00F57BB7" w:rsidRDefault="00F57BB7">
            <w:pPr>
              <w:rPr>
                <w:szCs w:val="18"/>
              </w:rPr>
            </w:pPr>
          </w:p>
          <w:p w:rsidR="00F57BB7" w:rsidRDefault="00F57BB7">
            <w:pPr>
              <w:rPr>
                <w:szCs w:val="18"/>
              </w:rPr>
            </w:pPr>
          </w:p>
          <w:p w:rsidR="00F57BB7" w:rsidRDefault="00F57BB7">
            <w:pPr>
              <w:rPr>
                <w:szCs w:val="18"/>
              </w:rPr>
            </w:pPr>
          </w:p>
          <w:p w:rsidR="00F57BB7" w:rsidRPr="00AA6F89" w:rsidRDefault="00F57BB7">
            <w:pPr>
              <w:rPr>
                <w:szCs w:val="18"/>
              </w:rPr>
            </w:pPr>
            <w:r>
              <w:rPr>
                <w:szCs w:val="18"/>
              </w:rPr>
              <w:t>Spain</w:t>
            </w:r>
          </w:p>
        </w:tc>
      </w:tr>
      <w:tr w:rsidR="00672189" w:rsidTr="00672189">
        <w:tc>
          <w:tcPr>
            <w:tcW w:w="1555" w:type="dxa"/>
          </w:tcPr>
          <w:p w:rsidR="00672189" w:rsidRPr="005C02A7" w:rsidRDefault="00672189" w:rsidP="0074164B">
            <w:pPr>
              <w:rPr>
                <w:b/>
                <w:szCs w:val="18"/>
              </w:rPr>
            </w:pPr>
            <w:r w:rsidRPr="005C02A7">
              <w:rPr>
                <w:b/>
                <w:szCs w:val="18"/>
              </w:rPr>
              <w:t>1</w:t>
            </w:r>
            <w:r w:rsidR="0074164B">
              <w:rPr>
                <w:b/>
                <w:szCs w:val="18"/>
              </w:rPr>
              <w:t xml:space="preserve"> </w:t>
            </w:r>
            <w:r w:rsidR="00D4521B" w:rsidRPr="005C02A7">
              <w:rPr>
                <w:b/>
                <w:szCs w:val="18"/>
              </w:rPr>
              <w:t>Application</w:t>
            </w:r>
          </w:p>
        </w:tc>
        <w:tc>
          <w:tcPr>
            <w:tcW w:w="5811" w:type="dxa"/>
          </w:tcPr>
          <w:p w:rsidR="00672189" w:rsidRPr="00AA6F89" w:rsidRDefault="00D4521B" w:rsidP="006A058C">
            <w:pPr>
              <w:pStyle w:val="Paragraphedeliste"/>
              <w:numPr>
                <w:ilvl w:val="0"/>
                <w:numId w:val="6"/>
              </w:numPr>
              <w:ind w:left="317" w:hanging="295"/>
              <w:rPr>
                <w:szCs w:val="18"/>
              </w:rPr>
            </w:pPr>
            <w:r w:rsidRPr="00D4521B">
              <w:rPr>
                <w:szCs w:val="18"/>
              </w:rPr>
              <w:t xml:space="preserve">These General Regulations together with the Financial Regulations annexed hereto, as ANNEX A, are </w:t>
            </w:r>
            <w:del w:id="5" w:author="Marie-Helene" w:date="2017-10-31T11:33:00Z">
              <w:r w:rsidRPr="00D4521B" w:rsidDel="006A058C">
                <w:rPr>
                  <w:szCs w:val="18"/>
                </w:rPr>
                <w:delText>determined</w:delText>
              </w:r>
            </w:del>
            <w:ins w:id="6" w:author="Marie-Helene" w:date="2017-10-31T11:33:00Z">
              <w:r w:rsidR="006A058C">
                <w:rPr>
                  <w:szCs w:val="18"/>
                </w:rPr>
                <w:t xml:space="preserve"> reviewed </w:t>
              </w:r>
            </w:ins>
            <w:del w:id="7" w:author="Marie-Helene" w:date="2017-10-31T11:33:00Z">
              <w:r w:rsidRPr="00D4521B" w:rsidDel="006A058C">
                <w:rPr>
                  <w:szCs w:val="18"/>
                </w:rPr>
                <w:delText xml:space="preserve"> </w:delText>
              </w:r>
            </w:del>
            <w:ins w:id="8" w:author="Marie-Helene" w:date="2017-10-31T11:34:00Z">
              <w:r w:rsidR="006A058C">
                <w:rPr>
                  <w:szCs w:val="18"/>
                </w:rPr>
                <w:t>and adopted</w:t>
              </w:r>
            </w:ins>
            <w:ins w:id="9" w:author="Marie-Helene" w:date="2017-10-31T11:33:00Z">
              <w:r w:rsidR="006A058C" w:rsidRPr="00D4521B">
                <w:rPr>
                  <w:szCs w:val="18"/>
                </w:rPr>
                <w:t xml:space="preserve"> </w:t>
              </w:r>
            </w:ins>
            <w:r w:rsidRPr="00D4521B">
              <w:rPr>
                <w:szCs w:val="18"/>
              </w:rPr>
              <w:t>in accordance with Article 6.</w:t>
            </w:r>
            <w:ins w:id="10" w:author="Marie-Helene" w:date="2017-10-06T13:36:00Z">
              <w:r w:rsidR="00CB2D2C">
                <w:rPr>
                  <w:szCs w:val="18"/>
                </w:rPr>
                <w:t>8</w:t>
              </w:r>
            </w:ins>
            <w:del w:id="11" w:author="Marie-Helene" w:date="2017-10-06T13:36:00Z">
              <w:r w:rsidRPr="00D4521B" w:rsidDel="00CB2D2C">
                <w:rPr>
                  <w:szCs w:val="18"/>
                </w:rPr>
                <w:delText>7</w:delText>
              </w:r>
            </w:del>
            <w:r w:rsidRPr="00D4521B">
              <w:rPr>
                <w:szCs w:val="18"/>
              </w:rPr>
              <w:t xml:space="preserve"> of the Convention on the International Organization for Marine Aids to Navigation (IALA) and shall apply to the operations of </w:t>
            </w:r>
            <w:del w:id="12" w:author="Jon Price" w:date="2017-10-10T15:33:00Z">
              <w:r w:rsidRPr="00D4521B" w:rsidDel="00DA2858">
                <w:rPr>
                  <w:szCs w:val="18"/>
                </w:rPr>
                <w:delText>IALA</w:delText>
              </w:r>
            </w:del>
            <w:ins w:id="13" w:author="Jon Price" w:date="2017-10-10T15:33:00Z">
              <w:r w:rsidR="00DA2858">
                <w:rPr>
                  <w:szCs w:val="18"/>
                </w:rPr>
                <w:t>the Organization</w:t>
              </w:r>
            </w:ins>
            <w:r w:rsidRPr="00D4521B">
              <w:rPr>
                <w:szCs w:val="18"/>
              </w:rPr>
              <w:t>.</w:t>
            </w:r>
          </w:p>
        </w:tc>
        <w:tc>
          <w:tcPr>
            <w:tcW w:w="6237" w:type="dxa"/>
          </w:tcPr>
          <w:p w:rsidR="00672189" w:rsidRDefault="005B53FB" w:rsidP="005B53FB">
            <w:pPr>
              <w:rPr>
                <w:ins w:id="14" w:author="Marie-Helene" w:date="2017-10-06T13:32:00Z"/>
                <w:szCs w:val="18"/>
              </w:rPr>
            </w:pPr>
            <w:r>
              <w:rPr>
                <w:szCs w:val="18"/>
              </w:rPr>
              <w:t>“</w:t>
            </w:r>
            <w:r w:rsidRPr="00D4521B">
              <w:rPr>
                <w:szCs w:val="18"/>
              </w:rPr>
              <w:t xml:space="preserve">These General Regulations together with the Financial Regulations </w:t>
            </w:r>
            <w:r w:rsidRPr="005B53FB">
              <w:rPr>
                <w:strike/>
                <w:szCs w:val="18"/>
              </w:rPr>
              <w:t>annexed hereto, as ANNEX A,</w:t>
            </w:r>
            <w:r w:rsidRPr="00D4521B">
              <w:rPr>
                <w:szCs w:val="18"/>
              </w:rPr>
              <w:t xml:space="preserve"> are determined in accordance with Article 6.7 of the Convention on the International Organization for Marine Aids to Navigation </w:t>
            </w:r>
            <w:r>
              <w:rPr>
                <w:szCs w:val="18"/>
                <w:u w:val="single"/>
              </w:rPr>
              <w:t>[and Vessel Traffic Services]</w:t>
            </w:r>
            <w:r>
              <w:rPr>
                <w:szCs w:val="18"/>
              </w:rPr>
              <w:t xml:space="preserve"> </w:t>
            </w:r>
            <w:r w:rsidRPr="00D4521B">
              <w:rPr>
                <w:szCs w:val="18"/>
              </w:rPr>
              <w:t>(</w:t>
            </w:r>
            <w:r w:rsidRPr="005B53FB">
              <w:rPr>
                <w:strike/>
                <w:szCs w:val="18"/>
              </w:rPr>
              <w:t>IALA</w:t>
            </w:r>
            <w:r>
              <w:rPr>
                <w:szCs w:val="18"/>
              </w:rPr>
              <w:t xml:space="preserve"> </w:t>
            </w:r>
            <w:r>
              <w:rPr>
                <w:szCs w:val="18"/>
                <w:u w:val="single"/>
              </w:rPr>
              <w:t>IOMAN</w:t>
            </w:r>
            <w:r w:rsidRPr="00D4521B">
              <w:rPr>
                <w:szCs w:val="18"/>
              </w:rPr>
              <w:t xml:space="preserve">) </w:t>
            </w:r>
            <w:r>
              <w:rPr>
                <w:szCs w:val="18"/>
                <w:u w:val="single"/>
              </w:rPr>
              <w:t>(hereinafter referred to as “the Convention”</w:t>
            </w:r>
            <w:r>
              <w:rPr>
                <w:szCs w:val="18"/>
              </w:rPr>
              <w:t xml:space="preserve"> </w:t>
            </w:r>
            <w:r w:rsidRPr="00D4521B">
              <w:rPr>
                <w:szCs w:val="18"/>
              </w:rPr>
              <w:t xml:space="preserve">and </w:t>
            </w:r>
            <w:r w:rsidRPr="005B53FB">
              <w:rPr>
                <w:strike/>
                <w:szCs w:val="18"/>
              </w:rPr>
              <w:t>shall</w:t>
            </w:r>
            <w:r w:rsidRPr="00D4521B">
              <w:rPr>
                <w:szCs w:val="18"/>
              </w:rPr>
              <w:t xml:space="preserve"> </w:t>
            </w:r>
            <w:r>
              <w:rPr>
                <w:szCs w:val="18"/>
                <w:u w:val="single"/>
              </w:rPr>
              <w:t>should</w:t>
            </w:r>
            <w:r>
              <w:rPr>
                <w:szCs w:val="18"/>
              </w:rPr>
              <w:t xml:space="preserve"> </w:t>
            </w:r>
            <w:r w:rsidRPr="00D4521B">
              <w:rPr>
                <w:szCs w:val="18"/>
              </w:rPr>
              <w:t xml:space="preserve">apply to the operations of </w:t>
            </w:r>
            <w:r w:rsidRPr="005B53FB">
              <w:rPr>
                <w:strike/>
                <w:szCs w:val="18"/>
              </w:rPr>
              <w:t>IALA</w:t>
            </w:r>
            <w:r>
              <w:rPr>
                <w:szCs w:val="18"/>
              </w:rPr>
              <w:t xml:space="preserve"> </w:t>
            </w:r>
            <w:r>
              <w:rPr>
                <w:szCs w:val="18"/>
                <w:u w:val="single"/>
              </w:rPr>
              <w:t xml:space="preserve">the International Organization for Marine Aids to Navigation [and Vessel Traffic Services] [(IOMAN]), ‘hereinafter referred to </w:t>
            </w:r>
            <w:r w:rsidR="00355693">
              <w:rPr>
                <w:szCs w:val="18"/>
                <w:u w:val="single"/>
              </w:rPr>
              <w:t>as</w:t>
            </w:r>
            <w:r>
              <w:rPr>
                <w:szCs w:val="18"/>
                <w:u w:val="single"/>
              </w:rPr>
              <w:t xml:space="preserve"> “the Organization”</w:t>
            </w:r>
            <w:r w:rsidRPr="00D4521B">
              <w:rPr>
                <w:szCs w:val="18"/>
              </w:rPr>
              <w:t>.</w:t>
            </w:r>
            <w:r>
              <w:rPr>
                <w:szCs w:val="18"/>
              </w:rPr>
              <w:t>”</w:t>
            </w:r>
          </w:p>
          <w:p w:rsidR="00D75A92" w:rsidRPr="00D75A92" w:rsidRDefault="00D75A92" w:rsidP="005B53FB">
            <w:pPr>
              <w:rPr>
                <w:color w:val="0070C0"/>
                <w:szCs w:val="18"/>
                <w:rPrChange w:id="15" w:author="Marie-Helene" w:date="2017-10-06T13:32:00Z">
                  <w:rPr>
                    <w:szCs w:val="18"/>
                  </w:rPr>
                </w:rPrChange>
              </w:rPr>
            </w:pPr>
            <w:r>
              <w:rPr>
                <w:color w:val="0070C0"/>
                <w:szCs w:val="18"/>
              </w:rPr>
              <w:t xml:space="preserve">To be clarified </w:t>
            </w:r>
            <w:ins w:id="16" w:author="Jon Price" w:date="2017-10-10T16:38:00Z">
              <w:r w:rsidR="00D62CA1">
                <w:rPr>
                  <w:color w:val="0070C0"/>
                  <w:szCs w:val="18"/>
                </w:rPr>
                <w:t xml:space="preserve">before or </w:t>
              </w:r>
            </w:ins>
            <w:r>
              <w:rPr>
                <w:color w:val="0070C0"/>
                <w:szCs w:val="18"/>
              </w:rPr>
              <w:t>at LAPEX3.</w:t>
            </w:r>
          </w:p>
        </w:tc>
        <w:tc>
          <w:tcPr>
            <w:tcW w:w="1843" w:type="dxa"/>
          </w:tcPr>
          <w:p w:rsidR="00672189" w:rsidRPr="00AA6F89" w:rsidRDefault="00355693">
            <w:pPr>
              <w:rPr>
                <w:szCs w:val="18"/>
              </w:rPr>
            </w:pPr>
            <w:r>
              <w:rPr>
                <w:szCs w:val="18"/>
              </w:rPr>
              <w:t>Japan</w:t>
            </w:r>
          </w:p>
        </w:tc>
      </w:tr>
      <w:tr w:rsidR="00672189" w:rsidTr="00672189">
        <w:tc>
          <w:tcPr>
            <w:tcW w:w="1555" w:type="dxa"/>
          </w:tcPr>
          <w:p w:rsidR="00672189" w:rsidRPr="005C02A7" w:rsidRDefault="00672189">
            <w:pPr>
              <w:rPr>
                <w:b/>
                <w:szCs w:val="18"/>
              </w:rPr>
            </w:pPr>
          </w:p>
        </w:tc>
        <w:tc>
          <w:tcPr>
            <w:tcW w:w="5811" w:type="dxa"/>
          </w:tcPr>
          <w:p w:rsidR="00672189" w:rsidRPr="00D4521B" w:rsidRDefault="00D4521B" w:rsidP="009B09D1">
            <w:pPr>
              <w:pStyle w:val="Paragraphedeliste"/>
              <w:numPr>
                <w:ilvl w:val="0"/>
                <w:numId w:val="6"/>
              </w:numPr>
              <w:ind w:left="317" w:hanging="295"/>
              <w:rPr>
                <w:szCs w:val="18"/>
              </w:rPr>
            </w:pPr>
            <w:r w:rsidRPr="00D4521B">
              <w:rPr>
                <w:szCs w:val="18"/>
              </w:rPr>
              <w:t>The General Regulations are subject to the provisions of the Convention. Where there is a conflict between the Convention and the General Regulations or any other basic documents covering the governance of the Organization, the Convention shall prevail. Where there is a conflict between the General Regulations and any of the other basic documents, the General Regulations shall prevail; any conflict between any of the other basic documents should be brought to the attention of the Council.</w:t>
            </w:r>
          </w:p>
        </w:tc>
        <w:tc>
          <w:tcPr>
            <w:tcW w:w="6237" w:type="dxa"/>
          </w:tcPr>
          <w:p w:rsidR="00672189" w:rsidRDefault="00DA3F46">
            <w:pPr>
              <w:rPr>
                <w:szCs w:val="18"/>
              </w:rPr>
            </w:pPr>
            <w:r>
              <w:rPr>
                <w:szCs w:val="18"/>
              </w:rPr>
              <w:t>Remove first two sentences. This should be stipulated in the Convention. (see Japanese comments on Article 1.4 of the Convention)</w:t>
            </w:r>
          </w:p>
          <w:p w:rsidR="00C401CA" w:rsidRPr="00AA6F89" w:rsidRDefault="00C401CA">
            <w:pPr>
              <w:rPr>
                <w:szCs w:val="18"/>
              </w:rPr>
            </w:pPr>
            <w:r w:rsidRPr="00C401CA">
              <w:rPr>
                <w:color w:val="2E74B5" w:themeColor="accent1" w:themeShade="BF"/>
                <w:szCs w:val="18"/>
              </w:rPr>
              <w:t>Stipulated in the GR of the current IALA.</w:t>
            </w:r>
            <w:r>
              <w:rPr>
                <w:color w:val="2E74B5" w:themeColor="accent1" w:themeShade="BF"/>
                <w:szCs w:val="18"/>
              </w:rPr>
              <w:t xml:space="preserve"> See </w:t>
            </w:r>
            <w:del w:id="17" w:author="Jon Price" w:date="2017-10-10T16:38:00Z">
              <w:r w:rsidDel="00D62CA1">
                <w:rPr>
                  <w:color w:val="2E74B5" w:themeColor="accent1" w:themeShade="BF"/>
                  <w:szCs w:val="18"/>
                </w:rPr>
                <w:delText xml:space="preserve"> </w:delText>
              </w:r>
            </w:del>
            <w:r>
              <w:rPr>
                <w:color w:val="2E74B5" w:themeColor="accent1" w:themeShade="BF"/>
                <w:szCs w:val="18"/>
              </w:rPr>
              <w:t>also GR of WMO.</w:t>
            </w:r>
          </w:p>
        </w:tc>
        <w:tc>
          <w:tcPr>
            <w:tcW w:w="1843" w:type="dxa"/>
          </w:tcPr>
          <w:p w:rsidR="00672189" w:rsidRPr="00AA6F89" w:rsidRDefault="00DA3F46">
            <w:pPr>
              <w:rPr>
                <w:szCs w:val="18"/>
              </w:rPr>
            </w:pPr>
            <w:r>
              <w:rPr>
                <w:szCs w:val="18"/>
              </w:rPr>
              <w:t>Japan</w:t>
            </w:r>
          </w:p>
        </w:tc>
      </w:tr>
      <w:tr w:rsidR="00672189" w:rsidTr="00AE6BAC">
        <w:tc>
          <w:tcPr>
            <w:tcW w:w="1555" w:type="dxa"/>
          </w:tcPr>
          <w:p w:rsidR="005D5323" w:rsidRPr="005C02A7" w:rsidRDefault="00672189" w:rsidP="00733921">
            <w:pPr>
              <w:rPr>
                <w:b/>
                <w:szCs w:val="18"/>
              </w:rPr>
            </w:pPr>
            <w:r w:rsidRPr="005C02A7">
              <w:rPr>
                <w:b/>
                <w:szCs w:val="18"/>
              </w:rPr>
              <w:t>2</w:t>
            </w:r>
            <w:r w:rsidR="0074164B">
              <w:rPr>
                <w:b/>
                <w:szCs w:val="18"/>
              </w:rPr>
              <w:t xml:space="preserve"> </w:t>
            </w:r>
            <w:r w:rsidR="00D4521B" w:rsidRPr="005C02A7">
              <w:rPr>
                <w:b/>
                <w:szCs w:val="18"/>
              </w:rPr>
              <w:t xml:space="preserve">Membership </w:t>
            </w:r>
            <w:del w:id="18" w:author="Marie-Helene" w:date="2017-10-06T13:39:00Z">
              <w:r w:rsidR="00D4521B" w:rsidRPr="005C02A7" w:rsidDel="00733921">
                <w:rPr>
                  <w:b/>
                  <w:szCs w:val="18"/>
                </w:rPr>
                <w:delText>of</w:delText>
              </w:r>
            </w:del>
            <w:r w:rsidR="00D4521B" w:rsidRPr="005C02A7">
              <w:rPr>
                <w:b/>
                <w:szCs w:val="18"/>
              </w:rPr>
              <w:t xml:space="preserve"> </w:t>
            </w:r>
            <w:del w:id="19" w:author="Marie-Helene" w:date="2017-10-06T13:39:00Z">
              <w:r w:rsidR="00D4521B" w:rsidRPr="005C02A7" w:rsidDel="00733921">
                <w:rPr>
                  <w:b/>
                  <w:szCs w:val="18"/>
                </w:rPr>
                <w:delText>IALA</w:delText>
              </w:r>
            </w:del>
          </w:p>
        </w:tc>
        <w:tc>
          <w:tcPr>
            <w:tcW w:w="5811" w:type="dxa"/>
            <w:vAlign w:val="bottom"/>
          </w:tcPr>
          <w:p w:rsidR="00672189" w:rsidRPr="0025037D" w:rsidRDefault="00D4521B">
            <w:pPr>
              <w:rPr>
                <w:b/>
                <w:szCs w:val="18"/>
                <w:rPrChange w:id="20" w:author="Marie-Helene" w:date="2017-10-06T13:41:00Z">
                  <w:rPr/>
                </w:rPrChange>
              </w:rPr>
              <w:pPrChange w:id="21" w:author="Marie-Helene" w:date="2017-10-06T13:41:00Z">
                <w:pPr>
                  <w:pStyle w:val="Paragraphedeliste"/>
                  <w:numPr>
                    <w:numId w:val="7"/>
                  </w:numPr>
                  <w:ind w:left="317" w:hanging="317"/>
                </w:pPr>
              </w:pPrChange>
            </w:pPr>
            <w:del w:id="22" w:author="Marie-Helene" w:date="2017-10-06T13:41:00Z">
              <w:r w:rsidRPr="0025037D" w:rsidDel="00FF76D7">
                <w:rPr>
                  <w:b/>
                  <w:szCs w:val="18"/>
                  <w:rPrChange w:id="23" w:author="Marie-Helene" w:date="2017-10-06T13:41:00Z">
                    <w:rPr/>
                  </w:rPrChange>
                </w:rPr>
                <w:delText>Membership Categories</w:delText>
              </w:r>
            </w:del>
          </w:p>
        </w:tc>
        <w:tc>
          <w:tcPr>
            <w:tcW w:w="6237" w:type="dxa"/>
          </w:tcPr>
          <w:p w:rsidR="00672189" w:rsidRDefault="00672189" w:rsidP="00584ECB">
            <w:pPr>
              <w:rPr>
                <w:szCs w:val="18"/>
              </w:rPr>
            </w:pPr>
          </w:p>
          <w:p w:rsidR="009E0EF4" w:rsidRPr="00AA6F89" w:rsidRDefault="009E0EF4" w:rsidP="00584ECB">
            <w:pPr>
              <w:rPr>
                <w:szCs w:val="18"/>
              </w:rPr>
            </w:pPr>
            <w:r>
              <w:rPr>
                <w:szCs w:val="18"/>
              </w:rPr>
              <w:t xml:space="preserve">“Membership of </w:t>
            </w:r>
            <w:r w:rsidRPr="009E0EF4">
              <w:rPr>
                <w:strike/>
                <w:szCs w:val="18"/>
              </w:rPr>
              <w:t>IALA</w:t>
            </w:r>
            <w:r>
              <w:rPr>
                <w:szCs w:val="18"/>
              </w:rPr>
              <w:t xml:space="preserve"> </w:t>
            </w:r>
            <w:r w:rsidRPr="009E0EF4">
              <w:rPr>
                <w:szCs w:val="18"/>
                <w:u w:val="single"/>
              </w:rPr>
              <w:t>the Organization</w:t>
            </w:r>
            <w:r>
              <w:rPr>
                <w:szCs w:val="18"/>
              </w:rPr>
              <w:t>”</w:t>
            </w:r>
          </w:p>
        </w:tc>
        <w:tc>
          <w:tcPr>
            <w:tcW w:w="1843" w:type="dxa"/>
          </w:tcPr>
          <w:p w:rsidR="00672189" w:rsidRDefault="00672189">
            <w:pPr>
              <w:rPr>
                <w:szCs w:val="18"/>
              </w:rPr>
            </w:pPr>
          </w:p>
          <w:p w:rsidR="009E0EF4" w:rsidRPr="00AA6F89" w:rsidRDefault="009E0EF4">
            <w:pPr>
              <w:rPr>
                <w:szCs w:val="18"/>
              </w:rPr>
            </w:pPr>
            <w:r>
              <w:rPr>
                <w:szCs w:val="18"/>
              </w:rPr>
              <w:t>Spain</w:t>
            </w:r>
          </w:p>
        </w:tc>
      </w:tr>
      <w:tr w:rsidR="00672189" w:rsidTr="00672189">
        <w:tc>
          <w:tcPr>
            <w:tcW w:w="1555" w:type="dxa"/>
          </w:tcPr>
          <w:p w:rsidR="00672189" w:rsidRPr="005C02A7" w:rsidRDefault="00672189">
            <w:pPr>
              <w:rPr>
                <w:b/>
                <w:szCs w:val="18"/>
              </w:rPr>
            </w:pPr>
          </w:p>
        </w:tc>
        <w:tc>
          <w:tcPr>
            <w:tcW w:w="5811" w:type="dxa"/>
          </w:tcPr>
          <w:p w:rsidR="00672189" w:rsidRPr="00D4521B" w:rsidRDefault="00D4521B" w:rsidP="00FF76D7">
            <w:pPr>
              <w:rPr>
                <w:szCs w:val="18"/>
              </w:rPr>
            </w:pPr>
            <w:del w:id="24" w:author="Marie-Helene" w:date="2017-10-06T13:41:00Z">
              <w:r w:rsidRPr="00D4521B" w:rsidDel="00FF76D7">
                <w:rPr>
                  <w:szCs w:val="18"/>
                </w:rPr>
                <w:delText xml:space="preserve">The Organization shall be comprised of </w:delText>
              </w:r>
            </w:del>
            <w:del w:id="25" w:author="Marie-Helene" w:date="2017-10-06T13:39:00Z">
              <w:r w:rsidRPr="00D4521B" w:rsidDel="00FF76D7">
                <w:rPr>
                  <w:szCs w:val="18"/>
                </w:rPr>
                <w:delText>Contracting Parties</w:delText>
              </w:r>
            </w:del>
            <w:del w:id="26" w:author="Marie-Helene" w:date="2017-10-06T13:41:00Z">
              <w:r w:rsidRPr="00D4521B" w:rsidDel="00FF76D7">
                <w:rPr>
                  <w:szCs w:val="18"/>
                </w:rPr>
                <w:delText xml:space="preserve"> and Associate </w:delText>
              </w:r>
              <w:r w:rsidRPr="00D4521B" w:rsidDel="00FF76D7">
                <w:rPr>
                  <w:szCs w:val="18"/>
                </w:rPr>
                <w:lastRenderedPageBreak/>
                <w:delText xml:space="preserve">and Affiliate </w:delText>
              </w:r>
            </w:del>
            <w:del w:id="27" w:author="Marie-Helene" w:date="2017-10-06T13:40:00Z">
              <w:r w:rsidRPr="00D4521B" w:rsidDel="00FF76D7">
                <w:rPr>
                  <w:szCs w:val="18"/>
                </w:rPr>
                <w:delText>m</w:delText>
              </w:r>
            </w:del>
            <w:del w:id="28" w:author="Marie-Helene" w:date="2017-10-06T13:41:00Z">
              <w:r w:rsidRPr="00D4521B" w:rsidDel="00FF76D7">
                <w:rPr>
                  <w:szCs w:val="18"/>
                </w:rPr>
                <w:delText>embers as stipulated below:</w:delText>
              </w:r>
            </w:del>
          </w:p>
        </w:tc>
        <w:tc>
          <w:tcPr>
            <w:tcW w:w="6237" w:type="dxa"/>
          </w:tcPr>
          <w:p w:rsidR="000263E6" w:rsidRDefault="000263E6">
            <w:pPr>
              <w:rPr>
                <w:strike/>
                <w:szCs w:val="18"/>
              </w:rPr>
            </w:pPr>
            <w:r>
              <w:rPr>
                <w:szCs w:val="18"/>
              </w:rPr>
              <w:lastRenderedPageBreak/>
              <w:t>“</w:t>
            </w:r>
            <w:r w:rsidRPr="00D4521B">
              <w:rPr>
                <w:szCs w:val="18"/>
              </w:rPr>
              <w:t xml:space="preserve">The Organization </w:t>
            </w:r>
            <w:proofErr w:type="gramStart"/>
            <w:r w:rsidRPr="000263E6">
              <w:rPr>
                <w:strike/>
                <w:szCs w:val="18"/>
              </w:rPr>
              <w:t>shall</w:t>
            </w:r>
            <w:r>
              <w:rPr>
                <w:szCs w:val="18"/>
              </w:rPr>
              <w:t xml:space="preserve"> </w:t>
            </w:r>
            <w:r>
              <w:rPr>
                <w:szCs w:val="18"/>
                <w:u w:val="single"/>
              </w:rPr>
              <w:t>should</w:t>
            </w:r>
            <w:proofErr w:type="gramEnd"/>
            <w:r w:rsidRPr="00D4521B">
              <w:rPr>
                <w:szCs w:val="18"/>
              </w:rPr>
              <w:t xml:space="preserve"> be comprised of Contracting Parties</w:t>
            </w:r>
            <w:r>
              <w:rPr>
                <w:szCs w:val="18"/>
              </w:rPr>
              <w:t>,</w:t>
            </w:r>
            <w:r w:rsidRPr="00D4521B">
              <w:rPr>
                <w:szCs w:val="18"/>
              </w:rPr>
              <w:t xml:space="preserve"> </w:t>
            </w:r>
            <w:r w:rsidRPr="000263E6">
              <w:rPr>
                <w:strike/>
                <w:szCs w:val="18"/>
              </w:rPr>
              <w:t>and</w:t>
            </w:r>
            <w:r w:rsidRPr="00D4521B">
              <w:rPr>
                <w:szCs w:val="18"/>
              </w:rPr>
              <w:t xml:space="preserve"> Associate </w:t>
            </w:r>
            <w:r>
              <w:rPr>
                <w:szCs w:val="18"/>
                <w:u w:val="single"/>
              </w:rPr>
              <w:lastRenderedPageBreak/>
              <w:t>Members</w:t>
            </w:r>
            <w:r>
              <w:rPr>
                <w:szCs w:val="18"/>
              </w:rPr>
              <w:t xml:space="preserve"> and Affiliate </w:t>
            </w:r>
            <w:r w:rsidRPr="000263E6">
              <w:rPr>
                <w:szCs w:val="18"/>
                <w:u w:val="single"/>
              </w:rPr>
              <w:t>M</w:t>
            </w:r>
            <w:r w:rsidRPr="00D4521B">
              <w:rPr>
                <w:szCs w:val="18"/>
              </w:rPr>
              <w:t xml:space="preserve">embers as stipulated </w:t>
            </w:r>
            <w:r>
              <w:rPr>
                <w:szCs w:val="18"/>
                <w:u w:val="single"/>
              </w:rPr>
              <w:t>in the Convention.</w:t>
            </w:r>
            <w:r>
              <w:rPr>
                <w:szCs w:val="18"/>
              </w:rPr>
              <w:t xml:space="preserve"> </w:t>
            </w:r>
            <w:r w:rsidRPr="000263E6">
              <w:rPr>
                <w:strike/>
                <w:szCs w:val="18"/>
              </w:rPr>
              <w:t>below:</w:t>
            </w:r>
          </w:p>
          <w:p w:rsidR="0089094C" w:rsidRPr="0089094C" w:rsidRDefault="0089094C">
            <w:pPr>
              <w:rPr>
                <w:szCs w:val="18"/>
              </w:rPr>
            </w:pPr>
            <w:r w:rsidRPr="0089094C">
              <w:rPr>
                <w:szCs w:val="18"/>
              </w:rPr>
              <w:t>Membership categories should be defined in the Convention, not the General Regulations.</w:t>
            </w:r>
          </w:p>
          <w:p w:rsidR="000263E6" w:rsidRDefault="000263E6">
            <w:pPr>
              <w:rPr>
                <w:szCs w:val="18"/>
              </w:rPr>
            </w:pPr>
          </w:p>
          <w:p w:rsidR="00D60357" w:rsidRDefault="00D60357">
            <w:pPr>
              <w:rPr>
                <w:szCs w:val="18"/>
              </w:rPr>
            </w:pPr>
            <w:r>
              <w:rPr>
                <w:szCs w:val="18"/>
              </w:rPr>
              <w:t>There is no clear definition of what is a Contracting Party.</w:t>
            </w:r>
          </w:p>
          <w:p w:rsidR="00CE1586" w:rsidRDefault="00CE1586">
            <w:pPr>
              <w:rPr>
                <w:szCs w:val="18"/>
              </w:rPr>
            </w:pPr>
            <w:r>
              <w:rPr>
                <w:szCs w:val="18"/>
              </w:rPr>
              <w:t xml:space="preserve">Should be </w:t>
            </w:r>
            <w:r w:rsidRPr="007F4151">
              <w:rPr>
                <w:b/>
                <w:szCs w:val="18"/>
              </w:rPr>
              <w:t>consistent with the Convention</w:t>
            </w:r>
            <w:r>
              <w:rPr>
                <w:szCs w:val="18"/>
              </w:rPr>
              <w:t>.</w:t>
            </w:r>
          </w:p>
          <w:p w:rsidR="00CE1586" w:rsidRDefault="00CE1586">
            <w:pPr>
              <w:rPr>
                <w:szCs w:val="18"/>
              </w:rPr>
            </w:pPr>
          </w:p>
          <w:p w:rsidR="00672189" w:rsidRPr="00AA6F89" w:rsidRDefault="00CE1586">
            <w:pPr>
              <w:rPr>
                <w:szCs w:val="18"/>
              </w:rPr>
            </w:pPr>
            <w:r>
              <w:rPr>
                <w:szCs w:val="18"/>
              </w:rPr>
              <w:t>Should be moved to the Convention.</w:t>
            </w:r>
          </w:p>
        </w:tc>
        <w:tc>
          <w:tcPr>
            <w:tcW w:w="1843" w:type="dxa"/>
          </w:tcPr>
          <w:p w:rsidR="000263E6" w:rsidRDefault="000263E6">
            <w:pPr>
              <w:rPr>
                <w:szCs w:val="18"/>
              </w:rPr>
            </w:pPr>
            <w:r>
              <w:rPr>
                <w:szCs w:val="18"/>
              </w:rPr>
              <w:lastRenderedPageBreak/>
              <w:t>Japan</w:t>
            </w:r>
          </w:p>
          <w:p w:rsidR="000263E6" w:rsidRDefault="000263E6">
            <w:pPr>
              <w:rPr>
                <w:szCs w:val="18"/>
              </w:rPr>
            </w:pPr>
          </w:p>
          <w:p w:rsidR="000263E6" w:rsidRDefault="000263E6">
            <w:pPr>
              <w:rPr>
                <w:szCs w:val="18"/>
              </w:rPr>
            </w:pPr>
          </w:p>
          <w:p w:rsidR="0089094C" w:rsidRDefault="0089094C">
            <w:pPr>
              <w:rPr>
                <w:szCs w:val="18"/>
              </w:rPr>
            </w:pPr>
          </w:p>
          <w:p w:rsidR="0089094C" w:rsidRDefault="0089094C">
            <w:pPr>
              <w:rPr>
                <w:szCs w:val="18"/>
              </w:rPr>
            </w:pPr>
          </w:p>
          <w:p w:rsidR="00CE1586" w:rsidRDefault="00CE1586">
            <w:pPr>
              <w:rPr>
                <w:szCs w:val="18"/>
              </w:rPr>
            </w:pPr>
            <w:r>
              <w:rPr>
                <w:szCs w:val="18"/>
              </w:rPr>
              <w:t>Mexico</w:t>
            </w:r>
          </w:p>
          <w:p w:rsidR="00CE1586" w:rsidRDefault="00CE1586">
            <w:pPr>
              <w:rPr>
                <w:szCs w:val="18"/>
              </w:rPr>
            </w:pPr>
          </w:p>
          <w:p w:rsidR="00D60357" w:rsidRDefault="00D60357">
            <w:pPr>
              <w:rPr>
                <w:szCs w:val="18"/>
              </w:rPr>
            </w:pPr>
          </w:p>
          <w:p w:rsidR="00672189" w:rsidRPr="00AA6F89" w:rsidRDefault="00CE1586">
            <w:pPr>
              <w:rPr>
                <w:szCs w:val="18"/>
              </w:rPr>
            </w:pPr>
            <w:r>
              <w:rPr>
                <w:szCs w:val="18"/>
              </w:rPr>
              <w:t>Russia</w:t>
            </w:r>
          </w:p>
        </w:tc>
      </w:tr>
      <w:tr w:rsidR="00D4521B" w:rsidTr="00672189">
        <w:tc>
          <w:tcPr>
            <w:tcW w:w="1555" w:type="dxa"/>
          </w:tcPr>
          <w:p w:rsidR="00D4521B" w:rsidRPr="005C02A7" w:rsidRDefault="00D4521B">
            <w:pPr>
              <w:rPr>
                <w:b/>
                <w:szCs w:val="18"/>
              </w:rPr>
            </w:pPr>
          </w:p>
        </w:tc>
        <w:tc>
          <w:tcPr>
            <w:tcW w:w="5811" w:type="dxa"/>
          </w:tcPr>
          <w:p w:rsidR="00D4521B" w:rsidRPr="00D4521B" w:rsidRDefault="00D4521B" w:rsidP="00D4521B">
            <w:pPr>
              <w:rPr>
                <w:szCs w:val="18"/>
              </w:rPr>
            </w:pPr>
            <w:del w:id="29" w:author="Marie-Helene" w:date="2017-10-06T13:41:00Z">
              <w:r w:rsidRPr="00D4521B" w:rsidDel="00FF76D7">
                <w:rPr>
                  <w:szCs w:val="18"/>
                </w:rPr>
                <w:delText>Associate membership shall be open for:</w:delText>
              </w:r>
            </w:del>
          </w:p>
        </w:tc>
        <w:tc>
          <w:tcPr>
            <w:tcW w:w="6237" w:type="dxa"/>
          </w:tcPr>
          <w:p w:rsidR="00D4521B" w:rsidRPr="00AA6F89" w:rsidRDefault="0089094C">
            <w:pPr>
              <w:rPr>
                <w:szCs w:val="18"/>
              </w:rPr>
            </w:pPr>
            <w:r>
              <w:rPr>
                <w:szCs w:val="18"/>
              </w:rPr>
              <w:t>Remove</w:t>
            </w:r>
          </w:p>
        </w:tc>
        <w:tc>
          <w:tcPr>
            <w:tcW w:w="1843" w:type="dxa"/>
          </w:tcPr>
          <w:p w:rsidR="00D4521B" w:rsidRPr="00AA6F89" w:rsidRDefault="0089094C">
            <w:pPr>
              <w:rPr>
                <w:szCs w:val="18"/>
              </w:rPr>
            </w:pPr>
            <w:r>
              <w:rPr>
                <w:szCs w:val="18"/>
              </w:rPr>
              <w:t>Japan</w:t>
            </w:r>
          </w:p>
        </w:tc>
      </w:tr>
      <w:tr w:rsidR="00672189" w:rsidTr="00672189">
        <w:tc>
          <w:tcPr>
            <w:tcW w:w="1555" w:type="dxa"/>
          </w:tcPr>
          <w:p w:rsidR="00672189" w:rsidRPr="005C02A7" w:rsidRDefault="00672189">
            <w:pPr>
              <w:rPr>
                <w:b/>
                <w:szCs w:val="18"/>
              </w:rPr>
            </w:pPr>
          </w:p>
        </w:tc>
        <w:tc>
          <w:tcPr>
            <w:tcW w:w="5811" w:type="dxa"/>
          </w:tcPr>
          <w:p w:rsidR="00672189" w:rsidRPr="00117979" w:rsidRDefault="00D4521B">
            <w:pPr>
              <w:ind w:left="317"/>
              <w:rPr>
                <w:szCs w:val="18"/>
              </w:rPr>
              <w:pPrChange w:id="30" w:author="Marie-Hélène Grillet" w:date="2017-10-09T15:47:00Z">
                <w:pPr>
                  <w:pStyle w:val="Paragraphedeliste"/>
                  <w:numPr>
                    <w:ilvl w:val="1"/>
                    <w:numId w:val="7"/>
                  </w:numPr>
                  <w:ind w:left="742" w:hanging="425"/>
                </w:pPr>
              </w:pPrChange>
            </w:pPr>
            <w:del w:id="31" w:author="Marie-Helene" w:date="2017-10-06T13:41:00Z">
              <w:r w:rsidRPr="00196CD3" w:rsidDel="00FF76D7">
                <w:rPr>
                  <w:szCs w:val="18"/>
                </w:rPr>
                <w:delText>a territory or groups of territories for which a Contracting Party has responsibility in accordance with Article 4.3 of the IALA Convention; and</w:delText>
              </w:r>
            </w:del>
          </w:p>
        </w:tc>
        <w:tc>
          <w:tcPr>
            <w:tcW w:w="6237" w:type="dxa"/>
          </w:tcPr>
          <w:p w:rsidR="00672189" w:rsidRPr="00AA6F89" w:rsidRDefault="0089094C">
            <w:pPr>
              <w:rPr>
                <w:szCs w:val="18"/>
              </w:rPr>
            </w:pPr>
            <w:r>
              <w:rPr>
                <w:szCs w:val="18"/>
              </w:rPr>
              <w:t>Remove</w:t>
            </w:r>
          </w:p>
        </w:tc>
        <w:tc>
          <w:tcPr>
            <w:tcW w:w="1843" w:type="dxa"/>
          </w:tcPr>
          <w:p w:rsidR="00672189" w:rsidRPr="00AA6F89" w:rsidRDefault="0089094C">
            <w:pPr>
              <w:rPr>
                <w:szCs w:val="18"/>
              </w:rPr>
            </w:pPr>
            <w:r>
              <w:rPr>
                <w:szCs w:val="18"/>
              </w:rPr>
              <w:t>Japan</w:t>
            </w:r>
          </w:p>
        </w:tc>
      </w:tr>
      <w:tr w:rsidR="00672189" w:rsidTr="00672189">
        <w:tc>
          <w:tcPr>
            <w:tcW w:w="1555" w:type="dxa"/>
          </w:tcPr>
          <w:p w:rsidR="00672189" w:rsidRPr="005C02A7" w:rsidRDefault="00672189">
            <w:pPr>
              <w:rPr>
                <w:b/>
                <w:szCs w:val="18"/>
              </w:rPr>
            </w:pPr>
          </w:p>
        </w:tc>
        <w:tc>
          <w:tcPr>
            <w:tcW w:w="5811" w:type="dxa"/>
          </w:tcPr>
          <w:p w:rsidR="00672189" w:rsidRPr="00CD5DB3" w:rsidRDefault="00D4521B">
            <w:pPr>
              <w:ind w:left="317"/>
              <w:rPr>
                <w:szCs w:val="18"/>
              </w:rPr>
              <w:pPrChange w:id="32" w:author="Marie-Hélène Grillet" w:date="2017-10-09T15:48:00Z">
                <w:pPr>
                  <w:pStyle w:val="Paragraphedeliste"/>
                  <w:numPr>
                    <w:ilvl w:val="1"/>
                    <w:numId w:val="7"/>
                  </w:numPr>
                  <w:ind w:left="742" w:hanging="425"/>
                </w:pPr>
              </w:pPrChange>
            </w:pPr>
            <w:del w:id="33" w:author="Marie-Helene" w:date="2017-10-06T13:41:00Z">
              <w:r w:rsidRPr="00117979" w:rsidDel="00FF76D7">
                <w:rPr>
                  <w:szCs w:val="18"/>
                </w:rPr>
                <w:delText>former National Members of the International Association of Marine Aids to Navigation and Lighthouse Authorities whose country is not party to the IALA Convention, in accordance with Article 18.1 and 18.6 of the IALA Convention.</w:delText>
              </w:r>
            </w:del>
          </w:p>
        </w:tc>
        <w:tc>
          <w:tcPr>
            <w:tcW w:w="6237" w:type="dxa"/>
          </w:tcPr>
          <w:p w:rsidR="00672189" w:rsidRPr="00AA6F89" w:rsidRDefault="0089094C">
            <w:pPr>
              <w:rPr>
                <w:szCs w:val="18"/>
              </w:rPr>
            </w:pPr>
            <w:r>
              <w:rPr>
                <w:szCs w:val="18"/>
              </w:rPr>
              <w:t>Remove</w:t>
            </w:r>
          </w:p>
        </w:tc>
        <w:tc>
          <w:tcPr>
            <w:tcW w:w="1843" w:type="dxa"/>
          </w:tcPr>
          <w:p w:rsidR="00672189" w:rsidRPr="00AA6F89" w:rsidRDefault="0089094C">
            <w:pPr>
              <w:rPr>
                <w:szCs w:val="18"/>
              </w:rPr>
            </w:pPr>
            <w:r>
              <w:rPr>
                <w:szCs w:val="18"/>
              </w:rPr>
              <w:t>Japan</w:t>
            </w:r>
          </w:p>
        </w:tc>
      </w:tr>
      <w:tr w:rsidR="00D4521B" w:rsidTr="00672189">
        <w:tc>
          <w:tcPr>
            <w:tcW w:w="1555" w:type="dxa"/>
          </w:tcPr>
          <w:p w:rsidR="00D4521B" w:rsidRPr="005C02A7" w:rsidRDefault="00D4521B">
            <w:pPr>
              <w:rPr>
                <w:b/>
                <w:szCs w:val="18"/>
              </w:rPr>
            </w:pPr>
          </w:p>
        </w:tc>
        <w:tc>
          <w:tcPr>
            <w:tcW w:w="5811" w:type="dxa"/>
          </w:tcPr>
          <w:p w:rsidR="00D4521B" w:rsidRPr="00D4521B" w:rsidRDefault="00D4521B" w:rsidP="00D4521B">
            <w:pPr>
              <w:rPr>
                <w:szCs w:val="18"/>
              </w:rPr>
            </w:pPr>
            <w:del w:id="34" w:author="Marie-Helene" w:date="2017-10-06T13:41:00Z">
              <w:r w:rsidRPr="00D4521B" w:rsidDel="00FF76D7">
                <w:rPr>
                  <w:szCs w:val="18"/>
                </w:rPr>
                <w:delText>Affiliate membership shall be open to:</w:delText>
              </w:r>
            </w:del>
          </w:p>
        </w:tc>
        <w:tc>
          <w:tcPr>
            <w:tcW w:w="6237" w:type="dxa"/>
          </w:tcPr>
          <w:p w:rsidR="00D4521B" w:rsidRPr="00AA6F89" w:rsidRDefault="0089094C">
            <w:pPr>
              <w:rPr>
                <w:szCs w:val="18"/>
              </w:rPr>
            </w:pPr>
            <w:r>
              <w:rPr>
                <w:szCs w:val="18"/>
              </w:rPr>
              <w:t>Remove</w:t>
            </w:r>
          </w:p>
        </w:tc>
        <w:tc>
          <w:tcPr>
            <w:tcW w:w="1843" w:type="dxa"/>
          </w:tcPr>
          <w:p w:rsidR="00D4521B" w:rsidRPr="00AA6F89" w:rsidRDefault="0089094C">
            <w:pPr>
              <w:rPr>
                <w:szCs w:val="18"/>
              </w:rPr>
            </w:pPr>
            <w:r>
              <w:rPr>
                <w:szCs w:val="18"/>
              </w:rPr>
              <w:t>Japan</w:t>
            </w:r>
          </w:p>
        </w:tc>
      </w:tr>
      <w:tr w:rsidR="00AA6F89" w:rsidTr="00672189">
        <w:tc>
          <w:tcPr>
            <w:tcW w:w="1555" w:type="dxa"/>
          </w:tcPr>
          <w:p w:rsidR="00AA6F89" w:rsidRPr="005C02A7" w:rsidRDefault="00AA6F89">
            <w:pPr>
              <w:rPr>
                <w:b/>
                <w:szCs w:val="18"/>
              </w:rPr>
            </w:pPr>
          </w:p>
        </w:tc>
        <w:tc>
          <w:tcPr>
            <w:tcW w:w="5811" w:type="dxa"/>
          </w:tcPr>
          <w:p w:rsidR="00AA6F89" w:rsidRPr="00117979" w:rsidRDefault="00D4521B">
            <w:pPr>
              <w:ind w:left="317"/>
              <w:rPr>
                <w:szCs w:val="18"/>
              </w:rPr>
              <w:pPrChange w:id="35" w:author="Marie-Hélène Grillet" w:date="2017-10-09T15:47:00Z">
                <w:pPr>
                  <w:pStyle w:val="Paragraphedeliste"/>
                  <w:numPr>
                    <w:numId w:val="14"/>
                  </w:numPr>
                  <w:ind w:left="742" w:hanging="425"/>
                </w:pPr>
              </w:pPrChange>
            </w:pPr>
            <w:del w:id="36" w:author="Marie-Helene" w:date="2017-10-06T13:41:00Z">
              <w:r w:rsidRPr="00196CD3" w:rsidDel="00FF76D7">
                <w:rPr>
                  <w:szCs w:val="18"/>
                </w:rPr>
                <w:delText xml:space="preserve">manufacturers and distributors of marine aids to navigation equipment for sale, or organisations providing marine aids to navigation services or technical advice under contract. These affiliates will be known as Industrial </w:delText>
              </w:r>
              <w:r w:rsidRPr="00117979" w:rsidDel="00FF76D7">
                <w:rPr>
                  <w:szCs w:val="18"/>
                </w:rPr>
                <w:delText>members;</w:delText>
              </w:r>
            </w:del>
          </w:p>
        </w:tc>
        <w:tc>
          <w:tcPr>
            <w:tcW w:w="6237" w:type="dxa"/>
          </w:tcPr>
          <w:p w:rsidR="00AA6F89" w:rsidRPr="00AA6F89" w:rsidRDefault="00007660">
            <w:pPr>
              <w:rPr>
                <w:szCs w:val="18"/>
              </w:rPr>
            </w:pPr>
            <w:r>
              <w:rPr>
                <w:szCs w:val="18"/>
              </w:rPr>
              <w:t>Remove</w:t>
            </w:r>
          </w:p>
        </w:tc>
        <w:tc>
          <w:tcPr>
            <w:tcW w:w="1843" w:type="dxa"/>
          </w:tcPr>
          <w:p w:rsidR="00AA6F89" w:rsidRPr="00AA6F89" w:rsidRDefault="00007660">
            <w:pPr>
              <w:rPr>
                <w:szCs w:val="18"/>
              </w:rPr>
            </w:pPr>
            <w:r>
              <w:rPr>
                <w:szCs w:val="18"/>
              </w:rPr>
              <w:t>Japan</w:t>
            </w:r>
          </w:p>
        </w:tc>
      </w:tr>
      <w:tr w:rsidR="00AA6F89" w:rsidTr="00672189">
        <w:tc>
          <w:tcPr>
            <w:tcW w:w="1555" w:type="dxa"/>
          </w:tcPr>
          <w:p w:rsidR="00AA6F89" w:rsidRPr="005C02A7" w:rsidRDefault="00AA6F89">
            <w:pPr>
              <w:rPr>
                <w:b/>
                <w:szCs w:val="18"/>
              </w:rPr>
            </w:pPr>
          </w:p>
        </w:tc>
        <w:tc>
          <w:tcPr>
            <w:tcW w:w="5811" w:type="dxa"/>
          </w:tcPr>
          <w:p w:rsidR="00AA6F89" w:rsidRPr="00117979" w:rsidRDefault="00D4521B">
            <w:pPr>
              <w:ind w:left="317"/>
              <w:rPr>
                <w:szCs w:val="18"/>
              </w:rPr>
              <w:pPrChange w:id="37" w:author="Marie-Hélène Grillet" w:date="2017-10-09T15:48:00Z">
                <w:pPr>
                  <w:pStyle w:val="Paragraphedeliste"/>
                  <w:numPr>
                    <w:numId w:val="14"/>
                  </w:numPr>
                  <w:ind w:left="742" w:hanging="425"/>
                </w:pPr>
              </w:pPrChange>
            </w:pPr>
            <w:del w:id="38" w:author="Marie-Helene" w:date="2017-10-06T13:41:00Z">
              <w:r w:rsidRPr="00117979" w:rsidDel="00FF76D7">
                <w:rPr>
                  <w:szCs w:val="18"/>
                </w:rPr>
                <w:delText>any other service, organisation or scientific agency that is concerned with aids to navigation or related matters; and</w:delText>
              </w:r>
            </w:del>
          </w:p>
        </w:tc>
        <w:tc>
          <w:tcPr>
            <w:tcW w:w="6237" w:type="dxa"/>
          </w:tcPr>
          <w:p w:rsidR="00AA6F89" w:rsidRPr="00AA6F89" w:rsidRDefault="00007660" w:rsidP="007C4E7F">
            <w:pPr>
              <w:rPr>
                <w:szCs w:val="18"/>
              </w:rPr>
            </w:pPr>
            <w:r>
              <w:rPr>
                <w:szCs w:val="18"/>
              </w:rPr>
              <w:t>Remove</w:t>
            </w:r>
          </w:p>
        </w:tc>
        <w:tc>
          <w:tcPr>
            <w:tcW w:w="1843" w:type="dxa"/>
          </w:tcPr>
          <w:p w:rsidR="00AA6F89" w:rsidRPr="00AA6F89" w:rsidRDefault="00007660">
            <w:pPr>
              <w:rPr>
                <w:szCs w:val="18"/>
              </w:rPr>
            </w:pPr>
            <w:r>
              <w:rPr>
                <w:szCs w:val="18"/>
              </w:rPr>
              <w:t>Japan</w:t>
            </w:r>
          </w:p>
        </w:tc>
      </w:tr>
      <w:tr w:rsidR="00AA6F89" w:rsidTr="00672189">
        <w:tc>
          <w:tcPr>
            <w:tcW w:w="1555" w:type="dxa"/>
          </w:tcPr>
          <w:p w:rsidR="00AA6F89" w:rsidRPr="005C02A7" w:rsidRDefault="00AA6F89">
            <w:pPr>
              <w:rPr>
                <w:b/>
                <w:szCs w:val="18"/>
              </w:rPr>
            </w:pPr>
          </w:p>
        </w:tc>
        <w:tc>
          <w:tcPr>
            <w:tcW w:w="5811" w:type="dxa"/>
          </w:tcPr>
          <w:p w:rsidR="00AA6F89" w:rsidRPr="00CD5DB3" w:rsidRDefault="00D4521B">
            <w:pPr>
              <w:ind w:left="317"/>
              <w:rPr>
                <w:szCs w:val="18"/>
              </w:rPr>
              <w:pPrChange w:id="39" w:author="Marie-Hélène Grillet" w:date="2017-10-09T15:48:00Z">
                <w:pPr>
                  <w:pStyle w:val="Paragraphedeliste"/>
                  <w:numPr>
                    <w:numId w:val="14"/>
                  </w:numPr>
                  <w:ind w:left="742" w:hanging="425"/>
                </w:pPr>
              </w:pPrChange>
            </w:pPr>
            <w:del w:id="40" w:author="Marie-Helene" w:date="2017-10-06T13:41:00Z">
              <w:r w:rsidRPr="00117979" w:rsidDel="00FF76D7">
                <w:rPr>
                  <w:szCs w:val="18"/>
                </w:rPr>
                <w:delText>former Industrial and Associate members of the International Association of Marine Aids to Navigation and Lighthouse Authorities, in accordance with Article 18.2 of the Convention.</w:delText>
              </w:r>
            </w:del>
          </w:p>
        </w:tc>
        <w:tc>
          <w:tcPr>
            <w:tcW w:w="6237" w:type="dxa"/>
          </w:tcPr>
          <w:p w:rsidR="00AA6F89" w:rsidRPr="00AA6F89" w:rsidRDefault="00007660">
            <w:pPr>
              <w:rPr>
                <w:szCs w:val="18"/>
              </w:rPr>
            </w:pPr>
            <w:r>
              <w:rPr>
                <w:szCs w:val="18"/>
              </w:rPr>
              <w:t>Remove</w:t>
            </w:r>
          </w:p>
        </w:tc>
        <w:tc>
          <w:tcPr>
            <w:tcW w:w="1843" w:type="dxa"/>
          </w:tcPr>
          <w:p w:rsidR="00AA6F89" w:rsidRPr="00AA6F89" w:rsidRDefault="00007660">
            <w:pPr>
              <w:rPr>
                <w:szCs w:val="18"/>
              </w:rPr>
            </w:pPr>
            <w:r>
              <w:rPr>
                <w:szCs w:val="18"/>
              </w:rPr>
              <w:t>Japan</w:t>
            </w:r>
          </w:p>
        </w:tc>
      </w:tr>
      <w:tr w:rsidR="00AA6F89" w:rsidTr="00672189">
        <w:tc>
          <w:tcPr>
            <w:tcW w:w="1555" w:type="dxa"/>
          </w:tcPr>
          <w:p w:rsidR="00AA6F89" w:rsidRPr="005C02A7" w:rsidRDefault="00AA6F89">
            <w:pPr>
              <w:rPr>
                <w:b/>
                <w:szCs w:val="18"/>
              </w:rPr>
            </w:pPr>
          </w:p>
        </w:tc>
        <w:tc>
          <w:tcPr>
            <w:tcW w:w="5811" w:type="dxa"/>
          </w:tcPr>
          <w:p w:rsidR="00AA6F89" w:rsidRPr="005C02A7" w:rsidRDefault="005C02A7">
            <w:pPr>
              <w:pStyle w:val="Paragraphedeliste"/>
              <w:numPr>
                <w:ilvl w:val="0"/>
                <w:numId w:val="75"/>
              </w:numPr>
              <w:rPr>
                <w:b/>
                <w:szCs w:val="18"/>
              </w:rPr>
              <w:pPrChange w:id="41" w:author="Marie-Helene" w:date="2017-10-06T13:42:00Z">
                <w:pPr>
                  <w:pStyle w:val="Paragraphedeliste"/>
                  <w:numPr>
                    <w:numId w:val="7"/>
                  </w:numPr>
                  <w:ind w:left="317" w:hanging="317"/>
                </w:pPr>
              </w:pPrChange>
            </w:pPr>
            <w:r w:rsidRPr="005C02A7">
              <w:rPr>
                <w:b/>
                <w:szCs w:val="18"/>
              </w:rPr>
              <w:t xml:space="preserve">Contact Point for </w:t>
            </w:r>
            <w:del w:id="42" w:author="Marie-Helene" w:date="2017-10-06T13:42:00Z">
              <w:r w:rsidRPr="005C02A7" w:rsidDel="0025037D">
                <w:rPr>
                  <w:b/>
                  <w:szCs w:val="18"/>
                </w:rPr>
                <w:delText>Contracting Parties</w:delText>
              </w:r>
            </w:del>
            <w:ins w:id="43" w:author="Marie-Helene" w:date="2017-10-06T13:42:00Z">
              <w:r w:rsidR="0025037D">
                <w:rPr>
                  <w:b/>
                  <w:szCs w:val="18"/>
                </w:rPr>
                <w:t>Member States</w:t>
              </w:r>
            </w:ins>
          </w:p>
        </w:tc>
        <w:tc>
          <w:tcPr>
            <w:tcW w:w="6237" w:type="dxa"/>
          </w:tcPr>
          <w:p w:rsidR="00AA6F89" w:rsidRDefault="00007660">
            <w:pPr>
              <w:rPr>
                <w:ins w:id="44" w:author="Marie-Helene" w:date="2017-10-06T13:43:00Z"/>
                <w:szCs w:val="18"/>
              </w:rPr>
            </w:pPr>
            <w:r>
              <w:rPr>
                <w:szCs w:val="18"/>
              </w:rPr>
              <w:t>Remove</w:t>
            </w:r>
            <w:r w:rsidR="00086068">
              <w:rPr>
                <w:szCs w:val="18"/>
              </w:rPr>
              <w:t>. Contact point for an international organization should be the diplomatic authority of each Contracting Party.</w:t>
            </w:r>
          </w:p>
          <w:p w:rsidR="00E623A4" w:rsidRPr="00AA6F89" w:rsidRDefault="00E623A4">
            <w:pPr>
              <w:rPr>
                <w:szCs w:val="18"/>
              </w:rPr>
            </w:pPr>
            <w:r w:rsidRPr="00E623A4">
              <w:rPr>
                <w:color w:val="0070C0"/>
                <w:szCs w:val="18"/>
                <w:rPrChange w:id="45" w:author="Marie-Helene" w:date="2017-10-06T13:43:00Z">
                  <w:rPr>
                    <w:szCs w:val="18"/>
                  </w:rPr>
                </w:rPrChange>
              </w:rPr>
              <w:t>Only for day to day business.</w:t>
            </w:r>
          </w:p>
        </w:tc>
        <w:tc>
          <w:tcPr>
            <w:tcW w:w="1843" w:type="dxa"/>
          </w:tcPr>
          <w:p w:rsidR="00AA6F89" w:rsidRPr="00AA6F89" w:rsidRDefault="00007660">
            <w:pPr>
              <w:rPr>
                <w:szCs w:val="18"/>
              </w:rPr>
            </w:pPr>
            <w:r>
              <w:rPr>
                <w:szCs w:val="18"/>
              </w:rPr>
              <w:t>Japan</w:t>
            </w:r>
          </w:p>
        </w:tc>
      </w:tr>
      <w:tr w:rsidR="005C02A7" w:rsidTr="00672189">
        <w:tc>
          <w:tcPr>
            <w:tcW w:w="1555" w:type="dxa"/>
          </w:tcPr>
          <w:p w:rsidR="005C02A7" w:rsidRPr="005C02A7" w:rsidRDefault="005C02A7">
            <w:pPr>
              <w:rPr>
                <w:b/>
                <w:szCs w:val="18"/>
              </w:rPr>
            </w:pPr>
          </w:p>
        </w:tc>
        <w:tc>
          <w:tcPr>
            <w:tcW w:w="5811" w:type="dxa"/>
          </w:tcPr>
          <w:p w:rsidR="005C02A7" w:rsidRPr="005C02A7" w:rsidRDefault="005C02A7" w:rsidP="005C02A7">
            <w:pPr>
              <w:rPr>
                <w:szCs w:val="18"/>
              </w:rPr>
            </w:pPr>
            <w:del w:id="46" w:author="Marie-Helene" w:date="2017-10-06T13:42:00Z">
              <w:r w:rsidRPr="005C02A7" w:rsidDel="0025037D">
                <w:rPr>
                  <w:szCs w:val="18"/>
                </w:rPr>
                <w:delText>Contracting Parties</w:delText>
              </w:r>
            </w:del>
            <w:ins w:id="47" w:author="Marie-Helene" w:date="2017-10-06T13:42:00Z">
              <w:r w:rsidR="0025037D">
                <w:rPr>
                  <w:szCs w:val="18"/>
                </w:rPr>
                <w:t>Member States</w:t>
              </w:r>
            </w:ins>
            <w:r w:rsidRPr="005C02A7">
              <w:rPr>
                <w:szCs w:val="18"/>
              </w:rPr>
              <w:t xml:space="preserve"> shall designate a contact point, preferably the national authority legally responsible for the regulation, provision, maintenance or operation of </w:t>
            </w:r>
            <w:del w:id="48" w:author="Jon Price" w:date="2017-10-10T15:19:00Z">
              <w:r w:rsidRPr="005C02A7" w:rsidDel="00C401CA">
                <w:rPr>
                  <w:szCs w:val="18"/>
                </w:rPr>
                <w:delText>m</w:delText>
              </w:r>
            </w:del>
            <w:ins w:id="49" w:author="Jon Price" w:date="2017-10-10T15:19:00Z">
              <w:r w:rsidR="00C401CA">
                <w:rPr>
                  <w:szCs w:val="18"/>
                </w:rPr>
                <w:t>M</w:t>
              </w:r>
            </w:ins>
            <w:r w:rsidRPr="005C02A7">
              <w:rPr>
                <w:szCs w:val="18"/>
              </w:rPr>
              <w:t xml:space="preserve">arine </w:t>
            </w:r>
            <w:del w:id="50" w:author="Jon Price" w:date="2017-10-10T15:19:00Z">
              <w:r w:rsidRPr="005C02A7" w:rsidDel="00C401CA">
                <w:rPr>
                  <w:szCs w:val="18"/>
                </w:rPr>
                <w:delText>a</w:delText>
              </w:r>
            </w:del>
            <w:ins w:id="51" w:author="Jon Price" w:date="2017-10-10T15:19:00Z">
              <w:r w:rsidR="00C401CA">
                <w:rPr>
                  <w:szCs w:val="18"/>
                </w:rPr>
                <w:t>A</w:t>
              </w:r>
            </w:ins>
            <w:r w:rsidRPr="005C02A7">
              <w:rPr>
                <w:szCs w:val="18"/>
              </w:rPr>
              <w:t xml:space="preserve">ids to </w:t>
            </w:r>
            <w:del w:id="52" w:author="Jon Price" w:date="2017-10-10T15:19:00Z">
              <w:r w:rsidRPr="005C02A7" w:rsidDel="00C401CA">
                <w:rPr>
                  <w:szCs w:val="18"/>
                </w:rPr>
                <w:delText>n</w:delText>
              </w:r>
            </w:del>
            <w:ins w:id="53" w:author="Jon Price" w:date="2017-10-10T15:19:00Z">
              <w:r w:rsidR="00C401CA">
                <w:rPr>
                  <w:szCs w:val="18"/>
                </w:rPr>
                <w:t>N</w:t>
              </w:r>
            </w:ins>
            <w:r w:rsidRPr="005C02A7">
              <w:rPr>
                <w:szCs w:val="18"/>
              </w:rPr>
              <w:t>avigation.</w:t>
            </w:r>
          </w:p>
        </w:tc>
        <w:tc>
          <w:tcPr>
            <w:tcW w:w="6237" w:type="dxa"/>
          </w:tcPr>
          <w:p w:rsidR="005C02A7" w:rsidRPr="00AA6F89" w:rsidRDefault="00007660">
            <w:pPr>
              <w:rPr>
                <w:szCs w:val="18"/>
              </w:rPr>
            </w:pPr>
            <w:r>
              <w:rPr>
                <w:szCs w:val="18"/>
              </w:rPr>
              <w:t>Remove</w:t>
            </w:r>
          </w:p>
        </w:tc>
        <w:tc>
          <w:tcPr>
            <w:tcW w:w="1843" w:type="dxa"/>
          </w:tcPr>
          <w:p w:rsidR="005C02A7" w:rsidRPr="00AA6F89" w:rsidRDefault="00007660">
            <w:pPr>
              <w:rPr>
                <w:szCs w:val="18"/>
              </w:rPr>
            </w:pPr>
            <w:r>
              <w:rPr>
                <w:szCs w:val="18"/>
              </w:rPr>
              <w:t>Japan</w:t>
            </w:r>
          </w:p>
        </w:tc>
      </w:tr>
      <w:tr w:rsidR="006B3FB5" w:rsidTr="00672189">
        <w:tc>
          <w:tcPr>
            <w:tcW w:w="1555" w:type="dxa"/>
          </w:tcPr>
          <w:p w:rsidR="006B3FB5" w:rsidRPr="005C02A7" w:rsidRDefault="006B3FB5">
            <w:pPr>
              <w:rPr>
                <w:b/>
                <w:szCs w:val="18"/>
              </w:rPr>
            </w:pPr>
          </w:p>
        </w:tc>
        <w:tc>
          <w:tcPr>
            <w:tcW w:w="5811" w:type="dxa"/>
          </w:tcPr>
          <w:p w:rsidR="006B3FB5" w:rsidRPr="006B3FB5" w:rsidRDefault="006B3FB5">
            <w:pPr>
              <w:pStyle w:val="Paragraphedeliste"/>
              <w:numPr>
                <w:ilvl w:val="0"/>
                <w:numId w:val="75"/>
              </w:numPr>
              <w:ind w:left="317" w:hanging="317"/>
              <w:rPr>
                <w:b/>
                <w:szCs w:val="18"/>
              </w:rPr>
              <w:pPrChange w:id="54" w:author="Marie-Helene" w:date="2017-10-06T13:42:00Z">
                <w:pPr>
                  <w:pStyle w:val="Paragraphedeliste"/>
                  <w:numPr>
                    <w:numId w:val="7"/>
                  </w:numPr>
                  <w:ind w:left="317" w:hanging="317"/>
                </w:pPr>
              </w:pPrChange>
            </w:pPr>
            <w:r>
              <w:rPr>
                <w:b/>
                <w:szCs w:val="18"/>
              </w:rPr>
              <w:t xml:space="preserve">Application for </w:t>
            </w:r>
            <w:ins w:id="55" w:author="Marie-Helene" w:date="2017-10-06T13:44:00Z">
              <w:r w:rsidR="00DA6B79">
                <w:rPr>
                  <w:b/>
                  <w:szCs w:val="18"/>
                </w:rPr>
                <w:t xml:space="preserve">Associate and Affiliate </w:t>
              </w:r>
            </w:ins>
            <w:r>
              <w:rPr>
                <w:b/>
                <w:szCs w:val="18"/>
              </w:rPr>
              <w:t>Membership</w:t>
            </w:r>
          </w:p>
        </w:tc>
        <w:tc>
          <w:tcPr>
            <w:tcW w:w="6237" w:type="dxa"/>
          </w:tcPr>
          <w:p w:rsidR="006B3FB5" w:rsidRPr="00A665DA" w:rsidRDefault="00A665DA">
            <w:pPr>
              <w:rPr>
                <w:szCs w:val="18"/>
              </w:rPr>
            </w:pPr>
            <w:r>
              <w:rPr>
                <w:szCs w:val="18"/>
              </w:rPr>
              <w:t xml:space="preserve">Change title: “Application for Membership </w:t>
            </w:r>
            <w:r>
              <w:rPr>
                <w:szCs w:val="18"/>
                <w:u w:val="single"/>
              </w:rPr>
              <w:t>or Partnership</w:t>
            </w:r>
            <w:r>
              <w:rPr>
                <w:szCs w:val="18"/>
              </w:rPr>
              <w:t>”.</w:t>
            </w:r>
          </w:p>
        </w:tc>
        <w:tc>
          <w:tcPr>
            <w:tcW w:w="1843" w:type="dxa"/>
          </w:tcPr>
          <w:p w:rsidR="006B3FB5" w:rsidRPr="00AA6F89" w:rsidRDefault="00A665DA">
            <w:pPr>
              <w:rPr>
                <w:szCs w:val="18"/>
              </w:rPr>
            </w:pPr>
            <w:r>
              <w:rPr>
                <w:szCs w:val="18"/>
              </w:rPr>
              <w:t>Spain</w:t>
            </w:r>
          </w:p>
        </w:tc>
      </w:tr>
      <w:tr w:rsidR="00A665DA" w:rsidTr="00672189">
        <w:tc>
          <w:tcPr>
            <w:tcW w:w="1555" w:type="dxa"/>
          </w:tcPr>
          <w:p w:rsidR="00A665DA" w:rsidRPr="005C02A7" w:rsidRDefault="00A665DA">
            <w:pPr>
              <w:rPr>
                <w:b/>
                <w:szCs w:val="18"/>
              </w:rPr>
            </w:pPr>
          </w:p>
        </w:tc>
        <w:tc>
          <w:tcPr>
            <w:tcW w:w="5811" w:type="dxa"/>
          </w:tcPr>
          <w:p w:rsidR="00A665DA" w:rsidRPr="00A665DA" w:rsidRDefault="00A665DA" w:rsidP="00A665DA">
            <w:pPr>
              <w:ind w:left="360"/>
              <w:rPr>
                <w:szCs w:val="18"/>
              </w:rPr>
            </w:pPr>
          </w:p>
        </w:tc>
        <w:tc>
          <w:tcPr>
            <w:tcW w:w="6237" w:type="dxa"/>
          </w:tcPr>
          <w:p w:rsidR="00A665DA" w:rsidRDefault="00A665DA">
            <w:pPr>
              <w:rPr>
                <w:szCs w:val="18"/>
              </w:rPr>
            </w:pPr>
            <w:r>
              <w:rPr>
                <w:szCs w:val="18"/>
              </w:rPr>
              <w:t>Add new clause:</w:t>
            </w:r>
          </w:p>
          <w:p w:rsidR="00A665DA" w:rsidRDefault="00A665DA">
            <w:pPr>
              <w:rPr>
                <w:szCs w:val="18"/>
              </w:rPr>
            </w:pPr>
            <w:r>
              <w:rPr>
                <w:szCs w:val="18"/>
              </w:rPr>
              <w:t>“Member States of the United Nations willing to join the Organization can follow the procedures established in Article 14 of the Convention.”</w:t>
            </w:r>
          </w:p>
        </w:tc>
        <w:tc>
          <w:tcPr>
            <w:tcW w:w="1843" w:type="dxa"/>
          </w:tcPr>
          <w:p w:rsidR="00A665DA" w:rsidRDefault="00A665DA">
            <w:pPr>
              <w:rPr>
                <w:szCs w:val="18"/>
              </w:rPr>
            </w:pPr>
            <w:r>
              <w:rPr>
                <w:szCs w:val="18"/>
              </w:rPr>
              <w:t>Spain</w:t>
            </w:r>
          </w:p>
        </w:tc>
      </w:tr>
      <w:tr w:rsidR="00AA6F89" w:rsidTr="00672189">
        <w:tc>
          <w:tcPr>
            <w:tcW w:w="1555" w:type="dxa"/>
          </w:tcPr>
          <w:p w:rsidR="00AA6F89" w:rsidRPr="005C02A7" w:rsidRDefault="00AA6F89">
            <w:pPr>
              <w:rPr>
                <w:b/>
                <w:szCs w:val="18"/>
              </w:rPr>
            </w:pPr>
          </w:p>
        </w:tc>
        <w:tc>
          <w:tcPr>
            <w:tcW w:w="5811" w:type="dxa"/>
          </w:tcPr>
          <w:p w:rsidR="00AA6F89" w:rsidRPr="00AA6F89" w:rsidRDefault="006B3FB5" w:rsidP="00BE5363">
            <w:pPr>
              <w:pStyle w:val="Paragraphedeliste"/>
              <w:numPr>
                <w:ilvl w:val="0"/>
                <w:numId w:val="8"/>
              </w:numPr>
              <w:rPr>
                <w:szCs w:val="18"/>
              </w:rPr>
            </w:pPr>
            <w:r w:rsidRPr="006B3FB5">
              <w:rPr>
                <w:szCs w:val="18"/>
              </w:rPr>
              <w:t xml:space="preserve">Application </w:t>
            </w:r>
            <w:del w:id="56" w:author="Marie-Helene" w:date="2017-10-31T11:43:00Z">
              <w:r w:rsidRPr="006B3FB5" w:rsidDel="00BE5363">
                <w:rPr>
                  <w:szCs w:val="18"/>
                </w:rPr>
                <w:delText>for Associate and Affiliate membership</w:delText>
              </w:r>
            </w:del>
            <w:ins w:id="57" w:author="Marie-Helene" w:date="2017-10-31T11:43:00Z">
              <w:r w:rsidR="00BE5363">
                <w:rPr>
                  <w:szCs w:val="18"/>
                </w:rPr>
                <w:t>to become a Member</w:t>
              </w:r>
            </w:ins>
            <w:r w:rsidRPr="006B3FB5">
              <w:rPr>
                <w:szCs w:val="18"/>
              </w:rPr>
              <w:t xml:space="preserve"> must be made in writing to the Secretariat and should be accompanied by the following documentation:</w:t>
            </w:r>
          </w:p>
        </w:tc>
        <w:tc>
          <w:tcPr>
            <w:tcW w:w="6237" w:type="dxa"/>
          </w:tcPr>
          <w:p w:rsidR="00AA6F89" w:rsidRPr="0042708E" w:rsidRDefault="0042708E">
            <w:pPr>
              <w:rPr>
                <w:szCs w:val="18"/>
              </w:rPr>
            </w:pPr>
            <w:r>
              <w:rPr>
                <w:szCs w:val="18"/>
              </w:rPr>
              <w:t>Application procedure should be detailed.</w:t>
            </w:r>
          </w:p>
        </w:tc>
        <w:tc>
          <w:tcPr>
            <w:tcW w:w="1843" w:type="dxa"/>
          </w:tcPr>
          <w:p w:rsidR="00AA6F89" w:rsidRPr="00AA6F89" w:rsidRDefault="0042708E">
            <w:pPr>
              <w:rPr>
                <w:szCs w:val="18"/>
              </w:rPr>
            </w:pPr>
            <w:r>
              <w:rPr>
                <w:szCs w:val="18"/>
              </w:rPr>
              <w:t>Russia</w:t>
            </w:r>
          </w:p>
        </w:tc>
      </w:tr>
      <w:tr w:rsidR="00AA6F89" w:rsidTr="00672189">
        <w:tc>
          <w:tcPr>
            <w:tcW w:w="1555" w:type="dxa"/>
          </w:tcPr>
          <w:p w:rsidR="00AA6F89" w:rsidRPr="005C02A7" w:rsidRDefault="00AA6F89">
            <w:pPr>
              <w:rPr>
                <w:b/>
                <w:szCs w:val="18"/>
              </w:rPr>
            </w:pPr>
          </w:p>
        </w:tc>
        <w:tc>
          <w:tcPr>
            <w:tcW w:w="5811" w:type="dxa"/>
          </w:tcPr>
          <w:p w:rsidR="00AA6F89" w:rsidRPr="00AA6F89" w:rsidRDefault="006B3FB5" w:rsidP="006B3FB5">
            <w:pPr>
              <w:pStyle w:val="Paragraphedeliste"/>
              <w:numPr>
                <w:ilvl w:val="2"/>
                <w:numId w:val="8"/>
              </w:numPr>
              <w:ind w:left="1026" w:hanging="284"/>
              <w:rPr>
                <w:szCs w:val="18"/>
              </w:rPr>
            </w:pPr>
            <w:del w:id="58" w:author="Jon Price" w:date="2017-10-10T19:08:00Z">
              <w:r w:rsidRPr="006B3FB5" w:rsidDel="00BF7BB1">
                <w:rPr>
                  <w:szCs w:val="18"/>
                </w:rPr>
                <w:delText xml:space="preserve">the IALA </w:delText>
              </w:r>
            </w:del>
            <w:ins w:id="59" w:author="Jon Price" w:date="2017-10-10T19:10:00Z">
              <w:r w:rsidR="00BF7BB1">
                <w:rPr>
                  <w:szCs w:val="18"/>
                </w:rPr>
                <w:t xml:space="preserve">a completed </w:t>
              </w:r>
            </w:ins>
            <w:del w:id="60" w:author="Jon Price" w:date="2017-10-10T19:10:00Z">
              <w:r w:rsidRPr="006B3FB5" w:rsidDel="00BF7BB1">
                <w:rPr>
                  <w:szCs w:val="18"/>
                </w:rPr>
                <w:delText>M</w:delText>
              </w:r>
            </w:del>
            <w:ins w:id="61" w:author="Jon Price" w:date="2017-10-10T19:10:00Z">
              <w:r w:rsidR="00BF7BB1">
                <w:rPr>
                  <w:szCs w:val="18"/>
                </w:rPr>
                <w:t>m</w:t>
              </w:r>
            </w:ins>
            <w:r w:rsidRPr="006B3FB5">
              <w:rPr>
                <w:szCs w:val="18"/>
              </w:rPr>
              <w:t xml:space="preserve">embership </w:t>
            </w:r>
            <w:del w:id="62" w:author="Jon Price" w:date="2017-10-10T19:10:00Z">
              <w:r w:rsidRPr="006B3FB5" w:rsidDel="00BF7BB1">
                <w:rPr>
                  <w:szCs w:val="18"/>
                </w:rPr>
                <w:delText>A</w:delText>
              </w:r>
            </w:del>
            <w:ins w:id="63" w:author="Jon Price" w:date="2017-10-10T19:10:00Z">
              <w:r w:rsidR="00BF7BB1">
                <w:rPr>
                  <w:szCs w:val="18"/>
                </w:rPr>
                <w:t>a</w:t>
              </w:r>
            </w:ins>
            <w:r w:rsidRPr="006B3FB5">
              <w:rPr>
                <w:szCs w:val="18"/>
              </w:rPr>
              <w:t>pplication form; and</w:t>
            </w:r>
          </w:p>
        </w:tc>
        <w:tc>
          <w:tcPr>
            <w:tcW w:w="6237" w:type="dxa"/>
          </w:tcPr>
          <w:p w:rsidR="00AA6F89" w:rsidRPr="00AA6F89" w:rsidRDefault="00AA6F89">
            <w:pPr>
              <w:rPr>
                <w:szCs w:val="18"/>
              </w:rPr>
            </w:pPr>
          </w:p>
        </w:tc>
        <w:tc>
          <w:tcPr>
            <w:tcW w:w="1843" w:type="dxa"/>
          </w:tcPr>
          <w:p w:rsidR="00AA6F89" w:rsidRPr="00AA6F89" w:rsidRDefault="00AA6F89">
            <w:pPr>
              <w:rPr>
                <w:szCs w:val="18"/>
              </w:rPr>
            </w:pPr>
          </w:p>
        </w:tc>
      </w:tr>
      <w:tr w:rsidR="00AA6F89" w:rsidTr="00672189">
        <w:tc>
          <w:tcPr>
            <w:tcW w:w="1555" w:type="dxa"/>
          </w:tcPr>
          <w:p w:rsidR="00AA6F89" w:rsidRPr="005C02A7" w:rsidRDefault="00AA6F89">
            <w:pPr>
              <w:rPr>
                <w:b/>
                <w:szCs w:val="18"/>
              </w:rPr>
            </w:pPr>
          </w:p>
        </w:tc>
        <w:tc>
          <w:tcPr>
            <w:tcW w:w="5811" w:type="dxa"/>
          </w:tcPr>
          <w:p w:rsidR="00AA6F89" w:rsidRPr="00AA6F89" w:rsidRDefault="006B3FB5" w:rsidP="006B3FB5">
            <w:pPr>
              <w:pStyle w:val="Paragraphedeliste"/>
              <w:numPr>
                <w:ilvl w:val="2"/>
                <w:numId w:val="8"/>
              </w:numPr>
              <w:ind w:left="1026" w:hanging="284"/>
              <w:rPr>
                <w:szCs w:val="18"/>
              </w:rPr>
            </w:pPr>
            <w:proofErr w:type="gramStart"/>
            <w:r w:rsidRPr="006B3FB5">
              <w:rPr>
                <w:szCs w:val="18"/>
              </w:rPr>
              <w:t>additional</w:t>
            </w:r>
            <w:proofErr w:type="gramEnd"/>
            <w:r w:rsidRPr="006B3FB5">
              <w:rPr>
                <w:szCs w:val="18"/>
              </w:rPr>
              <w:t xml:space="preserve"> information about the activity of the applicant to determine the appropriate membership category</w:t>
            </w:r>
            <w:ins w:id="64" w:author="Marie-Helene" w:date="2017-10-31T11:44:00Z">
              <w:r w:rsidR="00BE5363">
                <w:rPr>
                  <w:szCs w:val="18"/>
                </w:rPr>
                <w:t>, Associate or Affiliate,</w:t>
              </w:r>
            </w:ins>
            <w:r w:rsidRPr="006B3FB5">
              <w:rPr>
                <w:szCs w:val="18"/>
              </w:rPr>
              <w:t xml:space="preserve"> if requested by the Secretariat.</w:t>
            </w:r>
          </w:p>
        </w:tc>
        <w:tc>
          <w:tcPr>
            <w:tcW w:w="6237" w:type="dxa"/>
          </w:tcPr>
          <w:p w:rsidR="00AA6F89" w:rsidRPr="00AA6F89" w:rsidRDefault="0099401D">
            <w:pPr>
              <w:rPr>
                <w:szCs w:val="18"/>
              </w:rPr>
            </w:pPr>
            <w:r>
              <w:rPr>
                <w:szCs w:val="18"/>
              </w:rPr>
              <w:t>“</w:t>
            </w:r>
            <w:proofErr w:type="gramStart"/>
            <w:r w:rsidRPr="006B3FB5">
              <w:rPr>
                <w:szCs w:val="18"/>
              </w:rPr>
              <w:t>additional</w:t>
            </w:r>
            <w:proofErr w:type="gramEnd"/>
            <w:r w:rsidRPr="006B3FB5">
              <w:rPr>
                <w:szCs w:val="18"/>
              </w:rPr>
              <w:t xml:space="preserve"> information about the activity of the applicant to determine the appropriate </w:t>
            </w:r>
            <w:r w:rsidRPr="0099401D">
              <w:rPr>
                <w:strike/>
                <w:szCs w:val="18"/>
              </w:rPr>
              <w:t>membership</w:t>
            </w:r>
            <w:r w:rsidRPr="006B3FB5">
              <w:rPr>
                <w:szCs w:val="18"/>
              </w:rPr>
              <w:t xml:space="preserve"> </w:t>
            </w:r>
            <w:r w:rsidRPr="0099401D">
              <w:rPr>
                <w:szCs w:val="18"/>
                <w:u w:val="single"/>
              </w:rPr>
              <w:t>partnership</w:t>
            </w:r>
            <w:r>
              <w:rPr>
                <w:szCs w:val="18"/>
              </w:rPr>
              <w:t xml:space="preserve"> </w:t>
            </w:r>
            <w:r w:rsidRPr="006B3FB5">
              <w:rPr>
                <w:szCs w:val="18"/>
              </w:rPr>
              <w:t>category</w:t>
            </w:r>
            <w:r>
              <w:rPr>
                <w:szCs w:val="18"/>
                <w:u w:val="single"/>
              </w:rPr>
              <w:t>, whether Associate of Affiliate</w:t>
            </w:r>
            <w:r w:rsidRPr="006B3FB5">
              <w:rPr>
                <w:szCs w:val="18"/>
              </w:rPr>
              <w:t xml:space="preserve"> if requested by the Secretariat.</w:t>
            </w:r>
            <w:r>
              <w:rPr>
                <w:szCs w:val="18"/>
              </w:rPr>
              <w:t>”</w:t>
            </w:r>
          </w:p>
        </w:tc>
        <w:tc>
          <w:tcPr>
            <w:tcW w:w="1843" w:type="dxa"/>
          </w:tcPr>
          <w:p w:rsidR="00AA6F89" w:rsidRPr="00AA6F89" w:rsidRDefault="0099401D">
            <w:pPr>
              <w:rPr>
                <w:szCs w:val="18"/>
              </w:rPr>
            </w:pPr>
            <w:r>
              <w:rPr>
                <w:szCs w:val="18"/>
              </w:rPr>
              <w:t>Spain</w:t>
            </w:r>
          </w:p>
        </w:tc>
      </w:tr>
      <w:tr w:rsidR="00AA6F89" w:rsidTr="00672189">
        <w:tc>
          <w:tcPr>
            <w:tcW w:w="1555" w:type="dxa"/>
          </w:tcPr>
          <w:p w:rsidR="00AA6F89" w:rsidRPr="005C02A7" w:rsidRDefault="00AA6F89">
            <w:pPr>
              <w:rPr>
                <w:b/>
                <w:szCs w:val="18"/>
              </w:rPr>
            </w:pPr>
          </w:p>
        </w:tc>
        <w:tc>
          <w:tcPr>
            <w:tcW w:w="5811" w:type="dxa"/>
          </w:tcPr>
          <w:p w:rsidR="00AA6F89" w:rsidRPr="00AA6F89" w:rsidRDefault="006B3FB5" w:rsidP="00AD1AC5">
            <w:pPr>
              <w:pStyle w:val="Paragraphedeliste"/>
              <w:numPr>
                <w:ilvl w:val="0"/>
                <w:numId w:val="8"/>
              </w:numPr>
              <w:rPr>
                <w:szCs w:val="18"/>
              </w:rPr>
            </w:pPr>
            <w:r w:rsidRPr="006B3FB5">
              <w:rPr>
                <w:szCs w:val="18"/>
              </w:rPr>
              <w:t xml:space="preserve">The Secretariat will submit all applications for membership to the Council for </w:t>
            </w:r>
            <w:del w:id="65" w:author="Marie-Helene" w:date="2017-10-31T11:47:00Z">
              <w:r w:rsidRPr="006B3FB5" w:rsidDel="00AD1AC5">
                <w:rPr>
                  <w:szCs w:val="18"/>
                </w:rPr>
                <w:delText>acceptance</w:delText>
              </w:r>
            </w:del>
            <w:ins w:id="66" w:author="Marie-Helene" w:date="2017-10-31T11:47:00Z">
              <w:r w:rsidR="00AD1AC5">
                <w:rPr>
                  <w:szCs w:val="18"/>
                </w:rPr>
                <w:t>approval</w:t>
              </w:r>
            </w:ins>
            <w:r w:rsidRPr="006B3FB5">
              <w:rPr>
                <w:szCs w:val="18"/>
              </w:rPr>
              <w:t>.</w:t>
            </w:r>
          </w:p>
        </w:tc>
        <w:tc>
          <w:tcPr>
            <w:tcW w:w="6237" w:type="dxa"/>
          </w:tcPr>
          <w:p w:rsidR="00B123DA" w:rsidRPr="00AD57C2" w:rsidRDefault="008364B4">
            <w:pPr>
              <w:rPr>
                <w:color w:val="0070C0"/>
                <w:szCs w:val="18"/>
                <w:u w:val="single"/>
                <w:rPrChange w:id="67" w:author="Marie-Helene" w:date="2017-10-06T13:46:00Z">
                  <w:rPr>
                    <w:szCs w:val="18"/>
                    <w:u w:val="single"/>
                  </w:rPr>
                </w:rPrChange>
              </w:rPr>
            </w:pPr>
            <w:r>
              <w:rPr>
                <w:szCs w:val="18"/>
              </w:rPr>
              <w:t>“</w:t>
            </w:r>
            <w:r w:rsidRPr="006B3FB5">
              <w:rPr>
                <w:szCs w:val="18"/>
              </w:rPr>
              <w:t xml:space="preserve">The Secretariat will submit all applications for </w:t>
            </w:r>
            <w:r>
              <w:rPr>
                <w:szCs w:val="18"/>
                <w:u w:val="single"/>
              </w:rPr>
              <w:t xml:space="preserve">partnership </w:t>
            </w:r>
            <w:r w:rsidRPr="008364B4">
              <w:rPr>
                <w:strike/>
                <w:szCs w:val="18"/>
              </w:rPr>
              <w:t>membership</w:t>
            </w:r>
            <w:r w:rsidRPr="006B3FB5">
              <w:rPr>
                <w:szCs w:val="18"/>
              </w:rPr>
              <w:t xml:space="preserve"> to the Council for </w:t>
            </w:r>
            <w:r>
              <w:rPr>
                <w:szCs w:val="18"/>
                <w:u w:val="single"/>
              </w:rPr>
              <w:t>its unanimous</w:t>
            </w:r>
            <w:r w:rsidRPr="008364B4">
              <w:rPr>
                <w:szCs w:val="18"/>
              </w:rPr>
              <w:t xml:space="preserve"> </w:t>
            </w:r>
            <w:r w:rsidRPr="006B3FB5">
              <w:rPr>
                <w:szCs w:val="18"/>
              </w:rPr>
              <w:t>acceptance.</w:t>
            </w:r>
            <w:r>
              <w:rPr>
                <w:szCs w:val="18"/>
              </w:rPr>
              <w:t xml:space="preserve">” </w:t>
            </w:r>
            <w:r w:rsidR="00DF3BD3">
              <w:rPr>
                <w:szCs w:val="18"/>
              </w:rPr>
              <w:t xml:space="preserve">Also makes clear that Member States </w:t>
            </w:r>
            <w:r w:rsidR="00DF3BD3">
              <w:rPr>
                <w:szCs w:val="18"/>
              </w:rPr>
              <w:lastRenderedPageBreak/>
              <w:t>applications do not require Council approval</w:t>
            </w:r>
            <w:del w:id="68" w:author="Marie-Hélène Grillet" w:date="2017-10-09T15:49:00Z">
              <w:r w:rsidR="00DF3BD3" w:rsidDel="00B123DA">
                <w:rPr>
                  <w:szCs w:val="18"/>
                </w:rPr>
                <w:delText>.</w:delText>
              </w:r>
              <w:r w:rsidR="00AD57C2" w:rsidDel="00B123DA">
                <w:rPr>
                  <w:color w:val="0070C0"/>
                  <w:szCs w:val="18"/>
                </w:rPr>
                <w:delText>.</w:delText>
              </w:r>
            </w:del>
            <w:ins w:id="69" w:author="Marie-Hélène Grillet" w:date="2017-10-09T15:49:00Z">
              <w:r w:rsidR="00B123DA">
                <w:rPr>
                  <w:szCs w:val="18"/>
                </w:rPr>
                <w:t>.</w:t>
              </w:r>
            </w:ins>
          </w:p>
        </w:tc>
        <w:tc>
          <w:tcPr>
            <w:tcW w:w="1843" w:type="dxa"/>
          </w:tcPr>
          <w:p w:rsidR="00AA6F89" w:rsidRPr="00AA6F89" w:rsidRDefault="00DF3BD3">
            <w:pPr>
              <w:rPr>
                <w:szCs w:val="18"/>
              </w:rPr>
            </w:pPr>
            <w:r>
              <w:rPr>
                <w:szCs w:val="18"/>
              </w:rPr>
              <w:lastRenderedPageBreak/>
              <w:t>Spain</w:t>
            </w:r>
          </w:p>
        </w:tc>
      </w:tr>
      <w:tr w:rsidR="00AA6F89" w:rsidTr="00672189">
        <w:tc>
          <w:tcPr>
            <w:tcW w:w="1555" w:type="dxa"/>
          </w:tcPr>
          <w:p w:rsidR="00AA6F89" w:rsidRPr="005C02A7" w:rsidRDefault="00AA6F89">
            <w:pPr>
              <w:rPr>
                <w:b/>
                <w:szCs w:val="18"/>
              </w:rPr>
            </w:pPr>
          </w:p>
        </w:tc>
        <w:tc>
          <w:tcPr>
            <w:tcW w:w="5811" w:type="dxa"/>
          </w:tcPr>
          <w:p w:rsidR="00AA6F89" w:rsidRPr="00AA6F89" w:rsidRDefault="006B3FB5" w:rsidP="00AD1AC5">
            <w:pPr>
              <w:pStyle w:val="Paragraphedeliste"/>
              <w:numPr>
                <w:ilvl w:val="0"/>
                <w:numId w:val="8"/>
              </w:numPr>
              <w:rPr>
                <w:szCs w:val="18"/>
              </w:rPr>
            </w:pPr>
            <w:del w:id="70" w:author="Marie-Helene" w:date="2017-10-31T11:47:00Z">
              <w:r w:rsidRPr="006B3FB5" w:rsidDel="00AD1AC5">
                <w:rPr>
                  <w:szCs w:val="18"/>
                </w:rPr>
                <w:delText xml:space="preserve">Accepted </w:delText>
              </w:r>
            </w:del>
            <w:ins w:id="71" w:author="Marie-Helene" w:date="2017-10-31T11:47:00Z">
              <w:r w:rsidR="00AD1AC5">
                <w:rPr>
                  <w:szCs w:val="18"/>
                </w:rPr>
                <w:t>Approved</w:t>
              </w:r>
              <w:r w:rsidR="00AD1AC5" w:rsidRPr="006B3FB5">
                <w:rPr>
                  <w:szCs w:val="18"/>
                </w:rPr>
                <w:t xml:space="preserve"> </w:t>
              </w:r>
            </w:ins>
            <w:r w:rsidRPr="006B3FB5">
              <w:rPr>
                <w:szCs w:val="18"/>
              </w:rPr>
              <w:t xml:space="preserve">applications will take effect as of 1st January if the application is </w:t>
            </w:r>
            <w:del w:id="72" w:author="Marie-Helene" w:date="2017-10-31T11:48:00Z">
              <w:r w:rsidRPr="006B3FB5" w:rsidDel="00AD1AC5">
                <w:rPr>
                  <w:szCs w:val="18"/>
                </w:rPr>
                <w:delText xml:space="preserve">accepted </w:delText>
              </w:r>
            </w:del>
            <w:ins w:id="73" w:author="Marie-Helene" w:date="2017-10-31T11:48:00Z">
              <w:r w:rsidR="00AD1AC5">
                <w:rPr>
                  <w:szCs w:val="18"/>
                </w:rPr>
                <w:t>approved</w:t>
              </w:r>
              <w:r w:rsidR="00AD1AC5" w:rsidRPr="006B3FB5">
                <w:rPr>
                  <w:szCs w:val="18"/>
                </w:rPr>
                <w:t xml:space="preserve"> </w:t>
              </w:r>
            </w:ins>
            <w:r w:rsidRPr="006B3FB5">
              <w:rPr>
                <w:szCs w:val="18"/>
              </w:rPr>
              <w:t xml:space="preserve">between 1st January and 30th June and as of 1st July if the application is </w:t>
            </w:r>
            <w:del w:id="74" w:author="Marie-Helene" w:date="2017-10-31T11:48:00Z">
              <w:r w:rsidRPr="006B3FB5" w:rsidDel="00AD1AC5">
                <w:rPr>
                  <w:szCs w:val="18"/>
                </w:rPr>
                <w:delText xml:space="preserve">accepted </w:delText>
              </w:r>
            </w:del>
            <w:ins w:id="75" w:author="Marie-Helene" w:date="2017-10-31T11:48:00Z">
              <w:r w:rsidR="00AD1AC5">
                <w:rPr>
                  <w:szCs w:val="18"/>
                </w:rPr>
                <w:t>approved</w:t>
              </w:r>
              <w:r w:rsidR="00AD1AC5" w:rsidRPr="006B3FB5">
                <w:rPr>
                  <w:szCs w:val="18"/>
                </w:rPr>
                <w:t xml:space="preserve"> </w:t>
              </w:r>
            </w:ins>
            <w:r w:rsidRPr="006B3FB5">
              <w:rPr>
                <w:szCs w:val="18"/>
              </w:rPr>
              <w:t>between 1st July and 31st December.</w:t>
            </w:r>
          </w:p>
        </w:tc>
        <w:tc>
          <w:tcPr>
            <w:tcW w:w="6237" w:type="dxa"/>
          </w:tcPr>
          <w:p w:rsidR="00AA6F89" w:rsidRPr="00AA6F89" w:rsidRDefault="00AA6F89">
            <w:pPr>
              <w:rPr>
                <w:szCs w:val="18"/>
              </w:rPr>
            </w:pPr>
          </w:p>
        </w:tc>
        <w:tc>
          <w:tcPr>
            <w:tcW w:w="1843" w:type="dxa"/>
          </w:tcPr>
          <w:p w:rsidR="00AA6F89" w:rsidRPr="00AA6F89" w:rsidRDefault="00AA6F89">
            <w:pPr>
              <w:rPr>
                <w:szCs w:val="18"/>
              </w:rPr>
            </w:pPr>
          </w:p>
        </w:tc>
      </w:tr>
      <w:tr w:rsidR="00AA6F89" w:rsidTr="00672189">
        <w:tc>
          <w:tcPr>
            <w:tcW w:w="1555" w:type="dxa"/>
          </w:tcPr>
          <w:p w:rsidR="00AA6F89" w:rsidRPr="005C02A7" w:rsidRDefault="00AA6F89">
            <w:pPr>
              <w:rPr>
                <w:b/>
                <w:szCs w:val="18"/>
              </w:rPr>
            </w:pPr>
          </w:p>
        </w:tc>
        <w:tc>
          <w:tcPr>
            <w:tcW w:w="5811" w:type="dxa"/>
          </w:tcPr>
          <w:p w:rsidR="00AA6F89" w:rsidRPr="00AA6F89" w:rsidRDefault="006B3FB5" w:rsidP="00320A56">
            <w:pPr>
              <w:pStyle w:val="Paragraphedeliste"/>
              <w:numPr>
                <w:ilvl w:val="0"/>
                <w:numId w:val="8"/>
              </w:numPr>
              <w:rPr>
                <w:szCs w:val="18"/>
              </w:rPr>
            </w:pPr>
            <w:r w:rsidRPr="006B3FB5">
              <w:rPr>
                <w:szCs w:val="18"/>
              </w:rPr>
              <w:t xml:space="preserve">The Council may require or a </w:t>
            </w:r>
            <w:del w:id="76" w:author="Marie-Helene" w:date="2017-10-06T13:48:00Z">
              <w:r w:rsidRPr="006B3FB5" w:rsidDel="00360E5F">
                <w:rPr>
                  <w:szCs w:val="18"/>
                </w:rPr>
                <w:delText>Contracting Party</w:delText>
              </w:r>
            </w:del>
            <w:ins w:id="77" w:author="Marie-Helene" w:date="2017-10-06T13:48:00Z">
              <w:r w:rsidR="00360E5F">
                <w:rPr>
                  <w:szCs w:val="18"/>
                </w:rPr>
                <w:t>Member State</w:t>
              </w:r>
            </w:ins>
            <w:r w:rsidRPr="006B3FB5">
              <w:rPr>
                <w:szCs w:val="18"/>
              </w:rPr>
              <w:t xml:space="preserve"> may request that aspects of an application for Affiliate membership be reviewed by the </w:t>
            </w:r>
            <w:del w:id="78" w:author="Marie-Helene" w:date="2017-10-06T13:49:00Z">
              <w:r w:rsidRPr="006B3FB5" w:rsidDel="00360E5F">
                <w:rPr>
                  <w:szCs w:val="18"/>
                </w:rPr>
                <w:delText>Contracting Party</w:delText>
              </w:r>
            </w:del>
            <w:ins w:id="79" w:author="Marie-Helene" w:date="2017-10-06T13:49:00Z">
              <w:r w:rsidR="00360E5F">
                <w:rPr>
                  <w:szCs w:val="18"/>
                </w:rPr>
                <w:t>Member State</w:t>
              </w:r>
            </w:ins>
            <w:r w:rsidRPr="006B3FB5">
              <w:rPr>
                <w:szCs w:val="18"/>
              </w:rPr>
              <w:t xml:space="preserve"> </w:t>
            </w:r>
            <w:del w:id="80" w:author="Marie-Helene" w:date="2017-10-31T11:56:00Z">
              <w:r w:rsidRPr="006B3FB5" w:rsidDel="00320A56">
                <w:rPr>
                  <w:szCs w:val="18"/>
                </w:rPr>
                <w:delText>(</w:delText>
              </w:r>
            </w:del>
            <w:r w:rsidRPr="006B3FB5">
              <w:rPr>
                <w:szCs w:val="18"/>
              </w:rPr>
              <w:t xml:space="preserve">or </w:t>
            </w:r>
            <w:del w:id="81" w:author="Marie-Helene" w:date="2017-10-06T13:49:00Z">
              <w:r w:rsidRPr="006B3FB5" w:rsidDel="00360E5F">
                <w:rPr>
                  <w:szCs w:val="18"/>
                </w:rPr>
                <w:delText>Parties</w:delText>
              </w:r>
            </w:del>
            <w:ins w:id="82" w:author="Marie-Helene" w:date="2017-10-31T11:54:00Z">
              <w:r w:rsidR="00490C31">
                <w:rPr>
                  <w:szCs w:val="18"/>
                </w:rPr>
                <w:t xml:space="preserve">Member </w:t>
              </w:r>
            </w:ins>
            <w:ins w:id="83" w:author="Marie-Helene" w:date="2017-10-06T13:49:00Z">
              <w:r w:rsidR="00360E5F">
                <w:rPr>
                  <w:szCs w:val="18"/>
                </w:rPr>
                <w:t>States</w:t>
              </w:r>
            </w:ins>
            <w:del w:id="84" w:author="Marie-Helene" w:date="2017-10-31T11:56:00Z">
              <w:r w:rsidRPr="006B3FB5" w:rsidDel="00320A56">
                <w:rPr>
                  <w:szCs w:val="18"/>
                </w:rPr>
                <w:delText>)</w:delText>
              </w:r>
            </w:del>
            <w:r w:rsidRPr="006B3FB5">
              <w:rPr>
                <w:szCs w:val="18"/>
              </w:rPr>
              <w:t xml:space="preserve"> where the applicant carries out its activities or has its principal place of business or registered office. If supported by the </w:t>
            </w:r>
            <w:del w:id="85" w:author="Marie-Helene" w:date="2017-10-06T13:49:00Z">
              <w:r w:rsidRPr="006B3FB5" w:rsidDel="00360E5F">
                <w:rPr>
                  <w:szCs w:val="18"/>
                </w:rPr>
                <w:delText>Contracting Party</w:delText>
              </w:r>
            </w:del>
            <w:ins w:id="86" w:author="Marie-Helene" w:date="2017-10-06T13:49:00Z">
              <w:r w:rsidR="00360E5F">
                <w:rPr>
                  <w:szCs w:val="18"/>
                </w:rPr>
                <w:t>Member State</w:t>
              </w:r>
            </w:ins>
            <w:r w:rsidRPr="006B3FB5">
              <w:rPr>
                <w:szCs w:val="18"/>
              </w:rPr>
              <w:t xml:space="preserve"> </w:t>
            </w:r>
            <w:del w:id="87" w:author="Marie-Helene" w:date="2017-10-31T11:56:00Z">
              <w:r w:rsidRPr="006B3FB5" w:rsidDel="00320A56">
                <w:rPr>
                  <w:szCs w:val="18"/>
                </w:rPr>
                <w:delText>(</w:delText>
              </w:r>
            </w:del>
            <w:r w:rsidRPr="006B3FB5">
              <w:rPr>
                <w:szCs w:val="18"/>
              </w:rPr>
              <w:t xml:space="preserve">or </w:t>
            </w:r>
            <w:del w:id="88" w:author="Marie-Helene" w:date="2017-10-31T11:55:00Z">
              <w:r w:rsidRPr="006B3FB5" w:rsidDel="00490C31">
                <w:rPr>
                  <w:szCs w:val="18"/>
                </w:rPr>
                <w:delText xml:space="preserve">all </w:delText>
              </w:r>
            </w:del>
            <w:del w:id="89" w:author="Marie-Helene" w:date="2017-10-06T13:49:00Z">
              <w:r w:rsidRPr="006B3FB5" w:rsidDel="00360E5F">
                <w:rPr>
                  <w:szCs w:val="18"/>
                </w:rPr>
                <w:delText>Parties</w:delText>
              </w:r>
            </w:del>
            <w:ins w:id="90" w:author="Marie-Helene" w:date="2017-10-31T11:53:00Z">
              <w:r w:rsidR="00490C31">
                <w:rPr>
                  <w:szCs w:val="18"/>
                </w:rPr>
                <w:t xml:space="preserve">Member </w:t>
              </w:r>
            </w:ins>
            <w:ins w:id="91" w:author="Marie-Helene" w:date="2017-10-06T13:49:00Z">
              <w:r w:rsidR="00360E5F">
                <w:rPr>
                  <w:szCs w:val="18"/>
                </w:rPr>
                <w:t>States</w:t>
              </w:r>
            </w:ins>
            <w:del w:id="92" w:author="Marie-Helene" w:date="2017-10-31T11:56:00Z">
              <w:r w:rsidRPr="006B3FB5" w:rsidDel="00320A56">
                <w:rPr>
                  <w:szCs w:val="18"/>
                </w:rPr>
                <w:delText>)</w:delText>
              </w:r>
            </w:del>
            <w:r w:rsidRPr="006B3FB5">
              <w:rPr>
                <w:szCs w:val="18"/>
              </w:rPr>
              <w:t>, who requested the review, the Council shall decide accordingly.</w:t>
            </w:r>
          </w:p>
        </w:tc>
        <w:tc>
          <w:tcPr>
            <w:tcW w:w="6237" w:type="dxa"/>
          </w:tcPr>
          <w:p w:rsidR="00AA6F89" w:rsidRDefault="00DA37BE">
            <w:pPr>
              <w:rPr>
                <w:ins w:id="93" w:author="Marie-Helene" w:date="2017-10-31T11:39:00Z"/>
                <w:szCs w:val="18"/>
              </w:rPr>
            </w:pPr>
            <w:r>
              <w:rPr>
                <w:szCs w:val="18"/>
              </w:rPr>
              <w:t>Replace last sentence with: “The Council should make a decision taking into account the answer from the Contracting Party (or Parties).” To keep the Council independent.</w:t>
            </w:r>
          </w:p>
          <w:p w:rsidR="007C36A3" w:rsidRDefault="007C36A3">
            <w:pPr>
              <w:rPr>
                <w:ins w:id="94" w:author="Marie-Helene" w:date="2017-10-31T11:39:00Z"/>
                <w:szCs w:val="18"/>
              </w:rPr>
            </w:pPr>
          </w:p>
          <w:p w:rsidR="007C36A3" w:rsidRPr="00AA6F89" w:rsidRDefault="007C36A3">
            <w:pPr>
              <w:rPr>
                <w:szCs w:val="18"/>
              </w:rPr>
            </w:pPr>
            <w:ins w:id="95" w:author="Marie-Helene" w:date="2017-10-31T11:40:00Z">
              <w:r>
                <w:rPr>
                  <w:szCs w:val="18"/>
                </w:rPr>
                <w:t>Do not change the wording of 2.2(d)</w:t>
              </w:r>
            </w:ins>
          </w:p>
        </w:tc>
        <w:tc>
          <w:tcPr>
            <w:tcW w:w="1843" w:type="dxa"/>
          </w:tcPr>
          <w:p w:rsidR="00AA6F89" w:rsidRDefault="00DA37BE">
            <w:pPr>
              <w:rPr>
                <w:ins w:id="96" w:author="Marie-Helene" w:date="2017-10-31T11:40:00Z"/>
                <w:szCs w:val="18"/>
              </w:rPr>
            </w:pPr>
            <w:r>
              <w:rPr>
                <w:szCs w:val="18"/>
              </w:rPr>
              <w:t>Japan</w:t>
            </w:r>
          </w:p>
          <w:p w:rsidR="007C36A3" w:rsidRDefault="007C36A3">
            <w:pPr>
              <w:rPr>
                <w:ins w:id="97" w:author="Marie-Helene" w:date="2017-10-31T11:40:00Z"/>
                <w:szCs w:val="18"/>
              </w:rPr>
            </w:pPr>
          </w:p>
          <w:p w:rsidR="007C36A3" w:rsidRDefault="007C36A3">
            <w:pPr>
              <w:rPr>
                <w:ins w:id="98" w:author="Marie-Helene" w:date="2017-10-31T11:40:00Z"/>
                <w:szCs w:val="18"/>
              </w:rPr>
            </w:pPr>
          </w:p>
          <w:p w:rsidR="007C36A3" w:rsidRDefault="007C36A3">
            <w:pPr>
              <w:rPr>
                <w:ins w:id="99" w:author="Marie-Helene" w:date="2017-10-31T11:40:00Z"/>
                <w:szCs w:val="18"/>
              </w:rPr>
            </w:pPr>
          </w:p>
          <w:p w:rsidR="007C36A3" w:rsidRPr="00AA6F89" w:rsidRDefault="007C36A3">
            <w:pPr>
              <w:rPr>
                <w:szCs w:val="18"/>
              </w:rPr>
            </w:pPr>
            <w:ins w:id="100" w:author="Marie-Helene" w:date="2017-10-31T11:40:00Z">
              <w:r>
                <w:rPr>
                  <w:szCs w:val="18"/>
                </w:rPr>
                <w:t>China</w:t>
              </w:r>
            </w:ins>
          </w:p>
        </w:tc>
      </w:tr>
      <w:tr w:rsidR="00AA6F89" w:rsidTr="00672189">
        <w:tc>
          <w:tcPr>
            <w:tcW w:w="1555" w:type="dxa"/>
          </w:tcPr>
          <w:p w:rsidR="00AA6F89" w:rsidRPr="005C02A7" w:rsidRDefault="00AA6F89">
            <w:pPr>
              <w:rPr>
                <w:b/>
                <w:szCs w:val="18"/>
              </w:rPr>
            </w:pPr>
          </w:p>
        </w:tc>
        <w:tc>
          <w:tcPr>
            <w:tcW w:w="5811" w:type="dxa"/>
          </w:tcPr>
          <w:p w:rsidR="00C6131C" w:rsidRPr="00A13ED1" w:rsidRDefault="00A13ED1">
            <w:pPr>
              <w:pStyle w:val="Paragraphedeliste"/>
              <w:numPr>
                <w:ilvl w:val="0"/>
                <w:numId w:val="75"/>
              </w:numPr>
              <w:ind w:left="317" w:hanging="317"/>
              <w:rPr>
                <w:b/>
                <w:szCs w:val="18"/>
              </w:rPr>
              <w:pPrChange w:id="101" w:author="Marie-Helene" w:date="2017-10-06T13:42:00Z">
                <w:pPr>
                  <w:pStyle w:val="Paragraphedeliste"/>
                  <w:numPr>
                    <w:numId w:val="7"/>
                  </w:numPr>
                  <w:ind w:left="317" w:hanging="317"/>
                </w:pPr>
              </w:pPrChange>
            </w:pPr>
            <w:r>
              <w:rPr>
                <w:b/>
                <w:szCs w:val="18"/>
              </w:rPr>
              <w:t>Membership Rights and Benefits</w:t>
            </w:r>
          </w:p>
        </w:tc>
        <w:tc>
          <w:tcPr>
            <w:tcW w:w="6237" w:type="dxa"/>
          </w:tcPr>
          <w:p w:rsidR="00AA6F89" w:rsidRPr="00AA6F89" w:rsidRDefault="00AA6F89">
            <w:pPr>
              <w:rPr>
                <w:szCs w:val="18"/>
              </w:rPr>
            </w:pPr>
          </w:p>
        </w:tc>
        <w:tc>
          <w:tcPr>
            <w:tcW w:w="1843" w:type="dxa"/>
          </w:tcPr>
          <w:p w:rsidR="00AA6F89" w:rsidRPr="00AA6F89" w:rsidRDefault="00AA6F89">
            <w:pPr>
              <w:rPr>
                <w:szCs w:val="18"/>
              </w:rPr>
            </w:pPr>
          </w:p>
        </w:tc>
      </w:tr>
      <w:tr w:rsidR="00AA6F89" w:rsidTr="00672189">
        <w:tc>
          <w:tcPr>
            <w:tcW w:w="1555" w:type="dxa"/>
          </w:tcPr>
          <w:p w:rsidR="00C6131C" w:rsidRPr="005C02A7" w:rsidRDefault="00C6131C">
            <w:pPr>
              <w:rPr>
                <w:b/>
                <w:szCs w:val="18"/>
              </w:rPr>
            </w:pPr>
          </w:p>
        </w:tc>
        <w:tc>
          <w:tcPr>
            <w:tcW w:w="5811" w:type="dxa"/>
          </w:tcPr>
          <w:p w:rsidR="00AA6F89" w:rsidRPr="00C6131C" w:rsidRDefault="006102B9" w:rsidP="00875AAA">
            <w:pPr>
              <w:pStyle w:val="Paragraphedeliste"/>
              <w:numPr>
                <w:ilvl w:val="0"/>
                <w:numId w:val="15"/>
              </w:numPr>
              <w:rPr>
                <w:szCs w:val="18"/>
              </w:rPr>
            </w:pPr>
            <w:r w:rsidRPr="006102B9">
              <w:rPr>
                <w:szCs w:val="18"/>
              </w:rPr>
              <w:t>Membership rights and benefits are listed in Annex B</w:t>
            </w:r>
            <w:ins w:id="102" w:author="Jon Price" w:date="2017-10-10T15:20:00Z">
              <w:r w:rsidR="00C401CA">
                <w:rPr>
                  <w:szCs w:val="18"/>
                </w:rPr>
                <w:t xml:space="preserve"> annexed hereto</w:t>
              </w:r>
            </w:ins>
            <w:r w:rsidRPr="006102B9">
              <w:rPr>
                <w:szCs w:val="18"/>
              </w:rPr>
              <w:t>.</w:t>
            </w:r>
          </w:p>
        </w:tc>
        <w:tc>
          <w:tcPr>
            <w:tcW w:w="6237" w:type="dxa"/>
          </w:tcPr>
          <w:p w:rsidR="00AA6F89" w:rsidRPr="00AA6F89" w:rsidRDefault="00AA6F89">
            <w:pPr>
              <w:rPr>
                <w:szCs w:val="18"/>
              </w:rPr>
            </w:pPr>
          </w:p>
        </w:tc>
        <w:tc>
          <w:tcPr>
            <w:tcW w:w="1843" w:type="dxa"/>
          </w:tcPr>
          <w:p w:rsidR="00AA6F89" w:rsidRPr="00AA6F89" w:rsidRDefault="00AA6F89">
            <w:pPr>
              <w:rPr>
                <w:szCs w:val="18"/>
              </w:rPr>
            </w:pPr>
          </w:p>
        </w:tc>
      </w:tr>
      <w:tr w:rsidR="00C6131C" w:rsidTr="00672189">
        <w:tc>
          <w:tcPr>
            <w:tcW w:w="1555" w:type="dxa"/>
          </w:tcPr>
          <w:p w:rsidR="00C6131C" w:rsidRPr="005C02A7" w:rsidRDefault="00C6131C">
            <w:pPr>
              <w:rPr>
                <w:b/>
                <w:szCs w:val="18"/>
              </w:rPr>
            </w:pPr>
          </w:p>
        </w:tc>
        <w:tc>
          <w:tcPr>
            <w:tcW w:w="5811" w:type="dxa"/>
          </w:tcPr>
          <w:p w:rsidR="00C6131C" w:rsidRPr="00C6131C" w:rsidRDefault="006102B9" w:rsidP="00094462">
            <w:pPr>
              <w:pStyle w:val="Paragraphedeliste"/>
              <w:numPr>
                <w:ilvl w:val="0"/>
                <w:numId w:val="15"/>
              </w:numPr>
              <w:rPr>
                <w:szCs w:val="18"/>
              </w:rPr>
            </w:pPr>
            <w:r w:rsidRPr="006102B9">
              <w:rPr>
                <w:szCs w:val="18"/>
              </w:rPr>
              <w:t xml:space="preserve">In addition to those rights and benefits, Industrial </w:t>
            </w:r>
            <w:ins w:id="103" w:author="Marie-Helene" w:date="2017-10-31T11:57:00Z">
              <w:r w:rsidR="009D14DC">
                <w:rPr>
                  <w:szCs w:val="18"/>
                </w:rPr>
                <w:t>M</w:t>
              </w:r>
            </w:ins>
            <w:del w:id="104" w:author="Marie-Helene" w:date="2017-10-31T11:57:00Z">
              <w:r w:rsidRPr="006102B9" w:rsidDel="009D14DC">
                <w:rPr>
                  <w:szCs w:val="18"/>
                </w:rPr>
                <w:delText>m</w:delText>
              </w:r>
            </w:del>
            <w:r w:rsidRPr="006102B9">
              <w:rPr>
                <w:szCs w:val="18"/>
              </w:rPr>
              <w:t xml:space="preserve">embers are represented by the Industrial Members Committee, in accordance with its </w:t>
            </w:r>
            <w:del w:id="105" w:author="Marie-Helene" w:date="2017-10-31T12:06:00Z">
              <w:r w:rsidRPr="006102B9" w:rsidDel="00094462">
                <w:rPr>
                  <w:szCs w:val="18"/>
                </w:rPr>
                <w:delText xml:space="preserve">constitution and </w:delText>
              </w:r>
            </w:del>
            <w:del w:id="106" w:author="Marie-Helene" w:date="2017-10-31T12:04:00Z">
              <w:r w:rsidRPr="006102B9" w:rsidDel="00094462">
                <w:rPr>
                  <w:szCs w:val="18"/>
                </w:rPr>
                <w:delText>bye‐laws</w:delText>
              </w:r>
            </w:del>
            <w:ins w:id="107" w:author="Marie-Helene" w:date="2017-10-31T12:04:00Z">
              <w:r w:rsidR="00094462">
                <w:rPr>
                  <w:szCs w:val="18"/>
                </w:rPr>
                <w:t>terms of reference</w:t>
              </w:r>
            </w:ins>
            <w:r w:rsidRPr="006102B9">
              <w:rPr>
                <w:szCs w:val="18"/>
              </w:rPr>
              <w:t xml:space="preserve"> as approved by the General A</w:t>
            </w:r>
            <w:r>
              <w:rPr>
                <w:szCs w:val="18"/>
              </w:rPr>
              <w:t xml:space="preserve">ssembly of Industrial </w:t>
            </w:r>
            <w:ins w:id="108" w:author="Marie-Helene" w:date="2017-10-31T11:57:00Z">
              <w:r w:rsidR="009D14DC">
                <w:rPr>
                  <w:szCs w:val="18"/>
                </w:rPr>
                <w:t>M</w:t>
              </w:r>
            </w:ins>
            <w:del w:id="109" w:author="Marie-Helene" w:date="2017-10-31T11:57:00Z">
              <w:r w:rsidDel="009D14DC">
                <w:rPr>
                  <w:szCs w:val="18"/>
                </w:rPr>
                <w:delText>m</w:delText>
              </w:r>
            </w:del>
            <w:r w:rsidRPr="006102B9">
              <w:rPr>
                <w:szCs w:val="18"/>
              </w:rPr>
              <w:t>embers.</w:t>
            </w:r>
          </w:p>
        </w:tc>
        <w:tc>
          <w:tcPr>
            <w:tcW w:w="6237" w:type="dxa"/>
          </w:tcPr>
          <w:p w:rsidR="00C6131C" w:rsidRPr="004F1C00" w:rsidRDefault="00C6131C" w:rsidP="004F1C00">
            <w:pPr>
              <w:rPr>
                <w:szCs w:val="18"/>
              </w:rPr>
            </w:pPr>
          </w:p>
        </w:tc>
        <w:tc>
          <w:tcPr>
            <w:tcW w:w="1843" w:type="dxa"/>
          </w:tcPr>
          <w:p w:rsidR="00C6131C" w:rsidRPr="00AA6F89" w:rsidRDefault="00C6131C">
            <w:pPr>
              <w:rPr>
                <w:szCs w:val="18"/>
              </w:rPr>
            </w:pPr>
          </w:p>
        </w:tc>
      </w:tr>
      <w:tr w:rsidR="00C6131C" w:rsidTr="00672189">
        <w:tc>
          <w:tcPr>
            <w:tcW w:w="1555" w:type="dxa"/>
          </w:tcPr>
          <w:p w:rsidR="00C6131C" w:rsidRPr="005C02A7" w:rsidRDefault="00C6131C">
            <w:pPr>
              <w:rPr>
                <w:b/>
                <w:szCs w:val="18"/>
              </w:rPr>
            </w:pPr>
          </w:p>
        </w:tc>
        <w:tc>
          <w:tcPr>
            <w:tcW w:w="5811" w:type="dxa"/>
          </w:tcPr>
          <w:p w:rsidR="00C6131C" w:rsidRPr="00E87AA7" w:rsidRDefault="00E87AA7">
            <w:pPr>
              <w:pStyle w:val="Paragraphedeliste"/>
              <w:numPr>
                <w:ilvl w:val="0"/>
                <w:numId w:val="75"/>
              </w:numPr>
              <w:ind w:left="317" w:hanging="317"/>
              <w:rPr>
                <w:b/>
                <w:szCs w:val="18"/>
              </w:rPr>
              <w:pPrChange w:id="110" w:author="Marie-Helene" w:date="2017-10-06T13:42:00Z">
                <w:pPr>
                  <w:pStyle w:val="Paragraphedeliste"/>
                  <w:numPr>
                    <w:numId w:val="7"/>
                  </w:numPr>
                  <w:ind w:left="317" w:hanging="317"/>
                </w:pPr>
              </w:pPrChange>
            </w:pPr>
            <w:r>
              <w:rPr>
                <w:b/>
                <w:szCs w:val="18"/>
              </w:rPr>
              <w:t>Contributions and Fees</w:t>
            </w:r>
          </w:p>
        </w:tc>
        <w:tc>
          <w:tcPr>
            <w:tcW w:w="6237" w:type="dxa"/>
          </w:tcPr>
          <w:p w:rsidR="00275E55" w:rsidRDefault="00275E55">
            <w:pPr>
              <w:rPr>
                <w:szCs w:val="18"/>
              </w:rPr>
            </w:pPr>
            <w:r w:rsidRPr="00275E55">
              <w:rPr>
                <w:szCs w:val="18"/>
              </w:rPr>
              <w:t>Need to know how much should be paid to the Organization to be created.</w:t>
            </w:r>
          </w:p>
          <w:p w:rsidR="00275E55" w:rsidRDefault="00275E55">
            <w:pPr>
              <w:rPr>
                <w:szCs w:val="18"/>
              </w:rPr>
            </w:pPr>
          </w:p>
          <w:p w:rsidR="00097A6D" w:rsidRPr="00097A6D" w:rsidRDefault="00097A6D">
            <w:pPr>
              <w:rPr>
                <w:szCs w:val="18"/>
              </w:rPr>
            </w:pPr>
            <w:r>
              <w:rPr>
                <w:szCs w:val="18"/>
              </w:rPr>
              <w:t xml:space="preserve">“Contributions and </w:t>
            </w:r>
            <w:r>
              <w:rPr>
                <w:szCs w:val="18"/>
                <w:u w:val="single"/>
              </w:rPr>
              <w:t>Member</w:t>
            </w:r>
            <w:r>
              <w:rPr>
                <w:szCs w:val="18"/>
              </w:rPr>
              <w:t xml:space="preserve"> fees”</w:t>
            </w:r>
          </w:p>
          <w:p w:rsidR="00097A6D" w:rsidRPr="00097A6D" w:rsidRDefault="00097A6D">
            <w:pPr>
              <w:rPr>
                <w:szCs w:val="18"/>
              </w:rPr>
            </w:pPr>
          </w:p>
          <w:p w:rsidR="00C6131C" w:rsidRPr="0042708E" w:rsidRDefault="0042708E">
            <w:pPr>
              <w:rPr>
                <w:szCs w:val="18"/>
              </w:rPr>
            </w:pPr>
            <w:r>
              <w:rPr>
                <w:i/>
                <w:szCs w:val="18"/>
              </w:rPr>
              <w:t>(</w:t>
            </w:r>
            <w:proofErr w:type="gramStart"/>
            <w:r>
              <w:rPr>
                <w:i/>
                <w:szCs w:val="18"/>
              </w:rPr>
              <w:t>invoicing</w:t>
            </w:r>
            <w:r w:rsidR="00460501">
              <w:rPr>
                <w:i/>
                <w:szCs w:val="18"/>
              </w:rPr>
              <w:t>/</w:t>
            </w:r>
            <w:proofErr w:type="gramEnd"/>
            <w:r w:rsidR="00460501">
              <w:rPr>
                <w:i/>
                <w:szCs w:val="18"/>
              </w:rPr>
              <w:t>payment</w:t>
            </w:r>
            <w:r>
              <w:rPr>
                <w:i/>
                <w:szCs w:val="18"/>
              </w:rPr>
              <w:t>?)</w:t>
            </w:r>
            <w:r>
              <w:rPr>
                <w:szCs w:val="18"/>
              </w:rPr>
              <w:t xml:space="preserve"> </w:t>
            </w:r>
            <w:proofErr w:type="gramStart"/>
            <w:r>
              <w:rPr>
                <w:szCs w:val="18"/>
              </w:rPr>
              <w:t>procedure</w:t>
            </w:r>
            <w:proofErr w:type="gramEnd"/>
            <w:r>
              <w:rPr>
                <w:szCs w:val="18"/>
              </w:rPr>
              <w:t xml:space="preserve"> for membership fees should be detailed.</w:t>
            </w:r>
          </w:p>
        </w:tc>
        <w:tc>
          <w:tcPr>
            <w:tcW w:w="1843" w:type="dxa"/>
          </w:tcPr>
          <w:p w:rsidR="00275E55" w:rsidRDefault="00275E55">
            <w:pPr>
              <w:rPr>
                <w:szCs w:val="18"/>
              </w:rPr>
            </w:pPr>
            <w:r>
              <w:rPr>
                <w:szCs w:val="18"/>
              </w:rPr>
              <w:t>Argentina</w:t>
            </w:r>
          </w:p>
          <w:p w:rsidR="00275E55" w:rsidRDefault="00275E55">
            <w:pPr>
              <w:rPr>
                <w:szCs w:val="18"/>
              </w:rPr>
            </w:pPr>
          </w:p>
          <w:p w:rsidR="00097A6D" w:rsidRDefault="00097A6D">
            <w:pPr>
              <w:rPr>
                <w:szCs w:val="18"/>
              </w:rPr>
            </w:pPr>
            <w:r>
              <w:rPr>
                <w:szCs w:val="18"/>
              </w:rPr>
              <w:t>Japan</w:t>
            </w:r>
          </w:p>
          <w:p w:rsidR="00097A6D" w:rsidRDefault="00097A6D">
            <w:pPr>
              <w:rPr>
                <w:szCs w:val="18"/>
              </w:rPr>
            </w:pPr>
          </w:p>
          <w:p w:rsidR="00C6131C" w:rsidRPr="00AA6F89" w:rsidRDefault="0042708E">
            <w:pPr>
              <w:rPr>
                <w:szCs w:val="18"/>
              </w:rPr>
            </w:pPr>
            <w:r>
              <w:rPr>
                <w:szCs w:val="18"/>
              </w:rPr>
              <w:t>Russia</w:t>
            </w:r>
          </w:p>
        </w:tc>
      </w:tr>
      <w:tr w:rsidR="00C6131C" w:rsidTr="00672189">
        <w:tc>
          <w:tcPr>
            <w:tcW w:w="1555" w:type="dxa"/>
          </w:tcPr>
          <w:p w:rsidR="00C6131C" w:rsidRPr="005C02A7" w:rsidRDefault="00C6131C">
            <w:pPr>
              <w:rPr>
                <w:b/>
                <w:szCs w:val="18"/>
              </w:rPr>
            </w:pPr>
          </w:p>
        </w:tc>
        <w:tc>
          <w:tcPr>
            <w:tcW w:w="5811" w:type="dxa"/>
          </w:tcPr>
          <w:p w:rsidR="00C6131C" w:rsidRPr="00C6131C" w:rsidRDefault="00C611E7" w:rsidP="00587173">
            <w:pPr>
              <w:pStyle w:val="Paragraphedeliste"/>
              <w:numPr>
                <w:ilvl w:val="0"/>
                <w:numId w:val="16"/>
              </w:numPr>
              <w:rPr>
                <w:szCs w:val="18"/>
              </w:rPr>
            </w:pPr>
            <w:del w:id="111" w:author="Marie-Helene" w:date="2017-10-06T13:51:00Z">
              <w:r w:rsidRPr="00C611E7" w:rsidDel="00510D25">
                <w:rPr>
                  <w:szCs w:val="18"/>
                </w:rPr>
                <w:delText>Contracting Parties</w:delText>
              </w:r>
            </w:del>
            <w:ins w:id="112" w:author="Marie-Helene" w:date="2017-10-06T13:51:00Z">
              <w:r w:rsidR="00510D25">
                <w:rPr>
                  <w:szCs w:val="18"/>
                </w:rPr>
                <w:t>Member States</w:t>
              </w:r>
            </w:ins>
            <w:r w:rsidRPr="00C611E7">
              <w:rPr>
                <w:szCs w:val="18"/>
              </w:rPr>
              <w:t xml:space="preserve"> shall pay contributions to the Organization on an annual basis in the amount determined by the </w:t>
            </w:r>
            <w:del w:id="113" w:author="Marie-Helene" w:date="2017-10-06T13:51:00Z">
              <w:r w:rsidRPr="00C611E7" w:rsidDel="00510D25">
                <w:rPr>
                  <w:szCs w:val="18"/>
                </w:rPr>
                <w:delText xml:space="preserve">Council </w:delText>
              </w:r>
            </w:del>
            <w:ins w:id="114" w:author="Marie-Helene" w:date="2017-10-06T13:51:00Z">
              <w:r w:rsidR="00510D25">
                <w:rPr>
                  <w:szCs w:val="18"/>
                </w:rPr>
                <w:t>General Assembly</w:t>
              </w:r>
              <w:r w:rsidR="00510D25" w:rsidRPr="00C611E7">
                <w:rPr>
                  <w:szCs w:val="18"/>
                </w:rPr>
                <w:t xml:space="preserve"> </w:t>
              </w:r>
            </w:ins>
            <w:r w:rsidRPr="00C611E7">
              <w:rPr>
                <w:szCs w:val="18"/>
              </w:rPr>
              <w:t xml:space="preserve">on recommendation from the </w:t>
            </w:r>
            <w:del w:id="115" w:author="Marie-Helene" w:date="2017-10-06T13:54:00Z">
              <w:r w:rsidRPr="00C611E7" w:rsidDel="001F6C41">
                <w:rPr>
                  <w:szCs w:val="18"/>
                </w:rPr>
                <w:delText>Finance and Audit Committee</w:delText>
              </w:r>
            </w:del>
            <w:ins w:id="116" w:author="Marie-Helene" w:date="2017-10-06T13:54:00Z">
              <w:r w:rsidR="001F6C41">
                <w:rPr>
                  <w:szCs w:val="18"/>
                </w:rPr>
                <w:t>Council</w:t>
              </w:r>
            </w:ins>
            <w:r w:rsidRPr="00C611E7">
              <w:rPr>
                <w:szCs w:val="18"/>
              </w:rPr>
              <w:t xml:space="preserve">. </w:t>
            </w:r>
            <w:del w:id="117" w:author="Marie-Helene" w:date="2017-10-06T13:51:00Z">
              <w:r w:rsidRPr="00C611E7" w:rsidDel="00510D25">
                <w:rPr>
                  <w:szCs w:val="18"/>
                </w:rPr>
                <w:delText>Contracting Party</w:delText>
              </w:r>
            </w:del>
            <w:del w:id="118" w:author="Marie-Helene" w:date="2017-10-31T11:59:00Z">
              <w:r w:rsidRPr="00C611E7" w:rsidDel="00587173">
                <w:rPr>
                  <w:szCs w:val="18"/>
                </w:rPr>
                <w:delText xml:space="preserve"> contribution shall be the same for each </w:delText>
              </w:r>
            </w:del>
            <w:del w:id="119" w:author="Marie-Helene" w:date="2017-10-06T13:52:00Z">
              <w:r w:rsidRPr="00C611E7" w:rsidDel="005F3006">
                <w:rPr>
                  <w:szCs w:val="18"/>
                </w:rPr>
                <w:delText>Contracting Party</w:delText>
              </w:r>
            </w:del>
            <w:del w:id="120" w:author="Marie-Helene" w:date="2017-10-31T11:59:00Z">
              <w:r w:rsidRPr="00C611E7" w:rsidDel="00587173">
                <w:rPr>
                  <w:szCs w:val="18"/>
                </w:rPr>
                <w:delText>.</w:delText>
              </w:r>
            </w:del>
            <w:ins w:id="121" w:author="Marie-Helene" w:date="2017-10-31T11:59:00Z">
              <w:r w:rsidR="00587173">
                <w:rPr>
                  <w:szCs w:val="18"/>
                </w:rPr>
                <w:t>The rate of contribution shall be the same for each Member State.</w:t>
              </w:r>
            </w:ins>
          </w:p>
        </w:tc>
        <w:tc>
          <w:tcPr>
            <w:tcW w:w="6237" w:type="dxa"/>
          </w:tcPr>
          <w:p w:rsidR="00F84641" w:rsidRDefault="00F84641" w:rsidP="00DA4457">
            <w:pPr>
              <w:rPr>
                <w:szCs w:val="18"/>
              </w:rPr>
            </w:pPr>
            <w:r>
              <w:rPr>
                <w:szCs w:val="18"/>
              </w:rPr>
              <w:t>“</w:t>
            </w:r>
            <w:r w:rsidRPr="00C611E7">
              <w:rPr>
                <w:szCs w:val="18"/>
              </w:rPr>
              <w:t xml:space="preserve">Contracting Parties </w:t>
            </w:r>
            <w:proofErr w:type="gramStart"/>
            <w:r w:rsidRPr="00F84641">
              <w:rPr>
                <w:strike/>
                <w:szCs w:val="18"/>
              </w:rPr>
              <w:t>shall</w:t>
            </w:r>
            <w:r>
              <w:rPr>
                <w:szCs w:val="18"/>
              </w:rPr>
              <w:t xml:space="preserve"> </w:t>
            </w:r>
            <w:r>
              <w:rPr>
                <w:szCs w:val="18"/>
                <w:u w:val="single"/>
              </w:rPr>
              <w:t>should</w:t>
            </w:r>
            <w:proofErr w:type="gramEnd"/>
            <w:r w:rsidRPr="00C611E7">
              <w:rPr>
                <w:szCs w:val="18"/>
              </w:rPr>
              <w:t xml:space="preserve"> pay contributions to the Organization on an annual basis in the amount determined by the </w:t>
            </w:r>
            <w:r w:rsidRPr="00F84641">
              <w:rPr>
                <w:strike/>
                <w:szCs w:val="18"/>
              </w:rPr>
              <w:t>Council</w:t>
            </w:r>
            <w:r w:rsidRPr="00C611E7">
              <w:rPr>
                <w:szCs w:val="18"/>
              </w:rPr>
              <w:t xml:space="preserve"> </w:t>
            </w:r>
            <w:r>
              <w:rPr>
                <w:szCs w:val="18"/>
                <w:u w:val="single"/>
              </w:rPr>
              <w:t>General Assembly</w:t>
            </w:r>
            <w:r>
              <w:rPr>
                <w:szCs w:val="18"/>
              </w:rPr>
              <w:t xml:space="preserve"> </w:t>
            </w:r>
            <w:r w:rsidRPr="00C611E7">
              <w:rPr>
                <w:szCs w:val="18"/>
              </w:rPr>
              <w:t>on recommendation from the Finance and Audit Committee</w:t>
            </w:r>
            <w:r>
              <w:rPr>
                <w:szCs w:val="18"/>
              </w:rPr>
              <w:t xml:space="preserve"> </w:t>
            </w:r>
            <w:r>
              <w:rPr>
                <w:szCs w:val="18"/>
                <w:u w:val="single"/>
              </w:rPr>
              <w:t>and in accordance with the Convention</w:t>
            </w:r>
            <w:r w:rsidRPr="00C611E7">
              <w:rPr>
                <w:szCs w:val="18"/>
              </w:rPr>
              <w:t xml:space="preserve">. </w:t>
            </w:r>
            <w:r w:rsidRPr="00F84641">
              <w:rPr>
                <w:strike/>
                <w:szCs w:val="18"/>
              </w:rPr>
              <w:t>Contracting Party contribution shall be the same for each Contracting Party.</w:t>
            </w:r>
            <w:r>
              <w:rPr>
                <w:szCs w:val="18"/>
              </w:rPr>
              <w:t>”</w:t>
            </w:r>
          </w:p>
          <w:p w:rsidR="00F84641" w:rsidRDefault="00F84641" w:rsidP="00DA4457">
            <w:pPr>
              <w:rPr>
                <w:szCs w:val="18"/>
              </w:rPr>
            </w:pPr>
          </w:p>
          <w:p w:rsidR="00C6131C" w:rsidRPr="00AA6F89" w:rsidRDefault="00DA4457" w:rsidP="00DA4457">
            <w:pPr>
              <w:rPr>
                <w:szCs w:val="18"/>
              </w:rPr>
            </w:pPr>
            <w:r>
              <w:rPr>
                <w:szCs w:val="18"/>
              </w:rPr>
              <w:t>Amend to read: “</w:t>
            </w:r>
            <w:r w:rsidRPr="00C611E7">
              <w:rPr>
                <w:szCs w:val="18"/>
              </w:rPr>
              <w:t xml:space="preserve">Contracting Parties shall pay contributions to the Organization on an annual basis in the amount determined by the Council on recommendation from the Finance and Audit Committee. Contracting Party contribution shall be </w:t>
            </w:r>
            <w:r>
              <w:rPr>
                <w:szCs w:val="18"/>
              </w:rPr>
              <w:t>in accordance with the scale as established in relation to the tonnage of their fleets”</w:t>
            </w:r>
            <w:r w:rsidRPr="00C611E7">
              <w:rPr>
                <w:szCs w:val="18"/>
              </w:rPr>
              <w:t>.</w:t>
            </w:r>
            <w:r>
              <w:rPr>
                <w:szCs w:val="18"/>
              </w:rPr>
              <w:t>”</w:t>
            </w:r>
            <w:ins w:id="122" w:author="Marie-Helene" w:date="2017-10-06T13:54:00Z">
              <w:r w:rsidR="001F6C41">
                <w:rPr>
                  <w:szCs w:val="18"/>
                </w:rPr>
                <w:t xml:space="preserve"> </w:t>
              </w:r>
            </w:ins>
            <w:r w:rsidR="001F6C41" w:rsidRPr="001F6C41">
              <w:rPr>
                <w:color w:val="0070C0"/>
                <w:szCs w:val="18"/>
                <w:rPrChange w:id="123" w:author="Marie-Helene" w:date="2017-10-06T13:55:00Z">
                  <w:rPr>
                    <w:szCs w:val="18"/>
                  </w:rPr>
                </w:rPrChange>
              </w:rPr>
              <w:t xml:space="preserve">Discussions at previous </w:t>
            </w:r>
            <w:ins w:id="124" w:author="Jon Price" w:date="2017-10-10T15:21:00Z">
              <w:r w:rsidR="00375038">
                <w:rPr>
                  <w:color w:val="0070C0"/>
                  <w:szCs w:val="18"/>
                </w:rPr>
                <w:t xml:space="preserve">meetings </w:t>
              </w:r>
            </w:ins>
            <w:r w:rsidR="001F6C41" w:rsidRPr="001F6C41">
              <w:rPr>
                <w:color w:val="0070C0"/>
                <w:szCs w:val="18"/>
                <w:rPrChange w:id="125" w:author="Marie-Helene" w:date="2017-10-06T13:55:00Z">
                  <w:rPr>
                    <w:szCs w:val="18"/>
                  </w:rPr>
                </w:rPrChange>
              </w:rPr>
              <w:t>have confirmed that the majority is in favour of contributions being charged on an equal basis.</w:t>
            </w:r>
          </w:p>
        </w:tc>
        <w:tc>
          <w:tcPr>
            <w:tcW w:w="1843" w:type="dxa"/>
          </w:tcPr>
          <w:p w:rsidR="00F84641" w:rsidRDefault="00F84641">
            <w:pPr>
              <w:rPr>
                <w:szCs w:val="18"/>
              </w:rPr>
            </w:pPr>
            <w:r>
              <w:rPr>
                <w:szCs w:val="18"/>
              </w:rPr>
              <w:t>Japan</w:t>
            </w:r>
          </w:p>
          <w:p w:rsidR="00F84641" w:rsidRDefault="00F84641">
            <w:pPr>
              <w:rPr>
                <w:szCs w:val="18"/>
              </w:rPr>
            </w:pPr>
          </w:p>
          <w:p w:rsidR="00F84641" w:rsidRDefault="00F84641">
            <w:pPr>
              <w:rPr>
                <w:szCs w:val="18"/>
              </w:rPr>
            </w:pPr>
          </w:p>
          <w:p w:rsidR="00F84641" w:rsidRDefault="00F84641">
            <w:pPr>
              <w:rPr>
                <w:szCs w:val="18"/>
              </w:rPr>
            </w:pPr>
          </w:p>
          <w:p w:rsidR="00F84641" w:rsidRDefault="00F84641">
            <w:pPr>
              <w:rPr>
                <w:szCs w:val="18"/>
              </w:rPr>
            </w:pPr>
          </w:p>
          <w:p w:rsidR="00F84641" w:rsidRDefault="00F84641">
            <w:pPr>
              <w:rPr>
                <w:szCs w:val="18"/>
              </w:rPr>
            </w:pPr>
          </w:p>
          <w:p w:rsidR="00C6131C" w:rsidRPr="00AA6F89" w:rsidRDefault="00DA4457">
            <w:pPr>
              <w:rPr>
                <w:szCs w:val="18"/>
              </w:rPr>
            </w:pPr>
            <w:r>
              <w:rPr>
                <w:szCs w:val="18"/>
              </w:rPr>
              <w:t>South Africa</w:t>
            </w:r>
          </w:p>
        </w:tc>
      </w:tr>
      <w:tr w:rsidR="00C6131C" w:rsidTr="00672189">
        <w:tc>
          <w:tcPr>
            <w:tcW w:w="1555" w:type="dxa"/>
          </w:tcPr>
          <w:p w:rsidR="00C6131C" w:rsidRPr="005C02A7" w:rsidRDefault="00C6131C">
            <w:pPr>
              <w:rPr>
                <w:b/>
                <w:szCs w:val="18"/>
              </w:rPr>
            </w:pPr>
          </w:p>
        </w:tc>
        <w:tc>
          <w:tcPr>
            <w:tcW w:w="5811" w:type="dxa"/>
          </w:tcPr>
          <w:p w:rsidR="00C6131C" w:rsidRPr="00C6131C" w:rsidRDefault="00C611E7" w:rsidP="001F6C41">
            <w:pPr>
              <w:pStyle w:val="Paragraphedeliste"/>
              <w:numPr>
                <w:ilvl w:val="0"/>
                <w:numId w:val="16"/>
              </w:numPr>
              <w:rPr>
                <w:szCs w:val="18"/>
              </w:rPr>
            </w:pPr>
            <w:r w:rsidRPr="00C611E7">
              <w:rPr>
                <w:szCs w:val="18"/>
              </w:rPr>
              <w:t xml:space="preserve">Members shall pay fees to the Organization on an annual basis in the amount determined by the </w:t>
            </w:r>
            <w:del w:id="126" w:author="Marie-Helene" w:date="2017-10-06T13:53:00Z">
              <w:r w:rsidRPr="00C611E7" w:rsidDel="001F6C41">
                <w:rPr>
                  <w:szCs w:val="18"/>
                </w:rPr>
                <w:delText xml:space="preserve">Council </w:delText>
              </w:r>
            </w:del>
            <w:ins w:id="127" w:author="Marie-Helene" w:date="2017-10-06T13:53:00Z">
              <w:r w:rsidR="001F6C41">
                <w:rPr>
                  <w:szCs w:val="18"/>
                </w:rPr>
                <w:t>General Assembly</w:t>
              </w:r>
              <w:r w:rsidR="001F6C41" w:rsidRPr="00C611E7">
                <w:rPr>
                  <w:szCs w:val="18"/>
                </w:rPr>
                <w:t xml:space="preserve"> </w:t>
              </w:r>
            </w:ins>
            <w:r w:rsidRPr="00C611E7">
              <w:rPr>
                <w:szCs w:val="18"/>
              </w:rPr>
              <w:t xml:space="preserve">on recommendation from the </w:t>
            </w:r>
            <w:del w:id="128" w:author="Marie-Helene" w:date="2017-10-06T13:53:00Z">
              <w:r w:rsidRPr="00C611E7" w:rsidDel="001F6C41">
                <w:rPr>
                  <w:szCs w:val="18"/>
                </w:rPr>
                <w:delText>Finance and Audit Committee</w:delText>
              </w:r>
            </w:del>
            <w:ins w:id="129" w:author="Marie-Helene" w:date="2017-10-06T13:53:00Z">
              <w:r w:rsidR="001F6C41">
                <w:rPr>
                  <w:szCs w:val="18"/>
                </w:rPr>
                <w:t>Council</w:t>
              </w:r>
            </w:ins>
            <w:r w:rsidRPr="00C611E7">
              <w:rPr>
                <w:szCs w:val="18"/>
              </w:rPr>
              <w:t xml:space="preserve">. </w:t>
            </w:r>
            <w:del w:id="130" w:author="Marie-Helene" w:date="2017-10-06T13:56:00Z">
              <w:r w:rsidRPr="00C611E7" w:rsidDel="001F6C41">
                <w:rPr>
                  <w:szCs w:val="18"/>
                </w:rPr>
                <w:delText>Member f</w:delText>
              </w:r>
            </w:del>
            <w:ins w:id="131" w:author="Marie-Helene" w:date="2017-10-06T13:56:00Z">
              <w:r w:rsidR="001F6C41">
                <w:rPr>
                  <w:szCs w:val="18"/>
                </w:rPr>
                <w:t>F</w:t>
              </w:r>
            </w:ins>
            <w:r w:rsidRPr="00C611E7">
              <w:rPr>
                <w:szCs w:val="18"/>
              </w:rPr>
              <w:t xml:space="preserve">ees may be determined as different amounts for each membership category but shall be the same for each </w:t>
            </w:r>
            <w:ins w:id="132" w:author="Marie-Hélène Grillet" w:date="2017-10-09T15:50:00Z">
              <w:r w:rsidR="00B123DA">
                <w:rPr>
                  <w:szCs w:val="18"/>
                </w:rPr>
                <w:t>M</w:t>
              </w:r>
            </w:ins>
            <w:del w:id="133" w:author="Marie-Hélène Grillet" w:date="2017-10-09T15:50:00Z">
              <w:r w:rsidRPr="00C611E7" w:rsidDel="00B123DA">
                <w:rPr>
                  <w:szCs w:val="18"/>
                </w:rPr>
                <w:delText>m</w:delText>
              </w:r>
            </w:del>
            <w:r w:rsidRPr="00C611E7">
              <w:rPr>
                <w:szCs w:val="18"/>
              </w:rPr>
              <w:t>ember within each membership category.</w:t>
            </w:r>
          </w:p>
        </w:tc>
        <w:tc>
          <w:tcPr>
            <w:tcW w:w="6237" w:type="dxa"/>
          </w:tcPr>
          <w:p w:rsidR="00C6131C" w:rsidRDefault="00220484">
            <w:pPr>
              <w:rPr>
                <w:szCs w:val="18"/>
              </w:rPr>
            </w:pPr>
            <w:r>
              <w:rPr>
                <w:szCs w:val="18"/>
              </w:rPr>
              <w:t>“</w:t>
            </w:r>
            <w:r>
              <w:rPr>
                <w:szCs w:val="18"/>
                <w:u w:val="single"/>
              </w:rPr>
              <w:t xml:space="preserve">Associate Members and </w:t>
            </w:r>
            <w:r w:rsidRPr="00220484">
              <w:rPr>
                <w:szCs w:val="18"/>
                <w:u w:val="single"/>
              </w:rPr>
              <w:t>Affiliate</w:t>
            </w:r>
            <w:r>
              <w:rPr>
                <w:szCs w:val="18"/>
              </w:rPr>
              <w:t xml:space="preserve"> </w:t>
            </w:r>
            <w:r w:rsidRPr="00220484">
              <w:rPr>
                <w:szCs w:val="18"/>
              </w:rPr>
              <w:t>Members</w:t>
            </w:r>
            <w:r w:rsidRPr="00C611E7">
              <w:rPr>
                <w:szCs w:val="18"/>
              </w:rPr>
              <w:t xml:space="preserve"> </w:t>
            </w:r>
            <w:proofErr w:type="gramStart"/>
            <w:r w:rsidRPr="00220484">
              <w:rPr>
                <w:strike/>
                <w:szCs w:val="18"/>
              </w:rPr>
              <w:t>shall</w:t>
            </w:r>
            <w:r w:rsidRPr="00C611E7">
              <w:rPr>
                <w:szCs w:val="18"/>
              </w:rPr>
              <w:t xml:space="preserve"> </w:t>
            </w:r>
            <w:r>
              <w:rPr>
                <w:szCs w:val="18"/>
                <w:u w:val="single"/>
              </w:rPr>
              <w:t>should</w:t>
            </w:r>
            <w:proofErr w:type="gramEnd"/>
            <w:r>
              <w:rPr>
                <w:szCs w:val="18"/>
              </w:rPr>
              <w:t xml:space="preserve"> </w:t>
            </w:r>
            <w:r w:rsidRPr="00C611E7">
              <w:rPr>
                <w:szCs w:val="18"/>
              </w:rPr>
              <w:t xml:space="preserve">pay </w:t>
            </w:r>
            <w:r>
              <w:rPr>
                <w:szCs w:val="18"/>
                <w:u w:val="single"/>
              </w:rPr>
              <w:t>Member</w:t>
            </w:r>
            <w:r>
              <w:rPr>
                <w:szCs w:val="18"/>
              </w:rPr>
              <w:t xml:space="preserve"> </w:t>
            </w:r>
            <w:r w:rsidRPr="00C611E7">
              <w:rPr>
                <w:szCs w:val="18"/>
              </w:rPr>
              <w:t xml:space="preserve">fees to the Organization on an annual basis in the amount determined by the </w:t>
            </w:r>
            <w:r w:rsidRPr="00220484">
              <w:rPr>
                <w:strike/>
                <w:szCs w:val="18"/>
              </w:rPr>
              <w:t>Council</w:t>
            </w:r>
            <w:r w:rsidRPr="00C611E7">
              <w:rPr>
                <w:szCs w:val="18"/>
              </w:rPr>
              <w:t xml:space="preserve"> </w:t>
            </w:r>
            <w:r>
              <w:rPr>
                <w:szCs w:val="18"/>
                <w:u w:val="single"/>
              </w:rPr>
              <w:t>General Assembly</w:t>
            </w:r>
            <w:r>
              <w:rPr>
                <w:szCs w:val="18"/>
              </w:rPr>
              <w:t xml:space="preserve"> </w:t>
            </w:r>
            <w:r w:rsidRPr="00C611E7">
              <w:rPr>
                <w:szCs w:val="18"/>
              </w:rPr>
              <w:t xml:space="preserve">on recommendation from the Finance and Audit Committee. Member fees may be determined as different amounts for each membership category but </w:t>
            </w:r>
            <w:proofErr w:type="gramStart"/>
            <w:r w:rsidR="00172A33">
              <w:rPr>
                <w:szCs w:val="18"/>
                <w:u w:val="single"/>
              </w:rPr>
              <w:t>should</w:t>
            </w:r>
            <w:r w:rsidR="00172A33">
              <w:rPr>
                <w:szCs w:val="18"/>
              </w:rPr>
              <w:t xml:space="preserve"> </w:t>
            </w:r>
            <w:r w:rsidRPr="00172A33">
              <w:rPr>
                <w:strike/>
                <w:szCs w:val="18"/>
              </w:rPr>
              <w:t>shall</w:t>
            </w:r>
            <w:proofErr w:type="gramEnd"/>
            <w:r w:rsidRPr="00C611E7">
              <w:rPr>
                <w:szCs w:val="18"/>
              </w:rPr>
              <w:t xml:space="preserve"> be the same for each member within each membership category.</w:t>
            </w:r>
            <w:r>
              <w:rPr>
                <w:szCs w:val="18"/>
              </w:rPr>
              <w:t>”</w:t>
            </w:r>
          </w:p>
          <w:p w:rsidR="00247780" w:rsidRPr="00AA6F89" w:rsidRDefault="00247780">
            <w:pPr>
              <w:rPr>
                <w:szCs w:val="18"/>
              </w:rPr>
            </w:pPr>
            <w:r w:rsidRPr="004E0985">
              <w:rPr>
                <w:szCs w:val="18"/>
                <w:highlight w:val="lightGray"/>
              </w:rPr>
              <w:t>In the following clauses always add “Member” before “fees”.</w:t>
            </w:r>
          </w:p>
        </w:tc>
        <w:tc>
          <w:tcPr>
            <w:tcW w:w="1843" w:type="dxa"/>
          </w:tcPr>
          <w:p w:rsidR="00C6131C" w:rsidRPr="00AA6F89" w:rsidRDefault="00172A33">
            <w:pPr>
              <w:rPr>
                <w:szCs w:val="18"/>
              </w:rPr>
            </w:pPr>
            <w:r>
              <w:rPr>
                <w:szCs w:val="18"/>
              </w:rPr>
              <w:t>Japan</w:t>
            </w:r>
          </w:p>
        </w:tc>
      </w:tr>
      <w:tr w:rsidR="00C6131C" w:rsidTr="00672189">
        <w:tc>
          <w:tcPr>
            <w:tcW w:w="1555" w:type="dxa"/>
          </w:tcPr>
          <w:p w:rsidR="00C6131C" w:rsidRPr="005C02A7" w:rsidRDefault="00C6131C">
            <w:pPr>
              <w:rPr>
                <w:b/>
                <w:szCs w:val="18"/>
              </w:rPr>
            </w:pPr>
          </w:p>
        </w:tc>
        <w:tc>
          <w:tcPr>
            <w:tcW w:w="5811" w:type="dxa"/>
          </w:tcPr>
          <w:p w:rsidR="00C6131C" w:rsidRPr="00C6131C" w:rsidRDefault="00C611E7" w:rsidP="00953C5E">
            <w:pPr>
              <w:pStyle w:val="Paragraphedeliste"/>
              <w:numPr>
                <w:ilvl w:val="0"/>
                <w:numId w:val="16"/>
              </w:numPr>
              <w:rPr>
                <w:szCs w:val="18"/>
              </w:rPr>
            </w:pPr>
            <w:r w:rsidRPr="00C611E7">
              <w:rPr>
                <w:szCs w:val="18"/>
              </w:rPr>
              <w:t xml:space="preserve">Contributions and fees are </w:t>
            </w:r>
            <w:del w:id="134" w:author="Marie-Helene" w:date="2017-10-31T12:08:00Z">
              <w:r w:rsidRPr="00C611E7" w:rsidDel="00953C5E">
                <w:rPr>
                  <w:szCs w:val="18"/>
                </w:rPr>
                <w:delText xml:space="preserve">charged </w:delText>
              </w:r>
            </w:del>
            <w:ins w:id="135" w:author="Marie-Helene" w:date="2017-10-31T12:08:00Z">
              <w:r w:rsidR="00953C5E">
                <w:rPr>
                  <w:szCs w:val="18"/>
                </w:rPr>
                <w:t>administered</w:t>
              </w:r>
              <w:r w:rsidR="00953C5E" w:rsidRPr="00C611E7">
                <w:rPr>
                  <w:szCs w:val="18"/>
                </w:rPr>
                <w:t xml:space="preserve"> </w:t>
              </w:r>
            </w:ins>
            <w:r w:rsidRPr="00C611E7">
              <w:rPr>
                <w:szCs w:val="18"/>
              </w:rPr>
              <w:t>in accordance with the Financial Regulations.</w:t>
            </w:r>
          </w:p>
        </w:tc>
        <w:tc>
          <w:tcPr>
            <w:tcW w:w="6237" w:type="dxa"/>
          </w:tcPr>
          <w:p w:rsidR="00BA0A2C" w:rsidRPr="00AA6F89" w:rsidRDefault="00BA0A2C">
            <w:pPr>
              <w:rPr>
                <w:szCs w:val="18"/>
              </w:rPr>
            </w:pPr>
          </w:p>
        </w:tc>
        <w:tc>
          <w:tcPr>
            <w:tcW w:w="1843" w:type="dxa"/>
          </w:tcPr>
          <w:p w:rsidR="00BA0A2C" w:rsidRPr="00AA6F89" w:rsidRDefault="00BA0A2C">
            <w:pPr>
              <w:rPr>
                <w:szCs w:val="18"/>
              </w:rPr>
            </w:pPr>
          </w:p>
        </w:tc>
      </w:tr>
      <w:tr w:rsidR="00FE061E" w:rsidTr="00672189">
        <w:tc>
          <w:tcPr>
            <w:tcW w:w="1555" w:type="dxa"/>
          </w:tcPr>
          <w:p w:rsidR="00FE061E" w:rsidRPr="005C02A7" w:rsidRDefault="00FE061E">
            <w:pPr>
              <w:rPr>
                <w:b/>
                <w:szCs w:val="18"/>
              </w:rPr>
            </w:pPr>
          </w:p>
        </w:tc>
        <w:tc>
          <w:tcPr>
            <w:tcW w:w="5811" w:type="dxa"/>
          </w:tcPr>
          <w:p w:rsidR="00FE061E" w:rsidRPr="00C6131C" w:rsidRDefault="00C611E7" w:rsidP="00B120CD">
            <w:pPr>
              <w:pStyle w:val="Paragraphedeliste"/>
              <w:numPr>
                <w:ilvl w:val="0"/>
                <w:numId w:val="16"/>
              </w:numPr>
              <w:rPr>
                <w:szCs w:val="18"/>
              </w:rPr>
            </w:pPr>
            <w:del w:id="136" w:author="Marie-Helene" w:date="2017-10-31T12:09:00Z">
              <w:r w:rsidRPr="00C611E7" w:rsidDel="000376B9">
                <w:rPr>
                  <w:szCs w:val="18"/>
                </w:rPr>
                <w:delText xml:space="preserve">Overdue </w:delText>
              </w:r>
            </w:del>
            <w:del w:id="137" w:author="Marie-Helene" w:date="2017-10-06T13:58:00Z">
              <w:r w:rsidRPr="00C611E7" w:rsidDel="00B120CD">
                <w:rPr>
                  <w:szCs w:val="18"/>
                </w:rPr>
                <w:delText xml:space="preserve">contributions or </w:delText>
              </w:r>
            </w:del>
            <w:del w:id="138" w:author="Marie-Helene" w:date="2017-10-31T12:09:00Z">
              <w:r w:rsidRPr="00C611E7" w:rsidDel="000376B9">
                <w:rPr>
                  <w:szCs w:val="18"/>
                </w:rPr>
                <w:delText>fees will be subject to a rate of interest which will be recorded in the Financial Regulations.</w:delText>
              </w:r>
            </w:del>
          </w:p>
        </w:tc>
        <w:tc>
          <w:tcPr>
            <w:tcW w:w="6237" w:type="dxa"/>
          </w:tcPr>
          <w:p w:rsidR="000D6C91" w:rsidRPr="00AA6F89" w:rsidRDefault="005A5AE7">
            <w:pPr>
              <w:rPr>
                <w:szCs w:val="18"/>
              </w:rPr>
            </w:pPr>
            <w:r>
              <w:rPr>
                <w:szCs w:val="18"/>
              </w:rPr>
              <w:t xml:space="preserve">National legislation doesn’t allow that interests are paid to Internal Organizations. </w:t>
            </w:r>
            <w:r w:rsidRPr="007F4151">
              <w:rPr>
                <w:b/>
                <w:szCs w:val="18"/>
              </w:rPr>
              <w:t>Remove interests</w:t>
            </w:r>
            <w:r>
              <w:rPr>
                <w:szCs w:val="18"/>
              </w:rPr>
              <w:t xml:space="preserve"> charged to Contracting Parties.</w:t>
            </w:r>
          </w:p>
        </w:tc>
        <w:tc>
          <w:tcPr>
            <w:tcW w:w="1843" w:type="dxa"/>
          </w:tcPr>
          <w:p w:rsidR="000D6C91" w:rsidRPr="00AA6F89" w:rsidRDefault="005A5AE7">
            <w:pPr>
              <w:rPr>
                <w:szCs w:val="18"/>
              </w:rPr>
            </w:pPr>
            <w:r>
              <w:rPr>
                <w:szCs w:val="18"/>
              </w:rPr>
              <w:t>Mexico</w:t>
            </w:r>
          </w:p>
        </w:tc>
      </w:tr>
      <w:tr w:rsidR="001E0075" w:rsidTr="00672189">
        <w:tc>
          <w:tcPr>
            <w:tcW w:w="1555" w:type="dxa"/>
          </w:tcPr>
          <w:p w:rsidR="001E0075" w:rsidRPr="005C02A7" w:rsidRDefault="001E0075" w:rsidP="001E0075">
            <w:pPr>
              <w:rPr>
                <w:b/>
                <w:szCs w:val="18"/>
              </w:rPr>
            </w:pPr>
          </w:p>
        </w:tc>
        <w:tc>
          <w:tcPr>
            <w:tcW w:w="5811" w:type="dxa"/>
          </w:tcPr>
          <w:p w:rsidR="001E0075" w:rsidRPr="001E0075" w:rsidRDefault="00C611E7" w:rsidP="0077464B">
            <w:pPr>
              <w:pStyle w:val="Paragraphedeliste"/>
              <w:numPr>
                <w:ilvl w:val="0"/>
                <w:numId w:val="16"/>
              </w:numPr>
              <w:rPr>
                <w:szCs w:val="18"/>
              </w:rPr>
            </w:pPr>
            <w:r w:rsidRPr="00C611E7">
              <w:rPr>
                <w:szCs w:val="18"/>
              </w:rPr>
              <w:t xml:space="preserve">Associate and Affiliate </w:t>
            </w:r>
            <w:ins w:id="139" w:author="Marie-Helene" w:date="2017-10-06T13:58:00Z">
              <w:r w:rsidR="00B120CD">
                <w:rPr>
                  <w:szCs w:val="18"/>
                </w:rPr>
                <w:t>M</w:t>
              </w:r>
            </w:ins>
            <w:del w:id="140" w:author="Marie-Helene" w:date="2017-10-06T13:58:00Z">
              <w:r w:rsidRPr="00C611E7" w:rsidDel="00B120CD">
                <w:rPr>
                  <w:szCs w:val="18"/>
                </w:rPr>
                <w:delText>m</w:delText>
              </w:r>
            </w:del>
            <w:r w:rsidRPr="00C611E7">
              <w:rPr>
                <w:szCs w:val="18"/>
              </w:rPr>
              <w:t xml:space="preserve">embers who fail to pay fees by the due date may </w:t>
            </w:r>
            <w:del w:id="141" w:author="Marie-Helene" w:date="2017-10-31T12:10:00Z">
              <w:r w:rsidRPr="00C611E7" w:rsidDel="0077464B">
                <w:rPr>
                  <w:szCs w:val="18"/>
                </w:rPr>
                <w:delText xml:space="preserve">also </w:delText>
              </w:r>
            </w:del>
            <w:r w:rsidRPr="00C611E7">
              <w:rPr>
                <w:szCs w:val="18"/>
              </w:rPr>
              <w:t>be subject to suspension of membership rights and benefits in accordance with Article 2.</w:t>
            </w:r>
            <w:del w:id="142" w:author="Jon Price" w:date="2017-10-10T15:30:00Z">
              <w:r w:rsidRPr="00C611E7" w:rsidDel="00CD78D3">
                <w:rPr>
                  <w:szCs w:val="18"/>
                </w:rPr>
                <w:delText>6</w:delText>
              </w:r>
            </w:del>
            <w:ins w:id="143" w:author="Jon Price" w:date="2017-10-10T15:30:00Z">
              <w:r w:rsidR="00CD78D3">
                <w:rPr>
                  <w:szCs w:val="18"/>
                </w:rPr>
                <w:t>5</w:t>
              </w:r>
            </w:ins>
            <w:r w:rsidRPr="00C611E7">
              <w:rPr>
                <w:szCs w:val="18"/>
              </w:rPr>
              <w:t>.</w:t>
            </w:r>
          </w:p>
        </w:tc>
        <w:tc>
          <w:tcPr>
            <w:tcW w:w="6237" w:type="dxa"/>
          </w:tcPr>
          <w:p w:rsidR="001E0075" w:rsidRPr="00AA6F89" w:rsidRDefault="001E0075" w:rsidP="001E0075">
            <w:pPr>
              <w:rPr>
                <w:szCs w:val="18"/>
              </w:rPr>
            </w:pPr>
          </w:p>
        </w:tc>
        <w:tc>
          <w:tcPr>
            <w:tcW w:w="1843" w:type="dxa"/>
          </w:tcPr>
          <w:p w:rsidR="001E0075" w:rsidRPr="00AA6F89" w:rsidRDefault="001E0075" w:rsidP="001E0075">
            <w:pPr>
              <w:rPr>
                <w:szCs w:val="18"/>
              </w:rPr>
            </w:pPr>
          </w:p>
        </w:tc>
      </w:tr>
      <w:tr w:rsidR="00FE061E" w:rsidTr="00672189">
        <w:tc>
          <w:tcPr>
            <w:tcW w:w="1555" w:type="dxa"/>
          </w:tcPr>
          <w:p w:rsidR="00FE061E" w:rsidRPr="005C02A7" w:rsidRDefault="00FE061E">
            <w:pPr>
              <w:rPr>
                <w:b/>
                <w:szCs w:val="18"/>
              </w:rPr>
            </w:pPr>
          </w:p>
        </w:tc>
        <w:tc>
          <w:tcPr>
            <w:tcW w:w="5811" w:type="dxa"/>
          </w:tcPr>
          <w:p w:rsidR="00FE061E" w:rsidRPr="00C35F5D" w:rsidRDefault="00C35F5D">
            <w:pPr>
              <w:pStyle w:val="Paragraphedeliste"/>
              <w:numPr>
                <w:ilvl w:val="0"/>
                <w:numId w:val="75"/>
              </w:numPr>
              <w:ind w:left="317" w:hanging="317"/>
              <w:rPr>
                <w:b/>
                <w:szCs w:val="18"/>
              </w:rPr>
              <w:pPrChange w:id="144" w:author="Marie-Helene" w:date="2017-10-06T13:42:00Z">
                <w:pPr>
                  <w:pStyle w:val="Paragraphedeliste"/>
                  <w:numPr>
                    <w:numId w:val="7"/>
                  </w:numPr>
                  <w:ind w:left="317" w:hanging="317"/>
                </w:pPr>
              </w:pPrChange>
            </w:pPr>
            <w:r w:rsidRPr="00C35F5D">
              <w:rPr>
                <w:b/>
                <w:szCs w:val="18"/>
              </w:rPr>
              <w:t>Suspension and Reinstatement of Associate and Affiliate Membership</w:t>
            </w:r>
          </w:p>
        </w:tc>
        <w:tc>
          <w:tcPr>
            <w:tcW w:w="6237" w:type="dxa"/>
          </w:tcPr>
          <w:p w:rsidR="00FE061E" w:rsidRDefault="006F67A5">
            <w:pPr>
              <w:rPr>
                <w:szCs w:val="18"/>
              </w:rPr>
            </w:pPr>
            <w:r>
              <w:rPr>
                <w:szCs w:val="18"/>
              </w:rPr>
              <w:t>If the terms to suspend and reinstate a Contracting Party are different than that of Associate or Affiliate membership, include the relevant terms as applicable.</w:t>
            </w:r>
          </w:p>
          <w:p w:rsidR="00B120CD" w:rsidRPr="00B120CD" w:rsidRDefault="00B120CD">
            <w:pPr>
              <w:rPr>
                <w:color w:val="0070C0"/>
                <w:szCs w:val="18"/>
                <w:rPrChange w:id="145" w:author="Marie-Helene" w:date="2017-10-06T14:02:00Z">
                  <w:rPr>
                    <w:szCs w:val="18"/>
                  </w:rPr>
                </w:rPrChange>
              </w:rPr>
            </w:pPr>
            <w:r>
              <w:rPr>
                <w:color w:val="0070C0"/>
                <w:szCs w:val="18"/>
              </w:rPr>
              <w:t>Determined in the Convention Article 4.6</w:t>
            </w:r>
          </w:p>
        </w:tc>
        <w:tc>
          <w:tcPr>
            <w:tcW w:w="1843" w:type="dxa"/>
          </w:tcPr>
          <w:p w:rsidR="00FE061E" w:rsidRPr="00AA6F89" w:rsidRDefault="006F67A5">
            <w:pPr>
              <w:rPr>
                <w:szCs w:val="18"/>
              </w:rPr>
            </w:pPr>
            <w:r>
              <w:rPr>
                <w:szCs w:val="18"/>
              </w:rPr>
              <w:t>South Africa</w:t>
            </w:r>
          </w:p>
        </w:tc>
      </w:tr>
      <w:tr w:rsidR="00FE061E" w:rsidTr="00672189">
        <w:tc>
          <w:tcPr>
            <w:tcW w:w="1555" w:type="dxa"/>
          </w:tcPr>
          <w:p w:rsidR="00FE061E" w:rsidRPr="005C02A7" w:rsidRDefault="00FE061E">
            <w:pPr>
              <w:rPr>
                <w:b/>
                <w:szCs w:val="18"/>
              </w:rPr>
            </w:pPr>
          </w:p>
        </w:tc>
        <w:tc>
          <w:tcPr>
            <w:tcW w:w="5811" w:type="dxa"/>
          </w:tcPr>
          <w:p w:rsidR="00FE061E" w:rsidRPr="00FE061E" w:rsidRDefault="00BC311A" w:rsidP="00CE603F">
            <w:pPr>
              <w:pStyle w:val="Paragraphedeliste"/>
              <w:numPr>
                <w:ilvl w:val="1"/>
                <w:numId w:val="9"/>
              </w:numPr>
              <w:ind w:left="742" w:hanging="425"/>
              <w:rPr>
                <w:szCs w:val="18"/>
              </w:rPr>
              <w:pPrChange w:id="146" w:author="Marie-Helene" w:date="2017-10-31T12:14:00Z">
                <w:pPr>
                  <w:pStyle w:val="Paragraphedeliste"/>
                  <w:numPr>
                    <w:ilvl w:val="1"/>
                    <w:numId w:val="9"/>
                  </w:numPr>
                  <w:ind w:left="1440" w:hanging="360"/>
                </w:pPr>
              </w:pPrChange>
            </w:pPr>
            <w:ins w:id="147" w:author="Marie-Helene" w:date="2017-10-31T12:15:00Z">
              <w:r>
                <w:rPr>
                  <w:szCs w:val="18"/>
                </w:rPr>
                <w:t>The</w:t>
              </w:r>
            </w:ins>
            <w:del w:id="148" w:author="Marie-Helene" w:date="2017-10-31T12:13:00Z">
              <w:r w:rsidR="00187C10" w:rsidRPr="00187C10" w:rsidDel="00CE603F">
                <w:rPr>
                  <w:szCs w:val="18"/>
                </w:rPr>
                <w:delText>T</w:delText>
              </w:r>
            </w:del>
            <w:del w:id="149" w:author="Marie-Helene" w:date="2017-10-31T12:15:00Z">
              <w:r w:rsidR="00187C10" w:rsidRPr="00187C10" w:rsidDel="00BC311A">
                <w:rPr>
                  <w:szCs w:val="18"/>
                </w:rPr>
                <w:delText xml:space="preserve">he Secretary‐General </w:delText>
              </w:r>
            </w:del>
            <w:del w:id="150" w:author="Marie-Helene" w:date="2017-10-31T12:13:00Z">
              <w:r w:rsidR="00187C10" w:rsidRPr="00187C10" w:rsidDel="00CE603F">
                <w:rPr>
                  <w:szCs w:val="18"/>
                </w:rPr>
                <w:delText xml:space="preserve">may recommend that </w:delText>
              </w:r>
            </w:del>
            <w:del w:id="151" w:author="Marie-Helene" w:date="2017-10-31T12:15:00Z">
              <w:r w:rsidR="00187C10" w:rsidRPr="00187C10" w:rsidDel="00BC311A">
                <w:rPr>
                  <w:szCs w:val="18"/>
                </w:rPr>
                <w:delText>the</w:delText>
              </w:r>
            </w:del>
            <w:r w:rsidR="00187C10" w:rsidRPr="00187C10">
              <w:rPr>
                <w:szCs w:val="18"/>
              </w:rPr>
              <w:t xml:space="preserve"> Council </w:t>
            </w:r>
            <w:ins w:id="152" w:author="Marie-Helene" w:date="2017-10-31T12:13:00Z">
              <w:r w:rsidR="00CE603F">
                <w:rPr>
                  <w:szCs w:val="18"/>
                </w:rPr>
                <w:t xml:space="preserve">may </w:t>
              </w:r>
            </w:ins>
            <w:r w:rsidR="00187C10" w:rsidRPr="00187C10">
              <w:rPr>
                <w:szCs w:val="18"/>
              </w:rPr>
              <w:t>suspend</w:t>
            </w:r>
            <w:del w:id="153" w:author="Marie-Helene" w:date="2017-10-31T12:14:00Z">
              <w:r w:rsidR="00187C10" w:rsidRPr="00187C10" w:rsidDel="00CE603F">
                <w:rPr>
                  <w:szCs w:val="18"/>
                </w:rPr>
                <w:delText>, and the Council may suspend,</w:delText>
              </w:r>
            </w:del>
            <w:r w:rsidR="00187C10" w:rsidRPr="00187C10">
              <w:rPr>
                <w:szCs w:val="18"/>
              </w:rPr>
              <w:t xml:space="preserve"> an Associate or Affiliate membership for non‐payment of fees according to the escalation procedure established in the Financial Regulations.</w:t>
            </w:r>
          </w:p>
        </w:tc>
        <w:tc>
          <w:tcPr>
            <w:tcW w:w="6237" w:type="dxa"/>
          </w:tcPr>
          <w:p w:rsidR="00FE061E" w:rsidRPr="00AA6F89" w:rsidRDefault="006F67A5">
            <w:pPr>
              <w:rPr>
                <w:szCs w:val="18"/>
              </w:rPr>
            </w:pPr>
            <w:r>
              <w:rPr>
                <w:szCs w:val="18"/>
              </w:rPr>
              <w:t>Deleted comma after “Council may suspend”</w:t>
            </w:r>
          </w:p>
        </w:tc>
        <w:tc>
          <w:tcPr>
            <w:tcW w:w="1843" w:type="dxa"/>
          </w:tcPr>
          <w:p w:rsidR="00FE061E" w:rsidRPr="00AA6F89" w:rsidRDefault="006F67A5">
            <w:pPr>
              <w:rPr>
                <w:szCs w:val="18"/>
              </w:rPr>
            </w:pPr>
            <w:r>
              <w:rPr>
                <w:szCs w:val="18"/>
              </w:rPr>
              <w:t>South Africa</w:t>
            </w:r>
          </w:p>
        </w:tc>
      </w:tr>
      <w:tr w:rsidR="00FE061E" w:rsidTr="00672189">
        <w:tc>
          <w:tcPr>
            <w:tcW w:w="1555" w:type="dxa"/>
          </w:tcPr>
          <w:p w:rsidR="00FE061E" w:rsidRPr="005C02A7" w:rsidRDefault="00FE061E">
            <w:pPr>
              <w:rPr>
                <w:b/>
                <w:szCs w:val="18"/>
              </w:rPr>
            </w:pPr>
          </w:p>
        </w:tc>
        <w:tc>
          <w:tcPr>
            <w:tcW w:w="5811" w:type="dxa"/>
          </w:tcPr>
          <w:p w:rsidR="00FE061E" w:rsidRDefault="00BC311A" w:rsidP="00CE603F">
            <w:pPr>
              <w:pStyle w:val="Paragraphedeliste"/>
              <w:numPr>
                <w:ilvl w:val="1"/>
                <w:numId w:val="9"/>
              </w:numPr>
              <w:ind w:left="742" w:hanging="425"/>
              <w:rPr>
                <w:szCs w:val="18"/>
              </w:rPr>
              <w:pPrChange w:id="154" w:author="Marie-Helene" w:date="2017-10-31T12:14:00Z">
                <w:pPr>
                  <w:pStyle w:val="Paragraphedeliste"/>
                  <w:numPr>
                    <w:ilvl w:val="1"/>
                    <w:numId w:val="9"/>
                  </w:numPr>
                  <w:ind w:left="1440" w:hanging="360"/>
                </w:pPr>
              </w:pPrChange>
            </w:pPr>
            <w:ins w:id="155" w:author="Marie-Helene" w:date="2017-10-31T12:15:00Z">
              <w:r>
                <w:rPr>
                  <w:szCs w:val="18"/>
                </w:rPr>
                <w:t>The</w:t>
              </w:r>
            </w:ins>
            <w:del w:id="156" w:author="Marie-Helene" w:date="2017-10-31T12:14:00Z">
              <w:r w:rsidR="00187C10" w:rsidRPr="00187C10" w:rsidDel="00CE603F">
                <w:rPr>
                  <w:szCs w:val="18"/>
                </w:rPr>
                <w:delText>T</w:delText>
              </w:r>
            </w:del>
            <w:del w:id="157" w:author="Marie-Helene" w:date="2017-10-31T12:15:00Z">
              <w:r w:rsidR="00187C10" w:rsidRPr="00187C10" w:rsidDel="00BC311A">
                <w:rPr>
                  <w:szCs w:val="18"/>
                </w:rPr>
                <w:delText xml:space="preserve">he Secretary‐General </w:delText>
              </w:r>
            </w:del>
            <w:del w:id="158" w:author="Marie-Helene" w:date="2017-10-31T12:14:00Z">
              <w:r w:rsidR="00187C10" w:rsidRPr="00187C10" w:rsidDel="00CE603F">
                <w:rPr>
                  <w:szCs w:val="18"/>
                </w:rPr>
                <w:delText xml:space="preserve">may recommend that </w:delText>
              </w:r>
            </w:del>
            <w:del w:id="159" w:author="Marie-Helene" w:date="2017-10-31T12:15:00Z">
              <w:r w:rsidR="00187C10" w:rsidRPr="00187C10" w:rsidDel="00BC311A">
                <w:rPr>
                  <w:szCs w:val="18"/>
                </w:rPr>
                <w:delText>the</w:delText>
              </w:r>
            </w:del>
            <w:r w:rsidR="00187C10" w:rsidRPr="00187C10">
              <w:rPr>
                <w:szCs w:val="18"/>
              </w:rPr>
              <w:t xml:space="preserve"> Council </w:t>
            </w:r>
            <w:ins w:id="160" w:author="Marie-Helene" w:date="2017-10-31T12:14:00Z">
              <w:r w:rsidR="00CE603F">
                <w:rPr>
                  <w:szCs w:val="18"/>
                </w:rPr>
                <w:t xml:space="preserve">may </w:t>
              </w:r>
            </w:ins>
            <w:r w:rsidR="00187C10" w:rsidRPr="00187C10">
              <w:rPr>
                <w:szCs w:val="18"/>
              </w:rPr>
              <w:t>suspend</w:t>
            </w:r>
            <w:del w:id="161" w:author="Marie-Helene" w:date="2017-10-31T12:14:00Z">
              <w:r w:rsidR="00187C10" w:rsidRPr="00187C10" w:rsidDel="00CE603F">
                <w:rPr>
                  <w:szCs w:val="18"/>
                </w:rPr>
                <w:delText>, and the Council may suspend,</w:delText>
              </w:r>
            </w:del>
            <w:r w:rsidR="00187C10" w:rsidRPr="00187C10">
              <w:rPr>
                <w:szCs w:val="18"/>
              </w:rPr>
              <w:t xml:space="preserve"> an Associate or Affiliate membership for any justifiable cause in the best interest of the Organization.</w:t>
            </w:r>
          </w:p>
        </w:tc>
        <w:tc>
          <w:tcPr>
            <w:tcW w:w="6237" w:type="dxa"/>
          </w:tcPr>
          <w:p w:rsidR="00FE061E" w:rsidRPr="00B120CD" w:rsidRDefault="00775203">
            <w:pPr>
              <w:rPr>
                <w:color w:val="0070C0"/>
                <w:szCs w:val="18"/>
              </w:rPr>
            </w:pPr>
            <w:r>
              <w:rPr>
                <w:szCs w:val="18"/>
              </w:rPr>
              <w:t>Specify what a justifiable cause can be (avoid loose interpretation).</w:t>
            </w:r>
          </w:p>
          <w:p w:rsidR="00B120CD" w:rsidRPr="00AA6F89" w:rsidRDefault="00B120CD">
            <w:pPr>
              <w:rPr>
                <w:szCs w:val="18"/>
              </w:rPr>
            </w:pPr>
            <w:r w:rsidRPr="00B120CD">
              <w:rPr>
                <w:color w:val="0070C0"/>
                <w:szCs w:val="18"/>
              </w:rPr>
              <w:t>Addressed in Convention text comments.</w:t>
            </w:r>
          </w:p>
        </w:tc>
        <w:tc>
          <w:tcPr>
            <w:tcW w:w="1843" w:type="dxa"/>
          </w:tcPr>
          <w:p w:rsidR="00FE061E" w:rsidRPr="00AA6F89" w:rsidRDefault="00775203">
            <w:pPr>
              <w:rPr>
                <w:szCs w:val="18"/>
              </w:rPr>
            </w:pPr>
            <w:r>
              <w:rPr>
                <w:szCs w:val="18"/>
              </w:rPr>
              <w:t>Russia</w:t>
            </w:r>
          </w:p>
        </w:tc>
      </w:tr>
      <w:tr w:rsidR="00FE061E" w:rsidTr="00672189">
        <w:tc>
          <w:tcPr>
            <w:tcW w:w="1555" w:type="dxa"/>
          </w:tcPr>
          <w:p w:rsidR="00FE061E" w:rsidRPr="005C02A7" w:rsidRDefault="00FE061E">
            <w:pPr>
              <w:rPr>
                <w:b/>
                <w:szCs w:val="18"/>
              </w:rPr>
            </w:pPr>
          </w:p>
        </w:tc>
        <w:tc>
          <w:tcPr>
            <w:tcW w:w="5811" w:type="dxa"/>
          </w:tcPr>
          <w:p w:rsidR="00FE061E" w:rsidRDefault="00187C10" w:rsidP="00810CA1">
            <w:pPr>
              <w:pStyle w:val="Paragraphedeliste"/>
              <w:numPr>
                <w:ilvl w:val="1"/>
                <w:numId w:val="9"/>
              </w:numPr>
              <w:ind w:left="742" w:hanging="425"/>
              <w:rPr>
                <w:szCs w:val="18"/>
              </w:rPr>
            </w:pPr>
            <w:del w:id="162" w:author="Marie-Helene" w:date="2017-10-31T12:17:00Z">
              <w:r w:rsidRPr="00187C10" w:rsidDel="00810CA1">
                <w:rPr>
                  <w:szCs w:val="18"/>
                </w:rPr>
                <w:delText>The Secretary‐General may reinstate an</w:delText>
              </w:r>
            </w:del>
            <w:ins w:id="163" w:author="Marie-Helene" w:date="2017-10-31T12:17:00Z">
              <w:r w:rsidR="00810CA1">
                <w:rPr>
                  <w:szCs w:val="18"/>
                </w:rPr>
                <w:t>An</w:t>
              </w:r>
            </w:ins>
            <w:r w:rsidRPr="00187C10">
              <w:rPr>
                <w:szCs w:val="18"/>
              </w:rPr>
              <w:t xml:space="preserve"> Associate or Affiliate membership suspended under Article 2.</w:t>
            </w:r>
            <w:del w:id="164" w:author="Jon Price" w:date="2017-10-10T15:31:00Z">
              <w:r w:rsidRPr="00187C10" w:rsidDel="00DA2858">
                <w:rPr>
                  <w:szCs w:val="18"/>
                </w:rPr>
                <w:delText>6</w:delText>
              </w:r>
            </w:del>
            <w:ins w:id="165" w:author="Jon Price" w:date="2017-10-10T15:31:00Z">
              <w:r w:rsidR="00DA2858">
                <w:rPr>
                  <w:szCs w:val="18"/>
                </w:rPr>
                <w:t>5</w:t>
              </w:r>
            </w:ins>
            <w:r w:rsidRPr="00187C10">
              <w:rPr>
                <w:szCs w:val="18"/>
              </w:rPr>
              <w:t xml:space="preserve"> (a)</w:t>
            </w:r>
            <w:ins w:id="166" w:author="Marie-Helene" w:date="2017-10-31T12:17:00Z">
              <w:r w:rsidR="00810CA1">
                <w:rPr>
                  <w:szCs w:val="18"/>
                </w:rPr>
                <w:t xml:space="preserve"> </w:t>
              </w:r>
            </w:ins>
            <w:ins w:id="167" w:author="Marie-Helene" w:date="2017-10-31T12:18:00Z">
              <w:r w:rsidR="00810CA1">
                <w:rPr>
                  <w:szCs w:val="18"/>
                </w:rPr>
                <w:t>will</w:t>
              </w:r>
            </w:ins>
            <w:ins w:id="168" w:author="Marie-Helene" w:date="2017-10-31T12:17:00Z">
              <w:r w:rsidR="00810CA1">
                <w:rPr>
                  <w:szCs w:val="18"/>
                </w:rPr>
                <w:t xml:space="preserve"> be reinstated</w:t>
              </w:r>
            </w:ins>
            <w:r w:rsidRPr="00187C10">
              <w:rPr>
                <w:szCs w:val="18"/>
              </w:rPr>
              <w:t xml:space="preserve"> when the </w:t>
            </w:r>
            <w:ins w:id="169" w:author="Marie-Helene" w:date="2017-10-31T12:16:00Z">
              <w:r w:rsidR="00810CA1">
                <w:rPr>
                  <w:szCs w:val="18"/>
                </w:rPr>
                <w:t>M</w:t>
              </w:r>
            </w:ins>
            <w:del w:id="170" w:author="Marie-Helene" w:date="2017-10-31T12:16:00Z">
              <w:r w:rsidRPr="00187C10" w:rsidDel="00810CA1">
                <w:rPr>
                  <w:szCs w:val="18"/>
                </w:rPr>
                <w:delText>m</w:delText>
              </w:r>
            </w:del>
            <w:r w:rsidRPr="00187C10">
              <w:rPr>
                <w:szCs w:val="18"/>
              </w:rPr>
              <w:t>ember has paid advised arrears of fees. The Secretary‐General must advise the Council of such action at the next Council meeting.</w:t>
            </w:r>
          </w:p>
        </w:tc>
        <w:tc>
          <w:tcPr>
            <w:tcW w:w="6237" w:type="dxa"/>
          </w:tcPr>
          <w:p w:rsidR="00FE061E" w:rsidRPr="00AA6F89" w:rsidRDefault="00FE061E">
            <w:pPr>
              <w:rPr>
                <w:szCs w:val="18"/>
              </w:rPr>
            </w:pPr>
          </w:p>
        </w:tc>
        <w:tc>
          <w:tcPr>
            <w:tcW w:w="1843" w:type="dxa"/>
          </w:tcPr>
          <w:p w:rsidR="00FE061E" w:rsidRPr="00AA6F89" w:rsidRDefault="00FE061E">
            <w:pPr>
              <w:rPr>
                <w:szCs w:val="18"/>
              </w:rPr>
            </w:pPr>
          </w:p>
        </w:tc>
      </w:tr>
      <w:tr w:rsidR="00FE061E" w:rsidTr="00672189">
        <w:tc>
          <w:tcPr>
            <w:tcW w:w="1555" w:type="dxa"/>
          </w:tcPr>
          <w:p w:rsidR="00FE061E" w:rsidRPr="005C02A7" w:rsidRDefault="00FE061E">
            <w:pPr>
              <w:rPr>
                <w:b/>
                <w:szCs w:val="18"/>
              </w:rPr>
            </w:pPr>
          </w:p>
        </w:tc>
        <w:tc>
          <w:tcPr>
            <w:tcW w:w="5811" w:type="dxa"/>
          </w:tcPr>
          <w:p w:rsidR="00FE061E" w:rsidRPr="00FE061E" w:rsidRDefault="00187C10" w:rsidP="007045AE">
            <w:pPr>
              <w:pStyle w:val="Paragraphedeliste"/>
              <w:numPr>
                <w:ilvl w:val="1"/>
                <w:numId w:val="9"/>
              </w:numPr>
              <w:ind w:left="742" w:hanging="425"/>
              <w:rPr>
                <w:szCs w:val="18"/>
              </w:rPr>
            </w:pPr>
            <w:del w:id="171" w:author="Marie-Helene" w:date="2017-10-31T12:18:00Z">
              <w:r w:rsidRPr="00187C10" w:rsidDel="00810CA1">
                <w:rPr>
                  <w:szCs w:val="18"/>
                </w:rPr>
                <w:delText>The Council may reinstate an</w:delText>
              </w:r>
            </w:del>
            <w:ins w:id="172" w:author="Marie-Helene" w:date="2017-10-31T12:18:00Z">
              <w:r w:rsidR="00810CA1">
                <w:rPr>
                  <w:szCs w:val="18"/>
                </w:rPr>
                <w:t>An</w:t>
              </w:r>
            </w:ins>
            <w:r w:rsidRPr="00187C10">
              <w:rPr>
                <w:szCs w:val="18"/>
              </w:rPr>
              <w:t xml:space="preserve"> Associate or Affiliate membership suspended </w:t>
            </w:r>
            <w:proofErr w:type="gramStart"/>
            <w:r w:rsidRPr="00187C10">
              <w:rPr>
                <w:szCs w:val="18"/>
              </w:rPr>
              <w:t>under</w:t>
            </w:r>
            <w:proofErr w:type="gramEnd"/>
            <w:r w:rsidRPr="00187C10">
              <w:rPr>
                <w:szCs w:val="18"/>
              </w:rPr>
              <w:t xml:space="preserve"> 2.</w:t>
            </w:r>
            <w:del w:id="173" w:author="Jon Price" w:date="2017-10-10T15:31:00Z">
              <w:r w:rsidRPr="00187C10" w:rsidDel="00DA2858">
                <w:rPr>
                  <w:szCs w:val="18"/>
                </w:rPr>
                <w:delText>6</w:delText>
              </w:r>
            </w:del>
            <w:ins w:id="174" w:author="Jon Price" w:date="2017-10-10T15:31:00Z">
              <w:r w:rsidR="00DA2858">
                <w:rPr>
                  <w:szCs w:val="18"/>
                </w:rPr>
                <w:t>5</w:t>
              </w:r>
            </w:ins>
            <w:r w:rsidRPr="00187C10">
              <w:rPr>
                <w:szCs w:val="18"/>
              </w:rPr>
              <w:t xml:space="preserve"> (b) </w:t>
            </w:r>
            <w:ins w:id="175" w:author="Marie-Helene" w:date="2017-10-31T12:18:00Z">
              <w:r w:rsidR="00810CA1">
                <w:rPr>
                  <w:szCs w:val="18"/>
                </w:rPr>
                <w:t xml:space="preserve">will be reinstated </w:t>
              </w:r>
            </w:ins>
            <w:r w:rsidRPr="00187C10">
              <w:rPr>
                <w:szCs w:val="18"/>
              </w:rPr>
              <w:t xml:space="preserve">when the </w:t>
            </w:r>
            <w:ins w:id="176" w:author="Marie-Hélène Grillet" w:date="2017-10-09T15:51:00Z">
              <w:r w:rsidR="00B123DA">
                <w:rPr>
                  <w:szCs w:val="18"/>
                </w:rPr>
                <w:t>M</w:t>
              </w:r>
            </w:ins>
            <w:del w:id="177" w:author="Marie-Hélène Grillet" w:date="2017-10-09T15:51:00Z">
              <w:r w:rsidRPr="00187C10" w:rsidDel="00B123DA">
                <w:rPr>
                  <w:szCs w:val="18"/>
                </w:rPr>
                <w:delText>m</w:delText>
              </w:r>
            </w:del>
            <w:r w:rsidRPr="00187C10">
              <w:rPr>
                <w:szCs w:val="18"/>
              </w:rPr>
              <w:t xml:space="preserve">ember has met the requirements </w:t>
            </w:r>
            <w:del w:id="178" w:author="Marie-Helene" w:date="2017-10-31T12:24:00Z">
              <w:r w:rsidRPr="00187C10" w:rsidDel="007045AE">
                <w:rPr>
                  <w:szCs w:val="18"/>
                </w:rPr>
                <w:delText xml:space="preserve">of </w:delText>
              </w:r>
            </w:del>
            <w:ins w:id="179" w:author="Marie-Helene" w:date="2017-10-31T12:24:00Z">
              <w:r w:rsidR="007045AE">
                <w:rPr>
                  <w:szCs w:val="18"/>
                </w:rPr>
                <w:t>set out by</w:t>
              </w:r>
              <w:r w:rsidR="007045AE" w:rsidRPr="00187C10">
                <w:rPr>
                  <w:szCs w:val="18"/>
                </w:rPr>
                <w:t xml:space="preserve"> </w:t>
              </w:r>
            </w:ins>
            <w:r w:rsidRPr="00187C10">
              <w:rPr>
                <w:szCs w:val="18"/>
              </w:rPr>
              <w:t>the Council.</w:t>
            </w:r>
          </w:p>
        </w:tc>
        <w:tc>
          <w:tcPr>
            <w:tcW w:w="6237" w:type="dxa"/>
          </w:tcPr>
          <w:p w:rsidR="00FE061E" w:rsidRPr="00AA6F89" w:rsidRDefault="00FE061E">
            <w:pPr>
              <w:rPr>
                <w:szCs w:val="18"/>
              </w:rPr>
            </w:pPr>
          </w:p>
        </w:tc>
        <w:tc>
          <w:tcPr>
            <w:tcW w:w="1843" w:type="dxa"/>
          </w:tcPr>
          <w:p w:rsidR="00FE061E" w:rsidRPr="00AA6F89" w:rsidRDefault="00FE061E">
            <w:pPr>
              <w:rPr>
                <w:szCs w:val="18"/>
              </w:rPr>
            </w:pPr>
          </w:p>
        </w:tc>
      </w:tr>
      <w:tr w:rsidR="00FE061E" w:rsidTr="00672189">
        <w:tc>
          <w:tcPr>
            <w:tcW w:w="1555" w:type="dxa"/>
          </w:tcPr>
          <w:p w:rsidR="00FE061E" w:rsidRPr="005C02A7" w:rsidRDefault="00FE061E">
            <w:pPr>
              <w:rPr>
                <w:b/>
                <w:szCs w:val="18"/>
              </w:rPr>
            </w:pPr>
          </w:p>
        </w:tc>
        <w:tc>
          <w:tcPr>
            <w:tcW w:w="5811" w:type="dxa"/>
          </w:tcPr>
          <w:p w:rsidR="00FE061E" w:rsidRPr="00C35F5D" w:rsidRDefault="00140FB5">
            <w:pPr>
              <w:pStyle w:val="Paragraphedeliste"/>
              <w:numPr>
                <w:ilvl w:val="0"/>
                <w:numId w:val="75"/>
              </w:numPr>
              <w:ind w:left="317" w:hanging="317"/>
              <w:rPr>
                <w:b/>
                <w:szCs w:val="18"/>
              </w:rPr>
              <w:pPrChange w:id="180" w:author="Marie-Helene" w:date="2017-10-06T13:42:00Z">
                <w:pPr>
                  <w:pStyle w:val="Paragraphedeliste"/>
                  <w:numPr>
                    <w:numId w:val="7"/>
                  </w:numPr>
                  <w:ind w:left="317" w:hanging="317"/>
                </w:pPr>
              </w:pPrChange>
            </w:pPr>
            <w:r w:rsidRPr="00140FB5">
              <w:rPr>
                <w:b/>
                <w:szCs w:val="18"/>
              </w:rPr>
              <w:t>Termination of Associate and Affiliate Membership</w:t>
            </w:r>
          </w:p>
        </w:tc>
        <w:tc>
          <w:tcPr>
            <w:tcW w:w="6237" w:type="dxa"/>
          </w:tcPr>
          <w:p w:rsidR="00FE061E" w:rsidRPr="00AA6F89" w:rsidRDefault="00FE061E">
            <w:pPr>
              <w:rPr>
                <w:szCs w:val="18"/>
              </w:rPr>
            </w:pPr>
          </w:p>
        </w:tc>
        <w:tc>
          <w:tcPr>
            <w:tcW w:w="1843" w:type="dxa"/>
          </w:tcPr>
          <w:p w:rsidR="00FE061E" w:rsidRPr="00AA6F89" w:rsidRDefault="00FE061E">
            <w:pPr>
              <w:rPr>
                <w:szCs w:val="18"/>
              </w:rPr>
            </w:pPr>
          </w:p>
        </w:tc>
      </w:tr>
      <w:tr w:rsidR="00FE061E" w:rsidTr="00672189">
        <w:tc>
          <w:tcPr>
            <w:tcW w:w="1555" w:type="dxa"/>
          </w:tcPr>
          <w:p w:rsidR="00FE061E" w:rsidRPr="005C02A7" w:rsidRDefault="00FE061E">
            <w:pPr>
              <w:rPr>
                <w:b/>
                <w:szCs w:val="18"/>
              </w:rPr>
            </w:pPr>
          </w:p>
        </w:tc>
        <w:tc>
          <w:tcPr>
            <w:tcW w:w="5811" w:type="dxa"/>
          </w:tcPr>
          <w:p w:rsidR="00FE061E" w:rsidRPr="00140FB5" w:rsidRDefault="00140FB5" w:rsidP="00140FB5">
            <w:pPr>
              <w:rPr>
                <w:szCs w:val="18"/>
              </w:rPr>
            </w:pPr>
            <w:r w:rsidRPr="00140FB5">
              <w:rPr>
                <w:szCs w:val="18"/>
              </w:rPr>
              <w:t>Associate or Affiliate membership may be terminated:</w:t>
            </w:r>
          </w:p>
        </w:tc>
        <w:tc>
          <w:tcPr>
            <w:tcW w:w="6237" w:type="dxa"/>
          </w:tcPr>
          <w:p w:rsidR="00FE061E" w:rsidRPr="00AA6F89" w:rsidRDefault="00FE061E">
            <w:pPr>
              <w:rPr>
                <w:szCs w:val="18"/>
              </w:rPr>
            </w:pPr>
          </w:p>
        </w:tc>
        <w:tc>
          <w:tcPr>
            <w:tcW w:w="1843" w:type="dxa"/>
          </w:tcPr>
          <w:p w:rsidR="00FE061E" w:rsidRPr="00AA6F89" w:rsidRDefault="00FE061E">
            <w:pPr>
              <w:rPr>
                <w:szCs w:val="18"/>
              </w:rPr>
            </w:pPr>
          </w:p>
        </w:tc>
      </w:tr>
      <w:tr w:rsidR="00FE061E" w:rsidTr="00672189">
        <w:tc>
          <w:tcPr>
            <w:tcW w:w="1555" w:type="dxa"/>
          </w:tcPr>
          <w:p w:rsidR="00FE061E" w:rsidRPr="005C02A7" w:rsidRDefault="00FE061E">
            <w:pPr>
              <w:rPr>
                <w:b/>
                <w:szCs w:val="18"/>
              </w:rPr>
            </w:pPr>
          </w:p>
        </w:tc>
        <w:tc>
          <w:tcPr>
            <w:tcW w:w="5811" w:type="dxa"/>
          </w:tcPr>
          <w:p w:rsidR="00FE061E" w:rsidRPr="001E651E" w:rsidRDefault="00B123DA" w:rsidP="00875AAA">
            <w:pPr>
              <w:pStyle w:val="Paragraphedeliste"/>
              <w:numPr>
                <w:ilvl w:val="0"/>
                <w:numId w:val="17"/>
              </w:numPr>
              <w:ind w:left="742" w:hanging="425"/>
              <w:rPr>
                <w:szCs w:val="18"/>
              </w:rPr>
            </w:pPr>
            <w:ins w:id="181" w:author="Marie-Hélène Grillet" w:date="2017-10-09T15:52:00Z">
              <w:r>
                <w:rPr>
                  <w:szCs w:val="18"/>
                </w:rPr>
                <w:t>B</w:t>
              </w:r>
            </w:ins>
            <w:del w:id="182" w:author="Marie-Hélène Grillet" w:date="2017-10-09T15:52:00Z">
              <w:r w:rsidR="00140FB5" w:rsidRPr="001E651E" w:rsidDel="00B123DA">
                <w:rPr>
                  <w:szCs w:val="18"/>
                </w:rPr>
                <w:delText>b</w:delText>
              </w:r>
            </w:del>
            <w:r w:rsidR="00140FB5" w:rsidRPr="001E651E">
              <w:rPr>
                <w:szCs w:val="18"/>
              </w:rPr>
              <w:t xml:space="preserve">y the </w:t>
            </w:r>
            <w:ins w:id="183" w:author="Marie-Hélène Grillet" w:date="2017-10-09T15:52:00Z">
              <w:r>
                <w:rPr>
                  <w:szCs w:val="18"/>
                </w:rPr>
                <w:t>M</w:t>
              </w:r>
            </w:ins>
            <w:del w:id="184" w:author="Marie-Hélène Grillet" w:date="2017-10-09T15:52:00Z">
              <w:r w:rsidR="00140FB5" w:rsidRPr="001E651E" w:rsidDel="00B123DA">
                <w:rPr>
                  <w:szCs w:val="18"/>
                </w:rPr>
                <w:delText>m</w:delText>
              </w:r>
            </w:del>
            <w:r w:rsidR="00140FB5" w:rsidRPr="001E651E">
              <w:rPr>
                <w:szCs w:val="18"/>
              </w:rPr>
              <w:t>ember by notice in writing to the Secretariat at any time noting that no refund of fees already made will be given. Such termination will take effect:</w:t>
            </w:r>
          </w:p>
        </w:tc>
        <w:tc>
          <w:tcPr>
            <w:tcW w:w="6237" w:type="dxa"/>
          </w:tcPr>
          <w:p w:rsidR="00FE061E" w:rsidRPr="00AA6F89" w:rsidRDefault="00FE061E">
            <w:pPr>
              <w:rPr>
                <w:szCs w:val="18"/>
              </w:rPr>
            </w:pPr>
          </w:p>
        </w:tc>
        <w:tc>
          <w:tcPr>
            <w:tcW w:w="1843" w:type="dxa"/>
          </w:tcPr>
          <w:p w:rsidR="00FE061E" w:rsidRPr="00AA6F89" w:rsidRDefault="00FE061E">
            <w:pPr>
              <w:rPr>
                <w:szCs w:val="18"/>
              </w:rPr>
            </w:pPr>
          </w:p>
        </w:tc>
      </w:tr>
      <w:tr w:rsidR="00FE061E" w:rsidTr="00672189">
        <w:tc>
          <w:tcPr>
            <w:tcW w:w="1555" w:type="dxa"/>
          </w:tcPr>
          <w:p w:rsidR="00FE061E" w:rsidRPr="005C02A7" w:rsidRDefault="00FE061E" w:rsidP="00140FB5">
            <w:pPr>
              <w:rPr>
                <w:b/>
                <w:szCs w:val="18"/>
              </w:rPr>
            </w:pPr>
          </w:p>
        </w:tc>
        <w:tc>
          <w:tcPr>
            <w:tcW w:w="5811" w:type="dxa"/>
          </w:tcPr>
          <w:p w:rsidR="00FE061E" w:rsidRPr="00FE061E" w:rsidRDefault="00140FB5" w:rsidP="00875AAA">
            <w:pPr>
              <w:pStyle w:val="Paragraphedeliste"/>
              <w:numPr>
                <w:ilvl w:val="2"/>
                <w:numId w:val="10"/>
              </w:numPr>
              <w:ind w:left="884" w:hanging="142"/>
              <w:rPr>
                <w:szCs w:val="18"/>
              </w:rPr>
            </w:pPr>
            <w:r w:rsidRPr="00140FB5">
              <w:rPr>
                <w:szCs w:val="18"/>
              </w:rPr>
              <w:t>on the date specified in the notice of termination; or</w:t>
            </w:r>
          </w:p>
        </w:tc>
        <w:tc>
          <w:tcPr>
            <w:tcW w:w="6237" w:type="dxa"/>
          </w:tcPr>
          <w:p w:rsidR="00FE061E" w:rsidRPr="00AA6F89" w:rsidRDefault="00FE061E">
            <w:pPr>
              <w:rPr>
                <w:szCs w:val="18"/>
              </w:rPr>
            </w:pPr>
          </w:p>
        </w:tc>
        <w:tc>
          <w:tcPr>
            <w:tcW w:w="1843" w:type="dxa"/>
          </w:tcPr>
          <w:p w:rsidR="00FE061E" w:rsidRPr="00AA6F89" w:rsidRDefault="00FE061E">
            <w:pPr>
              <w:rPr>
                <w:szCs w:val="18"/>
              </w:rPr>
            </w:pPr>
          </w:p>
        </w:tc>
      </w:tr>
      <w:tr w:rsidR="00FE061E" w:rsidTr="00672189">
        <w:tc>
          <w:tcPr>
            <w:tcW w:w="1555" w:type="dxa"/>
          </w:tcPr>
          <w:p w:rsidR="00FE061E" w:rsidRPr="005C02A7" w:rsidRDefault="00FE061E">
            <w:pPr>
              <w:rPr>
                <w:b/>
                <w:szCs w:val="18"/>
              </w:rPr>
            </w:pPr>
          </w:p>
        </w:tc>
        <w:tc>
          <w:tcPr>
            <w:tcW w:w="5811" w:type="dxa"/>
          </w:tcPr>
          <w:p w:rsidR="00FE061E" w:rsidRPr="00FE061E" w:rsidRDefault="00140FB5" w:rsidP="00875AAA">
            <w:pPr>
              <w:pStyle w:val="Paragraphedeliste"/>
              <w:numPr>
                <w:ilvl w:val="2"/>
                <w:numId w:val="10"/>
              </w:numPr>
              <w:ind w:left="884" w:hanging="142"/>
              <w:rPr>
                <w:szCs w:val="18"/>
              </w:rPr>
            </w:pPr>
            <w:r w:rsidRPr="00140FB5">
              <w:rPr>
                <w:szCs w:val="18"/>
              </w:rPr>
              <w:t>if no date is specified, thirty calendar days after the notice is received by the Secretariat;</w:t>
            </w:r>
          </w:p>
        </w:tc>
        <w:tc>
          <w:tcPr>
            <w:tcW w:w="6237" w:type="dxa"/>
          </w:tcPr>
          <w:p w:rsidR="00FE061E" w:rsidRPr="00AA6F89" w:rsidRDefault="00FE061E">
            <w:pPr>
              <w:rPr>
                <w:szCs w:val="18"/>
              </w:rPr>
            </w:pPr>
          </w:p>
        </w:tc>
        <w:tc>
          <w:tcPr>
            <w:tcW w:w="1843" w:type="dxa"/>
          </w:tcPr>
          <w:p w:rsidR="00FE061E" w:rsidRPr="00AA6F89" w:rsidRDefault="00FE061E">
            <w:pPr>
              <w:rPr>
                <w:szCs w:val="18"/>
              </w:rPr>
            </w:pPr>
          </w:p>
        </w:tc>
      </w:tr>
      <w:tr w:rsidR="00FE061E" w:rsidTr="00672189">
        <w:tc>
          <w:tcPr>
            <w:tcW w:w="1555" w:type="dxa"/>
          </w:tcPr>
          <w:p w:rsidR="00FE061E" w:rsidRPr="005C02A7" w:rsidRDefault="00FE061E">
            <w:pPr>
              <w:rPr>
                <w:b/>
                <w:szCs w:val="18"/>
              </w:rPr>
            </w:pPr>
          </w:p>
        </w:tc>
        <w:tc>
          <w:tcPr>
            <w:tcW w:w="5811" w:type="dxa"/>
          </w:tcPr>
          <w:p w:rsidR="00FE061E" w:rsidRPr="00FE061E" w:rsidRDefault="00B123DA" w:rsidP="00875AAA">
            <w:pPr>
              <w:pStyle w:val="Paragraphedeliste"/>
              <w:numPr>
                <w:ilvl w:val="0"/>
                <w:numId w:val="17"/>
              </w:numPr>
              <w:ind w:left="742" w:hanging="425"/>
              <w:rPr>
                <w:szCs w:val="18"/>
              </w:rPr>
            </w:pPr>
            <w:ins w:id="185" w:author="Marie-Hélène Grillet" w:date="2017-10-09T15:52:00Z">
              <w:r>
                <w:rPr>
                  <w:szCs w:val="18"/>
                </w:rPr>
                <w:t>B</w:t>
              </w:r>
            </w:ins>
            <w:del w:id="186" w:author="Marie-Hélène Grillet" w:date="2017-10-09T15:52:00Z">
              <w:r w:rsidR="001E651E" w:rsidRPr="001E651E" w:rsidDel="00B123DA">
                <w:rPr>
                  <w:szCs w:val="18"/>
                </w:rPr>
                <w:delText>b</w:delText>
              </w:r>
            </w:del>
            <w:r w:rsidR="001E651E" w:rsidRPr="001E651E">
              <w:rPr>
                <w:szCs w:val="18"/>
              </w:rPr>
              <w:t xml:space="preserve">y the Council where a suspended </w:t>
            </w:r>
            <w:ins w:id="187" w:author="Marie-Hélène Grillet" w:date="2017-10-09T15:52:00Z">
              <w:r>
                <w:rPr>
                  <w:szCs w:val="18"/>
                </w:rPr>
                <w:t>M</w:t>
              </w:r>
            </w:ins>
            <w:del w:id="188" w:author="Marie-Hélène Grillet" w:date="2017-10-09T15:52:00Z">
              <w:r w:rsidR="001E651E" w:rsidRPr="001E651E" w:rsidDel="00B123DA">
                <w:rPr>
                  <w:szCs w:val="18"/>
                </w:rPr>
                <w:delText>m</w:delText>
              </w:r>
            </w:del>
            <w:r w:rsidR="001E651E" w:rsidRPr="001E651E">
              <w:rPr>
                <w:szCs w:val="18"/>
              </w:rPr>
              <w:t>ember has not paid fees within six months of suspension for that non‐payment:</w:t>
            </w:r>
          </w:p>
        </w:tc>
        <w:tc>
          <w:tcPr>
            <w:tcW w:w="6237" w:type="dxa"/>
          </w:tcPr>
          <w:p w:rsidR="00FE061E" w:rsidRPr="00AA6F89" w:rsidRDefault="00FE061E">
            <w:pPr>
              <w:rPr>
                <w:szCs w:val="18"/>
              </w:rPr>
            </w:pPr>
          </w:p>
        </w:tc>
        <w:tc>
          <w:tcPr>
            <w:tcW w:w="1843" w:type="dxa"/>
          </w:tcPr>
          <w:p w:rsidR="00FE061E" w:rsidRPr="00AA6F89" w:rsidRDefault="00FE061E">
            <w:pPr>
              <w:rPr>
                <w:szCs w:val="18"/>
              </w:rPr>
            </w:pPr>
          </w:p>
        </w:tc>
      </w:tr>
      <w:tr w:rsidR="00FE061E" w:rsidTr="00672189">
        <w:tc>
          <w:tcPr>
            <w:tcW w:w="1555" w:type="dxa"/>
          </w:tcPr>
          <w:p w:rsidR="00FE061E" w:rsidRPr="005C02A7" w:rsidRDefault="00FE061E">
            <w:pPr>
              <w:rPr>
                <w:b/>
                <w:szCs w:val="18"/>
              </w:rPr>
            </w:pPr>
          </w:p>
        </w:tc>
        <w:tc>
          <w:tcPr>
            <w:tcW w:w="5811" w:type="dxa"/>
          </w:tcPr>
          <w:p w:rsidR="00FE061E" w:rsidRPr="001E651E" w:rsidRDefault="00DB4508" w:rsidP="00875AAA">
            <w:pPr>
              <w:pStyle w:val="Paragraphedeliste"/>
              <w:numPr>
                <w:ilvl w:val="0"/>
                <w:numId w:val="18"/>
              </w:numPr>
              <w:ind w:left="884" w:hanging="142"/>
              <w:rPr>
                <w:szCs w:val="18"/>
              </w:rPr>
            </w:pPr>
            <w:r w:rsidRPr="00DB4508">
              <w:rPr>
                <w:szCs w:val="18"/>
              </w:rPr>
              <w:t>the Secretary‐General will notify the Council of any such qualifying event at its next</w:t>
            </w:r>
            <w:del w:id="189" w:author="Jon Price" w:date="2017-10-10T15:24:00Z">
              <w:r w:rsidRPr="00DB4508" w:rsidDel="00CD78D3">
                <w:rPr>
                  <w:szCs w:val="18"/>
                </w:rPr>
                <w:delText xml:space="preserve"> </w:delText>
              </w:r>
            </w:del>
            <w:r w:rsidRPr="00DB4508">
              <w:rPr>
                <w:szCs w:val="18"/>
              </w:rPr>
              <w:t xml:space="preserve"> meeting; and</w:t>
            </w:r>
          </w:p>
        </w:tc>
        <w:tc>
          <w:tcPr>
            <w:tcW w:w="6237" w:type="dxa"/>
          </w:tcPr>
          <w:p w:rsidR="00FE061E" w:rsidRPr="00AA6F89" w:rsidRDefault="00FE061E">
            <w:pPr>
              <w:rPr>
                <w:szCs w:val="18"/>
              </w:rPr>
            </w:pPr>
          </w:p>
        </w:tc>
        <w:tc>
          <w:tcPr>
            <w:tcW w:w="1843" w:type="dxa"/>
          </w:tcPr>
          <w:p w:rsidR="00FE061E" w:rsidRPr="00AA6F89" w:rsidRDefault="00FE061E">
            <w:pPr>
              <w:rPr>
                <w:szCs w:val="18"/>
              </w:rPr>
            </w:pPr>
          </w:p>
        </w:tc>
      </w:tr>
      <w:tr w:rsidR="00FE061E" w:rsidTr="00672189">
        <w:tc>
          <w:tcPr>
            <w:tcW w:w="1555" w:type="dxa"/>
          </w:tcPr>
          <w:p w:rsidR="00FE061E" w:rsidRPr="005C02A7" w:rsidRDefault="00FE061E">
            <w:pPr>
              <w:rPr>
                <w:b/>
                <w:szCs w:val="18"/>
              </w:rPr>
            </w:pPr>
          </w:p>
        </w:tc>
        <w:tc>
          <w:tcPr>
            <w:tcW w:w="5811" w:type="dxa"/>
          </w:tcPr>
          <w:p w:rsidR="00FE061E" w:rsidRPr="00FE061E" w:rsidRDefault="00DB4508" w:rsidP="00875AAA">
            <w:pPr>
              <w:pStyle w:val="Paragraphedeliste"/>
              <w:numPr>
                <w:ilvl w:val="0"/>
                <w:numId w:val="18"/>
              </w:numPr>
              <w:ind w:left="884" w:hanging="142"/>
              <w:rPr>
                <w:szCs w:val="18"/>
              </w:rPr>
            </w:pPr>
            <w:r w:rsidRPr="00DB4508">
              <w:rPr>
                <w:szCs w:val="18"/>
              </w:rPr>
              <w:t>such termination will take effect from the date of the meeting at which the Council terminates the membership; or</w:t>
            </w:r>
          </w:p>
        </w:tc>
        <w:tc>
          <w:tcPr>
            <w:tcW w:w="6237" w:type="dxa"/>
          </w:tcPr>
          <w:p w:rsidR="00FE061E" w:rsidRPr="00AA6F89" w:rsidRDefault="00FE061E">
            <w:pPr>
              <w:rPr>
                <w:szCs w:val="18"/>
              </w:rPr>
            </w:pPr>
          </w:p>
        </w:tc>
        <w:tc>
          <w:tcPr>
            <w:tcW w:w="1843" w:type="dxa"/>
          </w:tcPr>
          <w:p w:rsidR="00FE061E" w:rsidRPr="00AA6F89" w:rsidRDefault="00FE061E">
            <w:pPr>
              <w:rPr>
                <w:szCs w:val="18"/>
              </w:rPr>
            </w:pPr>
          </w:p>
        </w:tc>
      </w:tr>
      <w:tr w:rsidR="00FE061E" w:rsidTr="00672189">
        <w:tc>
          <w:tcPr>
            <w:tcW w:w="1555" w:type="dxa"/>
          </w:tcPr>
          <w:p w:rsidR="00FE061E" w:rsidRPr="005C02A7" w:rsidRDefault="00FE061E">
            <w:pPr>
              <w:rPr>
                <w:b/>
                <w:szCs w:val="18"/>
              </w:rPr>
            </w:pPr>
          </w:p>
        </w:tc>
        <w:tc>
          <w:tcPr>
            <w:tcW w:w="5811" w:type="dxa"/>
          </w:tcPr>
          <w:p w:rsidR="00FE061E" w:rsidRPr="00FE061E" w:rsidRDefault="00B123DA" w:rsidP="00875AAA">
            <w:pPr>
              <w:pStyle w:val="Paragraphedeliste"/>
              <w:numPr>
                <w:ilvl w:val="0"/>
                <w:numId w:val="17"/>
              </w:numPr>
              <w:ind w:left="742" w:hanging="425"/>
              <w:rPr>
                <w:szCs w:val="18"/>
              </w:rPr>
            </w:pPr>
            <w:ins w:id="190" w:author="Marie-Hélène Grillet" w:date="2017-10-09T15:52:00Z">
              <w:r>
                <w:rPr>
                  <w:szCs w:val="18"/>
                </w:rPr>
                <w:t>B</w:t>
              </w:r>
            </w:ins>
            <w:del w:id="191" w:author="Marie-Hélène Grillet" w:date="2017-10-09T15:52:00Z">
              <w:r w:rsidR="009C6D7B" w:rsidRPr="009C6D7B" w:rsidDel="00B123DA">
                <w:rPr>
                  <w:szCs w:val="18"/>
                </w:rPr>
                <w:delText>b</w:delText>
              </w:r>
            </w:del>
            <w:r w:rsidR="009C6D7B" w:rsidRPr="009C6D7B">
              <w:rPr>
                <w:szCs w:val="18"/>
              </w:rPr>
              <w:t>y the Council, for any justifiable cause in the best interest of the Organization.</w:t>
            </w:r>
          </w:p>
        </w:tc>
        <w:tc>
          <w:tcPr>
            <w:tcW w:w="6237" w:type="dxa"/>
          </w:tcPr>
          <w:p w:rsidR="00FE061E" w:rsidRPr="00AA6F89" w:rsidRDefault="00FE061E">
            <w:pPr>
              <w:rPr>
                <w:szCs w:val="18"/>
              </w:rPr>
            </w:pPr>
          </w:p>
        </w:tc>
        <w:tc>
          <w:tcPr>
            <w:tcW w:w="1843" w:type="dxa"/>
          </w:tcPr>
          <w:p w:rsidR="00FE061E" w:rsidRPr="00AA6F89" w:rsidRDefault="00FE061E">
            <w:pPr>
              <w:rPr>
                <w:szCs w:val="18"/>
              </w:rPr>
            </w:pPr>
          </w:p>
        </w:tc>
      </w:tr>
      <w:tr w:rsidR="00315C54" w:rsidTr="00672189">
        <w:tc>
          <w:tcPr>
            <w:tcW w:w="1555" w:type="dxa"/>
          </w:tcPr>
          <w:p w:rsidR="00315C54" w:rsidRPr="005C02A7" w:rsidRDefault="00315C54">
            <w:pPr>
              <w:rPr>
                <w:b/>
                <w:szCs w:val="18"/>
              </w:rPr>
            </w:pPr>
          </w:p>
        </w:tc>
        <w:tc>
          <w:tcPr>
            <w:tcW w:w="5811" w:type="dxa"/>
          </w:tcPr>
          <w:p w:rsidR="00315C54" w:rsidRPr="009C6D7B" w:rsidRDefault="009C6D7B" w:rsidP="009C6D7B">
            <w:pPr>
              <w:rPr>
                <w:szCs w:val="18"/>
              </w:rPr>
            </w:pPr>
            <w:r w:rsidRPr="009C6D7B">
              <w:rPr>
                <w:szCs w:val="18"/>
              </w:rPr>
              <w:t xml:space="preserve">In the case of a decision by the Council the Secretary‐General must notify the </w:t>
            </w:r>
            <w:ins w:id="192" w:author="Marie-Hélène Grillet" w:date="2017-10-09T15:52:00Z">
              <w:r w:rsidR="00B123DA">
                <w:rPr>
                  <w:szCs w:val="18"/>
                </w:rPr>
                <w:t>M</w:t>
              </w:r>
            </w:ins>
            <w:del w:id="193" w:author="Marie-Hélène Grillet" w:date="2017-10-09T15:52:00Z">
              <w:r w:rsidRPr="009C6D7B" w:rsidDel="00B123DA">
                <w:rPr>
                  <w:szCs w:val="18"/>
                </w:rPr>
                <w:delText>m</w:delText>
              </w:r>
            </w:del>
            <w:r w:rsidRPr="009C6D7B">
              <w:rPr>
                <w:szCs w:val="18"/>
              </w:rPr>
              <w:t>ember of the reason for termination and the date of effect of termination within thirty calendar days of the termination taking effect.</w:t>
            </w:r>
          </w:p>
        </w:tc>
        <w:tc>
          <w:tcPr>
            <w:tcW w:w="6237" w:type="dxa"/>
          </w:tcPr>
          <w:p w:rsidR="00315C54" w:rsidRPr="00AA6F89" w:rsidRDefault="00315C54">
            <w:pPr>
              <w:rPr>
                <w:szCs w:val="18"/>
              </w:rPr>
            </w:pPr>
          </w:p>
        </w:tc>
        <w:tc>
          <w:tcPr>
            <w:tcW w:w="1843" w:type="dxa"/>
          </w:tcPr>
          <w:p w:rsidR="00315C54" w:rsidRPr="00AA6F89" w:rsidRDefault="00315C54">
            <w:pPr>
              <w:rPr>
                <w:szCs w:val="18"/>
              </w:rPr>
            </w:pPr>
          </w:p>
        </w:tc>
      </w:tr>
      <w:tr w:rsidR="0095725E" w:rsidTr="00672189">
        <w:tc>
          <w:tcPr>
            <w:tcW w:w="1555" w:type="dxa"/>
          </w:tcPr>
          <w:p w:rsidR="0095725E" w:rsidRPr="005C02A7" w:rsidRDefault="0095725E">
            <w:pPr>
              <w:rPr>
                <w:b/>
                <w:szCs w:val="18"/>
              </w:rPr>
            </w:pPr>
          </w:p>
        </w:tc>
        <w:tc>
          <w:tcPr>
            <w:tcW w:w="5811" w:type="dxa"/>
          </w:tcPr>
          <w:p w:rsidR="0095725E" w:rsidRPr="009C6D7B" w:rsidRDefault="0095725E" w:rsidP="009C6D7B">
            <w:pPr>
              <w:rPr>
                <w:szCs w:val="18"/>
              </w:rPr>
            </w:pPr>
          </w:p>
        </w:tc>
        <w:tc>
          <w:tcPr>
            <w:tcW w:w="6237" w:type="dxa"/>
          </w:tcPr>
          <w:p w:rsidR="0095725E" w:rsidRDefault="0095725E">
            <w:pPr>
              <w:rPr>
                <w:szCs w:val="18"/>
              </w:rPr>
            </w:pPr>
            <w:r>
              <w:rPr>
                <w:szCs w:val="18"/>
              </w:rPr>
              <w:t>Insert new Article x as appropriate with the following provisions:</w:t>
            </w:r>
          </w:p>
          <w:p w:rsidR="0095725E" w:rsidRDefault="00245B1C">
            <w:pPr>
              <w:rPr>
                <w:szCs w:val="18"/>
              </w:rPr>
            </w:pPr>
            <w:r>
              <w:rPr>
                <w:szCs w:val="18"/>
              </w:rPr>
              <w:t>“</w:t>
            </w:r>
            <w:r w:rsidR="0095725E">
              <w:rPr>
                <w:szCs w:val="18"/>
              </w:rPr>
              <w:t>x.</w:t>
            </w:r>
            <w:r w:rsidR="0095725E">
              <w:rPr>
                <w:szCs w:val="18"/>
              </w:rPr>
              <w:tab/>
              <w:t>Regional Co-operation in Aids to Navigation</w:t>
            </w:r>
          </w:p>
          <w:p w:rsidR="0095725E" w:rsidRDefault="0095725E">
            <w:pPr>
              <w:rPr>
                <w:szCs w:val="18"/>
              </w:rPr>
            </w:pPr>
            <w:proofErr w:type="gramStart"/>
            <w:r>
              <w:rPr>
                <w:szCs w:val="18"/>
              </w:rPr>
              <w:lastRenderedPageBreak/>
              <w:t>x.1</w:t>
            </w:r>
            <w:proofErr w:type="gramEnd"/>
            <w:r>
              <w:rPr>
                <w:szCs w:val="18"/>
              </w:rPr>
              <w:tab/>
              <w:t>IALA shall promote the establishment of Regional Groups</w:t>
            </w:r>
            <w:r w:rsidR="00245B1C">
              <w:rPr>
                <w:szCs w:val="18"/>
              </w:rPr>
              <w:t>.</w:t>
            </w:r>
          </w:p>
          <w:p w:rsidR="0095725E" w:rsidRDefault="0095725E">
            <w:pPr>
              <w:rPr>
                <w:szCs w:val="18"/>
              </w:rPr>
            </w:pPr>
            <w:proofErr w:type="gramStart"/>
            <w:r>
              <w:rPr>
                <w:szCs w:val="18"/>
              </w:rPr>
              <w:t>x.2</w:t>
            </w:r>
            <w:proofErr w:type="gramEnd"/>
            <w:r>
              <w:rPr>
                <w:szCs w:val="18"/>
              </w:rPr>
              <w:tab/>
              <w:t>Regional Aids to Navigation Groups are regional bodies, established by Member States and recognized by the Assembly.</w:t>
            </w:r>
          </w:p>
          <w:p w:rsidR="00B120CD" w:rsidRPr="00B120CD" w:rsidRDefault="00B120CD">
            <w:pPr>
              <w:rPr>
                <w:color w:val="0070C0"/>
                <w:szCs w:val="18"/>
              </w:rPr>
            </w:pPr>
            <w:r>
              <w:rPr>
                <w:color w:val="0070C0"/>
                <w:szCs w:val="18"/>
              </w:rPr>
              <w:t>Matter for the Diplomatic Conference</w:t>
            </w:r>
          </w:p>
          <w:p w:rsidR="00245B1C" w:rsidRDefault="00245B1C">
            <w:pPr>
              <w:rPr>
                <w:szCs w:val="18"/>
              </w:rPr>
            </w:pPr>
            <w:proofErr w:type="gramStart"/>
            <w:r>
              <w:rPr>
                <w:szCs w:val="18"/>
              </w:rPr>
              <w:t>x.3</w:t>
            </w:r>
            <w:proofErr w:type="gramEnd"/>
            <w:r>
              <w:rPr>
                <w:szCs w:val="18"/>
              </w:rPr>
              <w:tab/>
              <w:t>Improve regional co-ordination and enhanced co-operation.</w:t>
            </w:r>
          </w:p>
          <w:p w:rsidR="00245B1C" w:rsidRDefault="00245B1C">
            <w:pPr>
              <w:rPr>
                <w:szCs w:val="18"/>
              </w:rPr>
            </w:pPr>
            <w:proofErr w:type="gramStart"/>
            <w:r>
              <w:rPr>
                <w:szCs w:val="18"/>
              </w:rPr>
              <w:t>x.4</w:t>
            </w:r>
            <w:proofErr w:type="gramEnd"/>
            <w:r>
              <w:rPr>
                <w:szCs w:val="18"/>
              </w:rPr>
              <w:tab/>
              <w:t>Promote and support capacity-building on marine aids to navigation and the protection of the marine environment for coastal and land-locked maritime states on a regional basis.</w:t>
            </w:r>
          </w:p>
          <w:p w:rsidR="00245B1C" w:rsidRDefault="00245B1C">
            <w:pPr>
              <w:rPr>
                <w:szCs w:val="18"/>
              </w:rPr>
            </w:pPr>
            <w:proofErr w:type="gramStart"/>
            <w:r>
              <w:rPr>
                <w:szCs w:val="18"/>
              </w:rPr>
              <w:t>x.5</w:t>
            </w:r>
            <w:proofErr w:type="gramEnd"/>
            <w:r>
              <w:rPr>
                <w:szCs w:val="18"/>
              </w:rPr>
              <w:tab/>
              <w:t>Regional Aids to Navigation Groups shall be established by an agreement of their members.</w:t>
            </w:r>
          </w:p>
          <w:p w:rsidR="00245B1C" w:rsidRDefault="00245B1C">
            <w:pPr>
              <w:rPr>
                <w:szCs w:val="18"/>
              </w:rPr>
            </w:pPr>
            <w:proofErr w:type="gramStart"/>
            <w:r>
              <w:rPr>
                <w:szCs w:val="18"/>
              </w:rPr>
              <w:t>x.6</w:t>
            </w:r>
            <w:proofErr w:type="gramEnd"/>
            <w:r>
              <w:rPr>
                <w:szCs w:val="18"/>
              </w:rPr>
              <w:tab/>
              <w:t>Regional Aids to Navigation Groups membership include Contracting Parties and other members, both willing to contribute to the objectives of IALA in the region concerned.</w:t>
            </w:r>
          </w:p>
          <w:p w:rsidR="00245B1C" w:rsidRPr="00AA6F89" w:rsidRDefault="00245B1C" w:rsidP="00245B1C">
            <w:pPr>
              <w:rPr>
                <w:szCs w:val="18"/>
              </w:rPr>
            </w:pPr>
            <w:proofErr w:type="gramStart"/>
            <w:r>
              <w:rPr>
                <w:szCs w:val="18"/>
              </w:rPr>
              <w:t>x.7</w:t>
            </w:r>
            <w:proofErr w:type="gramEnd"/>
            <w:r>
              <w:rPr>
                <w:szCs w:val="18"/>
              </w:rPr>
              <w:tab/>
              <w:t>Other States and international organizations active in the Region concerned may be invited by the Regional Aids to Navigation Groups to participate as observers.”</w:t>
            </w:r>
          </w:p>
        </w:tc>
        <w:tc>
          <w:tcPr>
            <w:tcW w:w="1843" w:type="dxa"/>
          </w:tcPr>
          <w:p w:rsidR="0095725E" w:rsidRPr="00AA6F89" w:rsidRDefault="00245B1C">
            <w:pPr>
              <w:rPr>
                <w:szCs w:val="18"/>
              </w:rPr>
            </w:pPr>
            <w:r>
              <w:rPr>
                <w:szCs w:val="18"/>
              </w:rPr>
              <w:lastRenderedPageBreak/>
              <w:t>South Africa</w:t>
            </w:r>
          </w:p>
        </w:tc>
      </w:tr>
      <w:tr w:rsidR="00315C54" w:rsidTr="00AE6BAC">
        <w:tc>
          <w:tcPr>
            <w:tcW w:w="1555" w:type="dxa"/>
          </w:tcPr>
          <w:p w:rsidR="00401BBB" w:rsidRPr="005C02A7" w:rsidRDefault="009C6D7B" w:rsidP="0074164B">
            <w:pPr>
              <w:rPr>
                <w:b/>
                <w:szCs w:val="18"/>
              </w:rPr>
            </w:pPr>
            <w:r>
              <w:rPr>
                <w:b/>
                <w:szCs w:val="18"/>
              </w:rPr>
              <w:lastRenderedPageBreak/>
              <w:t>3</w:t>
            </w:r>
            <w:r w:rsidR="0074164B">
              <w:rPr>
                <w:b/>
                <w:szCs w:val="18"/>
              </w:rPr>
              <w:t xml:space="preserve"> </w:t>
            </w:r>
            <w:r>
              <w:rPr>
                <w:b/>
                <w:szCs w:val="18"/>
              </w:rPr>
              <w:t>The General Assembly</w:t>
            </w:r>
          </w:p>
        </w:tc>
        <w:tc>
          <w:tcPr>
            <w:tcW w:w="5811" w:type="dxa"/>
            <w:vAlign w:val="bottom"/>
          </w:tcPr>
          <w:p w:rsidR="00315C54" w:rsidRPr="009C6D7B" w:rsidRDefault="009C6D7B" w:rsidP="00AE6BAC">
            <w:pPr>
              <w:pStyle w:val="Paragraphedeliste"/>
              <w:numPr>
                <w:ilvl w:val="0"/>
                <w:numId w:val="11"/>
              </w:numPr>
              <w:ind w:left="317" w:hanging="317"/>
              <w:rPr>
                <w:b/>
                <w:szCs w:val="18"/>
              </w:rPr>
            </w:pPr>
            <w:r>
              <w:rPr>
                <w:b/>
                <w:szCs w:val="18"/>
              </w:rPr>
              <w:t>Convening the General Assembly</w:t>
            </w:r>
          </w:p>
        </w:tc>
        <w:tc>
          <w:tcPr>
            <w:tcW w:w="6237" w:type="dxa"/>
          </w:tcPr>
          <w:p w:rsidR="004D46D8" w:rsidRPr="00AA6F89" w:rsidRDefault="004D46D8">
            <w:pPr>
              <w:rPr>
                <w:szCs w:val="18"/>
              </w:rPr>
            </w:pPr>
          </w:p>
        </w:tc>
        <w:tc>
          <w:tcPr>
            <w:tcW w:w="1843" w:type="dxa"/>
          </w:tcPr>
          <w:p w:rsidR="004D46D8" w:rsidRPr="00AA6F89" w:rsidRDefault="004D46D8">
            <w:pPr>
              <w:rPr>
                <w:szCs w:val="18"/>
              </w:rPr>
            </w:pPr>
          </w:p>
        </w:tc>
      </w:tr>
      <w:tr w:rsidR="00401BBB" w:rsidTr="00672189">
        <w:tc>
          <w:tcPr>
            <w:tcW w:w="1555" w:type="dxa"/>
          </w:tcPr>
          <w:p w:rsidR="00401BBB" w:rsidRPr="005C02A7" w:rsidRDefault="00401BBB">
            <w:pPr>
              <w:rPr>
                <w:b/>
                <w:szCs w:val="18"/>
              </w:rPr>
            </w:pPr>
          </w:p>
        </w:tc>
        <w:tc>
          <w:tcPr>
            <w:tcW w:w="5811" w:type="dxa"/>
          </w:tcPr>
          <w:p w:rsidR="00401BBB" w:rsidRDefault="009C6D7B" w:rsidP="000B0024">
            <w:pPr>
              <w:pStyle w:val="Paragraphedeliste"/>
              <w:numPr>
                <w:ilvl w:val="1"/>
                <w:numId w:val="11"/>
              </w:numPr>
              <w:ind w:left="742" w:hanging="425"/>
              <w:rPr>
                <w:szCs w:val="18"/>
              </w:rPr>
              <w:pPrChange w:id="194" w:author="Marie-Helene" w:date="2017-10-31T12:31:00Z">
                <w:pPr>
                  <w:pStyle w:val="Paragraphedeliste"/>
                  <w:numPr>
                    <w:ilvl w:val="1"/>
                    <w:numId w:val="11"/>
                  </w:numPr>
                  <w:ind w:left="1440" w:hanging="360"/>
                </w:pPr>
              </w:pPrChange>
            </w:pPr>
            <w:r w:rsidRPr="009C6D7B">
              <w:rPr>
                <w:szCs w:val="18"/>
              </w:rPr>
              <w:t xml:space="preserve">The General Assembly shall ordinarily be convened at least once every </w:t>
            </w:r>
            <w:del w:id="195" w:author="Marie-Helene" w:date="2017-10-31T12:25:00Z">
              <w:r w:rsidRPr="009C6D7B" w:rsidDel="0009715D">
                <w:rPr>
                  <w:szCs w:val="18"/>
                </w:rPr>
                <w:delText xml:space="preserve">four </w:delText>
              </w:r>
            </w:del>
            <w:ins w:id="196" w:author="Marie-Helene" w:date="2017-10-31T12:25:00Z">
              <w:r w:rsidR="0009715D">
                <w:rPr>
                  <w:szCs w:val="18"/>
                </w:rPr>
                <w:t>three</w:t>
              </w:r>
              <w:r w:rsidR="0009715D" w:rsidRPr="009C6D7B">
                <w:rPr>
                  <w:szCs w:val="18"/>
                </w:rPr>
                <w:t xml:space="preserve"> </w:t>
              </w:r>
            </w:ins>
            <w:r w:rsidRPr="009C6D7B">
              <w:rPr>
                <w:szCs w:val="18"/>
              </w:rPr>
              <w:t>years by order of the Council</w:t>
            </w:r>
            <w:ins w:id="197" w:author="Marie-Helene" w:date="2017-10-31T12:31:00Z">
              <w:r w:rsidR="000B0024">
                <w:rPr>
                  <w:szCs w:val="18"/>
                </w:rPr>
                <w:t>.</w:t>
              </w:r>
            </w:ins>
            <w:r w:rsidRPr="009C6D7B">
              <w:rPr>
                <w:szCs w:val="18"/>
              </w:rPr>
              <w:t xml:space="preserve"> </w:t>
            </w:r>
            <w:del w:id="198" w:author="Marie-Helene" w:date="2017-10-31T12:31:00Z">
              <w:r w:rsidRPr="009C6D7B" w:rsidDel="000B0024">
                <w:rPr>
                  <w:szCs w:val="18"/>
                </w:rPr>
                <w:delText>in accordance with the Council’s Rules of Procedure.</w:delText>
              </w:r>
            </w:del>
          </w:p>
        </w:tc>
        <w:tc>
          <w:tcPr>
            <w:tcW w:w="6237" w:type="dxa"/>
          </w:tcPr>
          <w:p w:rsidR="00401BBB" w:rsidRPr="00AA6F89" w:rsidRDefault="00401BBB">
            <w:pPr>
              <w:rPr>
                <w:szCs w:val="18"/>
              </w:rPr>
            </w:pPr>
          </w:p>
        </w:tc>
        <w:tc>
          <w:tcPr>
            <w:tcW w:w="1843" w:type="dxa"/>
          </w:tcPr>
          <w:p w:rsidR="00401BBB" w:rsidRPr="00AA6F89" w:rsidRDefault="00401BBB">
            <w:pPr>
              <w:rPr>
                <w:szCs w:val="18"/>
              </w:rPr>
            </w:pPr>
          </w:p>
        </w:tc>
      </w:tr>
      <w:tr w:rsidR="00202398" w:rsidTr="00672189">
        <w:tc>
          <w:tcPr>
            <w:tcW w:w="1555" w:type="dxa"/>
          </w:tcPr>
          <w:p w:rsidR="00202398" w:rsidRPr="005C02A7" w:rsidRDefault="00202398">
            <w:pPr>
              <w:rPr>
                <w:b/>
                <w:szCs w:val="18"/>
              </w:rPr>
            </w:pPr>
          </w:p>
        </w:tc>
        <w:tc>
          <w:tcPr>
            <w:tcW w:w="5811" w:type="dxa"/>
          </w:tcPr>
          <w:p w:rsidR="00202398" w:rsidRPr="00202398" w:rsidRDefault="009C6D7B" w:rsidP="00875AAA">
            <w:pPr>
              <w:pStyle w:val="Paragraphedeliste"/>
              <w:numPr>
                <w:ilvl w:val="1"/>
                <w:numId w:val="11"/>
              </w:numPr>
              <w:ind w:left="742" w:hanging="425"/>
              <w:rPr>
                <w:szCs w:val="18"/>
              </w:rPr>
            </w:pPr>
            <w:r w:rsidRPr="009C6D7B">
              <w:rPr>
                <w:szCs w:val="18"/>
              </w:rPr>
              <w:t xml:space="preserve">The General Assembly shall, where possible, be convened during the same period and at the same location as an IALA conference, </w:t>
            </w:r>
            <w:del w:id="199" w:author="Jon Price" w:date="2017-10-10T15:32:00Z">
              <w:r w:rsidRPr="009C6D7B" w:rsidDel="00DA2858">
                <w:rPr>
                  <w:szCs w:val="18"/>
                </w:rPr>
                <w:delText xml:space="preserve">but in any case </w:delText>
              </w:r>
            </w:del>
            <w:ins w:id="200" w:author="Jon Price" w:date="2017-10-10T15:32:00Z">
              <w:r w:rsidR="00DA2858" w:rsidRPr="009C6D7B">
                <w:rPr>
                  <w:szCs w:val="18"/>
                </w:rPr>
                <w:t xml:space="preserve">but in any case, </w:t>
              </w:r>
            </w:ins>
            <w:r w:rsidRPr="009C6D7B">
              <w:rPr>
                <w:szCs w:val="18"/>
              </w:rPr>
              <w:t>must be held no earlier than June of the General Assembly year.</w:t>
            </w:r>
          </w:p>
        </w:tc>
        <w:tc>
          <w:tcPr>
            <w:tcW w:w="6237" w:type="dxa"/>
          </w:tcPr>
          <w:p w:rsidR="00247780" w:rsidRDefault="00247780" w:rsidP="00247780">
            <w:pPr>
              <w:rPr>
                <w:szCs w:val="18"/>
              </w:rPr>
            </w:pPr>
            <w:r>
              <w:rPr>
                <w:szCs w:val="18"/>
              </w:rPr>
              <w:t>The General Assembly should take place at the seat of the Organization.</w:t>
            </w:r>
          </w:p>
          <w:p w:rsidR="00247780" w:rsidRDefault="00247780" w:rsidP="00247780">
            <w:pPr>
              <w:rPr>
                <w:szCs w:val="18"/>
              </w:rPr>
            </w:pPr>
            <w:r>
              <w:rPr>
                <w:szCs w:val="18"/>
              </w:rPr>
              <w:t>“</w:t>
            </w:r>
            <w:r w:rsidRPr="009C6D7B">
              <w:rPr>
                <w:szCs w:val="18"/>
              </w:rPr>
              <w:t xml:space="preserve">The General Assembly </w:t>
            </w:r>
            <w:r>
              <w:rPr>
                <w:szCs w:val="18"/>
                <w:u w:val="single"/>
              </w:rPr>
              <w:t>should</w:t>
            </w:r>
            <w:r>
              <w:rPr>
                <w:szCs w:val="18"/>
              </w:rPr>
              <w:t xml:space="preserve"> </w:t>
            </w:r>
            <w:r w:rsidRPr="00247780">
              <w:rPr>
                <w:strike/>
                <w:szCs w:val="18"/>
              </w:rPr>
              <w:t>shall</w:t>
            </w:r>
            <w:r w:rsidRPr="009C6D7B">
              <w:rPr>
                <w:szCs w:val="18"/>
              </w:rPr>
              <w:t xml:space="preserve">, where possible, be convened during the same period </w:t>
            </w:r>
            <w:r w:rsidRPr="00247780">
              <w:rPr>
                <w:strike/>
                <w:szCs w:val="18"/>
              </w:rPr>
              <w:t>and at the same location</w:t>
            </w:r>
            <w:r w:rsidRPr="009C6D7B">
              <w:rPr>
                <w:szCs w:val="18"/>
              </w:rPr>
              <w:t xml:space="preserve"> as an </w:t>
            </w:r>
            <w:r w:rsidRPr="00247780">
              <w:rPr>
                <w:strike/>
                <w:szCs w:val="18"/>
              </w:rPr>
              <w:t>IALA</w:t>
            </w:r>
            <w:r w:rsidRPr="009C6D7B">
              <w:rPr>
                <w:szCs w:val="18"/>
              </w:rPr>
              <w:t xml:space="preserve"> </w:t>
            </w:r>
            <w:r>
              <w:rPr>
                <w:szCs w:val="18"/>
                <w:u w:val="single"/>
              </w:rPr>
              <w:t>IOMAN</w:t>
            </w:r>
            <w:r>
              <w:rPr>
                <w:szCs w:val="18"/>
              </w:rPr>
              <w:t xml:space="preserve"> </w:t>
            </w:r>
            <w:r w:rsidRPr="009C6D7B">
              <w:rPr>
                <w:szCs w:val="18"/>
              </w:rPr>
              <w:t>conference, but in any case must be held no earlier than June of the General Assembly year.</w:t>
            </w:r>
            <w:r>
              <w:rPr>
                <w:szCs w:val="18"/>
              </w:rPr>
              <w:t>”</w:t>
            </w:r>
          </w:p>
          <w:p w:rsidR="00B120CD" w:rsidRPr="00B120CD" w:rsidRDefault="00B120CD" w:rsidP="00247780">
            <w:pPr>
              <w:rPr>
                <w:color w:val="0070C0"/>
                <w:szCs w:val="18"/>
                <w:rPrChange w:id="201" w:author="Marie-Helene" w:date="2017-10-06T14:05:00Z">
                  <w:rPr>
                    <w:szCs w:val="18"/>
                  </w:rPr>
                </w:rPrChange>
              </w:rPr>
            </w:pPr>
            <w:r>
              <w:rPr>
                <w:color w:val="0070C0"/>
                <w:szCs w:val="18"/>
              </w:rPr>
              <w:t>Would have a negative impact of the finances of the Organization.</w:t>
            </w:r>
          </w:p>
        </w:tc>
        <w:tc>
          <w:tcPr>
            <w:tcW w:w="1843" w:type="dxa"/>
          </w:tcPr>
          <w:p w:rsidR="00202398" w:rsidRPr="00AA6F89" w:rsidRDefault="00247780">
            <w:pPr>
              <w:rPr>
                <w:szCs w:val="18"/>
              </w:rPr>
            </w:pPr>
            <w:r>
              <w:rPr>
                <w:szCs w:val="18"/>
              </w:rPr>
              <w:t>Japan</w:t>
            </w:r>
          </w:p>
        </w:tc>
      </w:tr>
      <w:tr w:rsidR="00202398" w:rsidTr="00672189">
        <w:tc>
          <w:tcPr>
            <w:tcW w:w="1555" w:type="dxa"/>
          </w:tcPr>
          <w:p w:rsidR="00202398" w:rsidRPr="005C02A7" w:rsidRDefault="00202398">
            <w:pPr>
              <w:rPr>
                <w:b/>
                <w:szCs w:val="18"/>
              </w:rPr>
            </w:pPr>
          </w:p>
        </w:tc>
        <w:tc>
          <w:tcPr>
            <w:tcW w:w="5811" w:type="dxa"/>
          </w:tcPr>
          <w:p w:rsidR="00202398" w:rsidRPr="00202398" w:rsidRDefault="009C6D7B" w:rsidP="00875AAA">
            <w:pPr>
              <w:pStyle w:val="Paragraphedeliste"/>
              <w:numPr>
                <w:ilvl w:val="1"/>
                <w:numId w:val="11"/>
              </w:numPr>
              <w:ind w:left="742" w:hanging="425"/>
              <w:rPr>
                <w:szCs w:val="18"/>
              </w:rPr>
            </w:pPr>
            <w:r w:rsidRPr="009C6D7B">
              <w:rPr>
                <w:szCs w:val="18"/>
              </w:rPr>
              <w:t>For reasons of necessity, the Council may determine an alternate time, in which case the General Assembly will be convened at a location determined by the Council.</w:t>
            </w:r>
          </w:p>
        </w:tc>
        <w:tc>
          <w:tcPr>
            <w:tcW w:w="6237" w:type="dxa"/>
          </w:tcPr>
          <w:p w:rsidR="00202398" w:rsidRPr="00AA6F89" w:rsidRDefault="00402DB1">
            <w:pPr>
              <w:rPr>
                <w:szCs w:val="18"/>
              </w:rPr>
            </w:pPr>
            <w:r>
              <w:rPr>
                <w:szCs w:val="18"/>
              </w:rPr>
              <w:t xml:space="preserve">Remove last part of the sentence: </w:t>
            </w:r>
            <w:r w:rsidRPr="00402DB1">
              <w:rPr>
                <w:strike/>
                <w:szCs w:val="18"/>
              </w:rPr>
              <w:t>in which case the General Assembly will be convened at a location determined by the Council</w:t>
            </w:r>
            <w:r>
              <w:rPr>
                <w:szCs w:val="18"/>
              </w:rPr>
              <w:t>.</w:t>
            </w:r>
          </w:p>
        </w:tc>
        <w:tc>
          <w:tcPr>
            <w:tcW w:w="1843" w:type="dxa"/>
          </w:tcPr>
          <w:p w:rsidR="00202398" w:rsidRPr="00AA6F89" w:rsidRDefault="00402DB1">
            <w:pPr>
              <w:rPr>
                <w:szCs w:val="18"/>
              </w:rPr>
            </w:pPr>
            <w:r>
              <w:rPr>
                <w:szCs w:val="18"/>
              </w:rPr>
              <w:t>Japan</w:t>
            </w:r>
          </w:p>
        </w:tc>
      </w:tr>
      <w:tr w:rsidR="00202398" w:rsidTr="00672189">
        <w:tc>
          <w:tcPr>
            <w:tcW w:w="1555" w:type="dxa"/>
          </w:tcPr>
          <w:p w:rsidR="00202398" w:rsidRPr="005C02A7" w:rsidRDefault="00202398">
            <w:pPr>
              <w:rPr>
                <w:b/>
                <w:szCs w:val="18"/>
              </w:rPr>
            </w:pPr>
          </w:p>
        </w:tc>
        <w:tc>
          <w:tcPr>
            <w:tcW w:w="5811" w:type="dxa"/>
          </w:tcPr>
          <w:p w:rsidR="00202398" w:rsidRPr="00202398" w:rsidRDefault="009C6D7B">
            <w:pPr>
              <w:pStyle w:val="Paragraphedeliste"/>
              <w:numPr>
                <w:ilvl w:val="1"/>
                <w:numId w:val="11"/>
              </w:numPr>
              <w:ind w:left="742" w:hanging="425"/>
              <w:rPr>
                <w:szCs w:val="18"/>
              </w:rPr>
              <w:pPrChange w:id="202" w:author="Marie-Hélène Grillet" w:date="2017-10-09T15:53:00Z">
                <w:pPr>
                  <w:pStyle w:val="Paragraphedeliste"/>
                  <w:numPr>
                    <w:ilvl w:val="1"/>
                    <w:numId w:val="11"/>
                  </w:numPr>
                  <w:ind w:left="1440" w:hanging="360"/>
                </w:pPr>
              </w:pPrChange>
            </w:pPr>
            <w:r w:rsidRPr="009C6D7B">
              <w:rPr>
                <w:szCs w:val="18"/>
              </w:rPr>
              <w:t xml:space="preserve">It shall be a condition for convening the General Assembly at a location other than the </w:t>
            </w:r>
            <w:del w:id="203" w:author="Marie-Hélène Grillet" w:date="2017-10-09T15:53:00Z">
              <w:r w:rsidRPr="009C6D7B" w:rsidDel="00554769">
                <w:rPr>
                  <w:szCs w:val="18"/>
                </w:rPr>
                <w:delText>IALA Headquarters</w:delText>
              </w:r>
            </w:del>
            <w:ins w:id="204" w:author="Marie-Hélène Grillet" w:date="2017-10-09T15:53:00Z">
              <w:r w:rsidR="00554769">
                <w:rPr>
                  <w:szCs w:val="18"/>
                </w:rPr>
                <w:t>seat of the Organization</w:t>
              </w:r>
            </w:ins>
            <w:r w:rsidRPr="009C6D7B">
              <w:rPr>
                <w:szCs w:val="18"/>
              </w:rPr>
              <w:t xml:space="preserve"> that the </w:t>
            </w:r>
            <w:del w:id="205" w:author="Marie-Helene" w:date="2017-10-06T14:06:00Z">
              <w:r w:rsidRPr="009C6D7B" w:rsidDel="00B120CD">
                <w:rPr>
                  <w:szCs w:val="18"/>
                </w:rPr>
                <w:delText>Contracting Party</w:delText>
              </w:r>
            </w:del>
            <w:ins w:id="206" w:author="Marie-Helene" w:date="2017-10-06T14:06:00Z">
              <w:r w:rsidR="00B120CD">
                <w:rPr>
                  <w:szCs w:val="18"/>
                </w:rPr>
                <w:t>Member State</w:t>
              </w:r>
            </w:ins>
            <w:r w:rsidRPr="009C6D7B">
              <w:rPr>
                <w:szCs w:val="18"/>
              </w:rPr>
              <w:t xml:space="preserve"> in whose territory it is proposed to hold the General Assembly gives assurances that, at the time of the offer, no </w:t>
            </w:r>
            <w:del w:id="207" w:author="Marie-Helene" w:date="2017-10-06T14:06:00Z">
              <w:r w:rsidRPr="009C6D7B" w:rsidDel="00B120CD">
                <w:rPr>
                  <w:szCs w:val="18"/>
                </w:rPr>
                <w:delText>Contracting Party</w:delText>
              </w:r>
            </w:del>
            <w:ins w:id="208" w:author="Marie-Helene" w:date="2017-10-06T14:06:00Z">
              <w:r w:rsidR="00B120CD">
                <w:rPr>
                  <w:szCs w:val="18"/>
                </w:rPr>
                <w:t>Member State</w:t>
              </w:r>
            </w:ins>
            <w:r w:rsidRPr="009C6D7B">
              <w:rPr>
                <w:szCs w:val="18"/>
              </w:rPr>
              <w:t xml:space="preserve"> or </w:t>
            </w:r>
            <w:ins w:id="209" w:author="Marie-Helene" w:date="2017-10-06T14:06:00Z">
              <w:r w:rsidR="00B120CD">
                <w:rPr>
                  <w:szCs w:val="18"/>
                </w:rPr>
                <w:t>M</w:t>
              </w:r>
            </w:ins>
            <w:del w:id="210" w:author="Marie-Helene" w:date="2017-10-06T14:06:00Z">
              <w:r w:rsidRPr="009C6D7B" w:rsidDel="00B120CD">
                <w:rPr>
                  <w:szCs w:val="18"/>
                </w:rPr>
                <w:delText>m</w:delText>
              </w:r>
            </w:del>
            <w:r w:rsidRPr="009C6D7B">
              <w:rPr>
                <w:szCs w:val="18"/>
              </w:rPr>
              <w:t>ember of the Organization will be prevented from entering the host country.</w:t>
            </w:r>
          </w:p>
        </w:tc>
        <w:tc>
          <w:tcPr>
            <w:tcW w:w="6237" w:type="dxa"/>
          </w:tcPr>
          <w:p w:rsidR="00202398" w:rsidRPr="00AA6F89" w:rsidRDefault="00425618">
            <w:pPr>
              <w:rPr>
                <w:szCs w:val="18"/>
              </w:rPr>
            </w:pPr>
            <w:r>
              <w:rPr>
                <w:szCs w:val="18"/>
              </w:rPr>
              <w:t>“</w:t>
            </w:r>
            <w:r w:rsidRPr="009C6D7B">
              <w:rPr>
                <w:szCs w:val="18"/>
              </w:rPr>
              <w:t xml:space="preserve">It </w:t>
            </w:r>
            <w:r w:rsidRPr="00425618">
              <w:rPr>
                <w:strike/>
                <w:szCs w:val="18"/>
              </w:rPr>
              <w:t>shall</w:t>
            </w:r>
            <w:r w:rsidRPr="009C6D7B">
              <w:rPr>
                <w:szCs w:val="18"/>
              </w:rPr>
              <w:t xml:space="preserve"> </w:t>
            </w:r>
            <w:r>
              <w:rPr>
                <w:szCs w:val="18"/>
                <w:u w:val="single"/>
              </w:rPr>
              <w:t>should</w:t>
            </w:r>
            <w:r>
              <w:rPr>
                <w:szCs w:val="18"/>
              </w:rPr>
              <w:t xml:space="preserve"> </w:t>
            </w:r>
            <w:r w:rsidRPr="009C6D7B">
              <w:rPr>
                <w:szCs w:val="18"/>
              </w:rPr>
              <w:t>be a condition for convening the General Assembly</w:t>
            </w:r>
            <w:r>
              <w:rPr>
                <w:szCs w:val="18"/>
                <w:u w:val="single"/>
              </w:rPr>
              <w:t>, exceptionally by the decision of the Council,</w:t>
            </w:r>
            <w:r w:rsidRPr="009C6D7B">
              <w:rPr>
                <w:szCs w:val="18"/>
              </w:rPr>
              <w:t xml:space="preserve"> at a location other than the </w:t>
            </w:r>
            <w:proofErr w:type="spellStart"/>
            <w:r>
              <w:rPr>
                <w:szCs w:val="18"/>
                <w:u w:val="single"/>
              </w:rPr>
              <w:t>the</w:t>
            </w:r>
            <w:proofErr w:type="spellEnd"/>
            <w:r>
              <w:rPr>
                <w:szCs w:val="18"/>
                <w:u w:val="single"/>
              </w:rPr>
              <w:t xml:space="preserve"> seat of the Organization</w:t>
            </w:r>
            <w:r>
              <w:rPr>
                <w:szCs w:val="18"/>
              </w:rPr>
              <w:t xml:space="preserve"> </w:t>
            </w:r>
            <w:r w:rsidRPr="00425618">
              <w:rPr>
                <w:strike/>
                <w:szCs w:val="18"/>
              </w:rPr>
              <w:t>IALA Headquarters</w:t>
            </w:r>
            <w:r w:rsidRPr="009C6D7B">
              <w:rPr>
                <w:szCs w:val="18"/>
              </w:rPr>
              <w:t xml:space="preserve"> that the Contracting Party in whose territory it is proposed to hold the General Assembly gives assurances that, at the time of the offer, no </w:t>
            </w:r>
            <w:r>
              <w:rPr>
                <w:szCs w:val="18"/>
                <w:u w:val="single"/>
              </w:rPr>
              <w:t>other</w:t>
            </w:r>
            <w:r>
              <w:rPr>
                <w:szCs w:val="18"/>
              </w:rPr>
              <w:t xml:space="preserve"> </w:t>
            </w:r>
            <w:r w:rsidRPr="009C6D7B">
              <w:rPr>
                <w:szCs w:val="18"/>
              </w:rPr>
              <w:t xml:space="preserve">Contracting Party </w:t>
            </w:r>
            <w:r>
              <w:rPr>
                <w:szCs w:val="18"/>
                <w:u w:val="single"/>
              </w:rPr>
              <w:t>n</w:t>
            </w:r>
            <w:r w:rsidRPr="009C6D7B">
              <w:rPr>
                <w:szCs w:val="18"/>
              </w:rPr>
              <w:t xml:space="preserve">or member of the Organization will be prevented from entering </w:t>
            </w:r>
            <w:r>
              <w:rPr>
                <w:szCs w:val="18"/>
                <w:u w:val="single"/>
              </w:rPr>
              <w:t>that Contracting Party</w:t>
            </w:r>
            <w:r>
              <w:rPr>
                <w:szCs w:val="18"/>
              </w:rPr>
              <w:t xml:space="preserve"> </w:t>
            </w:r>
            <w:r w:rsidRPr="00425618">
              <w:rPr>
                <w:strike/>
                <w:szCs w:val="18"/>
              </w:rPr>
              <w:t>the host country</w:t>
            </w:r>
            <w:r w:rsidRPr="009C6D7B">
              <w:rPr>
                <w:szCs w:val="18"/>
              </w:rPr>
              <w:t>.</w:t>
            </w:r>
            <w:r>
              <w:rPr>
                <w:szCs w:val="18"/>
              </w:rPr>
              <w:t>”</w:t>
            </w:r>
          </w:p>
        </w:tc>
        <w:tc>
          <w:tcPr>
            <w:tcW w:w="1843" w:type="dxa"/>
          </w:tcPr>
          <w:p w:rsidR="00202398" w:rsidRPr="00AA6F89" w:rsidRDefault="00425618">
            <w:pPr>
              <w:rPr>
                <w:szCs w:val="18"/>
              </w:rPr>
            </w:pPr>
            <w:r>
              <w:rPr>
                <w:szCs w:val="18"/>
              </w:rPr>
              <w:t>Japan</w:t>
            </w:r>
          </w:p>
        </w:tc>
      </w:tr>
      <w:tr w:rsidR="00202398" w:rsidTr="00672189">
        <w:tc>
          <w:tcPr>
            <w:tcW w:w="1555" w:type="dxa"/>
          </w:tcPr>
          <w:p w:rsidR="00202398" w:rsidRPr="005C02A7" w:rsidRDefault="00202398">
            <w:pPr>
              <w:rPr>
                <w:b/>
                <w:szCs w:val="18"/>
              </w:rPr>
            </w:pPr>
          </w:p>
        </w:tc>
        <w:tc>
          <w:tcPr>
            <w:tcW w:w="5811" w:type="dxa"/>
          </w:tcPr>
          <w:p w:rsidR="00202398" w:rsidRPr="00202398" w:rsidRDefault="009C6D7B" w:rsidP="00875AAA">
            <w:pPr>
              <w:pStyle w:val="Paragraphedeliste"/>
              <w:numPr>
                <w:ilvl w:val="1"/>
                <w:numId w:val="11"/>
              </w:numPr>
              <w:ind w:left="742" w:hanging="425"/>
              <w:rPr>
                <w:szCs w:val="18"/>
              </w:rPr>
            </w:pPr>
            <w:r w:rsidRPr="009C6D7B">
              <w:rPr>
                <w:szCs w:val="18"/>
              </w:rPr>
              <w:t>The Council may, after a notice of ninety calendar days, convene an extraordinary session of the General Assembly at which time and place as it determines.</w:t>
            </w:r>
          </w:p>
        </w:tc>
        <w:tc>
          <w:tcPr>
            <w:tcW w:w="6237" w:type="dxa"/>
          </w:tcPr>
          <w:p w:rsidR="00202398" w:rsidRPr="00AA6F89" w:rsidRDefault="0011202D">
            <w:pPr>
              <w:rPr>
                <w:szCs w:val="18"/>
              </w:rPr>
            </w:pPr>
            <w:r>
              <w:rPr>
                <w:szCs w:val="18"/>
              </w:rPr>
              <w:t>Remove “and place”.</w:t>
            </w:r>
          </w:p>
        </w:tc>
        <w:tc>
          <w:tcPr>
            <w:tcW w:w="1843" w:type="dxa"/>
          </w:tcPr>
          <w:p w:rsidR="00202398" w:rsidRPr="00AA6F89" w:rsidRDefault="0011202D">
            <w:pPr>
              <w:rPr>
                <w:szCs w:val="18"/>
              </w:rPr>
            </w:pPr>
            <w:r>
              <w:rPr>
                <w:szCs w:val="18"/>
              </w:rPr>
              <w:t>Japan</w:t>
            </w:r>
          </w:p>
        </w:tc>
      </w:tr>
      <w:tr w:rsidR="00202398" w:rsidTr="00672189">
        <w:tc>
          <w:tcPr>
            <w:tcW w:w="1555" w:type="dxa"/>
          </w:tcPr>
          <w:p w:rsidR="00202398" w:rsidRPr="005C02A7" w:rsidRDefault="00202398">
            <w:pPr>
              <w:rPr>
                <w:b/>
                <w:szCs w:val="18"/>
              </w:rPr>
            </w:pPr>
          </w:p>
        </w:tc>
        <w:tc>
          <w:tcPr>
            <w:tcW w:w="5811" w:type="dxa"/>
          </w:tcPr>
          <w:p w:rsidR="00202398" w:rsidRPr="00202398" w:rsidRDefault="009C6D7B" w:rsidP="002A6E99">
            <w:pPr>
              <w:pStyle w:val="Paragraphedeliste"/>
              <w:numPr>
                <w:ilvl w:val="1"/>
                <w:numId w:val="11"/>
              </w:numPr>
              <w:ind w:left="742" w:hanging="425"/>
              <w:rPr>
                <w:szCs w:val="18"/>
              </w:rPr>
            </w:pPr>
            <w:r w:rsidRPr="009C6D7B">
              <w:rPr>
                <w:szCs w:val="18"/>
              </w:rPr>
              <w:t xml:space="preserve">The Secretary‐General shall, after a notice of ninety calendar days, convene an extraordinary session of the General Assembly within four months of receipt by the Secretary‐General of requests to do so from one third of the </w:t>
            </w:r>
            <w:del w:id="211" w:author="Marie-Helene" w:date="2017-10-06T14:07:00Z">
              <w:r w:rsidRPr="009C6D7B" w:rsidDel="002A6E99">
                <w:rPr>
                  <w:szCs w:val="18"/>
                </w:rPr>
                <w:delText>Contracting Parties</w:delText>
              </w:r>
            </w:del>
            <w:ins w:id="212" w:author="Marie-Helene" w:date="2017-10-06T14:07:00Z">
              <w:r w:rsidR="002A6E99">
                <w:rPr>
                  <w:szCs w:val="18"/>
                </w:rPr>
                <w:t>Member States</w:t>
              </w:r>
            </w:ins>
            <w:r w:rsidRPr="009C6D7B">
              <w:rPr>
                <w:szCs w:val="18"/>
              </w:rPr>
              <w:t>, the time and place of which session will be determined by the Secretary-General.</w:t>
            </w:r>
          </w:p>
        </w:tc>
        <w:tc>
          <w:tcPr>
            <w:tcW w:w="6237" w:type="dxa"/>
          </w:tcPr>
          <w:p w:rsidR="00202398" w:rsidRPr="00AA6F89" w:rsidRDefault="00FC1D5C">
            <w:pPr>
              <w:rPr>
                <w:szCs w:val="18"/>
              </w:rPr>
            </w:pPr>
            <w:r>
              <w:rPr>
                <w:szCs w:val="18"/>
              </w:rPr>
              <w:t>Remove “and place”.</w:t>
            </w:r>
          </w:p>
        </w:tc>
        <w:tc>
          <w:tcPr>
            <w:tcW w:w="1843" w:type="dxa"/>
          </w:tcPr>
          <w:p w:rsidR="00202398" w:rsidRPr="00AA6F89" w:rsidRDefault="00FC1D5C">
            <w:pPr>
              <w:rPr>
                <w:szCs w:val="18"/>
              </w:rPr>
            </w:pPr>
            <w:r>
              <w:rPr>
                <w:szCs w:val="18"/>
              </w:rPr>
              <w:t>Japan</w:t>
            </w:r>
          </w:p>
        </w:tc>
      </w:tr>
      <w:tr w:rsidR="00687E1C" w:rsidTr="00672189">
        <w:tc>
          <w:tcPr>
            <w:tcW w:w="1555" w:type="dxa"/>
          </w:tcPr>
          <w:p w:rsidR="00687E1C" w:rsidRPr="005C02A7" w:rsidRDefault="00687E1C" w:rsidP="00687E1C">
            <w:pPr>
              <w:rPr>
                <w:b/>
                <w:szCs w:val="18"/>
              </w:rPr>
            </w:pPr>
          </w:p>
        </w:tc>
        <w:tc>
          <w:tcPr>
            <w:tcW w:w="5811" w:type="dxa"/>
          </w:tcPr>
          <w:p w:rsidR="00687E1C" w:rsidRPr="009C6D7B" w:rsidRDefault="009C6D7B" w:rsidP="00875AAA">
            <w:pPr>
              <w:pStyle w:val="Paragraphedeliste"/>
              <w:numPr>
                <w:ilvl w:val="0"/>
                <w:numId w:val="11"/>
              </w:numPr>
              <w:ind w:left="317" w:hanging="317"/>
              <w:rPr>
                <w:b/>
                <w:szCs w:val="18"/>
              </w:rPr>
            </w:pPr>
            <w:r>
              <w:rPr>
                <w:b/>
                <w:szCs w:val="18"/>
              </w:rPr>
              <w:t>Attendance</w:t>
            </w:r>
          </w:p>
        </w:tc>
        <w:tc>
          <w:tcPr>
            <w:tcW w:w="6237" w:type="dxa"/>
          </w:tcPr>
          <w:p w:rsidR="00687E1C" w:rsidRPr="00AA6F89" w:rsidRDefault="00687E1C">
            <w:pPr>
              <w:rPr>
                <w:szCs w:val="18"/>
              </w:rPr>
            </w:pPr>
          </w:p>
        </w:tc>
        <w:tc>
          <w:tcPr>
            <w:tcW w:w="1843" w:type="dxa"/>
          </w:tcPr>
          <w:p w:rsidR="00687E1C" w:rsidRPr="00AA6F89" w:rsidRDefault="00687E1C">
            <w:pPr>
              <w:rPr>
                <w:szCs w:val="18"/>
              </w:rPr>
            </w:pPr>
          </w:p>
        </w:tc>
      </w:tr>
      <w:tr w:rsidR="00687E1C" w:rsidTr="00672189">
        <w:tc>
          <w:tcPr>
            <w:tcW w:w="1555" w:type="dxa"/>
          </w:tcPr>
          <w:p w:rsidR="00687E1C" w:rsidRPr="005C02A7" w:rsidRDefault="00687E1C">
            <w:pPr>
              <w:rPr>
                <w:b/>
                <w:szCs w:val="18"/>
              </w:rPr>
            </w:pPr>
          </w:p>
        </w:tc>
        <w:tc>
          <w:tcPr>
            <w:tcW w:w="5811" w:type="dxa"/>
          </w:tcPr>
          <w:p w:rsidR="00687E1C" w:rsidRPr="00687E1C" w:rsidRDefault="00074B89" w:rsidP="00875AAA">
            <w:pPr>
              <w:pStyle w:val="Paragraphedeliste"/>
              <w:numPr>
                <w:ilvl w:val="1"/>
                <w:numId w:val="12"/>
              </w:numPr>
              <w:ind w:left="742" w:hanging="425"/>
              <w:rPr>
                <w:szCs w:val="18"/>
              </w:rPr>
            </w:pPr>
            <w:del w:id="213" w:author="Marie-Hélène Grillet" w:date="2017-10-09T15:54:00Z">
              <w:r w:rsidRPr="00074B89" w:rsidDel="00554769">
                <w:rPr>
                  <w:szCs w:val="18"/>
                </w:rPr>
                <w:delText>Contracting Parties</w:delText>
              </w:r>
            </w:del>
            <w:ins w:id="214" w:author="Marie-Hélène Grillet" w:date="2017-10-09T15:54:00Z">
              <w:r w:rsidR="00554769">
                <w:rPr>
                  <w:szCs w:val="18"/>
                </w:rPr>
                <w:t>Member States</w:t>
              </w:r>
            </w:ins>
            <w:r w:rsidRPr="00074B89">
              <w:rPr>
                <w:szCs w:val="18"/>
              </w:rPr>
              <w:t xml:space="preserve"> and </w:t>
            </w:r>
            <w:ins w:id="215" w:author="Marie-Hélène Grillet" w:date="2017-10-09T15:54:00Z">
              <w:r w:rsidR="00554769">
                <w:rPr>
                  <w:szCs w:val="18"/>
                </w:rPr>
                <w:t>M</w:t>
              </w:r>
            </w:ins>
            <w:del w:id="216" w:author="Marie-Hélène Grillet" w:date="2017-10-09T15:54:00Z">
              <w:r w:rsidRPr="00074B89" w:rsidDel="00554769">
                <w:rPr>
                  <w:szCs w:val="18"/>
                </w:rPr>
                <w:delText>m</w:delText>
              </w:r>
            </w:del>
            <w:r w:rsidRPr="00074B89">
              <w:rPr>
                <w:szCs w:val="18"/>
              </w:rPr>
              <w:t>embers of the Organization are entitled to attend the General Assembly and are responsible for their own travelling and accommodation expenses should they choose to attend.</w:t>
            </w:r>
          </w:p>
        </w:tc>
        <w:tc>
          <w:tcPr>
            <w:tcW w:w="6237" w:type="dxa"/>
          </w:tcPr>
          <w:p w:rsidR="00687E1C" w:rsidRDefault="000D5F30">
            <w:pPr>
              <w:rPr>
                <w:szCs w:val="18"/>
              </w:rPr>
            </w:pPr>
            <w:r>
              <w:rPr>
                <w:szCs w:val="18"/>
              </w:rPr>
              <w:t>“Contracting Parties</w:t>
            </w:r>
            <w:r w:rsidRPr="000D5F30">
              <w:rPr>
                <w:szCs w:val="18"/>
                <w:u w:val="single"/>
              </w:rPr>
              <w:t>, Associate Members and Affiliate Members</w:t>
            </w:r>
            <w:r>
              <w:rPr>
                <w:szCs w:val="18"/>
              </w:rPr>
              <w:t xml:space="preserve"> </w:t>
            </w:r>
            <w:r w:rsidRPr="000D5F30">
              <w:rPr>
                <w:strike/>
                <w:szCs w:val="18"/>
              </w:rPr>
              <w:t>and members</w:t>
            </w:r>
            <w:r>
              <w:rPr>
                <w:szCs w:val="18"/>
              </w:rPr>
              <w:t>...”</w:t>
            </w:r>
          </w:p>
          <w:p w:rsidR="004E0985" w:rsidRPr="000D5F30" w:rsidRDefault="004E0985">
            <w:pPr>
              <w:rPr>
                <w:szCs w:val="18"/>
                <w:u w:val="single"/>
              </w:rPr>
            </w:pPr>
            <w:r w:rsidRPr="0021105C">
              <w:rPr>
                <w:szCs w:val="18"/>
                <w:rPrChange w:id="217" w:author="Jon Price" w:date="2017-10-10T16:40:00Z">
                  <w:rPr>
                    <w:szCs w:val="18"/>
                    <w:highlight w:val="lightGray"/>
                  </w:rPr>
                </w:rPrChange>
              </w:rPr>
              <w:t>In the following clauses, always replace “members” with “Associate Members and Affiliate Members”.</w:t>
            </w:r>
          </w:p>
        </w:tc>
        <w:tc>
          <w:tcPr>
            <w:tcW w:w="1843" w:type="dxa"/>
          </w:tcPr>
          <w:p w:rsidR="00687E1C" w:rsidRPr="00AA6F89" w:rsidRDefault="000D5F30">
            <w:pPr>
              <w:rPr>
                <w:szCs w:val="18"/>
              </w:rPr>
            </w:pPr>
            <w:r>
              <w:rPr>
                <w:szCs w:val="18"/>
              </w:rPr>
              <w:t>Japan</w:t>
            </w:r>
          </w:p>
        </w:tc>
      </w:tr>
      <w:tr w:rsidR="00687E1C" w:rsidTr="00672189">
        <w:tc>
          <w:tcPr>
            <w:tcW w:w="1555" w:type="dxa"/>
          </w:tcPr>
          <w:p w:rsidR="00687E1C" w:rsidRPr="005C02A7" w:rsidRDefault="00687E1C">
            <w:pPr>
              <w:rPr>
                <w:b/>
                <w:szCs w:val="18"/>
              </w:rPr>
            </w:pPr>
          </w:p>
        </w:tc>
        <w:tc>
          <w:tcPr>
            <w:tcW w:w="5811" w:type="dxa"/>
          </w:tcPr>
          <w:p w:rsidR="00687E1C" w:rsidRPr="00687E1C" w:rsidRDefault="00074B89">
            <w:pPr>
              <w:pStyle w:val="Paragraphedeliste"/>
              <w:numPr>
                <w:ilvl w:val="1"/>
                <w:numId w:val="12"/>
              </w:numPr>
              <w:ind w:left="742" w:hanging="425"/>
              <w:rPr>
                <w:szCs w:val="18"/>
              </w:rPr>
            </w:pPr>
            <w:r w:rsidRPr="00074B89">
              <w:rPr>
                <w:szCs w:val="18"/>
              </w:rPr>
              <w:t xml:space="preserve">The Secretary‐General is authorised to invite, on behalf of the Council and subject to consent of the </w:t>
            </w:r>
            <w:del w:id="218" w:author="Marie-Helene" w:date="2017-10-06T14:08:00Z">
              <w:r w:rsidRPr="00074B89" w:rsidDel="00AF04E5">
                <w:rPr>
                  <w:szCs w:val="18"/>
                </w:rPr>
                <w:delText xml:space="preserve">Contracting </w:delText>
              </w:r>
            </w:del>
            <w:ins w:id="219" w:author="Marie-Helene" w:date="2017-10-06T14:08:00Z">
              <w:r w:rsidR="00AF04E5">
                <w:rPr>
                  <w:szCs w:val="18"/>
                </w:rPr>
                <w:t>Member States</w:t>
              </w:r>
              <w:del w:id="220" w:author="Marie-Hélène Grillet" w:date="2017-10-09T15:55:00Z">
                <w:r w:rsidR="00AF04E5" w:rsidRPr="00074B89" w:rsidDel="00554769">
                  <w:rPr>
                    <w:szCs w:val="18"/>
                  </w:rPr>
                  <w:delText xml:space="preserve"> </w:delText>
                </w:r>
              </w:del>
            </w:ins>
            <w:del w:id="221" w:author="Marie-Hélène Grillet" w:date="2017-10-09T15:54:00Z">
              <w:r w:rsidRPr="00074B89" w:rsidDel="00554769">
                <w:rPr>
                  <w:szCs w:val="18"/>
                </w:rPr>
                <w:delText>Parties</w:delText>
              </w:r>
            </w:del>
            <w:r w:rsidRPr="00074B89">
              <w:rPr>
                <w:szCs w:val="18"/>
              </w:rPr>
              <w:t>, observers from:</w:t>
            </w:r>
          </w:p>
        </w:tc>
        <w:tc>
          <w:tcPr>
            <w:tcW w:w="6237" w:type="dxa"/>
          </w:tcPr>
          <w:p w:rsidR="00687E1C" w:rsidRPr="00AA6F89" w:rsidRDefault="00687E1C">
            <w:pPr>
              <w:rPr>
                <w:szCs w:val="18"/>
              </w:rPr>
            </w:pPr>
          </w:p>
        </w:tc>
        <w:tc>
          <w:tcPr>
            <w:tcW w:w="1843" w:type="dxa"/>
          </w:tcPr>
          <w:p w:rsidR="00687E1C" w:rsidRPr="00AA6F89" w:rsidRDefault="00687E1C">
            <w:pPr>
              <w:rPr>
                <w:szCs w:val="18"/>
              </w:rPr>
            </w:pPr>
          </w:p>
        </w:tc>
      </w:tr>
      <w:tr w:rsidR="00687E1C" w:rsidTr="00672189">
        <w:tc>
          <w:tcPr>
            <w:tcW w:w="1555" w:type="dxa"/>
          </w:tcPr>
          <w:p w:rsidR="00687E1C" w:rsidRPr="005C02A7" w:rsidRDefault="00687E1C">
            <w:pPr>
              <w:rPr>
                <w:b/>
                <w:szCs w:val="18"/>
              </w:rPr>
            </w:pPr>
          </w:p>
        </w:tc>
        <w:tc>
          <w:tcPr>
            <w:tcW w:w="5811" w:type="dxa"/>
          </w:tcPr>
          <w:p w:rsidR="00687E1C" w:rsidRPr="009C6D7B" w:rsidRDefault="00554769">
            <w:pPr>
              <w:pStyle w:val="Paragraphedeliste"/>
              <w:numPr>
                <w:ilvl w:val="0"/>
                <w:numId w:val="19"/>
              </w:numPr>
              <w:ind w:left="1026" w:hanging="219"/>
              <w:rPr>
                <w:szCs w:val="18"/>
              </w:rPr>
            </w:pPr>
            <w:ins w:id="222" w:author="Marie-Hélène Grillet" w:date="2017-10-09T15:55:00Z">
              <w:r>
                <w:rPr>
                  <w:szCs w:val="18"/>
                </w:rPr>
                <w:t>G</w:t>
              </w:r>
            </w:ins>
            <w:del w:id="223" w:author="Marie-Hélène Grillet" w:date="2017-10-09T15:55:00Z">
              <w:r w:rsidR="00074B89" w:rsidRPr="00074B89" w:rsidDel="00554769">
                <w:rPr>
                  <w:szCs w:val="18"/>
                </w:rPr>
                <w:delText>g</w:delText>
              </w:r>
            </w:del>
            <w:r w:rsidR="00074B89" w:rsidRPr="00074B89">
              <w:rPr>
                <w:szCs w:val="18"/>
              </w:rPr>
              <w:t xml:space="preserve">overnments that are not parties to the Convention if proposed by a </w:t>
            </w:r>
            <w:del w:id="224" w:author="Marie-Hélène Grillet" w:date="2017-10-09T15:55:00Z">
              <w:r w:rsidR="00074B89" w:rsidRPr="00074B89" w:rsidDel="00554769">
                <w:rPr>
                  <w:szCs w:val="18"/>
                </w:rPr>
                <w:delText>Contracting Party</w:delText>
              </w:r>
            </w:del>
            <w:ins w:id="225" w:author="Marie-Hélène Grillet" w:date="2017-10-09T15:55:00Z">
              <w:r>
                <w:rPr>
                  <w:szCs w:val="18"/>
                </w:rPr>
                <w:t>Member State</w:t>
              </w:r>
            </w:ins>
            <w:r w:rsidR="00074B89" w:rsidRPr="00074B89">
              <w:rPr>
                <w:szCs w:val="18"/>
              </w:rPr>
              <w:t xml:space="preserve"> or the Council;</w:t>
            </w:r>
          </w:p>
        </w:tc>
        <w:tc>
          <w:tcPr>
            <w:tcW w:w="6237" w:type="dxa"/>
          </w:tcPr>
          <w:p w:rsidR="00687E1C" w:rsidRPr="00AA6F89" w:rsidRDefault="00687E1C">
            <w:pPr>
              <w:rPr>
                <w:szCs w:val="18"/>
              </w:rPr>
            </w:pPr>
          </w:p>
        </w:tc>
        <w:tc>
          <w:tcPr>
            <w:tcW w:w="1843" w:type="dxa"/>
          </w:tcPr>
          <w:p w:rsidR="00687E1C" w:rsidRPr="00AA6F89" w:rsidRDefault="00687E1C">
            <w:pPr>
              <w:rPr>
                <w:szCs w:val="18"/>
              </w:rPr>
            </w:pPr>
          </w:p>
        </w:tc>
      </w:tr>
      <w:tr w:rsidR="00687E1C" w:rsidTr="00672189">
        <w:tc>
          <w:tcPr>
            <w:tcW w:w="1555" w:type="dxa"/>
          </w:tcPr>
          <w:p w:rsidR="00687E1C" w:rsidRPr="005C02A7" w:rsidRDefault="00687E1C">
            <w:pPr>
              <w:rPr>
                <w:b/>
                <w:szCs w:val="18"/>
              </w:rPr>
            </w:pPr>
          </w:p>
        </w:tc>
        <w:tc>
          <w:tcPr>
            <w:tcW w:w="5811" w:type="dxa"/>
          </w:tcPr>
          <w:p w:rsidR="00687E1C" w:rsidRPr="00687E1C" w:rsidRDefault="00074B89" w:rsidP="00AF04E5">
            <w:pPr>
              <w:pStyle w:val="Paragraphedeliste"/>
              <w:numPr>
                <w:ilvl w:val="0"/>
                <w:numId w:val="19"/>
              </w:numPr>
              <w:ind w:left="1026" w:hanging="219"/>
              <w:rPr>
                <w:szCs w:val="18"/>
              </w:rPr>
            </w:pPr>
            <w:r w:rsidRPr="00074B89">
              <w:rPr>
                <w:szCs w:val="18"/>
              </w:rPr>
              <w:t xml:space="preserve">international organizations whose activities are connected with those of </w:t>
            </w:r>
            <w:del w:id="226" w:author="Marie-Helene" w:date="2017-10-06T14:08:00Z">
              <w:r w:rsidRPr="00074B89" w:rsidDel="00AF04E5">
                <w:rPr>
                  <w:szCs w:val="18"/>
                </w:rPr>
                <w:delText>IALA</w:delText>
              </w:r>
            </w:del>
            <w:ins w:id="227" w:author="Marie-Helene" w:date="2017-10-06T14:08:00Z">
              <w:r w:rsidR="00AF04E5">
                <w:rPr>
                  <w:szCs w:val="18"/>
                </w:rPr>
                <w:t>the Organization</w:t>
              </w:r>
            </w:ins>
            <w:r w:rsidRPr="00074B89">
              <w:rPr>
                <w:szCs w:val="18"/>
              </w:rPr>
              <w:t>; or</w:t>
            </w:r>
          </w:p>
        </w:tc>
        <w:tc>
          <w:tcPr>
            <w:tcW w:w="6237" w:type="dxa"/>
          </w:tcPr>
          <w:p w:rsidR="00687E1C" w:rsidRPr="00AA6F89" w:rsidRDefault="002F5B60">
            <w:pPr>
              <w:rPr>
                <w:szCs w:val="18"/>
              </w:rPr>
            </w:pPr>
            <w:r>
              <w:rPr>
                <w:szCs w:val="18"/>
              </w:rPr>
              <w:t>Replace “IALA” with “the Organization”.</w:t>
            </w:r>
          </w:p>
        </w:tc>
        <w:tc>
          <w:tcPr>
            <w:tcW w:w="1843" w:type="dxa"/>
          </w:tcPr>
          <w:p w:rsidR="00687E1C" w:rsidRPr="00AA6F89" w:rsidRDefault="002F5B60">
            <w:pPr>
              <w:rPr>
                <w:szCs w:val="18"/>
              </w:rPr>
            </w:pPr>
            <w:r>
              <w:rPr>
                <w:szCs w:val="18"/>
              </w:rPr>
              <w:t>Japan</w:t>
            </w:r>
          </w:p>
        </w:tc>
      </w:tr>
      <w:tr w:rsidR="00687E1C" w:rsidTr="00672189">
        <w:tc>
          <w:tcPr>
            <w:tcW w:w="1555" w:type="dxa"/>
          </w:tcPr>
          <w:p w:rsidR="00687E1C" w:rsidRPr="005C02A7" w:rsidRDefault="00687E1C">
            <w:pPr>
              <w:rPr>
                <w:b/>
                <w:szCs w:val="18"/>
              </w:rPr>
            </w:pPr>
          </w:p>
        </w:tc>
        <w:tc>
          <w:tcPr>
            <w:tcW w:w="5811" w:type="dxa"/>
          </w:tcPr>
          <w:p w:rsidR="00687E1C" w:rsidRPr="00687E1C" w:rsidRDefault="00074B89">
            <w:pPr>
              <w:pStyle w:val="Paragraphedeliste"/>
              <w:numPr>
                <w:ilvl w:val="0"/>
                <w:numId w:val="19"/>
              </w:numPr>
              <w:ind w:left="1026" w:hanging="219"/>
              <w:rPr>
                <w:szCs w:val="18"/>
              </w:rPr>
            </w:pPr>
            <w:proofErr w:type="gramStart"/>
            <w:r w:rsidRPr="00074B89">
              <w:rPr>
                <w:szCs w:val="18"/>
              </w:rPr>
              <w:t>national</w:t>
            </w:r>
            <w:proofErr w:type="gramEnd"/>
            <w:r w:rsidRPr="00074B89">
              <w:rPr>
                <w:szCs w:val="18"/>
              </w:rPr>
              <w:t xml:space="preserve"> organizations of </w:t>
            </w:r>
            <w:del w:id="228" w:author="Marie-Hélène Grillet" w:date="2017-10-09T15:55:00Z">
              <w:r w:rsidRPr="00074B89" w:rsidDel="00554769">
                <w:rPr>
                  <w:szCs w:val="18"/>
                </w:rPr>
                <w:delText>Contracting Parties</w:delText>
              </w:r>
            </w:del>
            <w:ins w:id="229" w:author="Marie-Hélène Grillet" w:date="2017-10-09T15:55:00Z">
              <w:r w:rsidR="00554769">
                <w:rPr>
                  <w:szCs w:val="18"/>
                </w:rPr>
                <w:t>Member States</w:t>
              </w:r>
            </w:ins>
            <w:r w:rsidRPr="00074B89">
              <w:rPr>
                <w:szCs w:val="18"/>
              </w:rPr>
              <w:t xml:space="preserve"> which </w:t>
            </w:r>
            <w:ins w:id="230" w:author="Marie-Helene" w:date="2017-10-06T14:09:00Z">
              <w:r w:rsidR="00AF04E5">
                <w:rPr>
                  <w:szCs w:val="18"/>
                </w:rPr>
                <w:t xml:space="preserve">have, </w:t>
              </w:r>
            </w:ins>
            <w:r w:rsidRPr="00074B89">
              <w:rPr>
                <w:szCs w:val="18"/>
              </w:rPr>
              <w:t>have had or are likely to have occasion to collaborate with the Organization.</w:t>
            </w:r>
          </w:p>
        </w:tc>
        <w:tc>
          <w:tcPr>
            <w:tcW w:w="6237" w:type="dxa"/>
          </w:tcPr>
          <w:p w:rsidR="00687E1C" w:rsidRPr="00AA6F89" w:rsidRDefault="00295143">
            <w:pPr>
              <w:rPr>
                <w:szCs w:val="18"/>
              </w:rPr>
            </w:pPr>
            <w:r>
              <w:rPr>
                <w:szCs w:val="18"/>
              </w:rPr>
              <w:t>“</w:t>
            </w:r>
            <w:proofErr w:type="gramStart"/>
            <w:r w:rsidRPr="00074B89">
              <w:rPr>
                <w:szCs w:val="18"/>
              </w:rPr>
              <w:t>national</w:t>
            </w:r>
            <w:proofErr w:type="gramEnd"/>
            <w:r w:rsidRPr="00074B89">
              <w:rPr>
                <w:szCs w:val="18"/>
              </w:rPr>
              <w:t xml:space="preserve"> organizations of Contracting Parties which </w:t>
            </w:r>
            <w:r>
              <w:rPr>
                <w:szCs w:val="18"/>
                <w:u w:val="single"/>
              </w:rPr>
              <w:t>have,</w:t>
            </w:r>
            <w:r>
              <w:rPr>
                <w:szCs w:val="18"/>
              </w:rPr>
              <w:t xml:space="preserve"> </w:t>
            </w:r>
            <w:r w:rsidRPr="00074B89">
              <w:rPr>
                <w:szCs w:val="18"/>
              </w:rPr>
              <w:t>have had or are likely to have occasion to collaborate with the Organization.</w:t>
            </w:r>
            <w:r>
              <w:rPr>
                <w:szCs w:val="18"/>
              </w:rPr>
              <w:t>”</w:t>
            </w:r>
          </w:p>
        </w:tc>
        <w:tc>
          <w:tcPr>
            <w:tcW w:w="1843" w:type="dxa"/>
          </w:tcPr>
          <w:p w:rsidR="00687E1C" w:rsidRPr="00AA6F89" w:rsidRDefault="00295143">
            <w:pPr>
              <w:rPr>
                <w:szCs w:val="18"/>
              </w:rPr>
            </w:pPr>
            <w:r>
              <w:rPr>
                <w:szCs w:val="18"/>
              </w:rPr>
              <w:t>Japan</w:t>
            </w:r>
          </w:p>
        </w:tc>
      </w:tr>
      <w:tr w:rsidR="00687E1C" w:rsidTr="00672189">
        <w:tc>
          <w:tcPr>
            <w:tcW w:w="1555" w:type="dxa"/>
          </w:tcPr>
          <w:p w:rsidR="00687E1C" w:rsidRPr="005C02A7" w:rsidRDefault="00687E1C">
            <w:pPr>
              <w:rPr>
                <w:b/>
                <w:szCs w:val="18"/>
              </w:rPr>
            </w:pPr>
          </w:p>
        </w:tc>
        <w:tc>
          <w:tcPr>
            <w:tcW w:w="5811" w:type="dxa"/>
          </w:tcPr>
          <w:p w:rsidR="00687E1C" w:rsidRPr="00687E1C" w:rsidRDefault="00A01E6B">
            <w:pPr>
              <w:pStyle w:val="Paragraphedeliste"/>
              <w:numPr>
                <w:ilvl w:val="1"/>
                <w:numId w:val="12"/>
              </w:numPr>
              <w:ind w:left="742" w:hanging="425"/>
              <w:rPr>
                <w:szCs w:val="18"/>
              </w:rPr>
            </w:pPr>
            <w:r w:rsidRPr="00A01E6B">
              <w:rPr>
                <w:szCs w:val="18"/>
              </w:rPr>
              <w:t xml:space="preserve">Each </w:t>
            </w:r>
            <w:del w:id="231" w:author="Marie-Hélène Grillet" w:date="2017-10-09T15:55:00Z">
              <w:r w:rsidRPr="00A01E6B" w:rsidDel="00554769">
                <w:rPr>
                  <w:szCs w:val="18"/>
                </w:rPr>
                <w:delText>Contracting Party</w:delText>
              </w:r>
            </w:del>
            <w:ins w:id="232" w:author="Marie-Hélène Grillet" w:date="2017-10-09T15:55:00Z">
              <w:r w:rsidR="00554769">
                <w:rPr>
                  <w:szCs w:val="18"/>
                </w:rPr>
                <w:t>Member State</w:t>
              </w:r>
            </w:ins>
            <w:r w:rsidRPr="00A01E6B">
              <w:rPr>
                <w:szCs w:val="18"/>
              </w:rPr>
              <w:t xml:space="preserve"> shall communicate in writing, in accordance with its own practice, to the Secretary‐General the names of the persons composing its delegation to the General Assembly, indicating which of these is to be regarded as its </w:t>
            </w:r>
            <w:ins w:id="233" w:author="Marie-Helene" w:date="2017-10-06T14:10:00Z">
              <w:r w:rsidR="0080661B" w:rsidRPr="0080661B">
                <w:rPr>
                  <w:szCs w:val="18"/>
                  <w:rPrChange w:id="234" w:author="Marie-Helene" w:date="2017-10-06T14:10:00Z">
                    <w:rPr>
                      <w:szCs w:val="18"/>
                      <w:u w:val="single"/>
                    </w:rPr>
                  </w:rPrChange>
                </w:rPr>
                <w:t>Head of Delegation and</w:t>
              </w:r>
              <w:r w:rsidR="0080661B" w:rsidRPr="00A01E6B">
                <w:rPr>
                  <w:szCs w:val="18"/>
                </w:rPr>
                <w:t xml:space="preserve"> </w:t>
              </w:r>
            </w:ins>
            <w:r w:rsidRPr="00A01E6B">
              <w:rPr>
                <w:szCs w:val="18"/>
              </w:rPr>
              <w:t>designated representative executing voting rights</w:t>
            </w:r>
            <w:ins w:id="235" w:author="Marie-Helene" w:date="2017-10-06T14:11:00Z">
              <w:r w:rsidR="0080661B">
                <w:rPr>
                  <w:szCs w:val="18"/>
                </w:rPr>
                <w:t>,</w:t>
              </w:r>
              <w:r w:rsidR="0080661B" w:rsidRPr="0080661B">
                <w:rPr>
                  <w:szCs w:val="18"/>
                </w:rPr>
                <w:t xml:space="preserve"> </w:t>
              </w:r>
              <w:r w:rsidR="0080661B" w:rsidRPr="0080661B">
                <w:rPr>
                  <w:szCs w:val="18"/>
                  <w:rPrChange w:id="236" w:author="Marie-Helene" w:date="2017-10-06T14:11:00Z">
                    <w:rPr>
                      <w:szCs w:val="18"/>
                      <w:u w:val="single"/>
                    </w:rPr>
                  </w:rPrChange>
                </w:rPr>
                <w:t xml:space="preserve">as well as its </w:t>
              </w:r>
            </w:ins>
            <w:ins w:id="237" w:author="Marie-Hélène Grillet" w:date="2017-10-09T15:56:00Z">
              <w:r w:rsidR="00554769">
                <w:rPr>
                  <w:szCs w:val="18"/>
                </w:rPr>
                <w:t>a</w:t>
              </w:r>
            </w:ins>
            <w:ins w:id="238" w:author="Marie-Helene" w:date="2017-10-06T14:11:00Z">
              <w:del w:id="239" w:author="Marie-Hélène Grillet" w:date="2017-10-09T15:56:00Z">
                <w:r w:rsidR="0080661B" w:rsidRPr="0080661B" w:rsidDel="00554769">
                  <w:rPr>
                    <w:szCs w:val="18"/>
                    <w:rPrChange w:id="240" w:author="Marie-Helene" w:date="2017-10-06T14:11:00Z">
                      <w:rPr>
                        <w:szCs w:val="18"/>
                        <w:u w:val="single"/>
                      </w:rPr>
                    </w:rPrChange>
                  </w:rPr>
                  <w:delText>A</w:delText>
                </w:r>
              </w:del>
              <w:r w:rsidR="0080661B" w:rsidRPr="0080661B">
                <w:rPr>
                  <w:szCs w:val="18"/>
                  <w:rPrChange w:id="241" w:author="Marie-Helene" w:date="2017-10-06T14:11:00Z">
                    <w:rPr>
                      <w:szCs w:val="18"/>
                      <w:u w:val="single"/>
                    </w:rPr>
                  </w:rPrChange>
                </w:rPr>
                <w:t xml:space="preserve">lternate and other members of the </w:t>
              </w:r>
            </w:ins>
            <w:ins w:id="242" w:author="Marie-Hélène Grillet" w:date="2017-10-09T15:56:00Z">
              <w:r w:rsidR="00554769">
                <w:rPr>
                  <w:szCs w:val="18"/>
                </w:rPr>
                <w:t>d</w:t>
              </w:r>
            </w:ins>
            <w:ins w:id="243" w:author="Marie-Helene" w:date="2017-10-06T14:11:00Z">
              <w:del w:id="244" w:author="Marie-Hélène Grillet" w:date="2017-10-09T15:56:00Z">
                <w:r w:rsidR="0080661B" w:rsidRPr="0080661B" w:rsidDel="00554769">
                  <w:rPr>
                    <w:szCs w:val="18"/>
                    <w:rPrChange w:id="245" w:author="Marie-Helene" w:date="2017-10-06T14:11:00Z">
                      <w:rPr>
                        <w:szCs w:val="18"/>
                        <w:u w:val="single"/>
                      </w:rPr>
                    </w:rPrChange>
                  </w:rPr>
                  <w:delText>D</w:delText>
                </w:r>
              </w:del>
              <w:r w:rsidR="0080661B" w:rsidRPr="0080661B">
                <w:rPr>
                  <w:szCs w:val="18"/>
                  <w:rPrChange w:id="246" w:author="Marie-Helene" w:date="2017-10-06T14:11:00Z">
                    <w:rPr>
                      <w:szCs w:val="18"/>
                      <w:u w:val="single"/>
                    </w:rPr>
                  </w:rPrChange>
                </w:rPr>
                <w:t>elegation</w:t>
              </w:r>
            </w:ins>
            <w:r w:rsidRPr="00A01E6B">
              <w:rPr>
                <w:szCs w:val="18"/>
              </w:rPr>
              <w:t>. This communication will be regarded as appropriate credentials for the participation of the named individuals in all activities of the General Assembly.</w:t>
            </w:r>
          </w:p>
        </w:tc>
        <w:tc>
          <w:tcPr>
            <w:tcW w:w="6237" w:type="dxa"/>
          </w:tcPr>
          <w:p w:rsidR="00687E1C" w:rsidRPr="00AA6F89" w:rsidRDefault="00E04610">
            <w:pPr>
              <w:rPr>
                <w:szCs w:val="18"/>
              </w:rPr>
            </w:pPr>
            <w:r>
              <w:rPr>
                <w:szCs w:val="18"/>
              </w:rPr>
              <w:t>“</w:t>
            </w:r>
            <w:r w:rsidRPr="00A01E6B">
              <w:rPr>
                <w:szCs w:val="18"/>
              </w:rPr>
              <w:t xml:space="preserve">Each </w:t>
            </w:r>
            <w:r w:rsidRPr="00E04610">
              <w:rPr>
                <w:strike/>
                <w:szCs w:val="18"/>
              </w:rPr>
              <w:t>Contracting Party</w:t>
            </w:r>
            <w:r w:rsidRPr="00A01E6B">
              <w:rPr>
                <w:szCs w:val="18"/>
              </w:rPr>
              <w:t xml:space="preserve"> </w:t>
            </w:r>
            <w:r>
              <w:rPr>
                <w:szCs w:val="18"/>
                <w:u w:val="single"/>
              </w:rPr>
              <w:t>Member State</w:t>
            </w:r>
            <w:r>
              <w:rPr>
                <w:szCs w:val="18"/>
              </w:rPr>
              <w:t xml:space="preserve"> </w:t>
            </w:r>
            <w:r w:rsidRPr="00A01E6B">
              <w:rPr>
                <w:szCs w:val="18"/>
              </w:rPr>
              <w:t xml:space="preserve">shall communicate in writing, in accordance with its own practice, to the Secretary‐General the names of the persons composing its delegation to the General Assembly, indicating which of these is to be regarded as its </w:t>
            </w:r>
            <w:r>
              <w:rPr>
                <w:szCs w:val="18"/>
                <w:u w:val="single"/>
              </w:rPr>
              <w:t>Head of Delegation and</w:t>
            </w:r>
            <w:r>
              <w:rPr>
                <w:szCs w:val="18"/>
              </w:rPr>
              <w:t xml:space="preserve"> </w:t>
            </w:r>
            <w:r w:rsidRPr="00A01E6B">
              <w:rPr>
                <w:szCs w:val="18"/>
              </w:rPr>
              <w:t>designated representative executing voting rights</w:t>
            </w:r>
            <w:r>
              <w:rPr>
                <w:szCs w:val="18"/>
                <w:u w:val="single"/>
              </w:rPr>
              <w:t>, as well as its Alternate and other members of the Delegation</w:t>
            </w:r>
            <w:r w:rsidRPr="00A01E6B">
              <w:rPr>
                <w:szCs w:val="18"/>
              </w:rPr>
              <w:t>. This communication will be regarded as appropriate credentials for the participation of the named individuals in all activities of the General Assembly.</w:t>
            </w:r>
            <w:r>
              <w:rPr>
                <w:szCs w:val="18"/>
              </w:rPr>
              <w:t>”</w:t>
            </w:r>
          </w:p>
        </w:tc>
        <w:tc>
          <w:tcPr>
            <w:tcW w:w="1843" w:type="dxa"/>
          </w:tcPr>
          <w:p w:rsidR="00687E1C" w:rsidRPr="00AA6F89" w:rsidRDefault="00E04610">
            <w:pPr>
              <w:rPr>
                <w:szCs w:val="18"/>
              </w:rPr>
            </w:pPr>
            <w:r>
              <w:rPr>
                <w:szCs w:val="18"/>
              </w:rPr>
              <w:t>Spain</w:t>
            </w:r>
          </w:p>
        </w:tc>
      </w:tr>
      <w:tr w:rsidR="00687E1C" w:rsidTr="00672189">
        <w:tc>
          <w:tcPr>
            <w:tcW w:w="1555" w:type="dxa"/>
          </w:tcPr>
          <w:p w:rsidR="00687E1C" w:rsidRPr="005C02A7" w:rsidRDefault="00687E1C">
            <w:pPr>
              <w:rPr>
                <w:b/>
                <w:szCs w:val="18"/>
              </w:rPr>
            </w:pPr>
          </w:p>
        </w:tc>
        <w:tc>
          <w:tcPr>
            <w:tcW w:w="5811" w:type="dxa"/>
          </w:tcPr>
          <w:p w:rsidR="00687E1C" w:rsidRPr="00687E1C" w:rsidRDefault="00A01E6B" w:rsidP="00875AAA">
            <w:pPr>
              <w:pStyle w:val="Paragraphedeliste"/>
              <w:numPr>
                <w:ilvl w:val="1"/>
                <w:numId w:val="12"/>
              </w:numPr>
              <w:ind w:left="742" w:hanging="425"/>
              <w:rPr>
                <w:szCs w:val="18"/>
              </w:rPr>
            </w:pPr>
            <w:r w:rsidRPr="00A01E6B">
              <w:rPr>
                <w:szCs w:val="18"/>
              </w:rPr>
              <w:t xml:space="preserve">Each </w:t>
            </w:r>
            <w:ins w:id="247" w:author="Marie-Hélène Grillet" w:date="2017-10-09T15:56:00Z">
              <w:r w:rsidR="00554769">
                <w:rPr>
                  <w:szCs w:val="18"/>
                </w:rPr>
                <w:t>M</w:t>
              </w:r>
            </w:ins>
            <w:del w:id="248" w:author="Marie-Hélène Grillet" w:date="2017-10-09T15:56:00Z">
              <w:r w:rsidRPr="00A01E6B" w:rsidDel="00554769">
                <w:rPr>
                  <w:szCs w:val="18"/>
                </w:rPr>
                <w:delText>m</w:delText>
              </w:r>
            </w:del>
            <w:r w:rsidRPr="00A01E6B">
              <w:rPr>
                <w:szCs w:val="18"/>
              </w:rPr>
              <w:t>ember shall communicate in writing to the Secretary‐General the names of the persons attending the General Assembly.</w:t>
            </w:r>
          </w:p>
        </w:tc>
        <w:tc>
          <w:tcPr>
            <w:tcW w:w="6237" w:type="dxa"/>
          </w:tcPr>
          <w:p w:rsidR="00687E1C" w:rsidRPr="00AA6F89" w:rsidRDefault="00687E1C">
            <w:pPr>
              <w:rPr>
                <w:szCs w:val="18"/>
              </w:rPr>
            </w:pPr>
          </w:p>
        </w:tc>
        <w:tc>
          <w:tcPr>
            <w:tcW w:w="1843" w:type="dxa"/>
          </w:tcPr>
          <w:p w:rsidR="00687E1C" w:rsidRPr="00AA6F89" w:rsidRDefault="00687E1C">
            <w:pPr>
              <w:rPr>
                <w:szCs w:val="18"/>
              </w:rPr>
            </w:pPr>
          </w:p>
        </w:tc>
      </w:tr>
      <w:tr w:rsidR="00D06EC8" w:rsidTr="00672189">
        <w:tc>
          <w:tcPr>
            <w:tcW w:w="1555" w:type="dxa"/>
          </w:tcPr>
          <w:p w:rsidR="00A93477" w:rsidRPr="005C02A7" w:rsidRDefault="00A93477">
            <w:pPr>
              <w:rPr>
                <w:b/>
                <w:szCs w:val="18"/>
              </w:rPr>
            </w:pPr>
          </w:p>
        </w:tc>
        <w:tc>
          <w:tcPr>
            <w:tcW w:w="5811" w:type="dxa"/>
          </w:tcPr>
          <w:p w:rsidR="00D06EC8" w:rsidRPr="00417367" w:rsidRDefault="00B02998" w:rsidP="00875AAA">
            <w:pPr>
              <w:pStyle w:val="Paragraphedeliste"/>
              <w:numPr>
                <w:ilvl w:val="0"/>
                <w:numId w:val="11"/>
              </w:numPr>
              <w:ind w:left="317" w:hanging="317"/>
              <w:rPr>
                <w:b/>
                <w:szCs w:val="18"/>
              </w:rPr>
            </w:pPr>
            <w:r>
              <w:rPr>
                <w:b/>
                <w:szCs w:val="18"/>
              </w:rPr>
              <w:t>Organi</w:t>
            </w:r>
            <w:ins w:id="249" w:author="Jon Price" w:date="2017-10-10T16:41:00Z">
              <w:r w:rsidR="0021105C">
                <w:rPr>
                  <w:b/>
                  <w:szCs w:val="18"/>
                </w:rPr>
                <w:t>z</w:t>
              </w:r>
            </w:ins>
            <w:del w:id="250" w:author="Jon Price" w:date="2017-10-10T16:41:00Z">
              <w:r w:rsidDel="0021105C">
                <w:rPr>
                  <w:b/>
                  <w:szCs w:val="18"/>
                </w:rPr>
                <w:delText>s</w:delText>
              </w:r>
            </w:del>
            <w:r>
              <w:rPr>
                <w:b/>
                <w:szCs w:val="18"/>
              </w:rPr>
              <w:t>ation</w:t>
            </w:r>
          </w:p>
        </w:tc>
        <w:tc>
          <w:tcPr>
            <w:tcW w:w="6237" w:type="dxa"/>
          </w:tcPr>
          <w:p w:rsidR="00D06EC8" w:rsidRPr="00AA6F89" w:rsidRDefault="00D06EC8">
            <w:pPr>
              <w:rPr>
                <w:szCs w:val="18"/>
              </w:rPr>
            </w:pPr>
          </w:p>
        </w:tc>
        <w:tc>
          <w:tcPr>
            <w:tcW w:w="1843" w:type="dxa"/>
          </w:tcPr>
          <w:p w:rsidR="00D06EC8" w:rsidRPr="00AA6F89" w:rsidRDefault="00D06EC8">
            <w:pPr>
              <w:rPr>
                <w:szCs w:val="18"/>
              </w:rPr>
            </w:pPr>
          </w:p>
        </w:tc>
      </w:tr>
      <w:tr w:rsidR="00A93477" w:rsidTr="00672189">
        <w:tc>
          <w:tcPr>
            <w:tcW w:w="1555" w:type="dxa"/>
          </w:tcPr>
          <w:p w:rsidR="00A93477" w:rsidRPr="005C02A7" w:rsidRDefault="00A93477">
            <w:pPr>
              <w:rPr>
                <w:b/>
                <w:szCs w:val="18"/>
              </w:rPr>
            </w:pPr>
          </w:p>
        </w:tc>
        <w:tc>
          <w:tcPr>
            <w:tcW w:w="5811" w:type="dxa"/>
          </w:tcPr>
          <w:p w:rsidR="00A93477" w:rsidRPr="00A93477" w:rsidRDefault="00F02BA3" w:rsidP="00875AAA">
            <w:pPr>
              <w:pStyle w:val="Paragraphedeliste"/>
              <w:numPr>
                <w:ilvl w:val="0"/>
                <w:numId w:val="13"/>
              </w:numPr>
              <w:ind w:left="742" w:hanging="425"/>
              <w:rPr>
                <w:szCs w:val="18"/>
              </w:rPr>
            </w:pPr>
            <w:r w:rsidRPr="00F02BA3">
              <w:rPr>
                <w:szCs w:val="18"/>
              </w:rPr>
              <w:t>The General Assembly is to be prepared and organised by the Secretary‐General using the resources of the Secretariat and those other resources as agreed in writing with the host country.</w:t>
            </w:r>
          </w:p>
        </w:tc>
        <w:tc>
          <w:tcPr>
            <w:tcW w:w="6237" w:type="dxa"/>
          </w:tcPr>
          <w:p w:rsidR="00A93477" w:rsidRPr="00AA6F89" w:rsidRDefault="00A93477">
            <w:pPr>
              <w:rPr>
                <w:szCs w:val="18"/>
              </w:rPr>
            </w:pPr>
          </w:p>
        </w:tc>
        <w:tc>
          <w:tcPr>
            <w:tcW w:w="1843" w:type="dxa"/>
          </w:tcPr>
          <w:p w:rsidR="00A93477" w:rsidRPr="00AA6F89" w:rsidRDefault="00A93477">
            <w:pPr>
              <w:rPr>
                <w:szCs w:val="18"/>
              </w:rPr>
            </w:pPr>
          </w:p>
        </w:tc>
      </w:tr>
      <w:tr w:rsidR="00A93477" w:rsidTr="00672189">
        <w:tc>
          <w:tcPr>
            <w:tcW w:w="1555" w:type="dxa"/>
          </w:tcPr>
          <w:p w:rsidR="00A93477" w:rsidRPr="005C02A7" w:rsidRDefault="00A93477">
            <w:pPr>
              <w:rPr>
                <w:b/>
                <w:szCs w:val="18"/>
              </w:rPr>
            </w:pPr>
          </w:p>
        </w:tc>
        <w:tc>
          <w:tcPr>
            <w:tcW w:w="5811" w:type="dxa"/>
          </w:tcPr>
          <w:p w:rsidR="00A93477" w:rsidRDefault="00F02BA3" w:rsidP="00875AAA">
            <w:pPr>
              <w:pStyle w:val="Paragraphedeliste"/>
              <w:numPr>
                <w:ilvl w:val="0"/>
                <w:numId w:val="13"/>
              </w:numPr>
              <w:ind w:left="742" w:hanging="425"/>
              <w:rPr>
                <w:szCs w:val="18"/>
              </w:rPr>
            </w:pPr>
            <w:r w:rsidRPr="00F02BA3">
              <w:rPr>
                <w:szCs w:val="18"/>
              </w:rPr>
              <w:t xml:space="preserve">The business of the General Assembly shall be conducted in the English, </w:t>
            </w:r>
            <w:ins w:id="251" w:author="Marie-Helene" w:date="2017-10-31T12:37:00Z">
              <w:r w:rsidR="00D00209">
                <w:rPr>
                  <w:szCs w:val="18"/>
                </w:rPr>
                <w:t>[</w:t>
              </w:r>
            </w:ins>
            <w:r w:rsidRPr="00F02BA3">
              <w:rPr>
                <w:szCs w:val="18"/>
              </w:rPr>
              <w:t>French and Spanish</w:t>
            </w:r>
            <w:ins w:id="252" w:author="Marie-Helene" w:date="2017-10-31T12:37:00Z">
              <w:r w:rsidR="00D00209">
                <w:rPr>
                  <w:szCs w:val="18"/>
                </w:rPr>
                <w:t>]</w:t>
              </w:r>
            </w:ins>
            <w:r w:rsidRPr="00F02BA3">
              <w:rPr>
                <w:szCs w:val="18"/>
              </w:rPr>
              <w:t xml:space="preserve"> language</w:t>
            </w:r>
            <w:ins w:id="253" w:author="Marie-Helene" w:date="2017-10-31T12:37:00Z">
              <w:r w:rsidR="00D00209">
                <w:rPr>
                  <w:szCs w:val="18"/>
                </w:rPr>
                <w:t>[</w:t>
              </w:r>
            </w:ins>
            <w:r w:rsidRPr="00F02BA3">
              <w:rPr>
                <w:szCs w:val="18"/>
              </w:rPr>
              <w:t>s</w:t>
            </w:r>
            <w:ins w:id="254" w:author="Marie-Helene" w:date="2017-10-31T12:37:00Z">
              <w:r w:rsidR="00D00209">
                <w:rPr>
                  <w:szCs w:val="18"/>
                </w:rPr>
                <w:t>]</w:t>
              </w:r>
            </w:ins>
            <w:r w:rsidRPr="00F02BA3">
              <w:rPr>
                <w:szCs w:val="18"/>
              </w:rPr>
              <w:t>.</w:t>
            </w:r>
          </w:p>
        </w:tc>
        <w:tc>
          <w:tcPr>
            <w:tcW w:w="6237" w:type="dxa"/>
          </w:tcPr>
          <w:p w:rsidR="00A93477" w:rsidRPr="00AA6F89" w:rsidRDefault="00A93477">
            <w:pPr>
              <w:rPr>
                <w:szCs w:val="18"/>
              </w:rPr>
            </w:pPr>
          </w:p>
        </w:tc>
        <w:tc>
          <w:tcPr>
            <w:tcW w:w="1843" w:type="dxa"/>
          </w:tcPr>
          <w:p w:rsidR="00A93477" w:rsidRPr="00AA6F89" w:rsidRDefault="00A93477">
            <w:pPr>
              <w:rPr>
                <w:szCs w:val="18"/>
              </w:rPr>
            </w:pPr>
          </w:p>
        </w:tc>
      </w:tr>
      <w:tr w:rsidR="00A93477" w:rsidTr="00672189">
        <w:tc>
          <w:tcPr>
            <w:tcW w:w="1555" w:type="dxa"/>
          </w:tcPr>
          <w:p w:rsidR="00A93477" w:rsidRPr="005C02A7" w:rsidRDefault="00A93477">
            <w:pPr>
              <w:rPr>
                <w:b/>
                <w:szCs w:val="18"/>
              </w:rPr>
            </w:pPr>
          </w:p>
        </w:tc>
        <w:tc>
          <w:tcPr>
            <w:tcW w:w="5811" w:type="dxa"/>
          </w:tcPr>
          <w:p w:rsidR="00A93477" w:rsidRDefault="00F02BA3">
            <w:pPr>
              <w:pStyle w:val="Paragraphedeliste"/>
              <w:numPr>
                <w:ilvl w:val="0"/>
                <w:numId w:val="13"/>
              </w:numPr>
              <w:ind w:left="742" w:hanging="425"/>
              <w:rPr>
                <w:szCs w:val="18"/>
              </w:rPr>
            </w:pPr>
            <w:r w:rsidRPr="00F02BA3">
              <w:rPr>
                <w:szCs w:val="18"/>
              </w:rPr>
              <w:t xml:space="preserve">Six months before the opening of the General Assembly the Secretariat shall invite </w:t>
            </w:r>
            <w:del w:id="255" w:author="Marie-Hélène Grillet" w:date="2017-10-09T15:56:00Z">
              <w:r w:rsidRPr="00F02BA3" w:rsidDel="00554769">
                <w:rPr>
                  <w:szCs w:val="18"/>
                </w:rPr>
                <w:delText>Contracting Parties</w:delText>
              </w:r>
            </w:del>
            <w:ins w:id="256" w:author="Marie-Hélène Grillet" w:date="2017-10-09T15:56:00Z">
              <w:r w:rsidR="00554769">
                <w:rPr>
                  <w:szCs w:val="18"/>
                </w:rPr>
                <w:t>Member States</w:t>
              </w:r>
            </w:ins>
            <w:r w:rsidRPr="00F02BA3">
              <w:rPr>
                <w:szCs w:val="18"/>
              </w:rPr>
              <w:t xml:space="preserve"> to submit proposals that they wish to discuss at the General Assembly. These will be received by the Secretariat for the following sixty calendar days.</w:t>
            </w:r>
          </w:p>
        </w:tc>
        <w:tc>
          <w:tcPr>
            <w:tcW w:w="6237" w:type="dxa"/>
          </w:tcPr>
          <w:p w:rsidR="00A93477" w:rsidRPr="00AA6F89" w:rsidRDefault="00A93477">
            <w:pPr>
              <w:rPr>
                <w:szCs w:val="18"/>
              </w:rPr>
            </w:pPr>
          </w:p>
        </w:tc>
        <w:tc>
          <w:tcPr>
            <w:tcW w:w="1843" w:type="dxa"/>
          </w:tcPr>
          <w:p w:rsidR="00A93477" w:rsidRPr="00AA6F89" w:rsidRDefault="00A93477">
            <w:pPr>
              <w:rPr>
                <w:szCs w:val="18"/>
              </w:rPr>
            </w:pPr>
          </w:p>
        </w:tc>
      </w:tr>
      <w:tr w:rsidR="00A93477" w:rsidTr="00672189">
        <w:tc>
          <w:tcPr>
            <w:tcW w:w="1555" w:type="dxa"/>
          </w:tcPr>
          <w:p w:rsidR="00A93477" w:rsidRPr="005C02A7" w:rsidRDefault="00A93477">
            <w:pPr>
              <w:rPr>
                <w:b/>
                <w:szCs w:val="18"/>
              </w:rPr>
            </w:pPr>
          </w:p>
        </w:tc>
        <w:tc>
          <w:tcPr>
            <w:tcW w:w="5811" w:type="dxa"/>
          </w:tcPr>
          <w:p w:rsidR="00A93477" w:rsidRDefault="00F02BA3">
            <w:pPr>
              <w:pStyle w:val="Paragraphedeliste"/>
              <w:numPr>
                <w:ilvl w:val="0"/>
                <w:numId w:val="13"/>
              </w:numPr>
              <w:ind w:left="742" w:hanging="425"/>
              <w:rPr>
                <w:szCs w:val="18"/>
              </w:rPr>
            </w:pPr>
            <w:r w:rsidRPr="00F02BA3">
              <w:rPr>
                <w:szCs w:val="18"/>
              </w:rPr>
              <w:t xml:space="preserve">Four months before the opening of the General Assembly submitted proposals together with those prepared by the Council shall be circulated to all </w:t>
            </w:r>
            <w:del w:id="257" w:author="Marie-Hélène Grillet" w:date="2017-10-09T15:57:00Z">
              <w:r w:rsidRPr="00F02BA3" w:rsidDel="00554769">
                <w:rPr>
                  <w:szCs w:val="18"/>
                </w:rPr>
                <w:delText>Contracting Parties</w:delText>
              </w:r>
            </w:del>
            <w:ins w:id="258" w:author="Marie-Hélène Grillet" w:date="2017-10-09T15:57:00Z">
              <w:r w:rsidR="00554769">
                <w:rPr>
                  <w:szCs w:val="18"/>
                </w:rPr>
                <w:t>Member States</w:t>
              </w:r>
            </w:ins>
            <w:r w:rsidRPr="00F02BA3">
              <w:rPr>
                <w:szCs w:val="18"/>
              </w:rPr>
              <w:t xml:space="preserve"> and </w:t>
            </w:r>
            <w:ins w:id="259" w:author="Marie-Hélène Grillet" w:date="2017-10-09T15:57:00Z">
              <w:r w:rsidR="00554769">
                <w:rPr>
                  <w:szCs w:val="18"/>
                </w:rPr>
                <w:t>M</w:t>
              </w:r>
            </w:ins>
            <w:del w:id="260" w:author="Marie-Hélène Grillet" w:date="2017-10-09T15:57:00Z">
              <w:r w:rsidRPr="00F02BA3" w:rsidDel="00554769">
                <w:rPr>
                  <w:szCs w:val="18"/>
                </w:rPr>
                <w:delText>m</w:delText>
              </w:r>
            </w:del>
            <w:r w:rsidRPr="00F02BA3">
              <w:rPr>
                <w:szCs w:val="18"/>
              </w:rPr>
              <w:t>embers, who shall be invited to forward their comments to the Secretariat within sixty calendar days. After this date no proposals shall be accepted unless:</w:t>
            </w:r>
          </w:p>
        </w:tc>
        <w:tc>
          <w:tcPr>
            <w:tcW w:w="6237" w:type="dxa"/>
          </w:tcPr>
          <w:p w:rsidR="00A93477" w:rsidRPr="00AA6F89" w:rsidRDefault="00A93477">
            <w:pPr>
              <w:rPr>
                <w:szCs w:val="18"/>
              </w:rPr>
            </w:pPr>
          </w:p>
        </w:tc>
        <w:tc>
          <w:tcPr>
            <w:tcW w:w="1843" w:type="dxa"/>
          </w:tcPr>
          <w:p w:rsidR="00A93477" w:rsidRPr="00AA6F89" w:rsidRDefault="00A93477">
            <w:pPr>
              <w:rPr>
                <w:szCs w:val="18"/>
              </w:rPr>
            </w:pPr>
          </w:p>
        </w:tc>
      </w:tr>
      <w:tr w:rsidR="00A93477" w:rsidTr="00672189">
        <w:tc>
          <w:tcPr>
            <w:tcW w:w="1555" w:type="dxa"/>
          </w:tcPr>
          <w:p w:rsidR="00A93477" w:rsidRPr="005C02A7" w:rsidRDefault="00A93477">
            <w:pPr>
              <w:rPr>
                <w:b/>
                <w:szCs w:val="18"/>
              </w:rPr>
            </w:pPr>
          </w:p>
        </w:tc>
        <w:tc>
          <w:tcPr>
            <w:tcW w:w="5811" w:type="dxa"/>
          </w:tcPr>
          <w:p w:rsidR="00A93477" w:rsidRPr="00B02998" w:rsidRDefault="00F02BA3" w:rsidP="00875AAA">
            <w:pPr>
              <w:pStyle w:val="Paragraphedeliste"/>
              <w:numPr>
                <w:ilvl w:val="0"/>
                <w:numId w:val="20"/>
              </w:numPr>
              <w:ind w:left="1026" w:hanging="284"/>
              <w:rPr>
                <w:szCs w:val="18"/>
              </w:rPr>
            </w:pPr>
            <w:r w:rsidRPr="00F02BA3">
              <w:rPr>
                <w:szCs w:val="18"/>
              </w:rPr>
              <w:t xml:space="preserve">there are exceptional circumstances, in which case the </w:t>
            </w:r>
            <w:r w:rsidRPr="00F02BA3">
              <w:rPr>
                <w:szCs w:val="18"/>
              </w:rPr>
              <w:lastRenderedPageBreak/>
              <w:t>proposal should be approved by the General Assembly for inclusion; or</w:t>
            </w:r>
          </w:p>
        </w:tc>
        <w:tc>
          <w:tcPr>
            <w:tcW w:w="6237" w:type="dxa"/>
          </w:tcPr>
          <w:p w:rsidR="00A93477" w:rsidRPr="00AA6F89" w:rsidRDefault="00A93477">
            <w:pPr>
              <w:rPr>
                <w:szCs w:val="18"/>
              </w:rPr>
            </w:pPr>
          </w:p>
        </w:tc>
        <w:tc>
          <w:tcPr>
            <w:tcW w:w="1843" w:type="dxa"/>
          </w:tcPr>
          <w:p w:rsidR="00A93477" w:rsidRPr="00AA6F89" w:rsidRDefault="00A93477">
            <w:pPr>
              <w:rPr>
                <w:szCs w:val="18"/>
              </w:rPr>
            </w:pPr>
          </w:p>
        </w:tc>
      </w:tr>
      <w:tr w:rsidR="00A93477" w:rsidTr="00672189">
        <w:tc>
          <w:tcPr>
            <w:tcW w:w="1555" w:type="dxa"/>
          </w:tcPr>
          <w:p w:rsidR="00A93477" w:rsidRPr="005C02A7" w:rsidRDefault="00A93477">
            <w:pPr>
              <w:rPr>
                <w:b/>
                <w:szCs w:val="18"/>
              </w:rPr>
            </w:pPr>
          </w:p>
        </w:tc>
        <w:tc>
          <w:tcPr>
            <w:tcW w:w="5811" w:type="dxa"/>
          </w:tcPr>
          <w:p w:rsidR="00A93477" w:rsidRPr="00A93477" w:rsidRDefault="00F02BA3" w:rsidP="00875AAA">
            <w:pPr>
              <w:pStyle w:val="Paragraphedeliste"/>
              <w:numPr>
                <w:ilvl w:val="0"/>
                <w:numId w:val="20"/>
              </w:numPr>
              <w:ind w:left="1026" w:hanging="284"/>
              <w:rPr>
                <w:szCs w:val="18"/>
              </w:rPr>
            </w:pPr>
            <w:proofErr w:type="gramStart"/>
            <w:r w:rsidRPr="00F02BA3">
              <w:rPr>
                <w:szCs w:val="18"/>
              </w:rPr>
              <w:t>the</w:t>
            </w:r>
            <w:proofErr w:type="gramEnd"/>
            <w:r w:rsidRPr="00F02BA3">
              <w:rPr>
                <w:szCs w:val="18"/>
              </w:rPr>
              <w:t xml:space="preserve"> proposal amends or provides an alternative to a proposal already submitted, in which case it may be received until thirty calendar days before the General Assembly.</w:t>
            </w:r>
          </w:p>
        </w:tc>
        <w:tc>
          <w:tcPr>
            <w:tcW w:w="6237" w:type="dxa"/>
          </w:tcPr>
          <w:p w:rsidR="00A93477" w:rsidRPr="00AA6F89" w:rsidRDefault="00A93477">
            <w:pPr>
              <w:rPr>
                <w:szCs w:val="18"/>
              </w:rPr>
            </w:pPr>
          </w:p>
        </w:tc>
        <w:tc>
          <w:tcPr>
            <w:tcW w:w="1843" w:type="dxa"/>
          </w:tcPr>
          <w:p w:rsidR="00A93477" w:rsidRPr="00AA6F89" w:rsidRDefault="00A93477">
            <w:pPr>
              <w:rPr>
                <w:szCs w:val="18"/>
              </w:rPr>
            </w:pPr>
          </w:p>
        </w:tc>
      </w:tr>
      <w:tr w:rsidR="00A93477" w:rsidTr="00672189">
        <w:tc>
          <w:tcPr>
            <w:tcW w:w="1555" w:type="dxa"/>
          </w:tcPr>
          <w:p w:rsidR="00A93477" w:rsidRPr="005C02A7" w:rsidRDefault="00A93477">
            <w:pPr>
              <w:rPr>
                <w:b/>
                <w:szCs w:val="18"/>
              </w:rPr>
            </w:pPr>
          </w:p>
        </w:tc>
        <w:tc>
          <w:tcPr>
            <w:tcW w:w="5811" w:type="dxa"/>
          </w:tcPr>
          <w:p w:rsidR="00A93477" w:rsidRPr="00A93477" w:rsidRDefault="00F02BA3">
            <w:pPr>
              <w:pStyle w:val="Paragraphedeliste"/>
              <w:numPr>
                <w:ilvl w:val="0"/>
                <w:numId w:val="13"/>
              </w:numPr>
              <w:ind w:left="742" w:hanging="425"/>
              <w:rPr>
                <w:szCs w:val="18"/>
              </w:rPr>
            </w:pPr>
            <w:r w:rsidRPr="00F02BA3">
              <w:rPr>
                <w:szCs w:val="18"/>
              </w:rPr>
              <w:t xml:space="preserve">All final papers, including the provisional agenda but excluding any amending or alternative proposals, shall be circulated to </w:t>
            </w:r>
            <w:del w:id="261" w:author="Marie-Hélène Grillet" w:date="2017-10-09T15:57:00Z">
              <w:r w:rsidRPr="00F02BA3" w:rsidDel="003E02A0">
                <w:rPr>
                  <w:szCs w:val="18"/>
                </w:rPr>
                <w:delText>Contracting Parties</w:delText>
              </w:r>
            </w:del>
            <w:ins w:id="262" w:author="Marie-Hélène Grillet" w:date="2017-10-09T15:57:00Z">
              <w:r w:rsidR="003E02A0">
                <w:rPr>
                  <w:szCs w:val="18"/>
                </w:rPr>
                <w:t>Member States</w:t>
              </w:r>
            </w:ins>
            <w:r w:rsidRPr="00F02BA3">
              <w:rPr>
                <w:szCs w:val="18"/>
              </w:rPr>
              <w:t xml:space="preserve"> and </w:t>
            </w:r>
            <w:ins w:id="263" w:author="Marie-Hélène Grillet" w:date="2017-10-09T15:58:00Z">
              <w:r w:rsidR="003E02A0">
                <w:rPr>
                  <w:szCs w:val="18"/>
                </w:rPr>
                <w:t>M</w:t>
              </w:r>
            </w:ins>
            <w:del w:id="264" w:author="Marie-Hélène Grillet" w:date="2017-10-09T15:58:00Z">
              <w:r w:rsidRPr="00F02BA3" w:rsidDel="003E02A0">
                <w:rPr>
                  <w:szCs w:val="18"/>
                </w:rPr>
                <w:delText>m</w:delText>
              </w:r>
            </w:del>
            <w:r w:rsidRPr="00F02BA3">
              <w:rPr>
                <w:szCs w:val="18"/>
              </w:rPr>
              <w:t>embers at least sixty calendar days before the opening of the General Assembly.</w:t>
            </w:r>
          </w:p>
        </w:tc>
        <w:tc>
          <w:tcPr>
            <w:tcW w:w="6237" w:type="dxa"/>
          </w:tcPr>
          <w:p w:rsidR="00A93477" w:rsidRPr="00AA6F89" w:rsidRDefault="00A93477">
            <w:pPr>
              <w:rPr>
                <w:szCs w:val="18"/>
              </w:rPr>
            </w:pPr>
          </w:p>
        </w:tc>
        <w:tc>
          <w:tcPr>
            <w:tcW w:w="1843" w:type="dxa"/>
          </w:tcPr>
          <w:p w:rsidR="00A93477" w:rsidRPr="00AA6F89" w:rsidRDefault="00A93477">
            <w:pPr>
              <w:rPr>
                <w:szCs w:val="18"/>
              </w:rPr>
            </w:pPr>
          </w:p>
        </w:tc>
      </w:tr>
      <w:tr w:rsidR="00A93477" w:rsidTr="00672189">
        <w:tc>
          <w:tcPr>
            <w:tcW w:w="1555" w:type="dxa"/>
          </w:tcPr>
          <w:p w:rsidR="00A93477" w:rsidRPr="005C02A7" w:rsidRDefault="00A93477">
            <w:pPr>
              <w:rPr>
                <w:b/>
                <w:szCs w:val="18"/>
              </w:rPr>
            </w:pPr>
          </w:p>
        </w:tc>
        <w:tc>
          <w:tcPr>
            <w:tcW w:w="5811" w:type="dxa"/>
          </w:tcPr>
          <w:p w:rsidR="00A93477" w:rsidRDefault="00F02BA3" w:rsidP="00875AAA">
            <w:pPr>
              <w:pStyle w:val="Paragraphedeliste"/>
              <w:numPr>
                <w:ilvl w:val="0"/>
                <w:numId w:val="13"/>
              </w:numPr>
              <w:ind w:left="742" w:hanging="425"/>
              <w:rPr>
                <w:szCs w:val="18"/>
              </w:rPr>
            </w:pPr>
            <w:r w:rsidRPr="00F02BA3">
              <w:rPr>
                <w:szCs w:val="18"/>
              </w:rPr>
              <w:t>The provisional agenda for an ordinary session of General Assembly shall be prepared by the Secretariat for approval by the Council and shall normally include:</w:t>
            </w:r>
          </w:p>
        </w:tc>
        <w:tc>
          <w:tcPr>
            <w:tcW w:w="6237" w:type="dxa"/>
          </w:tcPr>
          <w:p w:rsidR="00A93477" w:rsidRPr="00AA6F89" w:rsidRDefault="00A93477">
            <w:pPr>
              <w:rPr>
                <w:szCs w:val="18"/>
              </w:rPr>
            </w:pPr>
          </w:p>
        </w:tc>
        <w:tc>
          <w:tcPr>
            <w:tcW w:w="1843" w:type="dxa"/>
          </w:tcPr>
          <w:p w:rsidR="00A93477" w:rsidRPr="00AA6F89" w:rsidRDefault="00A93477">
            <w:pPr>
              <w:rPr>
                <w:szCs w:val="18"/>
              </w:rPr>
            </w:pPr>
          </w:p>
        </w:tc>
      </w:tr>
      <w:tr w:rsidR="00A93477" w:rsidTr="00672189">
        <w:tc>
          <w:tcPr>
            <w:tcW w:w="1555" w:type="dxa"/>
          </w:tcPr>
          <w:p w:rsidR="00A93477" w:rsidRPr="005C02A7" w:rsidRDefault="00A93477">
            <w:pPr>
              <w:rPr>
                <w:b/>
                <w:szCs w:val="18"/>
              </w:rPr>
            </w:pPr>
          </w:p>
        </w:tc>
        <w:tc>
          <w:tcPr>
            <w:tcW w:w="5811" w:type="dxa"/>
          </w:tcPr>
          <w:p w:rsidR="00A93477" w:rsidRPr="00B02998" w:rsidRDefault="00F02BA3" w:rsidP="00875AAA">
            <w:pPr>
              <w:pStyle w:val="Paragraphedeliste"/>
              <w:numPr>
                <w:ilvl w:val="0"/>
                <w:numId w:val="21"/>
              </w:numPr>
              <w:ind w:left="1026" w:hanging="284"/>
              <w:rPr>
                <w:szCs w:val="18"/>
              </w:rPr>
            </w:pPr>
            <w:r w:rsidRPr="00F02BA3">
              <w:rPr>
                <w:szCs w:val="18"/>
              </w:rPr>
              <w:t>Approval of the Agenda;</w:t>
            </w:r>
          </w:p>
        </w:tc>
        <w:tc>
          <w:tcPr>
            <w:tcW w:w="6237" w:type="dxa"/>
          </w:tcPr>
          <w:p w:rsidR="00A93477" w:rsidRPr="00AA6F89" w:rsidRDefault="00A93477">
            <w:pPr>
              <w:rPr>
                <w:szCs w:val="18"/>
              </w:rPr>
            </w:pPr>
          </w:p>
        </w:tc>
        <w:tc>
          <w:tcPr>
            <w:tcW w:w="1843" w:type="dxa"/>
          </w:tcPr>
          <w:p w:rsidR="00A93477" w:rsidRPr="00AA6F89" w:rsidRDefault="00A93477">
            <w:pPr>
              <w:rPr>
                <w:szCs w:val="18"/>
              </w:rPr>
            </w:pPr>
          </w:p>
        </w:tc>
      </w:tr>
      <w:tr w:rsidR="00A93477" w:rsidTr="00672189">
        <w:tc>
          <w:tcPr>
            <w:tcW w:w="1555" w:type="dxa"/>
          </w:tcPr>
          <w:p w:rsidR="00A93477" w:rsidRPr="005C02A7" w:rsidRDefault="00A93477">
            <w:pPr>
              <w:rPr>
                <w:b/>
                <w:szCs w:val="18"/>
              </w:rPr>
            </w:pPr>
          </w:p>
        </w:tc>
        <w:tc>
          <w:tcPr>
            <w:tcW w:w="5811" w:type="dxa"/>
          </w:tcPr>
          <w:p w:rsidR="00A93477" w:rsidRPr="00B02998" w:rsidRDefault="007E16A9" w:rsidP="00875AAA">
            <w:pPr>
              <w:pStyle w:val="Paragraphedeliste"/>
              <w:numPr>
                <w:ilvl w:val="0"/>
                <w:numId w:val="21"/>
              </w:numPr>
              <w:ind w:left="1026" w:hanging="284"/>
              <w:rPr>
                <w:szCs w:val="18"/>
              </w:rPr>
            </w:pPr>
            <w:r>
              <w:rPr>
                <w:szCs w:val="18"/>
              </w:rPr>
              <w:t>Report of the President/Secretary-General;</w:t>
            </w:r>
          </w:p>
        </w:tc>
        <w:tc>
          <w:tcPr>
            <w:tcW w:w="6237" w:type="dxa"/>
          </w:tcPr>
          <w:p w:rsidR="005868A9" w:rsidRPr="005868A9" w:rsidRDefault="005868A9" w:rsidP="003149C8">
            <w:pPr>
              <w:rPr>
                <w:szCs w:val="18"/>
              </w:rPr>
            </w:pPr>
          </w:p>
        </w:tc>
        <w:tc>
          <w:tcPr>
            <w:tcW w:w="1843" w:type="dxa"/>
          </w:tcPr>
          <w:p w:rsidR="00A93477" w:rsidRPr="00AA6F89" w:rsidRDefault="00A93477">
            <w:pPr>
              <w:rPr>
                <w:szCs w:val="18"/>
              </w:rPr>
            </w:pPr>
          </w:p>
        </w:tc>
      </w:tr>
      <w:tr w:rsidR="00D00209" w:rsidTr="00672189">
        <w:trPr>
          <w:ins w:id="265" w:author="Marie-Helene" w:date="2017-10-31T12:46:00Z"/>
        </w:trPr>
        <w:tc>
          <w:tcPr>
            <w:tcW w:w="1555" w:type="dxa"/>
          </w:tcPr>
          <w:p w:rsidR="00D00209" w:rsidRPr="005C02A7" w:rsidRDefault="00D00209">
            <w:pPr>
              <w:rPr>
                <w:ins w:id="266" w:author="Marie-Helene" w:date="2017-10-31T12:46:00Z"/>
                <w:b/>
                <w:szCs w:val="18"/>
              </w:rPr>
            </w:pPr>
          </w:p>
        </w:tc>
        <w:tc>
          <w:tcPr>
            <w:tcW w:w="5811" w:type="dxa"/>
          </w:tcPr>
          <w:p w:rsidR="00D00209" w:rsidRDefault="00D00209" w:rsidP="00875AAA">
            <w:pPr>
              <w:pStyle w:val="Paragraphedeliste"/>
              <w:numPr>
                <w:ilvl w:val="0"/>
                <w:numId w:val="21"/>
              </w:numPr>
              <w:ind w:left="1026" w:hanging="284"/>
              <w:rPr>
                <w:ins w:id="267" w:author="Marie-Helene" w:date="2017-10-31T12:46:00Z"/>
                <w:szCs w:val="18"/>
              </w:rPr>
            </w:pPr>
            <w:ins w:id="268" w:author="Marie-Helene" w:date="2017-10-31T12:46:00Z">
              <w:r>
                <w:rPr>
                  <w:szCs w:val="18"/>
                </w:rPr>
                <w:t>Finance report</w:t>
              </w:r>
            </w:ins>
          </w:p>
        </w:tc>
        <w:tc>
          <w:tcPr>
            <w:tcW w:w="6237" w:type="dxa"/>
          </w:tcPr>
          <w:p w:rsidR="00D00209" w:rsidRPr="00AA6F89" w:rsidRDefault="00D00209">
            <w:pPr>
              <w:rPr>
                <w:ins w:id="269" w:author="Marie-Helene" w:date="2017-10-31T12:46:00Z"/>
                <w:szCs w:val="18"/>
              </w:rPr>
            </w:pPr>
          </w:p>
        </w:tc>
        <w:tc>
          <w:tcPr>
            <w:tcW w:w="1843" w:type="dxa"/>
          </w:tcPr>
          <w:p w:rsidR="00D00209" w:rsidRPr="00AA6F89" w:rsidRDefault="00D00209">
            <w:pPr>
              <w:rPr>
                <w:ins w:id="270" w:author="Marie-Helene" w:date="2017-10-31T12:46:00Z"/>
                <w:szCs w:val="18"/>
              </w:rPr>
            </w:pPr>
          </w:p>
        </w:tc>
      </w:tr>
      <w:tr w:rsidR="00D00209" w:rsidTr="00672189">
        <w:tc>
          <w:tcPr>
            <w:tcW w:w="1555" w:type="dxa"/>
          </w:tcPr>
          <w:p w:rsidR="00D00209" w:rsidRPr="005C02A7" w:rsidRDefault="00D00209">
            <w:pPr>
              <w:rPr>
                <w:b/>
                <w:szCs w:val="18"/>
              </w:rPr>
            </w:pPr>
          </w:p>
        </w:tc>
        <w:tc>
          <w:tcPr>
            <w:tcW w:w="5811" w:type="dxa"/>
          </w:tcPr>
          <w:p w:rsidR="00D00209" w:rsidRPr="00A93477" w:rsidRDefault="00D00209" w:rsidP="00875AAA">
            <w:pPr>
              <w:pStyle w:val="Paragraphedeliste"/>
              <w:numPr>
                <w:ilvl w:val="0"/>
                <w:numId w:val="21"/>
              </w:numPr>
              <w:ind w:left="1026" w:hanging="284"/>
              <w:rPr>
                <w:szCs w:val="18"/>
              </w:rPr>
            </w:pPr>
            <w:ins w:id="271" w:author="Marie-Helene" w:date="2017-10-31T12:43:00Z">
              <w:r>
                <w:rPr>
                  <w:szCs w:val="18"/>
                </w:rPr>
                <w:t>Election of the President and Vice President;</w:t>
              </w:r>
            </w:ins>
            <w:del w:id="272" w:author="Marie-Helene" w:date="2017-10-31T12:43:00Z">
              <w:r w:rsidDel="006C76C2">
                <w:rPr>
                  <w:szCs w:val="18"/>
                </w:rPr>
                <w:delText>Finance Report;</w:delText>
              </w:r>
            </w:del>
          </w:p>
        </w:tc>
        <w:tc>
          <w:tcPr>
            <w:tcW w:w="6237" w:type="dxa"/>
          </w:tcPr>
          <w:p w:rsidR="00D00209" w:rsidRPr="00AA6F89" w:rsidRDefault="00D00209">
            <w:pPr>
              <w:rPr>
                <w:szCs w:val="18"/>
              </w:rPr>
            </w:pPr>
          </w:p>
        </w:tc>
        <w:tc>
          <w:tcPr>
            <w:tcW w:w="1843" w:type="dxa"/>
          </w:tcPr>
          <w:p w:rsidR="00D00209" w:rsidRPr="00AA6F89" w:rsidRDefault="00D00209">
            <w:pPr>
              <w:rPr>
                <w:szCs w:val="18"/>
              </w:rPr>
            </w:pPr>
          </w:p>
        </w:tc>
      </w:tr>
      <w:tr w:rsidR="00D00209" w:rsidTr="00672189">
        <w:tc>
          <w:tcPr>
            <w:tcW w:w="1555" w:type="dxa"/>
          </w:tcPr>
          <w:p w:rsidR="00D00209" w:rsidRPr="005C02A7" w:rsidRDefault="00D00209">
            <w:pPr>
              <w:rPr>
                <w:b/>
                <w:szCs w:val="18"/>
              </w:rPr>
            </w:pPr>
          </w:p>
        </w:tc>
        <w:tc>
          <w:tcPr>
            <w:tcW w:w="5811" w:type="dxa"/>
          </w:tcPr>
          <w:p w:rsidR="00D00209" w:rsidRPr="00751799" w:rsidRDefault="00D00209" w:rsidP="00D00209">
            <w:pPr>
              <w:pStyle w:val="Paragraphedeliste"/>
              <w:numPr>
                <w:ilvl w:val="0"/>
                <w:numId w:val="21"/>
              </w:numPr>
              <w:ind w:left="1026" w:hanging="284"/>
              <w:rPr>
                <w:szCs w:val="18"/>
              </w:rPr>
              <w:pPrChange w:id="273" w:author="Marie-Helene" w:date="2017-10-31T12:39:00Z">
                <w:pPr>
                  <w:pStyle w:val="Paragraphedeliste"/>
                  <w:numPr>
                    <w:numId w:val="21"/>
                  </w:numPr>
                  <w:ind w:left="1026" w:hanging="284"/>
                </w:pPr>
              </w:pPrChange>
            </w:pPr>
            <w:ins w:id="274" w:author="Marie-Helene" w:date="2017-10-31T12:43:00Z">
              <w:r w:rsidRPr="007E16A9">
                <w:rPr>
                  <w:szCs w:val="18"/>
                </w:rPr>
                <w:t xml:space="preserve">Election of the Council; </w:t>
              </w:r>
            </w:ins>
            <w:del w:id="275" w:author="Marie-Helene" w:date="2017-10-31T12:43:00Z">
              <w:r w:rsidDel="006C76C2">
                <w:rPr>
                  <w:szCs w:val="18"/>
                </w:rPr>
                <w:delText xml:space="preserve">Outline budget for the next four </w:delText>
              </w:r>
            </w:del>
            <w:del w:id="276" w:author="Marie-Helene" w:date="2017-10-31T12:39:00Z">
              <w:r w:rsidDel="00D00209">
                <w:rPr>
                  <w:szCs w:val="18"/>
                </w:rPr>
                <w:delText>year</w:delText>
              </w:r>
            </w:del>
            <w:ins w:id="277" w:author="Jon Price" w:date="2017-10-10T15:36:00Z">
              <w:del w:id="278" w:author="Marie-Helene" w:date="2017-10-31T12:39:00Z">
                <w:r w:rsidDel="00D00209">
                  <w:rPr>
                    <w:szCs w:val="18"/>
                  </w:rPr>
                  <w:delText>four</w:delText>
                </w:r>
              </w:del>
              <w:del w:id="279" w:author="Marie-Helene" w:date="2017-10-31T12:43:00Z">
                <w:r w:rsidDel="006C76C2">
                  <w:rPr>
                    <w:szCs w:val="18"/>
                  </w:rPr>
                  <w:delText>-year</w:delText>
                </w:r>
              </w:del>
            </w:ins>
            <w:del w:id="280" w:author="Marie-Helene" w:date="2017-10-31T12:43:00Z">
              <w:r w:rsidDel="006C76C2">
                <w:rPr>
                  <w:szCs w:val="18"/>
                </w:rPr>
                <w:delText xml:space="preserve"> period;</w:delText>
              </w:r>
            </w:del>
          </w:p>
        </w:tc>
        <w:tc>
          <w:tcPr>
            <w:tcW w:w="6237" w:type="dxa"/>
          </w:tcPr>
          <w:p w:rsidR="00D00209" w:rsidRDefault="00D00209">
            <w:pPr>
              <w:rPr>
                <w:szCs w:val="18"/>
              </w:rPr>
            </w:pPr>
          </w:p>
        </w:tc>
        <w:tc>
          <w:tcPr>
            <w:tcW w:w="1843" w:type="dxa"/>
          </w:tcPr>
          <w:p w:rsidR="00D00209" w:rsidRDefault="00D00209">
            <w:pPr>
              <w:rPr>
                <w:szCs w:val="18"/>
              </w:rPr>
            </w:pPr>
          </w:p>
        </w:tc>
      </w:tr>
      <w:tr w:rsidR="00D00209" w:rsidTr="00672189">
        <w:tc>
          <w:tcPr>
            <w:tcW w:w="1555" w:type="dxa"/>
          </w:tcPr>
          <w:p w:rsidR="00D00209" w:rsidRPr="005C02A7" w:rsidRDefault="00D00209">
            <w:pPr>
              <w:rPr>
                <w:b/>
                <w:szCs w:val="18"/>
              </w:rPr>
            </w:pPr>
          </w:p>
        </w:tc>
        <w:tc>
          <w:tcPr>
            <w:tcW w:w="5811" w:type="dxa"/>
          </w:tcPr>
          <w:p w:rsidR="00D00209" w:rsidRPr="00751799" w:rsidRDefault="00D00209" w:rsidP="00D00209">
            <w:pPr>
              <w:pStyle w:val="Paragraphedeliste"/>
              <w:numPr>
                <w:ilvl w:val="0"/>
                <w:numId w:val="21"/>
              </w:numPr>
              <w:ind w:left="1026" w:hanging="284"/>
              <w:rPr>
                <w:szCs w:val="18"/>
              </w:rPr>
              <w:pPrChange w:id="281" w:author="Marie-Helene" w:date="2017-10-31T12:41:00Z">
                <w:pPr>
                  <w:pStyle w:val="Paragraphedeliste"/>
                  <w:numPr>
                    <w:numId w:val="21"/>
                  </w:numPr>
                  <w:ind w:left="1026" w:hanging="284"/>
                </w:pPr>
              </w:pPrChange>
            </w:pPr>
            <w:ins w:id="282" w:author="Marie-Helene" w:date="2017-10-31T12:43:00Z">
              <w:r>
                <w:rPr>
                  <w:szCs w:val="18"/>
                </w:rPr>
                <w:t xml:space="preserve">Election of the Secretary-General; </w:t>
              </w:r>
            </w:ins>
            <w:del w:id="283" w:author="Marie-Helene" w:date="2017-10-31T12:43:00Z">
              <w:r w:rsidRPr="00D00209" w:rsidDel="006C76C2">
                <w:rPr>
                  <w:szCs w:val="18"/>
                  <w:rPrChange w:id="284" w:author="Marie-Helene" w:date="2017-10-31T12:41:00Z">
                    <w:rPr>
                      <w:szCs w:val="18"/>
                    </w:rPr>
                  </w:rPrChange>
                </w:rPr>
                <w:delText>Approval of amendments to the General Regulations</w:delText>
              </w:r>
            </w:del>
            <w:del w:id="285" w:author="Marie-Helene" w:date="2017-10-31T12:41:00Z">
              <w:r w:rsidRPr="00D00209" w:rsidDel="00D00209">
                <w:rPr>
                  <w:szCs w:val="18"/>
                  <w:rPrChange w:id="286" w:author="Marie-Helene" w:date="2017-10-31T12:41:00Z">
                    <w:rPr>
                      <w:szCs w:val="18"/>
                    </w:rPr>
                  </w:rPrChange>
                </w:rPr>
                <w:delText xml:space="preserve"> and the rules of procedures of the General Assembly, the Council, Committees and other subsidiary bodies of the Organization</w:delText>
              </w:r>
            </w:del>
            <w:del w:id="287" w:author="Marie-Helene" w:date="2017-10-31T12:43:00Z">
              <w:r w:rsidRPr="00D00209" w:rsidDel="006C76C2">
                <w:rPr>
                  <w:szCs w:val="18"/>
                  <w:rPrChange w:id="288" w:author="Marie-Helene" w:date="2017-10-31T12:41:00Z">
                    <w:rPr>
                      <w:szCs w:val="18"/>
                    </w:rPr>
                  </w:rPrChange>
                </w:rPr>
                <w:delText>;</w:delText>
              </w:r>
              <w:r w:rsidRPr="007E16A9" w:rsidDel="006C76C2">
                <w:rPr>
                  <w:szCs w:val="18"/>
                </w:rPr>
                <w:delText xml:space="preserve"> </w:delText>
              </w:r>
            </w:del>
          </w:p>
        </w:tc>
        <w:tc>
          <w:tcPr>
            <w:tcW w:w="6237" w:type="dxa"/>
          </w:tcPr>
          <w:p w:rsidR="00D00209" w:rsidRPr="00AA6F89" w:rsidRDefault="00D00209">
            <w:pPr>
              <w:rPr>
                <w:szCs w:val="18"/>
              </w:rPr>
            </w:pPr>
          </w:p>
        </w:tc>
        <w:tc>
          <w:tcPr>
            <w:tcW w:w="1843" w:type="dxa"/>
          </w:tcPr>
          <w:p w:rsidR="00D00209" w:rsidRPr="00AA6F89" w:rsidRDefault="00D00209">
            <w:pPr>
              <w:rPr>
                <w:szCs w:val="18"/>
              </w:rPr>
            </w:pPr>
          </w:p>
        </w:tc>
      </w:tr>
      <w:tr w:rsidR="00D00209" w:rsidTr="00672189">
        <w:trPr>
          <w:ins w:id="289" w:author="Marie-Helene" w:date="2017-10-31T12:47:00Z"/>
        </w:trPr>
        <w:tc>
          <w:tcPr>
            <w:tcW w:w="1555" w:type="dxa"/>
          </w:tcPr>
          <w:p w:rsidR="00D00209" w:rsidRPr="005C02A7" w:rsidRDefault="00D00209">
            <w:pPr>
              <w:rPr>
                <w:ins w:id="290" w:author="Marie-Helene" w:date="2017-10-31T12:47:00Z"/>
                <w:b/>
                <w:szCs w:val="18"/>
              </w:rPr>
            </w:pPr>
          </w:p>
        </w:tc>
        <w:tc>
          <w:tcPr>
            <w:tcW w:w="5811" w:type="dxa"/>
          </w:tcPr>
          <w:p w:rsidR="00D00209" w:rsidRDefault="00D00209" w:rsidP="00875AAA">
            <w:pPr>
              <w:pStyle w:val="Paragraphedeliste"/>
              <w:numPr>
                <w:ilvl w:val="0"/>
                <w:numId w:val="21"/>
              </w:numPr>
              <w:ind w:left="1026" w:hanging="284"/>
              <w:rPr>
                <w:ins w:id="291" w:author="Marie-Helene" w:date="2017-10-31T12:47:00Z"/>
                <w:szCs w:val="18"/>
              </w:rPr>
            </w:pPr>
            <w:ins w:id="292" w:author="Marie-Helene" w:date="2017-10-31T12:47:00Z">
              <w:r>
                <w:rPr>
                  <w:szCs w:val="18"/>
                </w:rPr>
                <w:t>Approval of the outline budget for the next three years;</w:t>
              </w:r>
            </w:ins>
          </w:p>
        </w:tc>
        <w:tc>
          <w:tcPr>
            <w:tcW w:w="6237" w:type="dxa"/>
          </w:tcPr>
          <w:p w:rsidR="00D00209" w:rsidRPr="00AA6F89" w:rsidRDefault="00D00209">
            <w:pPr>
              <w:rPr>
                <w:ins w:id="293" w:author="Marie-Helene" w:date="2017-10-31T12:47:00Z"/>
                <w:szCs w:val="18"/>
              </w:rPr>
            </w:pPr>
          </w:p>
        </w:tc>
        <w:tc>
          <w:tcPr>
            <w:tcW w:w="1843" w:type="dxa"/>
          </w:tcPr>
          <w:p w:rsidR="00D00209" w:rsidRPr="00AA6F89" w:rsidRDefault="00D00209">
            <w:pPr>
              <w:rPr>
                <w:ins w:id="294" w:author="Marie-Helene" w:date="2017-10-31T12:47:00Z"/>
                <w:szCs w:val="18"/>
              </w:rPr>
            </w:pPr>
          </w:p>
        </w:tc>
      </w:tr>
      <w:tr w:rsidR="00D00209" w:rsidTr="00672189">
        <w:tc>
          <w:tcPr>
            <w:tcW w:w="1555" w:type="dxa"/>
          </w:tcPr>
          <w:p w:rsidR="00D00209" w:rsidRPr="005C02A7" w:rsidRDefault="00D00209">
            <w:pPr>
              <w:rPr>
                <w:b/>
                <w:szCs w:val="18"/>
              </w:rPr>
            </w:pPr>
          </w:p>
        </w:tc>
        <w:tc>
          <w:tcPr>
            <w:tcW w:w="5811" w:type="dxa"/>
          </w:tcPr>
          <w:p w:rsidR="00D00209" w:rsidRPr="00A93477" w:rsidRDefault="00D00209" w:rsidP="00875AAA">
            <w:pPr>
              <w:pStyle w:val="Paragraphedeliste"/>
              <w:numPr>
                <w:ilvl w:val="0"/>
                <w:numId w:val="21"/>
              </w:numPr>
              <w:ind w:left="1026" w:hanging="284"/>
              <w:rPr>
                <w:szCs w:val="18"/>
              </w:rPr>
            </w:pPr>
            <w:r>
              <w:rPr>
                <w:szCs w:val="18"/>
              </w:rPr>
              <w:t>Approval of the Strategic Vision;</w:t>
            </w:r>
          </w:p>
        </w:tc>
        <w:tc>
          <w:tcPr>
            <w:tcW w:w="6237" w:type="dxa"/>
          </w:tcPr>
          <w:p w:rsidR="00D00209" w:rsidRPr="00AA6F89" w:rsidRDefault="00D00209">
            <w:pPr>
              <w:rPr>
                <w:szCs w:val="18"/>
              </w:rPr>
            </w:pPr>
          </w:p>
        </w:tc>
        <w:tc>
          <w:tcPr>
            <w:tcW w:w="1843" w:type="dxa"/>
          </w:tcPr>
          <w:p w:rsidR="00D00209" w:rsidRPr="00AA6F89" w:rsidRDefault="00D00209">
            <w:pPr>
              <w:rPr>
                <w:szCs w:val="18"/>
              </w:rPr>
            </w:pPr>
          </w:p>
        </w:tc>
      </w:tr>
      <w:tr w:rsidR="00D00209" w:rsidTr="00672189">
        <w:tc>
          <w:tcPr>
            <w:tcW w:w="1555" w:type="dxa"/>
          </w:tcPr>
          <w:p w:rsidR="00D00209" w:rsidRPr="005C02A7" w:rsidRDefault="00D00209">
            <w:pPr>
              <w:rPr>
                <w:b/>
                <w:szCs w:val="18"/>
              </w:rPr>
            </w:pPr>
          </w:p>
        </w:tc>
        <w:tc>
          <w:tcPr>
            <w:tcW w:w="5811" w:type="dxa"/>
          </w:tcPr>
          <w:p w:rsidR="00D00209" w:rsidRPr="00A93477" w:rsidRDefault="00D00209" w:rsidP="00875AAA">
            <w:pPr>
              <w:pStyle w:val="Paragraphedeliste"/>
              <w:numPr>
                <w:ilvl w:val="0"/>
                <w:numId w:val="21"/>
              </w:numPr>
              <w:ind w:left="1026" w:hanging="284"/>
              <w:rPr>
                <w:szCs w:val="18"/>
              </w:rPr>
            </w:pPr>
            <w:r>
              <w:rPr>
                <w:szCs w:val="18"/>
              </w:rPr>
              <w:t>Adoption of Standards;</w:t>
            </w:r>
          </w:p>
        </w:tc>
        <w:tc>
          <w:tcPr>
            <w:tcW w:w="6237" w:type="dxa"/>
          </w:tcPr>
          <w:p w:rsidR="00D00209" w:rsidRPr="00AA6F89" w:rsidRDefault="00D00209">
            <w:pPr>
              <w:rPr>
                <w:szCs w:val="18"/>
              </w:rPr>
            </w:pPr>
          </w:p>
        </w:tc>
        <w:tc>
          <w:tcPr>
            <w:tcW w:w="1843" w:type="dxa"/>
          </w:tcPr>
          <w:p w:rsidR="00D00209" w:rsidRPr="00AA6F89" w:rsidRDefault="00D00209">
            <w:pPr>
              <w:rPr>
                <w:szCs w:val="18"/>
              </w:rPr>
            </w:pPr>
          </w:p>
        </w:tc>
      </w:tr>
      <w:tr w:rsidR="00D00209" w:rsidTr="00672189">
        <w:tc>
          <w:tcPr>
            <w:tcW w:w="1555" w:type="dxa"/>
          </w:tcPr>
          <w:p w:rsidR="00D00209" w:rsidRPr="005C02A7" w:rsidRDefault="00D00209">
            <w:pPr>
              <w:rPr>
                <w:b/>
                <w:szCs w:val="18"/>
              </w:rPr>
            </w:pPr>
          </w:p>
        </w:tc>
        <w:tc>
          <w:tcPr>
            <w:tcW w:w="5811" w:type="dxa"/>
          </w:tcPr>
          <w:p w:rsidR="00D00209" w:rsidRPr="00A93477" w:rsidRDefault="00D00209">
            <w:pPr>
              <w:pStyle w:val="Paragraphedeliste"/>
              <w:numPr>
                <w:ilvl w:val="0"/>
                <w:numId w:val="21"/>
              </w:numPr>
              <w:ind w:left="1026" w:hanging="284"/>
              <w:rPr>
                <w:szCs w:val="18"/>
              </w:rPr>
            </w:pPr>
            <w:r w:rsidRPr="007E16A9">
              <w:rPr>
                <w:szCs w:val="18"/>
              </w:rPr>
              <w:t xml:space="preserve">Consideration of reports and proposals received from </w:t>
            </w:r>
            <w:del w:id="295" w:author="Marie-Hélène Grillet" w:date="2017-10-09T15:58:00Z">
              <w:r w:rsidRPr="007E16A9" w:rsidDel="003E02A0">
                <w:rPr>
                  <w:szCs w:val="18"/>
                </w:rPr>
                <w:delText>Contracting Parties</w:delText>
              </w:r>
            </w:del>
            <w:ins w:id="296" w:author="Marie-Hélène Grillet" w:date="2017-10-09T15:58:00Z">
              <w:r>
                <w:rPr>
                  <w:szCs w:val="18"/>
                </w:rPr>
                <w:t>Member States</w:t>
              </w:r>
            </w:ins>
            <w:r w:rsidRPr="007E16A9">
              <w:rPr>
                <w:szCs w:val="18"/>
              </w:rPr>
              <w:t xml:space="preserve"> and </w:t>
            </w:r>
            <w:ins w:id="297" w:author="Marie-Hélène Grillet" w:date="2017-10-09T15:58:00Z">
              <w:r>
                <w:rPr>
                  <w:szCs w:val="18"/>
                </w:rPr>
                <w:t>M</w:t>
              </w:r>
            </w:ins>
            <w:del w:id="298" w:author="Marie-Hélène Grillet" w:date="2017-10-09T15:58:00Z">
              <w:r w:rsidRPr="007E16A9" w:rsidDel="003E02A0">
                <w:rPr>
                  <w:szCs w:val="18"/>
                </w:rPr>
                <w:delText>m</w:delText>
              </w:r>
            </w:del>
            <w:r w:rsidRPr="007E16A9">
              <w:rPr>
                <w:szCs w:val="18"/>
              </w:rPr>
              <w:t>embers;</w:t>
            </w:r>
            <w:ins w:id="299" w:author="Marie-Helene" w:date="2017-10-31T12:44:00Z">
              <w:r>
                <w:rPr>
                  <w:szCs w:val="18"/>
                </w:rPr>
                <w:t xml:space="preserve"> and</w:t>
              </w:r>
            </w:ins>
          </w:p>
        </w:tc>
        <w:tc>
          <w:tcPr>
            <w:tcW w:w="6237" w:type="dxa"/>
          </w:tcPr>
          <w:p w:rsidR="00D00209" w:rsidRPr="00AA6F89" w:rsidRDefault="00D00209">
            <w:pPr>
              <w:rPr>
                <w:szCs w:val="18"/>
              </w:rPr>
            </w:pPr>
          </w:p>
        </w:tc>
        <w:tc>
          <w:tcPr>
            <w:tcW w:w="1843" w:type="dxa"/>
          </w:tcPr>
          <w:p w:rsidR="00D00209" w:rsidRPr="00AA6F89" w:rsidRDefault="00D00209">
            <w:pPr>
              <w:rPr>
                <w:szCs w:val="18"/>
              </w:rPr>
            </w:pPr>
          </w:p>
        </w:tc>
      </w:tr>
      <w:tr w:rsidR="00D00209" w:rsidDel="00AE1351" w:rsidTr="00672189">
        <w:trPr>
          <w:del w:id="300" w:author="Marie-Helene" w:date="2017-10-31T12:48:00Z"/>
        </w:trPr>
        <w:tc>
          <w:tcPr>
            <w:tcW w:w="1555" w:type="dxa"/>
          </w:tcPr>
          <w:p w:rsidR="00D00209" w:rsidRPr="005C02A7" w:rsidDel="00AE1351" w:rsidRDefault="00D00209">
            <w:pPr>
              <w:rPr>
                <w:del w:id="301" w:author="Marie-Helene" w:date="2017-10-31T12:48:00Z"/>
                <w:b/>
                <w:szCs w:val="18"/>
              </w:rPr>
            </w:pPr>
          </w:p>
        </w:tc>
        <w:tc>
          <w:tcPr>
            <w:tcW w:w="5811" w:type="dxa"/>
          </w:tcPr>
          <w:p w:rsidR="00D00209" w:rsidRPr="00D00209" w:rsidDel="00AE1351" w:rsidRDefault="00D00209" w:rsidP="00D00209">
            <w:pPr>
              <w:ind w:left="742"/>
              <w:rPr>
                <w:del w:id="302" w:author="Marie-Helene" w:date="2017-10-31T12:48:00Z"/>
                <w:szCs w:val="18"/>
                <w:rPrChange w:id="303" w:author="Marie-Helene" w:date="2017-10-31T12:44:00Z">
                  <w:rPr>
                    <w:del w:id="304" w:author="Marie-Helene" w:date="2017-10-31T12:48:00Z"/>
                  </w:rPr>
                </w:rPrChange>
              </w:rPr>
              <w:pPrChange w:id="305" w:author="Marie-Helene" w:date="2017-10-31T12:44:00Z">
                <w:pPr>
                  <w:pStyle w:val="Paragraphedeliste"/>
                  <w:numPr>
                    <w:numId w:val="21"/>
                  </w:numPr>
                  <w:ind w:left="1026" w:hanging="284"/>
                </w:pPr>
              </w:pPrChange>
            </w:pPr>
            <w:del w:id="306" w:author="Marie-Helene" w:date="2017-10-31T12:43:00Z">
              <w:r w:rsidRPr="00D00209" w:rsidDel="00D00209">
                <w:rPr>
                  <w:szCs w:val="18"/>
                  <w:rPrChange w:id="307" w:author="Marie-Helene" w:date="2017-10-31T12:44:00Z">
                    <w:rPr/>
                  </w:rPrChange>
                </w:rPr>
                <w:delText xml:space="preserve">Election of the Council; </w:delText>
              </w:r>
            </w:del>
            <w:ins w:id="308" w:author="Marie-Hélène Grillet" w:date="2017-10-09T16:00:00Z">
              <w:del w:id="309" w:author="Marie-Helene" w:date="2017-10-31T12:42:00Z">
                <w:r w:rsidRPr="00D00209" w:rsidDel="00D00209">
                  <w:rPr>
                    <w:szCs w:val="18"/>
                    <w:rPrChange w:id="310" w:author="Marie-Helene" w:date="2017-10-31T12:44:00Z">
                      <w:rPr/>
                    </w:rPrChange>
                  </w:rPr>
                  <w:delText>[</w:delText>
                </w:r>
              </w:del>
            </w:ins>
            <w:del w:id="311" w:author="Marie-Helene" w:date="2017-10-31T12:42:00Z">
              <w:r w:rsidRPr="00D00209" w:rsidDel="00D00209">
                <w:rPr>
                  <w:szCs w:val="18"/>
                  <w:rPrChange w:id="312" w:author="Marie-Helene" w:date="2017-10-31T12:44:00Z">
                    <w:rPr/>
                  </w:rPrChange>
                </w:rPr>
                <w:delText>and</w:delText>
              </w:r>
            </w:del>
            <w:ins w:id="313" w:author="Marie-Hélène Grillet" w:date="2017-10-09T16:00:00Z">
              <w:del w:id="314" w:author="Marie-Helene" w:date="2017-10-31T12:42:00Z">
                <w:r w:rsidRPr="00D00209" w:rsidDel="00D00209">
                  <w:rPr>
                    <w:szCs w:val="18"/>
                    <w:rPrChange w:id="315" w:author="Marie-Helene" w:date="2017-10-31T12:44:00Z">
                      <w:rPr/>
                    </w:rPrChange>
                  </w:rPr>
                  <w:delText>]</w:delText>
                </w:r>
              </w:del>
            </w:ins>
          </w:p>
        </w:tc>
        <w:tc>
          <w:tcPr>
            <w:tcW w:w="6237" w:type="dxa"/>
          </w:tcPr>
          <w:p w:rsidR="00D00209" w:rsidRPr="00AA6F89" w:rsidDel="00AE1351" w:rsidRDefault="00D00209">
            <w:pPr>
              <w:rPr>
                <w:del w:id="316" w:author="Marie-Helene" w:date="2017-10-31T12:48:00Z"/>
                <w:szCs w:val="18"/>
              </w:rPr>
            </w:pPr>
          </w:p>
        </w:tc>
        <w:tc>
          <w:tcPr>
            <w:tcW w:w="1843" w:type="dxa"/>
          </w:tcPr>
          <w:p w:rsidR="00D00209" w:rsidRPr="00AA6F89" w:rsidDel="00AE1351" w:rsidRDefault="00D00209">
            <w:pPr>
              <w:rPr>
                <w:del w:id="317" w:author="Marie-Helene" w:date="2017-10-31T12:48:00Z"/>
                <w:szCs w:val="18"/>
              </w:rPr>
            </w:pPr>
          </w:p>
        </w:tc>
      </w:tr>
      <w:tr w:rsidR="00D00209" w:rsidDel="00AE1351" w:rsidTr="00672189">
        <w:trPr>
          <w:ins w:id="318" w:author="Marie-Hélène Grillet" w:date="2017-10-09T15:59:00Z"/>
          <w:del w:id="319" w:author="Marie-Helene" w:date="2017-10-31T12:48:00Z"/>
        </w:trPr>
        <w:tc>
          <w:tcPr>
            <w:tcW w:w="1555" w:type="dxa"/>
          </w:tcPr>
          <w:p w:rsidR="00D00209" w:rsidRPr="005C02A7" w:rsidDel="00AE1351" w:rsidRDefault="00D00209">
            <w:pPr>
              <w:rPr>
                <w:ins w:id="320" w:author="Marie-Hélène Grillet" w:date="2017-10-09T15:59:00Z"/>
                <w:del w:id="321" w:author="Marie-Helene" w:date="2017-10-31T12:48:00Z"/>
                <w:b/>
                <w:szCs w:val="18"/>
              </w:rPr>
            </w:pPr>
          </w:p>
        </w:tc>
        <w:tc>
          <w:tcPr>
            <w:tcW w:w="5811" w:type="dxa"/>
          </w:tcPr>
          <w:p w:rsidR="00D00209" w:rsidRPr="00D00209" w:rsidDel="00AE1351" w:rsidRDefault="00D00209" w:rsidP="00D00209">
            <w:pPr>
              <w:ind w:left="742"/>
              <w:rPr>
                <w:ins w:id="322" w:author="Marie-Hélène Grillet" w:date="2017-10-09T15:59:00Z"/>
                <w:del w:id="323" w:author="Marie-Helene" w:date="2017-10-31T12:48:00Z"/>
                <w:szCs w:val="18"/>
                <w:rPrChange w:id="324" w:author="Marie-Helene" w:date="2017-10-31T12:44:00Z">
                  <w:rPr>
                    <w:ins w:id="325" w:author="Marie-Hélène Grillet" w:date="2017-10-09T15:59:00Z"/>
                    <w:del w:id="326" w:author="Marie-Helene" w:date="2017-10-31T12:48:00Z"/>
                  </w:rPr>
                </w:rPrChange>
              </w:rPr>
              <w:pPrChange w:id="327" w:author="Marie-Helene" w:date="2017-10-31T12:44:00Z">
                <w:pPr>
                  <w:pStyle w:val="Paragraphedeliste"/>
                  <w:numPr>
                    <w:numId w:val="21"/>
                  </w:numPr>
                  <w:ind w:left="1026" w:hanging="284"/>
                </w:pPr>
              </w:pPrChange>
            </w:pPr>
            <w:ins w:id="328" w:author="Marie-Hélène Grillet" w:date="2017-10-09T16:00:00Z">
              <w:del w:id="329" w:author="Marie-Helene" w:date="2017-10-31T12:43:00Z">
                <w:r w:rsidRPr="00D00209" w:rsidDel="00D00209">
                  <w:rPr>
                    <w:szCs w:val="18"/>
                    <w:rPrChange w:id="330" w:author="Marie-Helene" w:date="2017-10-31T12:44:00Z">
                      <w:rPr/>
                    </w:rPrChange>
                  </w:rPr>
                  <w:delText>Election of the Secretary-General; and</w:delText>
                </w:r>
              </w:del>
            </w:ins>
          </w:p>
        </w:tc>
        <w:tc>
          <w:tcPr>
            <w:tcW w:w="6237" w:type="dxa"/>
          </w:tcPr>
          <w:p w:rsidR="00D00209" w:rsidRPr="00AA6F89" w:rsidDel="00AE1351" w:rsidRDefault="00D00209">
            <w:pPr>
              <w:rPr>
                <w:ins w:id="331" w:author="Marie-Hélène Grillet" w:date="2017-10-09T15:59:00Z"/>
                <w:del w:id="332" w:author="Marie-Helene" w:date="2017-10-31T12:48:00Z"/>
                <w:szCs w:val="18"/>
              </w:rPr>
            </w:pPr>
          </w:p>
        </w:tc>
        <w:tc>
          <w:tcPr>
            <w:tcW w:w="1843" w:type="dxa"/>
          </w:tcPr>
          <w:p w:rsidR="00D00209" w:rsidRPr="00AA6F89" w:rsidDel="00AE1351" w:rsidRDefault="00D00209">
            <w:pPr>
              <w:rPr>
                <w:ins w:id="333" w:author="Marie-Hélène Grillet" w:date="2017-10-09T15:59:00Z"/>
                <w:del w:id="334" w:author="Marie-Helene" w:date="2017-10-31T12:48:00Z"/>
                <w:szCs w:val="18"/>
              </w:rPr>
            </w:pPr>
          </w:p>
        </w:tc>
      </w:tr>
      <w:tr w:rsidR="00D00209" w:rsidTr="00672189">
        <w:tc>
          <w:tcPr>
            <w:tcW w:w="1555" w:type="dxa"/>
          </w:tcPr>
          <w:p w:rsidR="00D00209" w:rsidRPr="005C02A7" w:rsidRDefault="00D00209">
            <w:pPr>
              <w:rPr>
                <w:b/>
                <w:szCs w:val="18"/>
              </w:rPr>
            </w:pPr>
          </w:p>
        </w:tc>
        <w:tc>
          <w:tcPr>
            <w:tcW w:w="5811" w:type="dxa"/>
          </w:tcPr>
          <w:p w:rsidR="00D00209" w:rsidRPr="00BA4A9C" w:rsidRDefault="00D00209" w:rsidP="00875AAA">
            <w:pPr>
              <w:pStyle w:val="Paragraphedeliste"/>
              <w:numPr>
                <w:ilvl w:val="0"/>
                <w:numId w:val="21"/>
              </w:numPr>
              <w:ind w:left="1026" w:hanging="284"/>
              <w:rPr>
                <w:szCs w:val="18"/>
              </w:rPr>
            </w:pPr>
            <w:r>
              <w:rPr>
                <w:szCs w:val="18"/>
              </w:rPr>
              <w:t>Any other business.</w:t>
            </w:r>
          </w:p>
        </w:tc>
        <w:tc>
          <w:tcPr>
            <w:tcW w:w="6237" w:type="dxa"/>
          </w:tcPr>
          <w:p w:rsidR="00D00209" w:rsidRPr="00AA6F89" w:rsidRDefault="00D00209">
            <w:pPr>
              <w:rPr>
                <w:szCs w:val="18"/>
              </w:rPr>
            </w:pPr>
          </w:p>
        </w:tc>
        <w:tc>
          <w:tcPr>
            <w:tcW w:w="1843" w:type="dxa"/>
          </w:tcPr>
          <w:p w:rsidR="00D00209" w:rsidRPr="00AA6F89" w:rsidRDefault="00D00209">
            <w:pPr>
              <w:rPr>
                <w:szCs w:val="18"/>
              </w:rPr>
            </w:pPr>
          </w:p>
        </w:tc>
      </w:tr>
      <w:tr w:rsidR="00D00209" w:rsidTr="00672189">
        <w:tc>
          <w:tcPr>
            <w:tcW w:w="1555" w:type="dxa"/>
          </w:tcPr>
          <w:p w:rsidR="00D00209" w:rsidRPr="005C02A7" w:rsidRDefault="00D00209">
            <w:pPr>
              <w:rPr>
                <w:b/>
                <w:szCs w:val="18"/>
              </w:rPr>
            </w:pPr>
          </w:p>
        </w:tc>
        <w:tc>
          <w:tcPr>
            <w:tcW w:w="5811" w:type="dxa"/>
          </w:tcPr>
          <w:p w:rsidR="00D00209" w:rsidRPr="00BA4A9C" w:rsidRDefault="00D00209" w:rsidP="00875AAA">
            <w:pPr>
              <w:pStyle w:val="Paragraphedeliste"/>
              <w:numPr>
                <w:ilvl w:val="0"/>
                <w:numId w:val="13"/>
              </w:numPr>
              <w:ind w:left="742" w:hanging="425"/>
              <w:rPr>
                <w:szCs w:val="18"/>
              </w:rPr>
            </w:pPr>
            <w:r w:rsidRPr="00B50C2A">
              <w:rPr>
                <w:szCs w:val="18"/>
              </w:rPr>
              <w:t>The provisional agenda for an extraordinary session of General Assembly called by the Council shall be prepared by the Secretariat for approval by the Council and shall include consideration of the question(s) for which the session was convened.</w:t>
            </w:r>
          </w:p>
        </w:tc>
        <w:tc>
          <w:tcPr>
            <w:tcW w:w="6237" w:type="dxa"/>
          </w:tcPr>
          <w:p w:rsidR="00D00209" w:rsidRPr="00AA6F89" w:rsidRDefault="00D00209">
            <w:pPr>
              <w:rPr>
                <w:szCs w:val="18"/>
              </w:rPr>
            </w:pPr>
          </w:p>
        </w:tc>
        <w:tc>
          <w:tcPr>
            <w:tcW w:w="1843" w:type="dxa"/>
          </w:tcPr>
          <w:p w:rsidR="00D00209" w:rsidRPr="00AA6F89" w:rsidRDefault="00D00209">
            <w:pPr>
              <w:rPr>
                <w:szCs w:val="18"/>
              </w:rPr>
            </w:pPr>
          </w:p>
        </w:tc>
      </w:tr>
      <w:tr w:rsidR="00D00209" w:rsidTr="00672189">
        <w:tc>
          <w:tcPr>
            <w:tcW w:w="1555" w:type="dxa"/>
          </w:tcPr>
          <w:p w:rsidR="00D00209" w:rsidRPr="005C02A7" w:rsidRDefault="00D00209">
            <w:pPr>
              <w:rPr>
                <w:b/>
                <w:szCs w:val="18"/>
              </w:rPr>
            </w:pPr>
          </w:p>
        </w:tc>
        <w:tc>
          <w:tcPr>
            <w:tcW w:w="5811" w:type="dxa"/>
          </w:tcPr>
          <w:p w:rsidR="00D00209" w:rsidRPr="00BA4A9C" w:rsidRDefault="00D00209" w:rsidP="00875AAA">
            <w:pPr>
              <w:pStyle w:val="Paragraphedeliste"/>
              <w:numPr>
                <w:ilvl w:val="0"/>
                <w:numId w:val="13"/>
              </w:numPr>
              <w:ind w:left="742" w:hanging="425"/>
              <w:rPr>
                <w:szCs w:val="18"/>
              </w:rPr>
            </w:pPr>
            <w:r w:rsidRPr="00B50C2A">
              <w:rPr>
                <w:szCs w:val="18"/>
              </w:rPr>
              <w:t>The provisional agenda for an extraordinary session of General Assembly called by the Contracting Parties shall be prepared by the Secretariat for approval by the Secretary General and shall include consideration of the question(s) for which the session was convened.</w:t>
            </w:r>
          </w:p>
        </w:tc>
        <w:tc>
          <w:tcPr>
            <w:tcW w:w="6237" w:type="dxa"/>
          </w:tcPr>
          <w:p w:rsidR="00D00209" w:rsidRPr="00AA6F89" w:rsidRDefault="00D00209">
            <w:pPr>
              <w:rPr>
                <w:szCs w:val="18"/>
              </w:rPr>
            </w:pPr>
          </w:p>
        </w:tc>
        <w:tc>
          <w:tcPr>
            <w:tcW w:w="1843" w:type="dxa"/>
          </w:tcPr>
          <w:p w:rsidR="00D00209" w:rsidRPr="00AA6F89" w:rsidRDefault="00D00209">
            <w:pPr>
              <w:rPr>
                <w:szCs w:val="18"/>
              </w:rPr>
            </w:pPr>
          </w:p>
        </w:tc>
      </w:tr>
      <w:tr w:rsidR="00D00209" w:rsidTr="00672189">
        <w:tc>
          <w:tcPr>
            <w:tcW w:w="1555" w:type="dxa"/>
          </w:tcPr>
          <w:p w:rsidR="00D00209" w:rsidRPr="005C02A7" w:rsidRDefault="00D00209">
            <w:pPr>
              <w:rPr>
                <w:b/>
                <w:szCs w:val="18"/>
              </w:rPr>
            </w:pPr>
          </w:p>
        </w:tc>
        <w:tc>
          <w:tcPr>
            <w:tcW w:w="5811" w:type="dxa"/>
          </w:tcPr>
          <w:p w:rsidR="00D00209" w:rsidRPr="00B02998" w:rsidRDefault="00D00209" w:rsidP="00875AAA">
            <w:pPr>
              <w:pStyle w:val="Paragraphedeliste"/>
              <w:numPr>
                <w:ilvl w:val="0"/>
                <w:numId w:val="11"/>
              </w:numPr>
              <w:ind w:left="317" w:hanging="317"/>
              <w:rPr>
                <w:b/>
                <w:szCs w:val="18"/>
              </w:rPr>
            </w:pPr>
            <w:r>
              <w:rPr>
                <w:b/>
                <w:szCs w:val="18"/>
              </w:rPr>
              <w:t>Rules of Procedure</w:t>
            </w:r>
          </w:p>
        </w:tc>
        <w:tc>
          <w:tcPr>
            <w:tcW w:w="6237" w:type="dxa"/>
          </w:tcPr>
          <w:p w:rsidR="00D00209" w:rsidRPr="00AA6F89" w:rsidRDefault="00AE1351">
            <w:pPr>
              <w:rPr>
                <w:szCs w:val="18"/>
              </w:rPr>
            </w:pPr>
            <w:ins w:id="335" w:author="Marie-Helene" w:date="2017-10-31T12:52:00Z">
              <w:r>
                <w:rPr>
                  <w:szCs w:val="18"/>
                </w:rPr>
                <w:t>Consider “Procedures” rather than “Rules of Procedure”</w:t>
              </w:r>
            </w:ins>
          </w:p>
        </w:tc>
        <w:tc>
          <w:tcPr>
            <w:tcW w:w="1843" w:type="dxa"/>
          </w:tcPr>
          <w:p w:rsidR="00D00209" w:rsidRPr="00AA6F89" w:rsidRDefault="00AE1351">
            <w:pPr>
              <w:rPr>
                <w:szCs w:val="18"/>
              </w:rPr>
            </w:pPr>
            <w:ins w:id="336" w:author="Marie-Helene" w:date="2017-10-31T12:52:00Z">
              <w:r>
                <w:rPr>
                  <w:szCs w:val="18"/>
                </w:rPr>
                <w:t>Canada</w:t>
              </w:r>
            </w:ins>
          </w:p>
        </w:tc>
      </w:tr>
      <w:tr w:rsidR="00D00209" w:rsidTr="00672189">
        <w:tc>
          <w:tcPr>
            <w:tcW w:w="1555" w:type="dxa"/>
          </w:tcPr>
          <w:p w:rsidR="00D00209" w:rsidRPr="005C02A7" w:rsidRDefault="00D00209">
            <w:pPr>
              <w:rPr>
                <w:b/>
                <w:szCs w:val="18"/>
              </w:rPr>
            </w:pPr>
          </w:p>
        </w:tc>
        <w:tc>
          <w:tcPr>
            <w:tcW w:w="5811" w:type="dxa"/>
          </w:tcPr>
          <w:p w:rsidR="00D00209" w:rsidRPr="00B02998" w:rsidRDefault="00D00209" w:rsidP="00B02998">
            <w:pPr>
              <w:rPr>
                <w:szCs w:val="18"/>
              </w:rPr>
            </w:pPr>
            <w:r w:rsidRPr="00696225">
              <w:rPr>
                <w:szCs w:val="18"/>
              </w:rPr>
              <w:t>The following Rules of Procedure shall apply to the conduct of the business of the General Assembly:</w:t>
            </w:r>
          </w:p>
        </w:tc>
        <w:tc>
          <w:tcPr>
            <w:tcW w:w="6237" w:type="dxa"/>
          </w:tcPr>
          <w:p w:rsidR="00D00209" w:rsidRPr="00AA6F89" w:rsidRDefault="00D00209">
            <w:pPr>
              <w:rPr>
                <w:szCs w:val="18"/>
              </w:rPr>
            </w:pPr>
          </w:p>
        </w:tc>
        <w:tc>
          <w:tcPr>
            <w:tcW w:w="1843" w:type="dxa"/>
          </w:tcPr>
          <w:p w:rsidR="00D00209" w:rsidRPr="00AA6F89" w:rsidRDefault="00D00209">
            <w:pPr>
              <w:rPr>
                <w:szCs w:val="18"/>
              </w:rPr>
            </w:pPr>
          </w:p>
        </w:tc>
      </w:tr>
      <w:tr w:rsidR="00D00209" w:rsidTr="00672189">
        <w:tc>
          <w:tcPr>
            <w:tcW w:w="1555" w:type="dxa"/>
          </w:tcPr>
          <w:p w:rsidR="00D00209" w:rsidRPr="005C02A7" w:rsidRDefault="00D00209">
            <w:pPr>
              <w:rPr>
                <w:b/>
                <w:szCs w:val="18"/>
              </w:rPr>
            </w:pPr>
          </w:p>
        </w:tc>
        <w:tc>
          <w:tcPr>
            <w:tcW w:w="5811" w:type="dxa"/>
          </w:tcPr>
          <w:p w:rsidR="00D00209" w:rsidRPr="00696225" w:rsidRDefault="00D00209" w:rsidP="00875AAA">
            <w:pPr>
              <w:pStyle w:val="Paragraphedeliste"/>
              <w:numPr>
                <w:ilvl w:val="0"/>
                <w:numId w:val="22"/>
              </w:numPr>
              <w:rPr>
                <w:b/>
                <w:vanish/>
                <w:szCs w:val="18"/>
              </w:rPr>
            </w:pPr>
          </w:p>
          <w:p w:rsidR="00D00209" w:rsidRPr="00696225" w:rsidRDefault="00D00209" w:rsidP="00875AAA">
            <w:pPr>
              <w:pStyle w:val="Paragraphedeliste"/>
              <w:numPr>
                <w:ilvl w:val="0"/>
                <w:numId w:val="22"/>
              </w:numPr>
              <w:rPr>
                <w:b/>
                <w:vanish/>
                <w:szCs w:val="18"/>
              </w:rPr>
            </w:pPr>
          </w:p>
          <w:p w:rsidR="00D00209" w:rsidRPr="00696225" w:rsidRDefault="00D00209" w:rsidP="00875AAA">
            <w:pPr>
              <w:pStyle w:val="Paragraphedeliste"/>
              <w:numPr>
                <w:ilvl w:val="0"/>
                <w:numId w:val="22"/>
              </w:numPr>
              <w:rPr>
                <w:b/>
                <w:vanish/>
                <w:szCs w:val="18"/>
              </w:rPr>
            </w:pPr>
          </w:p>
          <w:p w:rsidR="00D00209" w:rsidRPr="00696225" w:rsidRDefault="00D00209" w:rsidP="00875AAA">
            <w:pPr>
              <w:pStyle w:val="Paragraphedeliste"/>
              <w:numPr>
                <w:ilvl w:val="0"/>
                <w:numId w:val="22"/>
              </w:numPr>
              <w:rPr>
                <w:b/>
                <w:vanish/>
                <w:szCs w:val="18"/>
              </w:rPr>
            </w:pPr>
          </w:p>
          <w:p w:rsidR="00D00209" w:rsidRPr="00696225" w:rsidRDefault="00D00209" w:rsidP="009E7158">
            <w:pPr>
              <w:pStyle w:val="Paragraphedeliste"/>
              <w:numPr>
                <w:ilvl w:val="1"/>
                <w:numId w:val="22"/>
              </w:numPr>
              <w:rPr>
                <w:b/>
                <w:szCs w:val="18"/>
              </w:rPr>
            </w:pPr>
            <w:r>
              <w:rPr>
                <w:b/>
                <w:szCs w:val="18"/>
              </w:rPr>
              <w:t>The Role of the Chair</w:t>
            </w:r>
          </w:p>
        </w:tc>
        <w:tc>
          <w:tcPr>
            <w:tcW w:w="6237" w:type="dxa"/>
          </w:tcPr>
          <w:p w:rsidR="00D00209" w:rsidRPr="00AA6F89" w:rsidRDefault="00D00209">
            <w:pPr>
              <w:rPr>
                <w:szCs w:val="18"/>
              </w:rPr>
            </w:pPr>
          </w:p>
        </w:tc>
        <w:tc>
          <w:tcPr>
            <w:tcW w:w="1843" w:type="dxa"/>
          </w:tcPr>
          <w:p w:rsidR="00D00209" w:rsidRPr="00AA6F89" w:rsidRDefault="00D00209">
            <w:pPr>
              <w:rPr>
                <w:szCs w:val="18"/>
              </w:rPr>
            </w:pPr>
          </w:p>
        </w:tc>
      </w:tr>
      <w:tr w:rsidR="00D00209" w:rsidTr="00672189">
        <w:tc>
          <w:tcPr>
            <w:tcW w:w="1555" w:type="dxa"/>
          </w:tcPr>
          <w:p w:rsidR="00D00209" w:rsidRPr="005C02A7" w:rsidRDefault="00D00209">
            <w:pPr>
              <w:rPr>
                <w:b/>
                <w:szCs w:val="18"/>
              </w:rPr>
            </w:pPr>
          </w:p>
        </w:tc>
        <w:tc>
          <w:tcPr>
            <w:tcW w:w="5811" w:type="dxa"/>
          </w:tcPr>
          <w:p w:rsidR="00D00209" w:rsidRPr="00696225" w:rsidRDefault="00D00209" w:rsidP="00875AAA">
            <w:pPr>
              <w:pStyle w:val="Paragraphedeliste"/>
              <w:numPr>
                <w:ilvl w:val="0"/>
                <w:numId w:val="23"/>
              </w:numPr>
              <w:rPr>
                <w:szCs w:val="18"/>
              </w:rPr>
            </w:pPr>
            <w:r w:rsidRPr="000E2A76">
              <w:rPr>
                <w:szCs w:val="18"/>
              </w:rPr>
              <w:t xml:space="preserve">The President, or in his/her absence, the Vice President, shall be </w:t>
            </w:r>
            <w:r w:rsidRPr="000E2A76">
              <w:rPr>
                <w:szCs w:val="18"/>
              </w:rPr>
              <w:lastRenderedPageBreak/>
              <w:t>the Chair of the General Assembly.</w:t>
            </w:r>
          </w:p>
        </w:tc>
        <w:tc>
          <w:tcPr>
            <w:tcW w:w="6237" w:type="dxa"/>
          </w:tcPr>
          <w:p w:rsidR="00D00209" w:rsidRPr="00AA6F89" w:rsidRDefault="00D00209">
            <w:pPr>
              <w:rPr>
                <w:szCs w:val="18"/>
              </w:rPr>
            </w:pPr>
          </w:p>
        </w:tc>
        <w:tc>
          <w:tcPr>
            <w:tcW w:w="1843" w:type="dxa"/>
          </w:tcPr>
          <w:p w:rsidR="00D00209" w:rsidRPr="00AA6F89" w:rsidRDefault="00D00209">
            <w:pPr>
              <w:rPr>
                <w:szCs w:val="18"/>
              </w:rPr>
            </w:pPr>
          </w:p>
        </w:tc>
      </w:tr>
      <w:tr w:rsidR="00D00209" w:rsidTr="00672189">
        <w:tc>
          <w:tcPr>
            <w:tcW w:w="1555" w:type="dxa"/>
          </w:tcPr>
          <w:p w:rsidR="00D00209" w:rsidRPr="005C02A7" w:rsidRDefault="00D00209">
            <w:pPr>
              <w:rPr>
                <w:b/>
                <w:szCs w:val="18"/>
              </w:rPr>
            </w:pPr>
          </w:p>
        </w:tc>
        <w:tc>
          <w:tcPr>
            <w:tcW w:w="5811" w:type="dxa"/>
          </w:tcPr>
          <w:p w:rsidR="00D00209" w:rsidRPr="00BA4A9C" w:rsidRDefault="00D00209" w:rsidP="005D6D11">
            <w:pPr>
              <w:pStyle w:val="Paragraphedeliste"/>
              <w:numPr>
                <w:ilvl w:val="0"/>
                <w:numId w:val="23"/>
              </w:numPr>
              <w:rPr>
                <w:szCs w:val="18"/>
              </w:rPr>
            </w:pPr>
            <w:r w:rsidRPr="000E2A76">
              <w:rPr>
                <w:szCs w:val="18"/>
              </w:rPr>
              <w:t xml:space="preserve">The Chair will open and close the meeting, direct discussions, ensure the observance of the procedures in the </w:t>
            </w:r>
            <w:del w:id="337" w:author="Marie-Helene" w:date="2017-10-06T14:12:00Z">
              <w:r w:rsidRPr="000E2A76" w:rsidDel="005D6D11">
                <w:rPr>
                  <w:szCs w:val="18"/>
                </w:rPr>
                <w:delText xml:space="preserve">IALA </w:delText>
              </w:r>
            </w:del>
            <w:r w:rsidRPr="000E2A76">
              <w:rPr>
                <w:szCs w:val="18"/>
              </w:rPr>
              <w:t>Convention and these General Regulations, accord the right to speak, put questions to the vote and announce decisions.</w:t>
            </w:r>
          </w:p>
        </w:tc>
        <w:tc>
          <w:tcPr>
            <w:tcW w:w="6237" w:type="dxa"/>
          </w:tcPr>
          <w:p w:rsidR="00D00209" w:rsidRPr="00AA6F89" w:rsidRDefault="00D00209">
            <w:pPr>
              <w:rPr>
                <w:szCs w:val="18"/>
              </w:rPr>
            </w:pPr>
            <w:r>
              <w:rPr>
                <w:szCs w:val="18"/>
              </w:rPr>
              <w:t>Remove “IALA” from “IALA Convention”.</w:t>
            </w:r>
          </w:p>
        </w:tc>
        <w:tc>
          <w:tcPr>
            <w:tcW w:w="1843" w:type="dxa"/>
          </w:tcPr>
          <w:p w:rsidR="00D00209" w:rsidRPr="00AA6F89" w:rsidRDefault="00D00209">
            <w:pPr>
              <w:rPr>
                <w:szCs w:val="18"/>
              </w:rPr>
            </w:pPr>
            <w:r>
              <w:rPr>
                <w:szCs w:val="18"/>
              </w:rPr>
              <w:t>Japan</w:t>
            </w:r>
          </w:p>
        </w:tc>
      </w:tr>
      <w:tr w:rsidR="00D00209" w:rsidTr="00672189">
        <w:tc>
          <w:tcPr>
            <w:tcW w:w="1555" w:type="dxa"/>
          </w:tcPr>
          <w:p w:rsidR="00D00209" w:rsidRDefault="00D00209">
            <w:pPr>
              <w:rPr>
                <w:szCs w:val="18"/>
              </w:rPr>
            </w:pPr>
          </w:p>
        </w:tc>
        <w:tc>
          <w:tcPr>
            <w:tcW w:w="5811" w:type="dxa"/>
          </w:tcPr>
          <w:p w:rsidR="00D00209" w:rsidRPr="00BA4A9C" w:rsidRDefault="00D00209" w:rsidP="00875AAA">
            <w:pPr>
              <w:pStyle w:val="Paragraphedeliste"/>
              <w:numPr>
                <w:ilvl w:val="0"/>
                <w:numId w:val="23"/>
              </w:numPr>
              <w:rPr>
                <w:szCs w:val="18"/>
              </w:rPr>
            </w:pPr>
            <w:r w:rsidRPr="000E2A76">
              <w:rPr>
                <w:szCs w:val="18"/>
              </w:rPr>
              <w:t>The Chair will have control over the proceedings and may rule on points of order and shall have the power to propose adjournment or closure of debates or adjournment or suspension of the meeting.</w:t>
            </w:r>
          </w:p>
        </w:tc>
        <w:tc>
          <w:tcPr>
            <w:tcW w:w="6237" w:type="dxa"/>
          </w:tcPr>
          <w:p w:rsidR="00D00209" w:rsidRPr="00AA6F89" w:rsidRDefault="00D00209">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szCs w:val="18"/>
              </w:rPr>
            </w:pPr>
          </w:p>
        </w:tc>
        <w:tc>
          <w:tcPr>
            <w:tcW w:w="5811" w:type="dxa"/>
          </w:tcPr>
          <w:p w:rsidR="00D00209" w:rsidRPr="00696225" w:rsidRDefault="00D00209" w:rsidP="00875AAA">
            <w:pPr>
              <w:pStyle w:val="Paragraphedeliste"/>
              <w:numPr>
                <w:ilvl w:val="1"/>
                <w:numId w:val="22"/>
              </w:numPr>
              <w:ind w:left="742" w:hanging="382"/>
              <w:rPr>
                <w:b/>
                <w:szCs w:val="18"/>
              </w:rPr>
            </w:pPr>
            <w:r>
              <w:rPr>
                <w:b/>
                <w:szCs w:val="18"/>
              </w:rPr>
              <w:t>Conduct of Meetings</w:t>
            </w:r>
          </w:p>
        </w:tc>
        <w:tc>
          <w:tcPr>
            <w:tcW w:w="6237" w:type="dxa"/>
          </w:tcPr>
          <w:p w:rsidR="00D00209" w:rsidRPr="00AA6F89" w:rsidRDefault="00D00209">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szCs w:val="18"/>
              </w:rPr>
            </w:pPr>
          </w:p>
        </w:tc>
        <w:tc>
          <w:tcPr>
            <w:tcW w:w="5811" w:type="dxa"/>
          </w:tcPr>
          <w:p w:rsidR="00D00209" w:rsidRPr="00696225" w:rsidRDefault="00D00209" w:rsidP="00875AAA">
            <w:pPr>
              <w:pStyle w:val="Paragraphedeliste"/>
              <w:numPr>
                <w:ilvl w:val="0"/>
                <w:numId w:val="24"/>
              </w:numPr>
              <w:rPr>
                <w:szCs w:val="18"/>
              </w:rPr>
            </w:pPr>
            <w:r w:rsidRPr="00806E03">
              <w:rPr>
                <w:szCs w:val="18"/>
              </w:rPr>
              <w:t xml:space="preserve">No person may address the General Assembly without having previously obtained the permission of the Chair. Subject to this rule and rules b), c), g) and </w:t>
            </w:r>
            <w:proofErr w:type="spellStart"/>
            <w:r w:rsidRPr="00806E03">
              <w:rPr>
                <w:szCs w:val="18"/>
              </w:rPr>
              <w:t>i</w:t>
            </w:r>
            <w:proofErr w:type="spellEnd"/>
            <w:r w:rsidRPr="00806E03">
              <w:rPr>
                <w:szCs w:val="18"/>
              </w:rPr>
              <w:t>) below, the Chair shall call upon speakers in the order in which they signify their desire to speak. The Chair may call a speaker to order if the remarks of such speaker are not relevant to the subject under discussion.</w:t>
            </w:r>
          </w:p>
        </w:tc>
        <w:tc>
          <w:tcPr>
            <w:tcW w:w="6237" w:type="dxa"/>
          </w:tcPr>
          <w:p w:rsidR="00D00209" w:rsidRPr="00AA6F89" w:rsidRDefault="00D00209">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szCs w:val="18"/>
              </w:rPr>
            </w:pPr>
          </w:p>
        </w:tc>
        <w:tc>
          <w:tcPr>
            <w:tcW w:w="5811" w:type="dxa"/>
          </w:tcPr>
          <w:p w:rsidR="00D00209" w:rsidRPr="00BA4A9C" w:rsidRDefault="00D00209" w:rsidP="00875AAA">
            <w:pPr>
              <w:pStyle w:val="Paragraphedeliste"/>
              <w:numPr>
                <w:ilvl w:val="0"/>
                <w:numId w:val="24"/>
              </w:numPr>
              <w:rPr>
                <w:szCs w:val="18"/>
              </w:rPr>
            </w:pPr>
            <w:r w:rsidRPr="00806E03">
              <w:rPr>
                <w:szCs w:val="18"/>
              </w:rPr>
              <w:t>The Chair of a Committee or his or her representative, or the delegate of a subsidiary body may be accorded precedence for the purpose of explaining the conclusion arrived at by that Committee or subsidiary body.</w:t>
            </w:r>
          </w:p>
        </w:tc>
        <w:tc>
          <w:tcPr>
            <w:tcW w:w="6237" w:type="dxa"/>
          </w:tcPr>
          <w:p w:rsidR="00D00209" w:rsidRPr="00AA6F89" w:rsidRDefault="00D00209">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szCs w:val="18"/>
              </w:rPr>
            </w:pPr>
          </w:p>
        </w:tc>
        <w:tc>
          <w:tcPr>
            <w:tcW w:w="5811" w:type="dxa"/>
          </w:tcPr>
          <w:p w:rsidR="00D00209" w:rsidRPr="00BA4A9C" w:rsidRDefault="00D00209" w:rsidP="00AE1351">
            <w:pPr>
              <w:pStyle w:val="Paragraphedeliste"/>
              <w:numPr>
                <w:ilvl w:val="0"/>
                <w:numId w:val="24"/>
              </w:numPr>
              <w:rPr>
                <w:szCs w:val="18"/>
              </w:rPr>
              <w:pPrChange w:id="338" w:author="Marie-Helene" w:date="2017-10-31T12:51:00Z">
                <w:pPr>
                  <w:pStyle w:val="Paragraphedeliste"/>
                  <w:numPr>
                    <w:numId w:val="24"/>
                  </w:numPr>
                  <w:ind w:left="753" w:hanging="360"/>
                </w:pPr>
              </w:pPrChange>
            </w:pPr>
            <w:r w:rsidRPr="00806E03">
              <w:rPr>
                <w:szCs w:val="18"/>
              </w:rPr>
              <w:t xml:space="preserve">During the discussion of any matter, a delegate may rise to a point of order and the point of order shall immediately be decided by the Chair. A delegate may appeal against the ruling of the Chair. The appeal shall immediately be put to </w:t>
            </w:r>
            <w:del w:id="339" w:author="Marie-Helene" w:date="2017-10-31T12:50:00Z">
              <w:r w:rsidRPr="00806E03" w:rsidDel="00AE1351">
                <w:rPr>
                  <w:szCs w:val="18"/>
                </w:rPr>
                <w:delText xml:space="preserve">the </w:delText>
              </w:r>
            </w:del>
            <w:ins w:id="340" w:author="Marie-Helene" w:date="2017-10-31T12:50:00Z">
              <w:r w:rsidR="00AE1351">
                <w:rPr>
                  <w:szCs w:val="18"/>
                </w:rPr>
                <w:t>a</w:t>
              </w:r>
              <w:r w:rsidR="00AE1351" w:rsidRPr="00806E03">
                <w:rPr>
                  <w:szCs w:val="18"/>
                </w:rPr>
                <w:t xml:space="preserve"> </w:t>
              </w:r>
            </w:ins>
            <w:r w:rsidRPr="00806E03">
              <w:rPr>
                <w:szCs w:val="18"/>
              </w:rPr>
              <w:t xml:space="preserve">vote and the Chair’s ruling shall stand unless overruled by the majority of </w:t>
            </w:r>
            <w:del w:id="341" w:author="Marie-Helene" w:date="2017-10-31T12:51:00Z">
              <w:r w:rsidRPr="00806E03" w:rsidDel="00AE1351">
                <w:rPr>
                  <w:szCs w:val="18"/>
                </w:rPr>
                <w:delText>the designated representatives</w:delText>
              </w:r>
            </w:del>
            <w:ins w:id="342" w:author="Marie-Helene" w:date="2017-10-31T12:51:00Z">
              <w:r w:rsidR="00AE1351">
                <w:rPr>
                  <w:szCs w:val="18"/>
                </w:rPr>
                <w:t>those</w:t>
              </w:r>
            </w:ins>
            <w:r w:rsidRPr="00806E03">
              <w:rPr>
                <w:szCs w:val="18"/>
              </w:rPr>
              <w:t xml:space="preserve"> present and voting. A delegate rising to a point of order may not speak on the substance of the matter under discussion.</w:t>
            </w:r>
          </w:p>
        </w:tc>
        <w:tc>
          <w:tcPr>
            <w:tcW w:w="6237" w:type="dxa"/>
          </w:tcPr>
          <w:p w:rsidR="00D00209" w:rsidRPr="00AA6F89" w:rsidRDefault="00D00209">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szCs w:val="18"/>
              </w:rPr>
            </w:pPr>
          </w:p>
        </w:tc>
        <w:tc>
          <w:tcPr>
            <w:tcW w:w="5811" w:type="dxa"/>
          </w:tcPr>
          <w:p w:rsidR="00D00209" w:rsidRPr="00BA4A9C" w:rsidRDefault="00D00209" w:rsidP="00875AAA">
            <w:pPr>
              <w:pStyle w:val="Paragraphedeliste"/>
              <w:numPr>
                <w:ilvl w:val="0"/>
                <w:numId w:val="24"/>
              </w:numPr>
              <w:rPr>
                <w:szCs w:val="18"/>
              </w:rPr>
            </w:pPr>
            <w:r w:rsidRPr="00806E03">
              <w:rPr>
                <w:szCs w:val="18"/>
              </w:rPr>
              <w:t>The General Assembly may, on the proposal of the Chair, limit the time to be allowed to each speaker on any particular subject under discussion. When the debate is limited and a delegate has spoken for the allotted time, the Chair shall call such delegate to order without delay.</w:t>
            </w:r>
          </w:p>
        </w:tc>
        <w:tc>
          <w:tcPr>
            <w:tcW w:w="6237" w:type="dxa"/>
          </w:tcPr>
          <w:p w:rsidR="00D00209" w:rsidRPr="00AA6F89" w:rsidRDefault="00D00209">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szCs w:val="18"/>
              </w:rPr>
            </w:pPr>
          </w:p>
        </w:tc>
        <w:tc>
          <w:tcPr>
            <w:tcW w:w="5811" w:type="dxa"/>
          </w:tcPr>
          <w:p w:rsidR="00D00209" w:rsidRPr="00BA4A9C" w:rsidRDefault="00D00209" w:rsidP="00875AAA">
            <w:pPr>
              <w:pStyle w:val="Paragraphedeliste"/>
              <w:numPr>
                <w:ilvl w:val="0"/>
                <w:numId w:val="24"/>
              </w:numPr>
              <w:rPr>
                <w:szCs w:val="18"/>
              </w:rPr>
            </w:pPr>
            <w:r w:rsidRPr="00806E03">
              <w:rPr>
                <w:szCs w:val="18"/>
              </w:rPr>
              <w:t>During the course of a debate, the Chair may announce the list of speakers and, with the consent of the General Assembly, declare the list closed. The Chair may, however, accord the right of reply to any delegate if a speech delivered after the closure of the list makes this desirable.</w:t>
            </w:r>
          </w:p>
        </w:tc>
        <w:tc>
          <w:tcPr>
            <w:tcW w:w="6237" w:type="dxa"/>
          </w:tcPr>
          <w:p w:rsidR="00D00209" w:rsidRPr="00AA6F89" w:rsidRDefault="00D00209">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szCs w:val="18"/>
              </w:rPr>
            </w:pPr>
          </w:p>
        </w:tc>
        <w:tc>
          <w:tcPr>
            <w:tcW w:w="5811" w:type="dxa"/>
          </w:tcPr>
          <w:p w:rsidR="00D00209" w:rsidRPr="00BA4A9C" w:rsidRDefault="00D00209" w:rsidP="00875AAA">
            <w:pPr>
              <w:pStyle w:val="Paragraphedeliste"/>
              <w:numPr>
                <w:ilvl w:val="0"/>
                <w:numId w:val="24"/>
              </w:numPr>
              <w:rPr>
                <w:szCs w:val="18"/>
              </w:rPr>
            </w:pPr>
            <w:r w:rsidRPr="00806E03">
              <w:rPr>
                <w:szCs w:val="18"/>
              </w:rPr>
              <w:t>During the discussion of any matter, a delegate may move the adjournment of the debate on the question under discussion. In addition to the proposer of the motion, two delegates may speak in favour of, and two against, the motion, after which the motion shall immediately be put to the vote. The Chair may limit the time to be allowed to speakers under this rule.</w:t>
            </w:r>
          </w:p>
        </w:tc>
        <w:tc>
          <w:tcPr>
            <w:tcW w:w="6237" w:type="dxa"/>
          </w:tcPr>
          <w:p w:rsidR="00D00209" w:rsidRPr="00AA6F89" w:rsidRDefault="00D00209">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szCs w:val="18"/>
              </w:rPr>
            </w:pPr>
          </w:p>
        </w:tc>
        <w:tc>
          <w:tcPr>
            <w:tcW w:w="5811" w:type="dxa"/>
          </w:tcPr>
          <w:p w:rsidR="00D00209" w:rsidRPr="00BA4A9C" w:rsidRDefault="00D00209" w:rsidP="00875AAA">
            <w:pPr>
              <w:pStyle w:val="Paragraphedeliste"/>
              <w:numPr>
                <w:ilvl w:val="0"/>
                <w:numId w:val="24"/>
              </w:numPr>
              <w:rPr>
                <w:szCs w:val="18"/>
              </w:rPr>
            </w:pPr>
            <w:r w:rsidRPr="00806E03">
              <w:rPr>
                <w:szCs w:val="18"/>
              </w:rPr>
              <w:t xml:space="preserve">A delegate may, at any time, move the closure of the debate on </w:t>
            </w:r>
            <w:r w:rsidRPr="00806E03">
              <w:rPr>
                <w:szCs w:val="18"/>
              </w:rPr>
              <w:lastRenderedPageBreak/>
              <w:t>the question under discussion, whether or not any other representative has signified his wish to speak. Permission to speak on the closure of the debate shall be accorded only to two speakers opposing the closure, after which the motion shall be immediately put to the vote. If the General Assembly is in favour of the closure, the Chair shall declare the closure of the debate. The Chair may limit the time to be allowed to speakers under this rule.</w:t>
            </w:r>
          </w:p>
        </w:tc>
        <w:tc>
          <w:tcPr>
            <w:tcW w:w="6237" w:type="dxa"/>
          </w:tcPr>
          <w:p w:rsidR="00D00209" w:rsidRPr="00AA6F89" w:rsidRDefault="00D00209">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szCs w:val="18"/>
              </w:rPr>
            </w:pPr>
          </w:p>
        </w:tc>
        <w:tc>
          <w:tcPr>
            <w:tcW w:w="5811" w:type="dxa"/>
          </w:tcPr>
          <w:p w:rsidR="00D00209" w:rsidRPr="00696225" w:rsidRDefault="00D00209" w:rsidP="00C301A3">
            <w:pPr>
              <w:pStyle w:val="Paragraphedeliste"/>
              <w:numPr>
                <w:ilvl w:val="0"/>
                <w:numId w:val="24"/>
              </w:numPr>
              <w:rPr>
                <w:szCs w:val="18"/>
              </w:rPr>
              <w:pPrChange w:id="343" w:author="Marie-Helene" w:date="2017-10-31T12:53:00Z">
                <w:pPr>
                  <w:pStyle w:val="Paragraphedeliste"/>
                  <w:numPr>
                    <w:numId w:val="24"/>
                  </w:numPr>
                  <w:ind w:left="753" w:hanging="360"/>
                </w:pPr>
              </w:pPrChange>
            </w:pPr>
            <w:r w:rsidRPr="00806E03">
              <w:rPr>
                <w:szCs w:val="18"/>
              </w:rPr>
              <w:t xml:space="preserve">During the discussion of any matter, a delegate may move the suspension or the adjournment of the meeting. Such motions shall not be debated, but shall be immediately put to </w:t>
            </w:r>
            <w:del w:id="344" w:author="Marie-Helene" w:date="2017-10-31T12:53:00Z">
              <w:r w:rsidRPr="00806E03" w:rsidDel="00C301A3">
                <w:rPr>
                  <w:szCs w:val="18"/>
                </w:rPr>
                <w:delText xml:space="preserve">the </w:delText>
              </w:r>
            </w:del>
            <w:ins w:id="345" w:author="Marie-Helene" w:date="2017-10-31T12:53:00Z">
              <w:r w:rsidR="00C301A3">
                <w:rPr>
                  <w:szCs w:val="18"/>
                </w:rPr>
                <w:t>a</w:t>
              </w:r>
              <w:r w:rsidR="00C301A3" w:rsidRPr="00806E03">
                <w:rPr>
                  <w:szCs w:val="18"/>
                </w:rPr>
                <w:t xml:space="preserve"> </w:t>
              </w:r>
            </w:ins>
            <w:r w:rsidRPr="00806E03">
              <w:rPr>
                <w:szCs w:val="18"/>
              </w:rPr>
              <w:t>vote. The Chair may limit the time to be allowed to the speaker moving the suspension or adjournment.</w:t>
            </w:r>
          </w:p>
        </w:tc>
        <w:tc>
          <w:tcPr>
            <w:tcW w:w="6237" w:type="dxa"/>
          </w:tcPr>
          <w:p w:rsidR="00D00209" w:rsidRPr="00AA6F89" w:rsidRDefault="00D00209">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szCs w:val="18"/>
              </w:rPr>
            </w:pPr>
          </w:p>
        </w:tc>
        <w:tc>
          <w:tcPr>
            <w:tcW w:w="5811" w:type="dxa"/>
          </w:tcPr>
          <w:p w:rsidR="00D00209" w:rsidRPr="00BA4A9C" w:rsidRDefault="00D00209" w:rsidP="00875AAA">
            <w:pPr>
              <w:pStyle w:val="Paragraphedeliste"/>
              <w:numPr>
                <w:ilvl w:val="0"/>
                <w:numId w:val="24"/>
              </w:numPr>
              <w:rPr>
                <w:szCs w:val="18"/>
              </w:rPr>
            </w:pPr>
            <w:r w:rsidRPr="00806E03">
              <w:rPr>
                <w:szCs w:val="18"/>
              </w:rPr>
              <w:t>Subject to rule f) above, the following motions shall have precedence in the following order over all the other proposals or motions before the meeting:</w:t>
            </w:r>
          </w:p>
        </w:tc>
        <w:tc>
          <w:tcPr>
            <w:tcW w:w="6237" w:type="dxa"/>
          </w:tcPr>
          <w:p w:rsidR="00D00209" w:rsidRPr="00AA6F89" w:rsidRDefault="00D00209">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szCs w:val="18"/>
              </w:rPr>
            </w:pPr>
          </w:p>
        </w:tc>
        <w:tc>
          <w:tcPr>
            <w:tcW w:w="5811" w:type="dxa"/>
          </w:tcPr>
          <w:p w:rsidR="00D00209" w:rsidRPr="00696225" w:rsidRDefault="00D00209" w:rsidP="00875AAA">
            <w:pPr>
              <w:pStyle w:val="Paragraphedeliste"/>
              <w:numPr>
                <w:ilvl w:val="0"/>
                <w:numId w:val="25"/>
              </w:numPr>
              <w:ind w:left="884" w:hanging="142"/>
              <w:rPr>
                <w:szCs w:val="18"/>
              </w:rPr>
            </w:pPr>
            <w:r>
              <w:rPr>
                <w:szCs w:val="18"/>
              </w:rPr>
              <w:t>to suspend the meeting;</w:t>
            </w:r>
          </w:p>
        </w:tc>
        <w:tc>
          <w:tcPr>
            <w:tcW w:w="6237" w:type="dxa"/>
          </w:tcPr>
          <w:p w:rsidR="00D00209" w:rsidRPr="00AA6F89" w:rsidRDefault="00D00209">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szCs w:val="18"/>
              </w:rPr>
            </w:pPr>
          </w:p>
        </w:tc>
        <w:tc>
          <w:tcPr>
            <w:tcW w:w="5811" w:type="dxa"/>
          </w:tcPr>
          <w:p w:rsidR="00D00209" w:rsidRPr="005301ED" w:rsidRDefault="00D00209" w:rsidP="00875AAA">
            <w:pPr>
              <w:pStyle w:val="Paragraphedeliste"/>
              <w:numPr>
                <w:ilvl w:val="0"/>
                <w:numId w:val="25"/>
              </w:numPr>
              <w:ind w:left="884" w:hanging="142"/>
              <w:rPr>
                <w:szCs w:val="18"/>
              </w:rPr>
            </w:pPr>
            <w:r>
              <w:rPr>
                <w:szCs w:val="18"/>
              </w:rPr>
              <w:t>to adjourn the meeting;</w:t>
            </w:r>
          </w:p>
        </w:tc>
        <w:tc>
          <w:tcPr>
            <w:tcW w:w="6237" w:type="dxa"/>
          </w:tcPr>
          <w:p w:rsidR="00D00209" w:rsidRPr="00AA6F89" w:rsidRDefault="00D00209">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szCs w:val="18"/>
              </w:rPr>
            </w:pPr>
          </w:p>
        </w:tc>
        <w:tc>
          <w:tcPr>
            <w:tcW w:w="5811" w:type="dxa"/>
          </w:tcPr>
          <w:p w:rsidR="00D00209" w:rsidRPr="00C82D83" w:rsidRDefault="00D00209" w:rsidP="00875AAA">
            <w:pPr>
              <w:pStyle w:val="Paragraphedeliste"/>
              <w:numPr>
                <w:ilvl w:val="0"/>
                <w:numId w:val="25"/>
              </w:numPr>
              <w:ind w:left="884" w:hanging="142"/>
              <w:rPr>
                <w:szCs w:val="18"/>
              </w:rPr>
            </w:pPr>
            <w:r w:rsidRPr="00806E03">
              <w:rPr>
                <w:szCs w:val="18"/>
              </w:rPr>
              <w:t>to adjourn the debate on the question under discussion; and</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szCs w:val="18"/>
              </w:rPr>
            </w:pPr>
          </w:p>
        </w:tc>
        <w:tc>
          <w:tcPr>
            <w:tcW w:w="5811" w:type="dxa"/>
          </w:tcPr>
          <w:p w:rsidR="00D00209" w:rsidRPr="00C82D83" w:rsidRDefault="00D00209" w:rsidP="00875AAA">
            <w:pPr>
              <w:pStyle w:val="Paragraphedeliste"/>
              <w:numPr>
                <w:ilvl w:val="0"/>
                <w:numId w:val="25"/>
              </w:numPr>
              <w:ind w:left="884" w:hanging="142"/>
              <w:rPr>
                <w:szCs w:val="18"/>
              </w:rPr>
            </w:pPr>
            <w:proofErr w:type="gramStart"/>
            <w:r w:rsidRPr="00806E03">
              <w:rPr>
                <w:szCs w:val="18"/>
              </w:rPr>
              <w:t>for</w:t>
            </w:r>
            <w:proofErr w:type="gramEnd"/>
            <w:r w:rsidRPr="00806E03">
              <w:rPr>
                <w:szCs w:val="18"/>
              </w:rPr>
              <w:t xml:space="preserve"> the closure of the debate on the question under discussion.</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szCs w:val="18"/>
              </w:rPr>
            </w:pPr>
          </w:p>
        </w:tc>
        <w:tc>
          <w:tcPr>
            <w:tcW w:w="5811" w:type="dxa"/>
          </w:tcPr>
          <w:p w:rsidR="00D00209" w:rsidRPr="00C82D83" w:rsidRDefault="00D00209" w:rsidP="00C301A3">
            <w:pPr>
              <w:pStyle w:val="Paragraphedeliste"/>
              <w:numPr>
                <w:ilvl w:val="0"/>
                <w:numId w:val="24"/>
              </w:numPr>
              <w:rPr>
                <w:szCs w:val="18"/>
              </w:rPr>
              <w:pPrChange w:id="346" w:author="Marie-Helene" w:date="2017-10-31T12:53:00Z">
                <w:pPr>
                  <w:pStyle w:val="Paragraphedeliste"/>
                  <w:numPr>
                    <w:numId w:val="24"/>
                  </w:numPr>
                  <w:ind w:left="753" w:hanging="360"/>
                </w:pPr>
              </w:pPrChange>
            </w:pPr>
            <w:r w:rsidRPr="00806E03">
              <w:rPr>
                <w:szCs w:val="18"/>
              </w:rPr>
              <w:t xml:space="preserve">Subject to rule f) above, any motion calling for a decision on the competence of the General Assembly to discuss any matter or to adopt a proposal or an amendment submitted to it shall be put to </w:t>
            </w:r>
            <w:del w:id="347" w:author="Marie-Helene" w:date="2017-10-31T12:53:00Z">
              <w:r w:rsidRPr="00806E03" w:rsidDel="00C301A3">
                <w:rPr>
                  <w:szCs w:val="18"/>
                </w:rPr>
                <w:delText xml:space="preserve">the </w:delText>
              </w:r>
            </w:del>
            <w:ins w:id="348" w:author="Marie-Helene" w:date="2017-10-31T12:53:00Z">
              <w:r w:rsidR="00C301A3">
                <w:rPr>
                  <w:szCs w:val="18"/>
                </w:rPr>
                <w:t>a</w:t>
              </w:r>
              <w:r w:rsidR="00C301A3" w:rsidRPr="00806E03">
                <w:rPr>
                  <w:szCs w:val="18"/>
                </w:rPr>
                <w:t xml:space="preserve"> </w:t>
              </w:r>
            </w:ins>
            <w:r w:rsidRPr="00806E03">
              <w:rPr>
                <w:szCs w:val="18"/>
              </w:rPr>
              <w:t>vote before the matter is discussed or a vote is taken on the proposal or amendment in question.</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szCs w:val="18"/>
              </w:rPr>
            </w:pPr>
          </w:p>
        </w:tc>
        <w:tc>
          <w:tcPr>
            <w:tcW w:w="5811" w:type="dxa"/>
          </w:tcPr>
          <w:p w:rsidR="00D00209" w:rsidRPr="00C82D83" w:rsidRDefault="00D00209" w:rsidP="00875AAA">
            <w:pPr>
              <w:pStyle w:val="Paragraphedeliste"/>
              <w:numPr>
                <w:ilvl w:val="0"/>
                <w:numId w:val="24"/>
              </w:numPr>
              <w:rPr>
                <w:szCs w:val="18"/>
              </w:rPr>
            </w:pPr>
            <w:r w:rsidRPr="00806E03">
              <w:rPr>
                <w:szCs w:val="18"/>
              </w:rPr>
              <w:t>A motion may be withdrawn by its proposer at any time before voting on it has commenced, provided that the motion has not been amended or that an amendment to it is not under discussion. A motion which has thus been withdrawn may be reintroduced by any delegate.</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szCs w:val="18"/>
              </w:rPr>
            </w:pPr>
          </w:p>
        </w:tc>
        <w:tc>
          <w:tcPr>
            <w:tcW w:w="5811" w:type="dxa"/>
          </w:tcPr>
          <w:p w:rsidR="00D00209" w:rsidRPr="00C82D83" w:rsidRDefault="00D00209" w:rsidP="00B33919">
            <w:pPr>
              <w:pStyle w:val="Paragraphedeliste"/>
              <w:numPr>
                <w:ilvl w:val="0"/>
                <w:numId w:val="24"/>
              </w:numPr>
              <w:rPr>
                <w:szCs w:val="18"/>
              </w:rPr>
              <w:pPrChange w:id="349" w:author="Marie-Helene" w:date="2017-10-31T12:54:00Z">
                <w:pPr>
                  <w:pStyle w:val="Paragraphedeliste"/>
                  <w:numPr>
                    <w:numId w:val="24"/>
                  </w:numPr>
                  <w:ind w:left="753" w:hanging="360"/>
                </w:pPr>
              </w:pPrChange>
            </w:pPr>
            <w:r w:rsidRPr="00806E03">
              <w:rPr>
                <w:szCs w:val="18"/>
              </w:rPr>
              <w:t xml:space="preserve">When a proposal has been adopted or rejected it may not be reconsidered unless the General Assembly, by a two-thirds majority of </w:t>
            </w:r>
            <w:del w:id="350" w:author="Marie-Helene" w:date="2017-10-31T12:54:00Z">
              <w:r w:rsidRPr="00806E03" w:rsidDel="00C301A3">
                <w:rPr>
                  <w:szCs w:val="18"/>
                </w:rPr>
                <w:delText>the designated representatives</w:delText>
              </w:r>
            </w:del>
            <w:ins w:id="351" w:author="Marie-Helene" w:date="2017-10-31T12:54:00Z">
              <w:r w:rsidR="00C301A3">
                <w:rPr>
                  <w:szCs w:val="18"/>
                </w:rPr>
                <w:t>those</w:t>
              </w:r>
            </w:ins>
            <w:r w:rsidRPr="00806E03">
              <w:rPr>
                <w:szCs w:val="18"/>
              </w:rPr>
              <w:t xml:space="preserve"> present and voting, so decides. Permission to speak on a motion to reconsider shall be accorded only to the mover and one other supporter and to two speakers opposing the motion, after which it shall be put immediately to </w:t>
            </w:r>
            <w:del w:id="352" w:author="Marie-Helene" w:date="2017-10-31T12:54:00Z">
              <w:r w:rsidRPr="00806E03" w:rsidDel="00B33919">
                <w:rPr>
                  <w:szCs w:val="18"/>
                </w:rPr>
                <w:delText xml:space="preserve">the </w:delText>
              </w:r>
            </w:del>
            <w:ins w:id="353" w:author="Marie-Helene" w:date="2017-10-31T12:54:00Z">
              <w:r w:rsidR="00B33919">
                <w:rPr>
                  <w:szCs w:val="18"/>
                </w:rPr>
                <w:t>a</w:t>
              </w:r>
              <w:r w:rsidR="00B33919" w:rsidRPr="00806E03">
                <w:rPr>
                  <w:szCs w:val="18"/>
                </w:rPr>
                <w:t xml:space="preserve"> </w:t>
              </w:r>
            </w:ins>
            <w:r w:rsidRPr="00806E03">
              <w:rPr>
                <w:szCs w:val="18"/>
              </w:rPr>
              <w:t>vote.</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szCs w:val="18"/>
              </w:rPr>
            </w:pPr>
          </w:p>
        </w:tc>
        <w:tc>
          <w:tcPr>
            <w:tcW w:w="5811" w:type="dxa"/>
          </w:tcPr>
          <w:p w:rsidR="00D00209" w:rsidRPr="00383494" w:rsidRDefault="00D00209" w:rsidP="009547AE">
            <w:pPr>
              <w:pStyle w:val="Paragraphedeliste"/>
              <w:numPr>
                <w:ilvl w:val="1"/>
                <w:numId w:val="22"/>
              </w:numPr>
              <w:ind w:left="742" w:hanging="382"/>
              <w:rPr>
                <w:b/>
                <w:szCs w:val="18"/>
              </w:rPr>
              <w:pPrChange w:id="354" w:author="Marie-Helene" w:date="2017-10-31T14:19:00Z">
                <w:pPr>
                  <w:pStyle w:val="Paragraphedeliste"/>
                  <w:numPr>
                    <w:ilvl w:val="1"/>
                    <w:numId w:val="22"/>
                  </w:numPr>
                  <w:ind w:left="742" w:hanging="382"/>
                </w:pPr>
              </w:pPrChange>
            </w:pPr>
            <w:r>
              <w:rPr>
                <w:b/>
                <w:szCs w:val="18"/>
              </w:rPr>
              <w:t xml:space="preserve">Voting </w:t>
            </w:r>
            <w:del w:id="355" w:author="Marie-Helene" w:date="2017-10-31T14:19:00Z">
              <w:r w:rsidDel="009547AE">
                <w:rPr>
                  <w:b/>
                  <w:szCs w:val="18"/>
                </w:rPr>
                <w:delText>during Meetings</w:delText>
              </w:r>
            </w:del>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szCs w:val="18"/>
              </w:rPr>
            </w:pPr>
          </w:p>
        </w:tc>
        <w:tc>
          <w:tcPr>
            <w:tcW w:w="5811" w:type="dxa"/>
          </w:tcPr>
          <w:p w:rsidR="00D00209" w:rsidRPr="00383494" w:rsidRDefault="00D00209">
            <w:pPr>
              <w:pStyle w:val="Paragraphedeliste"/>
              <w:numPr>
                <w:ilvl w:val="0"/>
                <w:numId w:val="26"/>
              </w:numPr>
              <w:rPr>
                <w:szCs w:val="18"/>
              </w:rPr>
            </w:pPr>
            <w:r w:rsidRPr="00383494">
              <w:rPr>
                <w:szCs w:val="18"/>
              </w:rPr>
              <w:t xml:space="preserve">The General Assembly will normally vote by show of hands overseen by scrutineers. However, any </w:t>
            </w:r>
            <w:del w:id="356" w:author="Marie-Hélène Grillet" w:date="2017-10-09T16:03:00Z">
              <w:r w:rsidRPr="00383494" w:rsidDel="008B4A8F">
                <w:rPr>
                  <w:szCs w:val="18"/>
                </w:rPr>
                <w:delText>Contracting Party</w:delText>
              </w:r>
            </w:del>
            <w:ins w:id="357" w:author="Marie-Hélène Grillet" w:date="2017-10-09T16:03:00Z">
              <w:r>
                <w:rPr>
                  <w:szCs w:val="18"/>
                </w:rPr>
                <w:t>Member State</w:t>
              </w:r>
            </w:ins>
            <w:r w:rsidRPr="00383494">
              <w:rPr>
                <w:szCs w:val="18"/>
              </w:rPr>
              <w:t xml:space="preserve"> may request a roll‐call vote, which shall be taken in English alphabetical order of the name of </w:t>
            </w:r>
            <w:del w:id="358" w:author="Marie-Hélène Grillet" w:date="2017-10-09T16:03:00Z">
              <w:r w:rsidRPr="00383494" w:rsidDel="008B4A8F">
                <w:rPr>
                  <w:szCs w:val="18"/>
                </w:rPr>
                <w:delText>Contracting Parties</w:delText>
              </w:r>
            </w:del>
            <w:ins w:id="359" w:author="Marie-Hélène Grillet" w:date="2017-10-09T16:03:00Z">
              <w:r>
                <w:rPr>
                  <w:szCs w:val="18"/>
                </w:rPr>
                <w:t>Member States</w:t>
              </w:r>
            </w:ins>
            <w:r w:rsidRPr="00383494">
              <w:rPr>
                <w:szCs w:val="18"/>
              </w:rPr>
              <w:t xml:space="preserve"> present, commencing with the </w:t>
            </w:r>
            <w:del w:id="360" w:author="Marie-Hélène Grillet" w:date="2017-10-09T16:03:00Z">
              <w:r w:rsidRPr="00383494" w:rsidDel="008B4A8F">
                <w:rPr>
                  <w:szCs w:val="18"/>
                </w:rPr>
                <w:delText>Contracting Party</w:delText>
              </w:r>
            </w:del>
            <w:ins w:id="361" w:author="Marie-Hélène Grillet" w:date="2017-10-09T16:03:00Z">
              <w:r>
                <w:rPr>
                  <w:szCs w:val="18"/>
                </w:rPr>
                <w:t>Member State</w:t>
              </w:r>
            </w:ins>
            <w:r w:rsidRPr="00383494">
              <w:rPr>
                <w:szCs w:val="18"/>
              </w:rPr>
              <w:t xml:space="preserve"> whose name is drawn by lot by the Chair. The vote of each </w:t>
            </w:r>
            <w:del w:id="362" w:author="Marie-Hélène Grillet" w:date="2017-10-09T16:04:00Z">
              <w:r w:rsidRPr="00383494" w:rsidDel="008B4A8F">
                <w:rPr>
                  <w:szCs w:val="18"/>
                </w:rPr>
                <w:delText>Contracting Party</w:delText>
              </w:r>
            </w:del>
            <w:ins w:id="363" w:author="Marie-Hélène Grillet" w:date="2017-10-09T16:04:00Z">
              <w:r>
                <w:rPr>
                  <w:szCs w:val="18"/>
                </w:rPr>
                <w:t>Member State</w:t>
              </w:r>
            </w:ins>
            <w:r w:rsidRPr="00383494">
              <w:rPr>
                <w:szCs w:val="18"/>
              </w:rPr>
              <w:t xml:space="preserve"> in any roll‐call shall be noted in </w:t>
            </w:r>
            <w:r w:rsidRPr="00383494">
              <w:rPr>
                <w:szCs w:val="18"/>
              </w:rPr>
              <w:lastRenderedPageBreak/>
              <w:t>the meeting record.</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szCs w:val="18"/>
              </w:rPr>
            </w:pPr>
          </w:p>
        </w:tc>
        <w:tc>
          <w:tcPr>
            <w:tcW w:w="5811" w:type="dxa"/>
          </w:tcPr>
          <w:p w:rsidR="00D00209" w:rsidRPr="00383494" w:rsidRDefault="00D00209">
            <w:pPr>
              <w:pStyle w:val="Paragraphedeliste"/>
              <w:numPr>
                <w:ilvl w:val="0"/>
                <w:numId w:val="26"/>
              </w:numPr>
              <w:rPr>
                <w:szCs w:val="18"/>
              </w:rPr>
            </w:pPr>
            <w:r w:rsidRPr="00383494">
              <w:rPr>
                <w:szCs w:val="18"/>
              </w:rPr>
              <w:t xml:space="preserve">A representative of one </w:t>
            </w:r>
            <w:del w:id="364" w:author="Marie-Hélène Grillet" w:date="2017-10-09T16:04:00Z">
              <w:r w:rsidRPr="00383494" w:rsidDel="008B4A8F">
                <w:rPr>
                  <w:szCs w:val="18"/>
                </w:rPr>
                <w:delText>Contracting Party</w:delText>
              </w:r>
            </w:del>
            <w:ins w:id="365" w:author="Marie-Hélène Grillet" w:date="2017-10-09T16:04:00Z">
              <w:r>
                <w:rPr>
                  <w:szCs w:val="18"/>
                </w:rPr>
                <w:t>Member State</w:t>
              </w:r>
            </w:ins>
            <w:r w:rsidRPr="00383494">
              <w:rPr>
                <w:szCs w:val="18"/>
              </w:rPr>
              <w:t xml:space="preserve"> shall not vote on behalf of another </w:t>
            </w:r>
            <w:del w:id="366" w:author="Marie-Hélène Grillet" w:date="2017-10-09T16:04:00Z">
              <w:r w:rsidRPr="00383494" w:rsidDel="008B4A8F">
                <w:rPr>
                  <w:szCs w:val="18"/>
                </w:rPr>
                <w:delText>Contracting Party</w:delText>
              </w:r>
            </w:del>
            <w:ins w:id="367" w:author="Marie-Hélène Grillet" w:date="2017-10-09T16:04:00Z">
              <w:r>
                <w:rPr>
                  <w:szCs w:val="18"/>
                </w:rPr>
                <w:t>Member State</w:t>
              </w:r>
            </w:ins>
            <w:r w:rsidRPr="00383494">
              <w:rPr>
                <w:szCs w:val="18"/>
              </w:rPr>
              <w:t>.</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9547AE" w:rsidTr="00672189">
        <w:trPr>
          <w:ins w:id="368" w:author="Marie-Helene" w:date="2017-10-31T14:19:00Z"/>
        </w:trPr>
        <w:tc>
          <w:tcPr>
            <w:tcW w:w="1555" w:type="dxa"/>
          </w:tcPr>
          <w:p w:rsidR="009547AE" w:rsidRDefault="009547AE">
            <w:pPr>
              <w:rPr>
                <w:ins w:id="369" w:author="Marie-Helene" w:date="2017-10-31T14:19:00Z"/>
                <w:szCs w:val="18"/>
              </w:rPr>
            </w:pPr>
          </w:p>
        </w:tc>
        <w:tc>
          <w:tcPr>
            <w:tcW w:w="5811" w:type="dxa"/>
          </w:tcPr>
          <w:p w:rsidR="009547AE" w:rsidRPr="00383494" w:rsidRDefault="009547AE" w:rsidP="007974A9">
            <w:pPr>
              <w:pStyle w:val="Paragraphedeliste"/>
              <w:numPr>
                <w:ilvl w:val="0"/>
                <w:numId w:val="26"/>
              </w:numPr>
              <w:rPr>
                <w:ins w:id="370" w:author="Marie-Helene" w:date="2017-10-31T14:19:00Z"/>
                <w:szCs w:val="18"/>
              </w:rPr>
              <w:pPrChange w:id="371" w:author="Marie-Helene" w:date="2017-10-31T14:47:00Z">
                <w:pPr>
                  <w:pStyle w:val="Paragraphedeliste"/>
                  <w:numPr>
                    <w:numId w:val="26"/>
                  </w:numPr>
                  <w:ind w:left="753" w:hanging="360"/>
                </w:pPr>
              </w:pPrChange>
            </w:pPr>
            <w:ins w:id="372" w:author="Marie-Helene" w:date="2017-10-31T14:19:00Z">
              <w:r w:rsidRPr="00E07100">
                <w:rPr>
                  <w:szCs w:val="18"/>
                </w:rPr>
                <w:t xml:space="preserve">The Chair may decide to call an out of session postal or electronic vote by the </w:t>
              </w:r>
              <w:r>
                <w:rPr>
                  <w:szCs w:val="18"/>
                </w:rPr>
                <w:t>General Assembly</w:t>
              </w:r>
              <w:r w:rsidRPr="00E07100">
                <w:rPr>
                  <w:szCs w:val="18"/>
                </w:rPr>
                <w:t>. Postal or electronic votes will be determined by simple majority of votes cast</w:t>
              </w:r>
            </w:ins>
            <w:ins w:id="373" w:author="Marie-Helene" w:date="2017-10-31T14:47:00Z">
              <w:r w:rsidR="007974A9">
                <w:rPr>
                  <w:szCs w:val="18"/>
                </w:rPr>
                <w:t>.</w:t>
              </w:r>
            </w:ins>
          </w:p>
        </w:tc>
        <w:tc>
          <w:tcPr>
            <w:tcW w:w="6237" w:type="dxa"/>
          </w:tcPr>
          <w:p w:rsidR="009547AE" w:rsidRPr="00696225" w:rsidRDefault="009547AE" w:rsidP="00C82D83">
            <w:pPr>
              <w:rPr>
                <w:ins w:id="374" w:author="Marie-Helene" w:date="2017-10-31T14:19:00Z"/>
                <w:szCs w:val="18"/>
              </w:rPr>
            </w:pPr>
          </w:p>
        </w:tc>
        <w:tc>
          <w:tcPr>
            <w:tcW w:w="1843" w:type="dxa"/>
          </w:tcPr>
          <w:p w:rsidR="009547AE" w:rsidRPr="00AA6F89" w:rsidRDefault="009547AE">
            <w:pPr>
              <w:rPr>
                <w:ins w:id="375" w:author="Marie-Helene" w:date="2017-10-31T14:19:00Z"/>
                <w:szCs w:val="18"/>
              </w:rPr>
            </w:pPr>
          </w:p>
        </w:tc>
      </w:tr>
      <w:tr w:rsidR="00D00209" w:rsidTr="00672189">
        <w:tc>
          <w:tcPr>
            <w:tcW w:w="1555" w:type="dxa"/>
          </w:tcPr>
          <w:p w:rsidR="00D00209" w:rsidRDefault="00D00209">
            <w:pPr>
              <w:rPr>
                <w:szCs w:val="18"/>
              </w:rPr>
            </w:pPr>
          </w:p>
        </w:tc>
        <w:tc>
          <w:tcPr>
            <w:tcW w:w="5811" w:type="dxa"/>
          </w:tcPr>
          <w:p w:rsidR="00D00209" w:rsidRPr="003A6A64" w:rsidRDefault="00D00209" w:rsidP="00875AAA">
            <w:pPr>
              <w:pStyle w:val="Paragraphedeliste"/>
              <w:numPr>
                <w:ilvl w:val="1"/>
                <w:numId w:val="22"/>
              </w:numPr>
              <w:ind w:left="742" w:hanging="382"/>
              <w:rPr>
                <w:b/>
                <w:szCs w:val="18"/>
              </w:rPr>
            </w:pPr>
            <w:r>
              <w:rPr>
                <w:b/>
                <w:szCs w:val="18"/>
              </w:rPr>
              <w:t>Decision Making and Reporting</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szCs w:val="18"/>
              </w:rPr>
            </w:pPr>
          </w:p>
        </w:tc>
        <w:tc>
          <w:tcPr>
            <w:tcW w:w="5811" w:type="dxa"/>
          </w:tcPr>
          <w:p w:rsidR="00D00209" w:rsidRPr="000362C3" w:rsidRDefault="00D00209" w:rsidP="00875AAA">
            <w:pPr>
              <w:pStyle w:val="Paragraphedeliste"/>
              <w:numPr>
                <w:ilvl w:val="0"/>
                <w:numId w:val="27"/>
              </w:numPr>
              <w:ind w:left="742" w:hanging="425"/>
              <w:rPr>
                <w:szCs w:val="18"/>
              </w:rPr>
            </w:pPr>
            <w:r w:rsidRPr="000362C3">
              <w:rPr>
                <w:szCs w:val="18"/>
              </w:rPr>
              <w:t>Where the General Assembly is requested to make a decision, that request shall be put to the meeting in the form of a General Assembly Resolution. Each Resolution should include an implementation date, if relevant, and for convenience, the Chair may aggregate Resolutions for approval and reporting purposes.</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szCs w:val="18"/>
              </w:rPr>
            </w:pPr>
          </w:p>
        </w:tc>
        <w:tc>
          <w:tcPr>
            <w:tcW w:w="5811" w:type="dxa"/>
          </w:tcPr>
          <w:p w:rsidR="00D00209" w:rsidRPr="000362C3" w:rsidRDefault="00D00209" w:rsidP="00B33919">
            <w:pPr>
              <w:pStyle w:val="Paragraphedeliste"/>
              <w:numPr>
                <w:ilvl w:val="0"/>
                <w:numId w:val="27"/>
              </w:numPr>
              <w:ind w:left="742" w:hanging="425"/>
              <w:rPr>
                <w:szCs w:val="18"/>
              </w:rPr>
              <w:pPrChange w:id="376" w:author="Marie-Helene" w:date="2017-10-31T12:57:00Z">
                <w:pPr>
                  <w:pStyle w:val="Paragraphedeliste"/>
                  <w:numPr>
                    <w:numId w:val="27"/>
                  </w:numPr>
                  <w:ind w:left="742" w:hanging="425"/>
                </w:pPr>
              </w:pPrChange>
            </w:pPr>
            <w:r w:rsidRPr="000362C3">
              <w:rPr>
                <w:szCs w:val="18"/>
              </w:rPr>
              <w:t xml:space="preserve">The Secretariat shall arrange for the substance of all discussions of the General Assembly to be recorded in a </w:t>
            </w:r>
            <w:del w:id="377" w:author="Marie-Helene" w:date="2017-10-31T12:57:00Z">
              <w:r w:rsidRPr="000362C3" w:rsidDel="00B33919">
                <w:rPr>
                  <w:szCs w:val="18"/>
                </w:rPr>
                <w:delText xml:space="preserve">general </w:delText>
              </w:r>
            </w:del>
            <w:r w:rsidRPr="000362C3">
              <w:rPr>
                <w:szCs w:val="18"/>
              </w:rPr>
              <w:t xml:space="preserve">summary of the work of the meeting. </w:t>
            </w:r>
            <w:del w:id="378" w:author="Marie-Helene" w:date="2017-10-31T12:56:00Z">
              <w:r w:rsidRPr="000362C3" w:rsidDel="00B33919">
                <w:rPr>
                  <w:szCs w:val="18"/>
                </w:rPr>
                <w:delText>These minutes</w:delText>
              </w:r>
            </w:del>
            <w:ins w:id="379" w:author="Marie-Helene" w:date="2017-10-31T12:56:00Z">
              <w:r w:rsidR="00B33919">
                <w:rPr>
                  <w:szCs w:val="18"/>
                </w:rPr>
                <w:t>Th</w:t>
              </w:r>
            </w:ins>
            <w:ins w:id="380" w:author="Marie-Helene" w:date="2017-10-31T12:57:00Z">
              <w:r w:rsidR="00B33919">
                <w:rPr>
                  <w:szCs w:val="18"/>
                </w:rPr>
                <w:t>is</w:t>
              </w:r>
            </w:ins>
            <w:ins w:id="381" w:author="Marie-Helene" w:date="2017-10-31T12:56:00Z">
              <w:r w:rsidR="00B33919">
                <w:rPr>
                  <w:szCs w:val="18"/>
                </w:rPr>
                <w:t xml:space="preserve"> summary</w:t>
              </w:r>
            </w:ins>
            <w:r w:rsidRPr="000362C3">
              <w:rPr>
                <w:szCs w:val="18"/>
              </w:rPr>
              <w:t xml:space="preserve"> shall be distributed to those </w:t>
            </w:r>
            <w:del w:id="382" w:author="Marie-Hélène Grillet" w:date="2017-10-09T16:05:00Z">
              <w:r w:rsidRPr="000362C3" w:rsidDel="00873087">
                <w:rPr>
                  <w:szCs w:val="18"/>
                </w:rPr>
                <w:delText>Contracting Parties</w:delText>
              </w:r>
            </w:del>
            <w:ins w:id="383" w:author="Marie-Hélène Grillet" w:date="2017-10-09T16:05:00Z">
              <w:r>
                <w:rPr>
                  <w:szCs w:val="18"/>
                </w:rPr>
                <w:t>Member States</w:t>
              </w:r>
            </w:ins>
            <w:r w:rsidRPr="000362C3">
              <w:rPr>
                <w:szCs w:val="18"/>
              </w:rPr>
              <w:t xml:space="preserve"> and </w:t>
            </w:r>
            <w:ins w:id="384" w:author="Marie-Hélène Grillet" w:date="2017-10-09T16:05:00Z">
              <w:r>
                <w:rPr>
                  <w:szCs w:val="18"/>
                </w:rPr>
                <w:t>M</w:t>
              </w:r>
            </w:ins>
            <w:del w:id="385" w:author="Marie-Hélène Grillet" w:date="2017-10-09T16:05:00Z">
              <w:r w:rsidRPr="000362C3" w:rsidDel="00873087">
                <w:rPr>
                  <w:szCs w:val="18"/>
                </w:rPr>
                <w:delText>m</w:delText>
              </w:r>
            </w:del>
            <w:r w:rsidRPr="000362C3">
              <w:rPr>
                <w:szCs w:val="18"/>
              </w:rPr>
              <w:t xml:space="preserve">embers attending, which may submit their proposed corrections in writing to the Chair. Any disagreement on the proposed corrections shall be decided by the Chair after consultation with the </w:t>
            </w:r>
            <w:del w:id="386" w:author="Marie-Hélène Grillet" w:date="2017-10-09T16:05:00Z">
              <w:r w:rsidRPr="000362C3" w:rsidDel="00873087">
                <w:rPr>
                  <w:szCs w:val="18"/>
                </w:rPr>
                <w:delText>Contracting Parties</w:delText>
              </w:r>
            </w:del>
            <w:ins w:id="387" w:author="Marie-Hélène Grillet" w:date="2017-10-09T16:05:00Z">
              <w:r>
                <w:rPr>
                  <w:szCs w:val="18"/>
                </w:rPr>
                <w:t>Member States</w:t>
              </w:r>
            </w:ins>
            <w:r w:rsidRPr="000362C3">
              <w:rPr>
                <w:szCs w:val="18"/>
              </w:rPr>
              <w:t xml:space="preserve"> and </w:t>
            </w:r>
            <w:ins w:id="388" w:author="Marie-Hélène Grillet" w:date="2017-10-09T16:05:00Z">
              <w:r>
                <w:rPr>
                  <w:szCs w:val="18"/>
                </w:rPr>
                <w:t>M</w:t>
              </w:r>
            </w:ins>
            <w:del w:id="389" w:author="Marie-Hélène Grillet" w:date="2017-10-09T16:05:00Z">
              <w:r w:rsidRPr="000362C3" w:rsidDel="00873087">
                <w:rPr>
                  <w:szCs w:val="18"/>
                </w:rPr>
                <w:delText>m</w:delText>
              </w:r>
            </w:del>
            <w:r w:rsidRPr="000362C3">
              <w:rPr>
                <w:szCs w:val="18"/>
              </w:rPr>
              <w:t>embers concerned.</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szCs w:val="18"/>
              </w:rPr>
            </w:pPr>
          </w:p>
        </w:tc>
        <w:tc>
          <w:tcPr>
            <w:tcW w:w="5811" w:type="dxa"/>
          </w:tcPr>
          <w:p w:rsidR="00D00209" w:rsidRPr="000362C3" w:rsidRDefault="00D00209" w:rsidP="00B33919">
            <w:pPr>
              <w:pStyle w:val="Paragraphedeliste"/>
              <w:numPr>
                <w:ilvl w:val="0"/>
                <w:numId w:val="27"/>
              </w:numPr>
              <w:ind w:left="742" w:hanging="425"/>
              <w:rPr>
                <w:szCs w:val="18"/>
              </w:rPr>
              <w:pPrChange w:id="390" w:author="Marie-Helene" w:date="2017-10-31T12:57:00Z">
                <w:pPr>
                  <w:pStyle w:val="Paragraphedeliste"/>
                  <w:numPr>
                    <w:numId w:val="27"/>
                  </w:numPr>
                  <w:ind w:left="742" w:hanging="425"/>
                </w:pPr>
              </w:pPrChange>
            </w:pPr>
            <w:r w:rsidRPr="000362C3">
              <w:rPr>
                <w:szCs w:val="18"/>
              </w:rPr>
              <w:t xml:space="preserve">The </w:t>
            </w:r>
            <w:del w:id="391" w:author="Marie-Helene" w:date="2017-10-31T12:57:00Z">
              <w:r w:rsidRPr="000362C3" w:rsidDel="00B33919">
                <w:rPr>
                  <w:szCs w:val="18"/>
                </w:rPr>
                <w:delText xml:space="preserve">minutes </w:delText>
              </w:r>
            </w:del>
            <w:ins w:id="392" w:author="Marie-Helene" w:date="2017-10-31T12:57:00Z">
              <w:r w:rsidR="00B33919">
                <w:rPr>
                  <w:szCs w:val="18"/>
                </w:rPr>
                <w:t>summary</w:t>
              </w:r>
              <w:r w:rsidR="00B33919" w:rsidRPr="000362C3">
                <w:rPr>
                  <w:szCs w:val="18"/>
                </w:rPr>
                <w:t xml:space="preserve"> </w:t>
              </w:r>
            </w:ins>
            <w:r w:rsidRPr="000362C3">
              <w:rPr>
                <w:szCs w:val="18"/>
              </w:rPr>
              <w:t>will be adopted by the General Assembly in session, or if necessary, by correspondence.</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szCs w:val="18"/>
              </w:rPr>
            </w:pPr>
          </w:p>
        </w:tc>
        <w:tc>
          <w:tcPr>
            <w:tcW w:w="5811" w:type="dxa"/>
          </w:tcPr>
          <w:p w:rsidR="00D00209" w:rsidRPr="000362C3" w:rsidRDefault="00D00209" w:rsidP="00B33919">
            <w:pPr>
              <w:pStyle w:val="Paragraphedeliste"/>
              <w:numPr>
                <w:ilvl w:val="0"/>
                <w:numId w:val="27"/>
              </w:numPr>
              <w:ind w:left="742" w:hanging="425"/>
              <w:rPr>
                <w:szCs w:val="18"/>
              </w:rPr>
              <w:pPrChange w:id="393" w:author="Marie-Helene" w:date="2017-10-31T12:57:00Z">
                <w:pPr>
                  <w:pStyle w:val="Paragraphedeliste"/>
                  <w:numPr>
                    <w:numId w:val="27"/>
                  </w:numPr>
                  <w:ind w:left="742" w:hanging="425"/>
                </w:pPr>
              </w:pPrChange>
            </w:pPr>
            <w:del w:id="394" w:author="Marie-Hélène Grillet" w:date="2017-10-09T16:05:00Z">
              <w:r w:rsidRPr="000362C3" w:rsidDel="00873087">
                <w:rPr>
                  <w:szCs w:val="18"/>
                </w:rPr>
                <w:delText>Contracting Parties</w:delText>
              </w:r>
            </w:del>
            <w:ins w:id="395" w:author="Marie-Hélène Grillet" w:date="2017-10-09T16:05:00Z">
              <w:r>
                <w:rPr>
                  <w:szCs w:val="18"/>
                </w:rPr>
                <w:t>Member States</w:t>
              </w:r>
            </w:ins>
            <w:r w:rsidRPr="000362C3">
              <w:rPr>
                <w:szCs w:val="18"/>
              </w:rPr>
              <w:t xml:space="preserve"> and </w:t>
            </w:r>
            <w:ins w:id="396" w:author="Marie-Hélène Grillet" w:date="2017-10-09T16:05:00Z">
              <w:r>
                <w:rPr>
                  <w:szCs w:val="18"/>
                </w:rPr>
                <w:t>M</w:t>
              </w:r>
            </w:ins>
            <w:del w:id="397" w:author="Marie-Hélène Grillet" w:date="2017-10-09T16:05:00Z">
              <w:r w:rsidRPr="000362C3" w:rsidDel="00873087">
                <w:rPr>
                  <w:szCs w:val="18"/>
                </w:rPr>
                <w:delText>m</w:delText>
              </w:r>
            </w:del>
            <w:r w:rsidRPr="000362C3">
              <w:rPr>
                <w:szCs w:val="18"/>
              </w:rPr>
              <w:t xml:space="preserve">embers who made statements during debate may request that such statement be attached to the </w:t>
            </w:r>
            <w:del w:id="398" w:author="Marie-Helene" w:date="2017-10-31T12:57:00Z">
              <w:r w:rsidRPr="000362C3" w:rsidDel="00B33919">
                <w:rPr>
                  <w:szCs w:val="18"/>
                </w:rPr>
                <w:delText>minutes</w:delText>
              </w:r>
            </w:del>
            <w:ins w:id="399" w:author="Marie-Helene" w:date="2017-10-31T12:57:00Z">
              <w:r w:rsidR="00B33919">
                <w:rPr>
                  <w:szCs w:val="18"/>
                </w:rPr>
                <w:t>summary</w:t>
              </w:r>
            </w:ins>
            <w:r w:rsidRPr="000362C3">
              <w:rPr>
                <w:szCs w:val="18"/>
              </w:rPr>
              <w:t>.</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szCs w:val="18"/>
              </w:rPr>
            </w:pPr>
          </w:p>
        </w:tc>
        <w:tc>
          <w:tcPr>
            <w:tcW w:w="5811" w:type="dxa"/>
          </w:tcPr>
          <w:p w:rsidR="00D00209" w:rsidRPr="000362C3" w:rsidRDefault="00D00209" w:rsidP="00B33919">
            <w:pPr>
              <w:pStyle w:val="Paragraphedeliste"/>
              <w:numPr>
                <w:ilvl w:val="0"/>
                <w:numId w:val="27"/>
              </w:numPr>
              <w:ind w:left="742" w:hanging="425"/>
              <w:rPr>
                <w:szCs w:val="18"/>
              </w:rPr>
              <w:pPrChange w:id="400" w:author="Marie-Helene" w:date="2017-10-31T12:57:00Z">
                <w:pPr>
                  <w:pStyle w:val="Paragraphedeliste"/>
                  <w:numPr>
                    <w:numId w:val="27"/>
                  </w:numPr>
                  <w:ind w:left="742" w:hanging="425"/>
                </w:pPr>
              </w:pPrChange>
            </w:pPr>
            <w:r w:rsidRPr="000362C3">
              <w:rPr>
                <w:szCs w:val="18"/>
              </w:rPr>
              <w:t xml:space="preserve">The </w:t>
            </w:r>
            <w:del w:id="401" w:author="Marie-Helene" w:date="2017-10-31T12:57:00Z">
              <w:r w:rsidRPr="000362C3" w:rsidDel="00B33919">
                <w:rPr>
                  <w:szCs w:val="18"/>
                </w:rPr>
                <w:delText>minutes</w:delText>
              </w:r>
            </w:del>
            <w:ins w:id="402" w:author="Marie-Helene" w:date="2017-10-31T12:57:00Z">
              <w:r w:rsidR="00B33919">
                <w:rPr>
                  <w:szCs w:val="18"/>
                </w:rPr>
                <w:t>summary</w:t>
              </w:r>
            </w:ins>
            <w:r w:rsidRPr="000362C3">
              <w:rPr>
                <w:szCs w:val="18"/>
              </w:rPr>
              <w:t xml:space="preserve">, together with all relevant documents, shall be made available to the </w:t>
            </w:r>
            <w:del w:id="403" w:author="Marie-Hélène Grillet" w:date="2017-10-09T16:06:00Z">
              <w:r w:rsidRPr="000362C3" w:rsidDel="00873087">
                <w:rPr>
                  <w:szCs w:val="18"/>
                </w:rPr>
                <w:delText>Contracting Parties</w:delText>
              </w:r>
            </w:del>
            <w:ins w:id="404" w:author="Marie-Hélène Grillet" w:date="2017-10-09T16:06:00Z">
              <w:r>
                <w:rPr>
                  <w:szCs w:val="18"/>
                </w:rPr>
                <w:t>Member States</w:t>
              </w:r>
            </w:ins>
            <w:r w:rsidRPr="000362C3">
              <w:rPr>
                <w:szCs w:val="18"/>
              </w:rPr>
              <w:t xml:space="preserve"> and </w:t>
            </w:r>
            <w:ins w:id="405" w:author="Marie-Hélène Grillet" w:date="2017-10-09T16:06:00Z">
              <w:r>
                <w:rPr>
                  <w:szCs w:val="18"/>
                </w:rPr>
                <w:t>M</w:t>
              </w:r>
            </w:ins>
            <w:del w:id="406" w:author="Marie-Hélène Grillet" w:date="2017-10-09T16:06:00Z">
              <w:r w:rsidRPr="000362C3" w:rsidDel="00873087">
                <w:rPr>
                  <w:szCs w:val="18"/>
                </w:rPr>
                <w:delText>m</w:delText>
              </w:r>
            </w:del>
            <w:r w:rsidRPr="000362C3">
              <w:rPr>
                <w:szCs w:val="18"/>
              </w:rPr>
              <w:t>embers within two weeks after their approval by the General Assembly.</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szCs w:val="18"/>
              </w:rPr>
            </w:pPr>
          </w:p>
        </w:tc>
        <w:tc>
          <w:tcPr>
            <w:tcW w:w="5811" w:type="dxa"/>
          </w:tcPr>
          <w:p w:rsidR="00D00209" w:rsidRPr="000362C3" w:rsidRDefault="00D00209" w:rsidP="00875AAA">
            <w:pPr>
              <w:pStyle w:val="Paragraphedeliste"/>
              <w:numPr>
                <w:ilvl w:val="0"/>
                <w:numId w:val="27"/>
              </w:numPr>
              <w:ind w:left="742" w:hanging="425"/>
              <w:rPr>
                <w:szCs w:val="18"/>
              </w:rPr>
            </w:pPr>
            <w:r w:rsidRPr="000362C3">
              <w:rPr>
                <w:szCs w:val="18"/>
              </w:rPr>
              <w:t>Audio recordings of General Assembly sessions may be made and shall be retained by the Secretariat for record purposes.</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554769">
        <w:trPr>
          <w:ins w:id="407" w:author="Marie-Helene" w:date="2017-10-06T14:23:00Z"/>
        </w:trPr>
        <w:tc>
          <w:tcPr>
            <w:tcW w:w="1555" w:type="dxa"/>
          </w:tcPr>
          <w:p w:rsidR="00D00209" w:rsidRDefault="00D00209" w:rsidP="00554769">
            <w:pPr>
              <w:rPr>
                <w:ins w:id="408" w:author="Marie-Helene" w:date="2017-10-06T14:23:00Z"/>
                <w:b/>
                <w:szCs w:val="18"/>
              </w:rPr>
            </w:pPr>
          </w:p>
        </w:tc>
        <w:tc>
          <w:tcPr>
            <w:tcW w:w="5811" w:type="dxa"/>
          </w:tcPr>
          <w:p w:rsidR="00D00209" w:rsidRPr="00027E0D" w:rsidRDefault="00D00209">
            <w:pPr>
              <w:pStyle w:val="Paragraphedeliste"/>
              <w:numPr>
                <w:ilvl w:val="0"/>
                <w:numId w:val="11"/>
              </w:numPr>
              <w:ind w:left="317" w:hanging="317"/>
              <w:rPr>
                <w:ins w:id="409" w:author="Marie-Helene" w:date="2017-10-06T14:23:00Z"/>
                <w:b/>
                <w:szCs w:val="18"/>
                <w:rPrChange w:id="410" w:author="Marie-Helene" w:date="2017-10-06T14:24:00Z">
                  <w:rPr>
                    <w:ins w:id="411" w:author="Marie-Helene" w:date="2017-10-06T14:23:00Z"/>
                  </w:rPr>
                </w:rPrChange>
              </w:rPr>
              <w:pPrChange w:id="412" w:author="Marie-Hélène Grillet" w:date="2017-10-09T16:22:00Z">
                <w:pPr>
                  <w:pStyle w:val="Paragraphedeliste"/>
                  <w:numPr>
                    <w:numId w:val="30"/>
                  </w:numPr>
                  <w:ind w:left="360" w:hanging="360"/>
                </w:pPr>
              </w:pPrChange>
            </w:pPr>
            <w:ins w:id="413" w:author="Marie-Helene" w:date="2017-10-06T14:24:00Z">
              <w:del w:id="414" w:author="Marie-Hélène Grillet" w:date="2017-10-09T16:22:00Z">
                <w:r w:rsidRPr="00027E0D" w:rsidDel="008C18B8">
                  <w:rPr>
                    <w:b/>
                    <w:szCs w:val="18"/>
                    <w:rPrChange w:id="415" w:author="Marie-Helene" w:date="2017-10-06T14:24:00Z">
                      <w:rPr/>
                    </w:rPrChange>
                  </w:rPr>
                  <w:delText xml:space="preserve">3.5 </w:delText>
                </w:r>
              </w:del>
            </w:ins>
            <w:ins w:id="416" w:author="Marie-Helene" w:date="2017-10-06T14:23:00Z">
              <w:r w:rsidRPr="00027E0D">
                <w:rPr>
                  <w:b/>
                  <w:szCs w:val="18"/>
                  <w:rPrChange w:id="417" w:author="Marie-Helene" w:date="2017-10-06T14:24:00Z">
                    <w:rPr/>
                  </w:rPrChange>
                </w:rPr>
                <w:t>Election of the President and Vice President</w:t>
              </w:r>
              <w:del w:id="418" w:author="Marie-Helene" w:date="2017-10-06T14:24:00Z">
                <w:r w:rsidRPr="00027E0D" w:rsidDel="00027E0D">
                  <w:rPr>
                    <w:b/>
                    <w:szCs w:val="18"/>
                    <w:rPrChange w:id="419" w:author="Marie-Helene" w:date="2017-10-06T14:24:00Z">
                      <w:rPr/>
                    </w:rPrChange>
                  </w:rPr>
                  <w:delText xml:space="preserve"> of IALA</w:delText>
                </w:r>
              </w:del>
            </w:ins>
          </w:p>
        </w:tc>
        <w:tc>
          <w:tcPr>
            <w:tcW w:w="6237" w:type="dxa"/>
          </w:tcPr>
          <w:p w:rsidR="00D00209" w:rsidRPr="004F5F89" w:rsidRDefault="00D00209" w:rsidP="00554769">
            <w:pPr>
              <w:rPr>
                <w:ins w:id="420" w:author="Marie-Helene" w:date="2017-10-06T14:23:00Z"/>
                <w:szCs w:val="18"/>
              </w:rPr>
            </w:pPr>
            <w:ins w:id="421" w:author="Marie-Helene" w:date="2017-10-06T14:23:00Z">
              <w:r>
                <w:rPr>
                  <w:szCs w:val="18"/>
                </w:rPr>
                <w:t xml:space="preserve">“Election of the President and Vice President of </w:t>
              </w:r>
              <w:r>
                <w:rPr>
                  <w:szCs w:val="18"/>
                  <w:u w:val="single"/>
                </w:rPr>
                <w:t>the Organization</w:t>
              </w:r>
              <w:r>
                <w:rPr>
                  <w:szCs w:val="18"/>
                </w:rPr>
                <w:t xml:space="preserve"> </w:t>
              </w:r>
              <w:r>
                <w:rPr>
                  <w:strike/>
                  <w:szCs w:val="18"/>
                </w:rPr>
                <w:t>IALA</w:t>
              </w:r>
              <w:r>
                <w:rPr>
                  <w:szCs w:val="18"/>
                </w:rPr>
                <w:t>”</w:t>
              </w:r>
            </w:ins>
          </w:p>
        </w:tc>
        <w:tc>
          <w:tcPr>
            <w:tcW w:w="1843" w:type="dxa"/>
          </w:tcPr>
          <w:p w:rsidR="00D00209" w:rsidRPr="00AA6F89" w:rsidRDefault="00D00209" w:rsidP="00554769">
            <w:pPr>
              <w:rPr>
                <w:ins w:id="422" w:author="Marie-Helene" w:date="2017-10-06T14:23:00Z"/>
                <w:szCs w:val="18"/>
              </w:rPr>
            </w:pPr>
            <w:ins w:id="423" w:author="Marie-Helene" w:date="2017-10-06T14:23:00Z">
              <w:r>
                <w:rPr>
                  <w:szCs w:val="18"/>
                </w:rPr>
                <w:t>Japan</w:t>
              </w:r>
            </w:ins>
          </w:p>
        </w:tc>
      </w:tr>
      <w:tr w:rsidR="00D00209" w:rsidTr="00554769">
        <w:trPr>
          <w:ins w:id="424" w:author="Marie-Helene" w:date="2017-10-06T14:23:00Z"/>
        </w:trPr>
        <w:tc>
          <w:tcPr>
            <w:tcW w:w="1555" w:type="dxa"/>
          </w:tcPr>
          <w:p w:rsidR="00D00209" w:rsidRDefault="00D00209" w:rsidP="00554769">
            <w:pPr>
              <w:rPr>
                <w:ins w:id="425" w:author="Marie-Helene" w:date="2017-10-06T14:23:00Z"/>
                <w:b/>
                <w:szCs w:val="18"/>
              </w:rPr>
            </w:pPr>
          </w:p>
        </w:tc>
        <w:tc>
          <w:tcPr>
            <w:tcW w:w="5811" w:type="dxa"/>
          </w:tcPr>
          <w:p w:rsidR="00D00209" w:rsidRPr="00A257D0" w:rsidRDefault="00D00209">
            <w:pPr>
              <w:ind w:left="360"/>
              <w:rPr>
                <w:ins w:id="426" w:author="Marie-Helene" w:date="2017-10-06T14:23:00Z"/>
                <w:szCs w:val="18"/>
              </w:rPr>
              <w:pPrChange w:id="427" w:author="Marie-Helene" w:date="2017-10-06T14:27:00Z">
                <w:pPr>
                  <w:pStyle w:val="Paragraphedeliste"/>
                  <w:numPr>
                    <w:numId w:val="41"/>
                  </w:numPr>
                  <w:ind w:hanging="360"/>
                </w:pPr>
              </w:pPrChange>
            </w:pPr>
            <w:ins w:id="428" w:author="Marie-Helene" w:date="2017-10-06T14:23:00Z">
              <w:r w:rsidRPr="009D2BA5">
                <w:rPr>
                  <w:szCs w:val="18"/>
                </w:rPr>
                <w:t xml:space="preserve">The </w:t>
              </w:r>
              <w:del w:id="429" w:author="Marie-Helene" w:date="2017-10-06T14:24:00Z">
                <w:r w:rsidRPr="009D2BA5" w:rsidDel="009D2BA5">
                  <w:rPr>
                    <w:szCs w:val="18"/>
                  </w:rPr>
                  <w:delText>Council</w:delText>
                </w:r>
              </w:del>
            </w:ins>
            <w:ins w:id="430" w:author="Marie-Helene" w:date="2017-10-06T14:24:00Z">
              <w:r w:rsidRPr="009D2BA5">
                <w:rPr>
                  <w:szCs w:val="18"/>
                </w:rPr>
                <w:t xml:space="preserve">General Assembly </w:t>
              </w:r>
            </w:ins>
            <w:ins w:id="431" w:author="Marie-Helene" w:date="2017-10-06T14:23:00Z">
              <w:del w:id="432" w:author="Marie-Helene" w:date="2017-10-06T14:24:00Z">
                <w:r w:rsidRPr="009D2BA5" w:rsidDel="009D2BA5">
                  <w:rPr>
                    <w:szCs w:val="18"/>
                  </w:rPr>
                  <w:delText xml:space="preserve"> </w:delText>
                </w:r>
              </w:del>
              <w:r w:rsidRPr="009D2BA5">
                <w:rPr>
                  <w:szCs w:val="18"/>
                </w:rPr>
                <w:t>shall</w:t>
              </w:r>
              <w:del w:id="433" w:author="Marie-Helene" w:date="2017-10-06T14:26:00Z">
                <w:r w:rsidRPr="009D2BA5" w:rsidDel="009D2BA5">
                  <w:rPr>
                    <w:szCs w:val="18"/>
                  </w:rPr>
                  <w:delText>, upon its election or as necessary, from am</w:delText>
                </w:r>
                <w:r w:rsidRPr="00A257D0" w:rsidDel="009D2BA5">
                  <w:rPr>
                    <w:szCs w:val="18"/>
                  </w:rPr>
                  <w:delText xml:space="preserve">ong </w:delText>
                </w:r>
              </w:del>
              <w:del w:id="434" w:author="Marie-Helene" w:date="2017-10-06T14:25:00Z">
                <w:r w:rsidRPr="00A257D0" w:rsidDel="009D2BA5">
                  <w:rPr>
                    <w:szCs w:val="18"/>
                  </w:rPr>
                  <w:delText>its Councillors</w:delText>
                </w:r>
              </w:del>
              <w:r w:rsidRPr="00A257D0">
                <w:rPr>
                  <w:szCs w:val="18"/>
                </w:rPr>
                <w:t xml:space="preserve"> elect the President and Vice President of the Organization</w:t>
              </w:r>
            </w:ins>
            <w:ins w:id="435" w:author="Marie-Helene" w:date="2017-10-06T14:26:00Z">
              <w:r w:rsidRPr="00A257D0">
                <w:rPr>
                  <w:szCs w:val="18"/>
                </w:rPr>
                <w:t xml:space="preserve"> as </w:t>
              </w:r>
            </w:ins>
            <w:ins w:id="436" w:author="Marie-Helene" w:date="2017-10-06T14:37:00Z">
              <w:r>
                <w:rPr>
                  <w:szCs w:val="18"/>
                </w:rPr>
                <w:t>follows</w:t>
              </w:r>
            </w:ins>
            <w:ins w:id="437" w:author="Marie-Helene" w:date="2017-10-06T14:26:00Z">
              <w:r w:rsidRPr="00A257D0">
                <w:rPr>
                  <w:szCs w:val="18"/>
                </w:rPr>
                <w:t>:</w:t>
              </w:r>
            </w:ins>
            <w:ins w:id="438" w:author="Marie-Helene" w:date="2017-10-06T14:23:00Z">
              <w:del w:id="439" w:author="Marie-Helene" w:date="2017-10-06T14:26:00Z">
                <w:r w:rsidRPr="00A257D0" w:rsidDel="009D2BA5">
                  <w:rPr>
                    <w:szCs w:val="18"/>
                  </w:rPr>
                  <w:delText>.</w:delText>
                </w:r>
              </w:del>
            </w:ins>
          </w:p>
        </w:tc>
        <w:tc>
          <w:tcPr>
            <w:tcW w:w="6237" w:type="dxa"/>
          </w:tcPr>
          <w:p w:rsidR="00D00209" w:rsidRPr="00696225" w:rsidRDefault="00D00209" w:rsidP="00554769">
            <w:pPr>
              <w:rPr>
                <w:ins w:id="440" w:author="Marie-Helene" w:date="2017-10-06T14:23:00Z"/>
                <w:szCs w:val="18"/>
              </w:rPr>
            </w:pPr>
            <w:ins w:id="441" w:author="Marie-Helene" w:date="2017-10-06T14:23:00Z">
              <w:del w:id="442" w:author="Marie-Helene" w:date="2017-10-06T14:28:00Z">
                <w:r w:rsidDel="009D2BA5">
                  <w:rPr>
                    <w:szCs w:val="18"/>
                  </w:rPr>
                  <w:delText>To enshrine the principle of rotation and geographical representation, add at the end: “Geographical diversity between the two positions and rotation of Groups at the Presidency and Vice Presidency of the Organization shall be factors of eligibility.”</w:delText>
                </w:r>
              </w:del>
            </w:ins>
          </w:p>
        </w:tc>
        <w:tc>
          <w:tcPr>
            <w:tcW w:w="1843" w:type="dxa"/>
          </w:tcPr>
          <w:p w:rsidR="00D00209" w:rsidRPr="00AA6F89" w:rsidRDefault="00D00209" w:rsidP="00554769">
            <w:pPr>
              <w:rPr>
                <w:ins w:id="443" w:author="Marie-Helene" w:date="2017-10-06T14:23:00Z"/>
                <w:szCs w:val="18"/>
              </w:rPr>
            </w:pPr>
            <w:ins w:id="444" w:author="Marie-Helene" w:date="2017-10-06T14:23:00Z">
              <w:r>
                <w:rPr>
                  <w:szCs w:val="18"/>
                </w:rPr>
                <w:t>Spain</w:t>
              </w:r>
            </w:ins>
          </w:p>
        </w:tc>
      </w:tr>
      <w:tr w:rsidR="00D00209" w:rsidTr="00554769">
        <w:trPr>
          <w:ins w:id="445" w:author="Marie-Helene" w:date="2017-10-06T14:23:00Z"/>
        </w:trPr>
        <w:tc>
          <w:tcPr>
            <w:tcW w:w="1555" w:type="dxa"/>
          </w:tcPr>
          <w:p w:rsidR="00D00209" w:rsidRDefault="00D00209" w:rsidP="00554769">
            <w:pPr>
              <w:rPr>
                <w:ins w:id="446" w:author="Marie-Helene" w:date="2017-10-06T14:23:00Z"/>
                <w:b/>
                <w:szCs w:val="18"/>
              </w:rPr>
            </w:pPr>
          </w:p>
        </w:tc>
        <w:tc>
          <w:tcPr>
            <w:tcW w:w="5811" w:type="dxa"/>
          </w:tcPr>
          <w:p w:rsidR="00D00209" w:rsidRPr="0062434E" w:rsidRDefault="00D00209" w:rsidP="00543508">
            <w:pPr>
              <w:pStyle w:val="Paragraphedeliste"/>
              <w:numPr>
                <w:ilvl w:val="0"/>
                <w:numId w:val="41"/>
              </w:numPr>
              <w:rPr>
                <w:ins w:id="447" w:author="Marie-Helene" w:date="2017-10-06T14:23:00Z"/>
                <w:szCs w:val="18"/>
              </w:rPr>
            </w:pPr>
            <w:ins w:id="448" w:author="Marie-Helene" w:date="2017-10-06T14:37:00Z">
              <w:r w:rsidRPr="00D2092A">
                <w:rPr>
                  <w:szCs w:val="18"/>
                </w:rPr>
                <w:t xml:space="preserve">The Secretary‐General will invite </w:t>
              </w:r>
            </w:ins>
            <w:ins w:id="449" w:author="Marie-Helene" w:date="2017-10-06T14:39:00Z">
              <w:r>
                <w:rPr>
                  <w:szCs w:val="18"/>
                </w:rPr>
                <w:t>Member States</w:t>
              </w:r>
            </w:ins>
            <w:ins w:id="450" w:author="Marie-Helene" w:date="2017-10-06T14:37:00Z">
              <w:r w:rsidRPr="00D2092A">
                <w:rPr>
                  <w:szCs w:val="18"/>
                </w:rPr>
                <w:t xml:space="preserve"> to declare their candidacy for the </w:t>
              </w:r>
            </w:ins>
            <w:ins w:id="451" w:author="Marie-Helene" w:date="2017-10-06T14:39:00Z">
              <w:r>
                <w:rPr>
                  <w:szCs w:val="18"/>
                </w:rPr>
                <w:t xml:space="preserve">Presidency or Vice </w:t>
              </w:r>
              <w:del w:id="452" w:author="Marie-Hélène Grillet" w:date="2017-10-09T16:06:00Z">
                <w:r w:rsidDel="00337208">
                  <w:rPr>
                    <w:szCs w:val="18"/>
                  </w:rPr>
                  <w:delText>Presidentcy</w:delText>
                </w:r>
              </w:del>
            </w:ins>
            <w:ins w:id="453" w:author="Marie-Hélène Grillet" w:date="2017-10-09T16:06:00Z">
              <w:r>
                <w:rPr>
                  <w:szCs w:val="18"/>
                </w:rPr>
                <w:t>Presidency</w:t>
              </w:r>
            </w:ins>
            <w:ins w:id="454" w:author="Marie-Helene" w:date="2017-10-06T14:37:00Z">
              <w:r>
                <w:rPr>
                  <w:szCs w:val="18"/>
                </w:rPr>
                <w:t xml:space="preserve">, according to Article </w:t>
              </w:r>
            </w:ins>
            <w:ins w:id="455" w:author="Marie-Helene" w:date="2017-10-06T14:40:00Z">
              <w:r>
                <w:rPr>
                  <w:szCs w:val="18"/>
                </w:rPr>
                <w:t>6</w:t>
              </w:r>
            </w:ins>
            <w:ins w:id="456" w:author="Jon Price" w:date="2017-10-10T15:47:00Z">
              <w:r>
                <w:rPr>
                  <w:szCs w:val="18"/>
                </w:rPr>
                <w:t>.8</w:t>
              </w:r>
            </w:ins>
            <w:ins w:id="457" w:author="Marie-Helene" w:date="2017-10-06T14:37:00Z">
              <w:r w:rsidRPr="00D2092A">
                <w:rPr>
                  <w:szCs w:val="18"/>
                </w:rPr>
                <w:t xml:space="preserve"> of the Convention six months before the opening of the General Assembly. Nominations will be received by the Secretariat for the following four months. Nominations should include:</w:t>
              </w:r>
            </w:ins>
          </w:p>
        </w:tc>
        <w:tc>
          <w:tcPr>
            <w:tcW w:w="6237" w:type="dxa"/>
          </w:tcPr>
          <w:p w:rsidR="00D00209" w:rsidRPr="00696225" w:rsidRDefault="00D00209" w:rsidP="00554769">
            <w:pPr>
              <w:rPr>
                <w:ins w:id="458" w:author="Marie-Helene" w:date="2017-10-06T14:23:00Z"/>
                <w:szCs w:val="18"/>
              </w:rPr>
            </w:pPr>
          </w:p>
        </w:tc>
        <w:tc>
          <w:tcPr>
            <w:tcW w:w="1843" w:type="dxa"/>
          </w:tcPr>
          <w:p w:rsidR="00D00209" w:rsidRPr="00AA6F89" w:rsidRDefault="00D00209" w:rsidP="00554769">
            <w:pPr>
              <w:rPr>
                <w:ins w:id="459" w:author="Marie-Helene" w:date="2017-10-06T14:23:00Z"/>
                <w:szCs w:val="18"/>
              </w:rPr>
            </w:pPr>
          </w:p>
        </w:tc>
      </w:tr>
      <w:tr w:rsidR="00D00209" w:rsidTr="00554769">
        <w:trPr>
          <w:ins w:id="460" w:author="Marie-Helene" w:date="2017-10-06T14:23:00Z"/>
        </w:trPr>
        <w:tc>
          <w:tcPr>
            <w:tcW w:w="1555" w:type="dxa"/>
          </w:tcPr>
          <w:p w:rsidR="00D00209" w:rsidRDefault="00D00209" w:rsidP="00554769">
            <w:pPr>
              <w:rPr>
                <w:ins w:id="461" w:author="Marie-Helene" w:date="2017-10-06T14:23:00Z"/>
                <w:b/>
                <w:szCs w:val="18"/>
              </w:rPr>
            </w:pPr>
          </w:p>
        </w:tc>
        <w:tc>
          <w:tcPr>
            <w:tcW w:w="5811" w:type="dxa"/>
          </w:tcPr>
          <w:p w:rsidR="00D00209" w:rsidRPr="0062434E" w:rsidRDefault="00D00209">
            <w:pPr>
              <w:pStyle w:val="Paragraphedeliste"/>
              <w:numPr>
                <w:ilvl w:val="1"/>
                <w:numId w:val="41"/>
              </w:numPr>
              <w:ind w:left="997" w:hanging="142"/>
              <w:rPr>
                <w:ins w:id="462" w:author="Marie-Helene" w:date="2017-10-06T14:23:00Z"/>
                <w:szCs w:val="18"/>
              </w:rPr>
              <w:pPrChange w:id="463" w:author="Marie-Hélène Grillet" w:date="2017-10-09T16:07:00Z">
                <w:pPr>
                  <w:pStyle w:val="Paragraphedeliste"/>
                  <w:numPr>
                    <w:numId w:val="41"/>
                  </w:numPr>
                  <w:ind w:hanging="360"/>
                </w:pPr>
              </w:pPrChange>
            </w:pPr>
            <w:ins w:id="464" w:author="Marie-Helene" w:date="2017-10-06T14:37:00Z">
              <w:r w:rsidRPr="00D2092A">
                <w:rPr>
                  <w:szCs w:val="18"/>
                </w:rPr>
                <w:t xml:space="preserve">the name of the </w:t>
              </w:r>
            </w:ins>
            <w:ins w:id="465" w:author="Marie-Helene" w:date="2017-10-06T14:40:00Z">
              <w:r>
                <w:rPr>
                  <w:szCs w:val="18"/>
                </w:rPr>
                <w:t>person</w:t>
              </w:r>
            </w:ins>
            <w:ins w:id="466" w:author="Marie-Helene" w:date="2017-10-06T14:37:00Z">
              <w:r w:rsidRPr="00D2092A">
                <w:rPr>
                  <w:szCs w:val="18"/>
                </w:rPr>
                <w:t xml:space="preserve"> being nominated</w:t>
              </w:r>
            </w:ins>
            <w:ins w:id="467" w:author="Marie-Helene" w:date="2017-10-06T14:41:00Z">
              <w:r>
                <w:rPr>
                  <w:szCs w:val="18"/>
                </w:rPr>
                <w:t xml:space="preserve"> in each case</w:t>
              </w:r>
              <w:del w:id="468" w:author="Jon Price" w:date="2017-10-10T15:46:00Z">
                <w:r w:rsidDel="00B70D12">
                  <w:rPr>
                    <w:szCs w:val="18"/>
                  </w:rPr>
                  <w:delText xml:space="preserve"> </w:delText>
                </w:r>
              </w:del>
            </w:ins>
            <w:ins w:id="469" w:author="Marie-Helene" w:date="2017-10-06T14:37:00Z">
              <w:r w:rsidRPr="00D2092A">
                <w:rPr>
                  <w:szCs w:val="18"/>
                </w:rPr>
                <w:t>;</w:t>
              </w:r>
            </w:ins>
          </w:p>
        </w:tc>
        <w:tc>
          <w:tcPr>
            <w:tcW w:w="6237" w:type="dxa"/>
          </w:tcPr>
          <w:p w:rsidR="00D00209" w:rsidRPr="00696225" w:rsidRDefault="00D00209" w:rsidP="00554769">
            <w:pPr>
              <w:rPr>
                <w:ins w:id="470" w:author="Marie-Helene" w:date="2017-10-06T14:23:00Z"/>
                <w:szCs w:val="18"/>
              </w:rPr>
            </w:pPr>
          </w:p>
        </w:tc>
        <w:tc>
          <w:tcPr>
            <w:tcW w:w="1843" w:type="dxa"/>
          </w:tcPr>
          <w:p w:rsidR="00D00209" w:rsidRPr="00AA6F89" w:rsidRDefault="00D00209" w:rsidP="00554769">
            <w:pPr>
              <w:rPr>
                <w:ins w:id="471" w:author="Marie-Helene" w:date="2017-10-06T14:23:00Z"/>
                <w:szCs w:val="18"/>
              </w:rPr>
            </w:pPr>
          </w:p>
        </w:tc>
      </w:tr>
      <w:tr w:rsidR="00D00209" w:rsidTr="00554769">
        <w:trPr>
          <w:ins w:id="472" w:author="Marie-Helene" w:date="2017-10-06T14:23:00Z"/>
        </w:trPr>
        <w:tc>
          <w:tcPr>
            <w:tcW w:w="1555" w:type="dxa"/>
          </w:tcPr>
          <w:p w:rsidR="00D00209" w:rsidRDefault="00D00209" w:rsidP="00554769">
            <w:pPr>
              <w:rPr>
                <w:ins w:id="473" w:author="Marie-Helene" w:date="2017-10-06T14:23:00Z"/>
                <w:b/>
                <w:szCs w:val="18"/>
              </w:rPr>
            </w:pPr>
          </w:p>
        </w:tc>
        <w:tc>
          <w:tcPr>
            <w:tcW w:w="5811" w:type="dxa"/>
          </w:tcPr>
          <w:p w:rsidR="00D00209" w:rsidRPr="0062434E" w:rsidRDefault="00D00209">
            <w:pPr>
              <w:pStyle w:val="Paragraphedeliste"/>
              <w:numPr>
                <w:ilvl w:val="1"/>
                <w:numId w:val="41"/>
              </w:numPr>
              <w:ind w:left="997" w:hanging="142"/>
              <w:rPr>
                <w:ins w:id="474" w:author="Marie-Helene" w:date="2017-10-06T14:23:00Z"/>
                <w:szCs w:val="18"/>
              </w:rPr>
              <w:pPrChange w:id="475" w:author="Marie-Hélène Grillet" w:date="2017-10-09T16:07:00Z">
                <w:pPr>
                  <w:pStyle w:val="Paragraphedeliste"/>
                  <w:numPr>
                    <w:numId w:val="41"/>
                  </w:numPr>
                  <w:ind w:hanging="360"/>
                </w:pPr>
              </w:pPrChange>
            </w:pPr>
            <w:proofErr w:type="gramStart"/>
            <w:ins w:id="476" w:author="Marie-Helene" w:date="2017-10-06T14:37:00Z">
              <w:r w:rsidRPr="00D2092A">
                <w:rPr>
                  <w:szCs w:val="18"/>
                </w:rPr>
                <w:t>a</w:t>
              </w:r>
              <w:proofErr w:type="gramEnd"/>
              <w:r w:rsidRPr="00D2092A">
                <w:rPr>
                  <w:szCs w:val="18"/>
                </w:rPr>
                <w:t xml:space="preserve"> statement, in the form approved by the Council and </w:t>
              </w:r>
              <w:r w:rsidRPr="00D2092A">
                <w:rPr>
                  <w:szCs w:val="18"/>
                </w:rPr>
                <w:lastRenderedPageBreak/>
                <w:t xml:space="preserve">provided by the Secretariat, outlining the credentials of the </w:t>
              </w:r>
            </w:ins>
            <w:ins w:id="477" w:author="Marie-Helene" w:date="2017-10-06T14:41:00Z">
              <w:r>
                <w:rPr>
                  <w:szCs w:val="18"/>
                </w:rPr>
                <w:t>person in each case</w:t>
              </w:r>
            </w:ins>
            <w:ins w:id="478" w:author="Marie-Helene" w:date="2017-10-06T14:42:00Z">
              <w:r>
                <w:rPr>
                  <w:szCs w:val="18"/>
                </w:rPr>
                <w:t>.</w:t>
              </w:r>
            </w:ins>
          </w:p>
        </w:tc>
        <w:tc>
          <w:tcPr>
            <w:tcW w:w="6237" w:type="dxa"/>
          </w:tcPr>
          <w:p w:rsidR="00D00209" w:rsidRPr="00696225" w:rsidRDefault="00D00209" w:rsidP="00554769">
            <w:pPr>
              <w:rPr>
                <w:ins w:id="479" w:author="Marie-Helene" w:date="2017-10-06T14:23:00Z"/>
                <w:szCs w:val="18"/>
              </w:rPr>
            </w:pPr>
          </w:p>
        </w:tc>
        <w:tc>
          <w:tcPr>
            <w:tcW w:w="1843" w:type="dxa"/>
          </w:tcPr>
          <w:p w:rsidR="00D00209" w:rsidRPr="00AA6F89" w:rsidRDefault="00D00209" w:rsidP="00554769">
            <w:pPr>
              <w:rPr>
                <w:ins w:id="480" w:author="Marie-Helene" w:date="2017-10-06T14:23:00Z"/>
                <w:szCs w:val="18"/>
              </w:rPr>
            </w:pPr>
          </w:p>
        </w:tc>
      </w:tr>
      <w:tr w:rsidR="00D00209" w:rsidTr="00554769">
        <w:trPr>
          <w:ins w:id="481" w:author="Marie-Helene" w:date="2017-10-06T14:23:00Z"/>
        </w:trPr>
        <w:tc>
          <w:tcPr>
            <w:tcW w:w="1555" w:type="dxa"/>
          </w:tcPr>
          <w:p w:rsidR="00D00209" w:rsidRDefault="00D00209" w:rsidP="00554769">
            <w:pPr>
              <w:rPr>
                <w:ins w:id="482" w:author="Marie-Helene" w:date="2017-10-06T14:23:00Z"/>
                <w:b/>
                <w:szCs w:val="18"/>
              </w:rPr>
            </w:pPr>
          </w:p>
        </w:tc>
        <w:tc>
          <w:tcPr>
            <w:tcW w:w="5811" w:type="dxa"/>
          </w:tcPr>
          <w:p w:rsidR="00D00209" w:rsidRPr="0062434E" w:rsidRDefault="00D00209">
            <w:pPr>
              <w:pStyle w:val="Paragraphedeliste"/>
              <w:numPr>
                <w:ilvl w:val="0"/>
                <w:numId w:val="41"/>
              </w:numPr>
              <w:rPr>
                <w:ins w:id="483" w:author="Marie-Helene" w:date="2017-10-06T14:23:00Z"/>
                <w:szCs w:val="18"/>
              </w:rPr>
            </w:pPr>
            <w:ins w:id="484" w:author="Marie-Helene" w:date="2017-10-06T14:44:00Z">
              <w:r w:rsidRPr="00D2092A">
                <w:rPr>
                  <w:szCs w:val="18"/>
                </w:rPr>
                <w:t xml:space="preserve">Sixty calendar days before the opening of the General Assembly all nominations shall be collated and circulated to all </w:t>
              </w:r>
              <w:del w:id="485" w:author="Marie-Hélène Grillet" w:date="2017-10-09T16:07:00Z">
                <w:r w:rsidRPr="00D2092A" w:rsidDel="000E5BC0">
                  <w:rPr>
                    <w:szCs w:val="18"/>
                  </w:rPr>
                  <w:delText>Contracting Parties</w:delText>
                </w:r>
              </w:del>
            </w:ins>
            <w:ins w:id="486" w:author="Marie-Hélène Grillet" w:date="2017-10-09T16:07:00Z">
              <w:r>
                <w:rPr>
                  <w:szCs w:val="18"/>
                </w:rPr>
                <w:t>Member States</w:t>
              </w:r>
            </w:ins>
            <w:ins w:id="487" w:author="Marie-Helene" w:date="2017-10-06T14:44:00Z">
              <w:r w:rsidRPr="00D2092A">
                <w:rPr>
                  <w:szCs w:val="18"/>
                </w:rPr>
                <w:t xml:space="preserve"> by the Secretariat. After this date no nominations shall be accepted unless there are exceptional circumstances, in which case the nomination should be approved by the General Assembly for inclusion in the election.</w:t>
              </w:r>
            </w:ins>
          </w:p>
        </w:tc>
        <w:tc>
          <w:tcPr>
            <w:tcW w:w="6237" w:type="dxa"/>
          </w:tcPr>
          <w:p w:rsidR="00D00209" w:rsidRPr="00696225" w:rsidRDefault="00D00209" w:rsidP="00554769">
            <w:pPr>
              <w:rPr>
                <w:ins w:id="488" w:author="Marie-Helene" w:date="2017-10-06T14:23:00Z"/>
                <w:szCs w:val="18"/>
              </w:rPr>
            </w:pPr>
          </w:p>
        </w:tc>
        <w:tc>
          <w:tcPr>
            <w:tcW w:w="1843" w:type="dxa"/>
          </w:tcPr>
          <w:p w:rsidR="00D00209" w:rsidRPr="00AA6F89" w:rsidRDefault="00D00209" w:rsidP="00554769">
            <w:pPr>
              <w:rPr>
                <w:ins w:id="489" w:author="Marie-Helene" w:date="2017-10-06T14:23:00Z"/>
                <w:szCs w:val="18"/>
              </w:rPr>
            </w:pPr>
          </w:p>
        </w:tc>
      </w:tr>
      <w:tr w:rsidR="00D00209" w:rsidTr="00554769">
        <w:trPr>
          <w:ins w:id="490" w:author="Marie-Helene" w:date="2017-10-06T14:23:00Z"/>
        </w:trPr>
        <w:tc>
          <w:tcPr>
            <w:tcW w:w="1555" w:type="dxa"/>
          </w:tcPr>
          <w:p w:rsidR="00D00209" w:rsidRDefault="00D00209" w:rsidP="00554769">
            <w:pPr>
              <w:rPr>
                <w:ins w:id="491" w:author="Marie-Helene" w:date="2017-10-06T14:23:00Z"/>
                <w:b/>
                <w:szCs w:val="18"/>
              </w:rPr>
            </w:pPr>
          </w:p>
        </w:tc>
        <w:tc>
          <w:tcPr>
            <w:tcW w:w="5811" w:type="dxa"/>
          </w:tcPr>
          <w:p w:rsidR="00D00209" w:rsidRPr="0062434E" w:rsidRDefault="00D00209" w:rsidP="00B91360">
            <w:pPr>
              <w:pStyle w:val="Paragraphedeliste"/>
              <w:numPr>
                <w:ilvl w:val="0"/>
                <w:numId w:val="41"/>
              </w:numPr>
              <w:rPr>
                <w:ins w:id="492" w:author="Marie-Helene" w:date="2017-10-06T14:23:00Z"/>
                <w:szCs w:val="18"/>
              </w:rPr>
            </w:pPr>
            <w:ins w:id="493" w:author="Marie-Helene" w:date="2017-10-06T14:48:00Z">
              <w:r w:rsidRPr="00D2092A">
                <w:rPr>
                  <w:szCs w:val="18"/>
                </w:rPr>
                <w:t>A vote to elect</w:t>
              </w:r>
            </w:ins>
            <w:ins w:id="494" w:author="Marie-Helene" w:date="2017-10-31T13:06:00Z">
              <w:r w:rsidR="003C3457">
                <w:rPr>
                  <w:szCs w:val="18"/>
                </w:rPr>
                <w:t xml:space="preserve"> first</w:t>
              </w:r>
            </w:ins>
            <w:ins w:id="495" w:author="Marie-Helene" w:date="2017-10-06T14:48:00Z">
              <w:r w:rsidRPr="00D2092A">
                <w:rPr>
                  <w:szCs w:val="18"/>
                </w:rPr>
                <w:t xml:space="preserve"> </w:t>
              </w:r>
            </w:ins>
            <w:ins w:id="496" w:author="Marie-Helene" w:date="2017-10-06T14:49:00Z">
              <w:r>
                <w:rPr>
                  <w:szCs w:val="18"/>
                </w:rPr>
                <w:t xml:space="preserve">the President and </w:t>
              </w:r>
            </w:ins>
            <w:ins w:id="497" w:author="Marie-Helene" w:date="2017-10-31T13:06:00Z">
              <w:r w:rsidR="003C3457">
                <w:rPr>
                  <w:szCs w:val="18"/>
                </w:rPr>
                <w:t xml:space="preserve">second </w:t>
              </w:r>
            </w:ins>
            <w:ins w:id="498" w:author="Marie-Helene" w:date="2017-10-06T14:49:00Z">
              <w:r>
                <w:rPr>
                  <w:szCs w:val="18"/>
                </w:rPr>
                <w:t>the Vice President</w:t>
              </w:r>
            </w:ins>
            <w:ins w:id="499" w:author="Marie-Helene" w:date="2017-10-06T14:48:00Z">
              <w:r w:rsidRPr="00D2092A">
                <w:rPr>
                  <w:szCs w:val="18"/>
                </w:rPr>
                <w:t xml:space="preserve"> from among those nominated will be conducted by secret ballot.</w:t>
              </w:r>
            </w:ins>
          </w:p>
        </w:tc>
        <w:tc>
          <w:tcPr>
            <w:tcW w:w="6237" w:type="dxa"/>
          </w:tcPr>
          <w:p w:rsidR="00D00209" w:rsidRPr="00696225" w:rsidRDefault="003C3457" w:rsidP="00554769">
            <w:pPr>
              <w:rPr>
                <w:ins w:id="500" w:author="Marie-Helene" w:date="2017-10-06T14:23:00Z"/>
                <w:szCs w:val="18"/>
              </w:rPr>
            </w:pPr>
            <w:ins w:id="501" w:author="Marie-Helene" w:date="2017-10-31T13:06:00Z">
              <w:r>
                <w:rPr>
                  <w:szCs w:val="18"/>
                </w:rPr>
                <w:t>Consider geographical distribution</w:t>
              </w:r>
            </w:ins>
          </w:p>
        </w:tc>
        <w:tc>
          <w:tcPr>
            <w:tcW w:w="1843" w:type="dxa"/>
          </w:tcPr>
          <w:p w:rsidR="00D00209" w:rsidRPr="00AA6F89" w:rsidRDefault="003C3457" w:rsidP="00554769">
            <w:pPr>
              <w:rPr>
                <w:ins w:id="502" w:author="Marie-Helene" w:date="2017-10-06T14:23:00Z"/>
                <w:szCs w:val="18"/>
              </w:rPr>
            </w:pPr>
            <w:ins w:id="503" w:author="Marie-Helene" w:date="2017-10-31T13:06:00Z">
              <w:r>
                <w:rPr>
                  <w:szCs w:val="18"/>
                </w:rPr>
                <w:t>Norway</w:t>
              </w:r>
            </w:ins>
          </w:p>
        </w:tc>
      </w:tr>
      <w:tr w:rsidR="00D00209" w:rsidTr="00554769">
        <w:trPr>
          <w:ins w:id="504" w:author="Marie-Helene" w:date="2017-10-06T14:23:00Z"/>
        </w:trPr>
        <w:tc>
          <w:tcPr>
            <w:tcW w:w="1555" w:type="dxa"/>
          </w:tcPr>
          <w:p w:rsidR="00D00209" w:rsidRDefault="00D00209" w:rsidP="00554769">
            <w:pPr>
              <w:rPr>
                <w:ins w:id="505" w:author="Marie-Helene" w:date="2017-10-06T14:23:00Z"/>
                <w:b/>
                <w:szCs w:val="18"/>
              </w:rPr>
            </w:pPr>
          </w:p>
        </w:tc>
        <w:tc>
          <w:tcPr>
            <w:tcW w:w="5811" w:type="dxa"/>
          </w:tcPr>
          <w:p w:rsidR="00D00209" w:rsidRPr="0062434E" w:rsidRDefault="00D00209" w:rsidP="00B91360">
            <w:pPr>
              <w:pStyle w:val="Paragraphedeliste"/>
              <w:numPr>
                <w:ilvl w:val="0"/>
                <w:numId w:val="41"/>
              </w:numPr>
              <w:rPr>
                <w:ins w:id="506" w:author="Marie-Helene" w:date="2017-10-06T14:23:00Z"/>
                <w:szCs w:val="18"/>
              </w:rPr>
            </w:pPr>
            <w:ins w:id="507" w:author="Marie-Helene" w:date="2017-10-06T14:48:00Z">
              <w:r w:rsidRPr="00D2092A">
                <w:rPr>
                  <w:szCs w:val="18"/>
                </w:rPr>
                <w:t xml:space="preserve">The Secretariat shall produce a ballot form for nominees for the </w:t>
              </w:r>
            </w:ins>
            <w:ins w:id="508" w:author="Marie-Helene" w:date="2017-10-06T14:50:00Z">
              <w:r>
                <w:rPr>
                  <w:szCs w:val="18"/>
                </w:rPr>
                <w:t>Presidency and Vice Presidency</w:t>
              </w:r>
            </w:ins>
            <w:ins w:id="509" w:author="Marie-Helene" w:date="2017-10-06T14:48:00Z">
              <w:r w:rsidRPr="00D2092A">
                <w:rPr>
                  <w:szCs w:val="18"/>
                </w:rPr>
                <w:t xml:space="preserve"> and each </w:t>
              </w:r>
            </w:ins>
            <w:ins w:id="510" w:author="Marie-Helene" w:date="2017-10-06T14:50:00Z">
              <w:r>
                <w:rPr>
                  <w:szCs w:val="18"/>
                </w:rPr>
                <w:t>Member State</w:t>
              </w:r>
            </w:ins>
            <w:ins w:id="511" w:author="Marie-Helene" w:date="2017-10-06T14:48:00Z">
              <w:r w:rsidRPr="00D2092A">
                <w:rPr>
                  <w:szCs w:val="18"/>
                </w:rPr>
                <w:t xml:space="preserve"> shall have one vote for</w:t>
              </w:r>
              <w:r>
                <w:rPr>
                  <w:szCs w:val="18"/>
                </w:rPr>
                <w:t xml:space="preserve"> each </w:t>
              </w:r>
            </w:ins>
            <w:ins w:id="512" w:author="Marie-Helene" w:date="2017-10-06T14:51:00Z">
              <w:r>
                <w:rPr>
                  <w:szCs w:val="18"/>
                </w:rPr>
                <w:t>position</w:t>
              </w:r>
            </w:ins>
            <w:ins w:id="513" w:author="Marie-Helene" w:date="2017-10-06T14:48:00Z">
              <w:r w:rsidRPr="00D2092A">
                <w:rPr>
                  <w:szCs w:val="18"/>
                </w:rPr>
                <w:t>.</w:t>
              </w:r>
            </w:ins>
          </w:p>
        </w:tc>
        <w:tc>
          <w:tcPr>
            <w:tcW w:w="6237" w:type="dxa"/>
          </w:tcPr>
          <w:p w:rsidR="00D00209" w:rsidRPr="00696225" w:rsidRDefault="00D00209" w:rsidP="00554769">
            <w:pPr>
              <w:rPr>
                <w:ins w:id="514" w:author="Marie-Helene" w:date="2017-10-06T14:23:00Z"/>
                <w:szCs w:val="18"/>
              </w:rPr>
            </w:pPr>
          </w:p>
        </w:tc>
        <w:tc>
          <w:tcPr>
            <w:tcW w:w="1843" w:type="dxa"/>
          </w:tcPr>
          <w:p w:rsidR="00D00209" w:rsidRPr="00AA6F89" w:rsidRDefault="00D00209" w:rsidP="00554769">
            <w:pPr>
              <w:rPr>
                <w:ins w:id="515" w:author="Marie-Helene" w:date="2017-10-06T14:23:00Z"/>
                <w:szCs w:val="18"/>
              </w:rPr>
            </w:pPr>
          </w:p>
        </w:tc>
      </w:tr>
      <w:tr w:rsidR="00D00209" w:rsidTr="00554769">
        <w:trPr>
          <w:ins w:id="516" w:author="Marie-Helene" w:date="2017-10-06T14:23:00Z"/>
        </w:trPr>
        <w:tc>
          <w:tcPr>
            <w:tcW w:w="1555" w:type="dxa"/>
          </w:tcPr>
          <w:p w:rsidR="00D00209" w:rsidRDefault="00D00209" w:rsidP="00554769">
            <w:pPr>
              <w:rPr>
                <w:ins w:id="517" w:author="Marie-Helene" w:date="2017-10-06T14:23:00Z"/>
                <w:b/>
                <w:szCs w:val="18"/>
              </w:rPr>
            </w:pPr>
          </w:p>
        </w:tc>
        <w:tc>
          <w:tcPr>
            <w:tcW w:w="5811" w:type="dxa"/>
          </w:tcPr>
          <w:p w:rsidR="00D00209" w:rsidRPr="0062434E" w:rsidRDefault="00D00209" w:rsidP="00F30152">
            <w:pPr>
              <w:pStyle w:val="Paragraphedeliste"/>
              <w:numPr>
                <w:ilvl w:val="0"/>
                <w:numId w:val="41"/>
              </w:numPr>
              <w:rPr>
                <w:ins w:id="518" w:author="Marie-Helene" w:date="2017-10-06T14:23:00Z"/>
                <w:szCs w:val="18"/>
              </w:rPr>
            </w:pPr>
            <w:ins w:id="519" w:author="Marie-Helene" w:date="2017-10-06T14:48:00Z">
              <w:r w:rsidRPr="00D2092A">
                <w:rPr>
                  <w:szCs w:val="18"/>
                </w:rPr>
                <w:t xml:space="preserve">The Chair shall appoint two scrutineers from amongst the </w:t>
              </w:r>
            </w:ins>
            <w:ins w:id="520" w:author="Marie-Helene" w:date="2017-10-06T14:51:00Z">
              <w:r>
                <w:rPr>
                  <w:szCs w:val="18"/>
                </w:rPr>
                <w:t>Member States</w:t>
              </w:r>
            </w:ins>
            <w:ins w:id="521" w:author="Marie-Helene" w:date="2017-10-06T14:48:00Z">
              <w:r w:rsidRPr="00D2092A">
                <w:rPr>
                  <w:szCs w:val="18"/>
                </w:rPr>
                <w:t xml:space="preserve"> who have not been nominated for </w:t>
              </w:r>
            </w:ins>
            <w:ins w:id="522" w:author="Marie-Helene" w:date="2017-10-06T14:51:00Z">
              <w:r>
                <w:rPr>
                  <w:szCs w:val="18"/>
                </w:rPr>
                <w:t>either of the positions</w:t>
              </w:r>
            </w:ins>
            <w:ins w:id="523" w:author="Marie-Helene" w:date="2017-10-06T14:48:00Z">
              <w:r w:rsidRPr="00D2092A">
                <w:rPr>
                  <w:szCs w:val="18"/>
                </w:rPr>
                <w:t>, who shall proceed to scrutinise the votes cast and the counting of votes by the Secretariat.</w:t>
              </w:r>
            </w:ins>
          </w:p>
        </w:tc>
        <w:tc>
          <w:tcPr>
            <w:tcW w:w="6237" w:type="dxa"/>
          </w:tcPr>
          <w:p w:rsidR="00D00209" w:rsidRPr="00696225" w:rsidRDefault="00D00209" w:rsidP="00554769">
            <w:pPr>
              <w:rPr>
                <w:ins w:id="524" w:author="Marie-Helene" w:date="2017-10-06T14:23:00Z"/>
                <w:szCs w:val="18"/>
              </w:rPr>
            </w:pPr>
          </w:p>
        </w:tc>
        <w:tc>
          <w:tcPr>
            <w:tcW w:w="1843" w:type="dxa"/>
          </w:tcPr>
          <w:p w:rsidR="00D00209" w:rsidRPr="00AA6F89" w:rsidRDefault="00D00209" w:rsidP="00554769">
            <w:pPr>
              <w:rPr>
                <w:ins w:id="525" w:author="Marie-Helene" w:date="2017-10-06T14:23:00Z"/>
                <w:szCs w:val="18"/>
              </w:rPr>
            </w:pPr>
          </w:p>
        </w:tc>
      </w:tr>
      <w:tr w:rsidR="00D00209" w:rsidTr="00554769">
        <w:trPr>
          <w:ins w:id="526" w:author="Marie-Helene" w:date="2017-10-06T14:23:00Z"/>
        </w:trPr>
        <w:tc>
          <w:tcPr>
            <w:tcW w:w="1555" w:type="dxa"/>
          </w:tcPr>
          <w:p w:rsidR="00D00209" w:rsidRDefault="00D00209" w:rsidP="00554769">
            <w:pPr>
              <w:rPr>
                <w:ins w:id="527" w:author="Marie-Helene" w:date="2017-10-06T14:23:00Z"/>
                <w:b/>
                <w:szCs w:val="18"/>
              </w:rPr>
            </w:pPr>
          </w:p>
        </w:tc>
        <w:tc>
          <w:tcPr>
            <w:tcW w:w="5811" w:type="dxa"/>
          </w:tcPr>
          <w:p w:rsidR="00D00209" w:rsidRPr="0062434E" w:rsidRDefault="00D00209" w:rsidP="00AF0F09">
            <w:pPr>
              <w:pStyle w:val="Paragraphedeliste"/>
              <w:numPr>
                <w:ilvl w:val="0"/>
                <w:numId w:val="41"/>
              </w:numPr>
              <w:rPr>
                <w:ins w:id="528" w:author="Marie-Helene" w:date="2017-10-06T14:23:00Z"/>
                <w:szCs w:val="18"/>
              </w:rPr>
            </w:pPr>
            <w:ins w:id="529" w:author="Marie-Helene" w:date="2017-10-06T14:23:00Z">
              <w:r w:rsidRPr="00D11225">
                <w:rPr>
                  <w:szCs w:val="18"/>
                </w:rPr>
                <w:t>The President and Vice President hold these positions on a personal basis.</w:t>
              </w:r>
            </w:ins>
          </w:p>
        </w:tc>
        <w:tc>
          <w:tcPr>
            <w:tcW w:w="6237" w:type="dxa"/>
          </w:tcPr>
          <w:p w:rsidR="00D00209" w:rsidRDefault="003C3457" w:rsidP="00554769">
            <w:pPr>
              <w:rPr>
                <w:ins w:id="530" w:author="Marie-Helene" w:date="2017-10-31T13:08:00Z"/>
                <w:szCs w:val="18"/>
              </w:rPr>
            </w:pPr>
            <w:ins w:id="531" w:author="Marie-Helene" w:date="2017-10-31T13:03:00Z">
              <w:r>
                <w:rPr>
                  <w:szCs w:val="18"/>
                </w:rPr>
                <w:t>Consider electing Member States instead of individuals</w:t>
              </w:r>
            </w:ins>
          </w:p>
          <w:p w:rsidR="00587424" w:rsidRPr="00696225" w:rsidRDefault="00587424" w:rsidP="00554769">
            <w:pPr>
              <w:rPr>
                <w:ins w:id="532" w:author="Marie-Helene" w:date="2017-10-06T14:23:00Z"/>
                <w:szCs w:val="18"/>
              </w:rPr>
            </w:pPr>
          </w:p>
        </w:tc>
        <w:tc>
          <w:tcPr>
            <w:tcW w:w="1843" w:type="dxa"/>
          </w:tcPr>
          <w:p w:rsidR="00D00209" w:rsidRPr="00AA6F89" w:rsidRDefault="003C3457" w:rsidP="00554769">
            <w:pPr>
              <w:rPr>
                <w:ins w:id="533" w:author="Marie-Helene" w:date="2017-10-06T14:23:00Z"/>
                <w:szCs w:val="18"/>
              </w:rPr>
            </w:pPr>
            <w:ins w:id="534" w:author="Marie-Helene" w:date="2017-10-31T13:03:00Z">
              <w:r>
                <w:rPr>
                  <w:szCs w:val="18"/>
                </w:rPr>
                <w:t>Spain</w:t>
              </w:r>
            </w:ins>
          </w:p>
        </w:tc>
      </w:tr>
      <w:tr w:rsidR="00D00209" w:rsidTr="00554769">
        <w:trPr>
          <w:ins w:id="535" w:author="Marie-Helene" w:date="2017-10-06T14:23:00Z"/>
        </w:trPr>
        <w:tc>
          <w:tcPr>
            <w:tcW w:w="1555" w:type="dxa"/>
          </w:tcPr>
          <w:p w:rsidR="00D00209" w:rsidRDefault="00D00209" w:rsidP="00554769">
            <w:pPr>
              <w:rPr>
                <w:ins w:id="536" w:author="Marie-Helene" w:date="2017-10-06T14:23:00Z"/>
                <w:b/>
                <w:szCs w:val="18"/>
              </w:rPr>
            </w:pPr>
          </w:p>
        </w:tc>
        <w:tc>
          <w:tcPr>
            <w:tcW w:w="5811" w:type="dxa"/>
          </w:tcPr>
          <w:p w:rsidR="009547AE" w:rsidRDefault="00D00209" w:rsidP="00554769">
            <w:pPr>
              <w:pStyle w:val="Paragraphedeliste"/>
              <w:numPr>
                <w:ilvl w:val="0"/>
                <w:numId w:val="41"/>
              </w:numPr>
              <w:rPr>
                <w:ins w:id="537" w:author="Marie-Helene" w:date="2017-10-31T14:15:00Z"/>
                <w:szCs w:val="18"/>
              </w:rPr>
            </w:pPr>
            <w:ins w:id="538" w:author="Marie-Helene" w:date="2017-10-06T14:23:00Z">
              <w:r w:rsidRPr="00D11225">
                <w:rPr>
                  <w:szCs w:val="18"/>
                </w:rPr>
                <w:t xml:space="preserve">Should the position of President become vacant the Vice President will assume this role and the position of Vice President will become vacant instead. In this event, the Secretary‐General shall call for nominations to fill the vacant position and will conduct a ballot, either in session or electronically, in accordance with the </w:t>
              </w:r>
            </w:ins>
          </w:p>
          <w:p w:rsidR="00D00209" w:rsidRPr="0062434E" w:rsidRDefault="00D00209" w:rsidP="00554769">
            <w:pPr>
              <w:pStyle w:val="Paragraphedeliste"/>
              <w:numPr>
                <w:ilvl w:val="0"/>
                <w:numId w:val="41"/>
              </w:numPr>
              <w:rPr>
                <w:ins w:id="539" w:author="Marie-Helene" w:date="2017-10-06T14:23:00Z"/>
                <w:szCs w:val="18"/>
              </w:rPr>
            </w:pPr>
            <w:proofErr w:type="gramStart"/>
            <w:ins w:id="540" w:author="Marie-Helene" w:date="2017-10-06T14:23:00Z">
              <w:r w:rsidRPr="00D11225">
                <w:rPr>
                  <w:szCs w:val="18"/>
                </w:rPr>
                <w:t>provisions</w:t>
              </w:r>
              <w:proofErr w:type="gramEnd"/>
              <w:r w:rsidRPr="00D11225">
                <w:rPr>
                  <w:szCs w:val="18"/>
                </w:rPr>
                <w:t xml:space="preserve"> above.</w:t>
              </w:r>
            </w:ins>
            <w:ins w:id="541" w:author="Marie-Helene" w:date="2017-10-31T14:13:00Z">
              <w:r w:rsidR="009547AE">
                <w:rPr>
                  <w:szCs w:val="18"/>
                </w:rPr>
                <w:t xml:space="preserve"> </w:t>
              </w:r>
            </w:ins>
          </w:p>
        </w:tc>
        <w:tc>
          <w:tcPr>
            <w:tcW w:w="6237" w:type="dxa"/>
          </w:tcPr>
          <w:p w:rsidR="00D00209" w:rsidRPr="00696225" w:rsidRDefault="00D00209" w:rsidP="00554769">
            <w:pPr>
              <w:rPr>
                <w:ins w:id="542" w:author="Marie-Helene" w:date="2017-10-06T14:23:00Z"/>
                <w:szCs w:val="18"/>
              </w:rPr>
            </w:pPr>
          </w:p>
        </w:tc>
        <w:tc>
          <w:tcPr>
            <w:tcW w:w="1843" w:type="dxa"/>
          </w:tcPr>
          <w:p w:rsidR="00D00209" w:rsidRPr="00AA6F89" w:rsidRDefault="00D00209" w:rsidP="00554769">
            <w:pPr>
              <w:rPr>
                <w:ins w:id="543" w:author="Marie-Helene" w:date="2017-10-06T14:23:00Z"/>
                <w:szCs w:val="18"/>
              </w:rPr>
            </w:pPr>
          </w:p>
        </w:tc>
      </w:tr>
      <w:tr w:rsidR="00D00209" w:rsidTr="00672189">
        <w:tc>
          <w:tcPr>
            <w:tcW w:w="1555" w:type="dxa"/>
          </w:tcPr>
          <w:p w:rsidR="00D00209" w:rsidRDefault="00D00209">
            <w:pPr>
              <w:rPr>
                <w:szCs w:val="18"/>
              </w:rPr>
            </w:pPr>
          </w:p>
        </w:tc>
        <w:tc>
          <w:tcPr>
            <w:tcW w:w="5811" w:type="dxa"/>
          </w:tcPr>
          <w:p w:rsidR="00D00209" w:rsidRPr="00D2092A" w:rsidRDefault="00D00209" w:rsidP="00875AAA">
            <w:pPr>
              <w:pStyle w:val="Paragraphedeliste"/>
              <w:numPr>
                <w:ilvl w:val="0"/>
                <w:numId w:val="11"/>
              </w:numPr>
              <w:ind w:left="317" w:hanging="317"/>
              <w:rPr>
                <w:b/>
                <w:szCs w:val="18"/>
              </w:rPr>
            </w:pPr>
            <w:r>
              <w:rPr>
                <w:b/>
                <w:szCs w:val="18"/>
              </w:rPr>
              <w:t>Election of the Council</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szCs w:val="18"/>
              </w:rPr>
            </w:pPr>
          </w:p>
        </w:tc>
        <w:tc>
          <w:tcPr>
            <w:tcW w:w="5811" w:type="dxa"/>
          </w:tcPr>
          <w:p w:rsidR="00D00209" w:rsidRPr="00D2092A" w:rsidRDefault="00D00209" w:rsidP="005D6D11">
            <w:pPr>
              <w:rPr>
                <w:szCs w:val="18"/>
              </w:rPr>
            </w:pPr>
            <w:r w:rsidRPr="00D2092A">
              <w:rPr>
                <w:szCs w:val="18"/>
              </w:rPr>
              <w:t xml:space="preserve">The election of </w:t>
            </w:r>
            <w:del w:id="544" w:author="Marie-Helene" w:date="2017-10-06T14:15:00Z">
              <w:r w:rsidRPr="00D2092A" w:rsidDel="005D6D11">
                <w:rPr>
                  <w:szCs w:val="18"/>
                </w:rPr>
                <w:delText xml:space="preserve">Councillors </w:delText>
              </w:r>
            </w:del>
            <w:ins w:id="545" w:author="Marie-Helene" w:date="2017-10-06T14:15:00Z">
              <w:r>
                <w:rPr>
                  <w:szCs w:val="18"/>
                </w:rPr>
                <w:t>the Council</w:t>
              </w:r>
              <w:r w:rsidRPr="00D2092A">
                <w:rPr>
                  <w:szCs w:val="18"/>
                </w:rPr>
                <w:t xml:space="preserve"> </w:t>
              </w:r>
            </w:ins>
            <w:r w:rsidRPr="00D2092A">
              <w:rPr>
                <w:szCs w:val="18"/>
              </w:rPr>
              <w:t>shall be conducted as follows:</w:t>
            </w:r>
          </w:p>
        </w:tc>
        <w:tc>
          <w:tcPr>
            <w:tcW w:w="6237" w:type="dxa"/>
          </w:tcPr>
          <w:p w:rsidR="00D00209" w:rsidRDefault="00D00209" w:rsidP="00C82D83">
            <w:pPr>
              <w:rPr>
                <w:szCs w:val="18"/>
              </w:rPr>
            </w:pPr>
            <w:r>
              <w:rPr>
                <w:szCs w:val="18"/>
              </w:rPr>
              <w:t>The preamble paragraph refers to the election of “Councillors” and not to Council members. Not clear if it is the country or the person that is elected. Remove references to “Councillors”.</w:t>
            </w:r>
          </w:p>
          <w:p w:rsidR="00D00209" w:rsidRDefault="00D00209" w:rsidP="00C82D83">
            <w:pPr>
              <w:rPr>
                <w:szCs w:val="18"/>
              </w:rPr>
            </w:pPr>
            <w:r>
              <w:rPr>
                <w:i/>
                <w:szCs w:val="18"/>
              </w:rPr>
              <w:t>(taken directly from Spanish - comment not translated into English)</w:t>
            </w:r>
          </w:p>
          <w:p w:rsidR="00D00209" w:rsidRDefault="00D00209" w:rsidP="00C82D83">
            <w:pPr>
              <w:rPr>
                <w:szCs w:val="18"/>
              </w:rPr>
            </w:pPr>
          </w:p>
          <w:p w:rsidR="00D00209" w:rsidRPr="00EE3674" w:rsidRDefault="00D00209" w:rsidP="00AE7AC6">
            <w:pPr>
              <w:rPr>
                <w:i/>
                <w:szCs w:val="18"/>
              </w:rPr>
            </w:pPr>
            <w:r>
              <w:rPr>
                <w:szCs w:val="18"/>
              </w:rPr>
              <w:t>“</w:t>
            </w:r>
            <w:r w:rsidRPr="00D2092A">
              <w:rPr>
                <w:szCs w:val="18"/>
              </w:rPr>
              <w:t xml:space="preserve">The election of </w:t>
            </w:r>
            <w:r w:rsidRPr="00AE7AC6">
              <w:rPr>
                <w:strike/>
                <w:szCs w:val="18"/>
              </w:rPr>
              <w:t>Councillors</w:t>
            </w:r>
            <w:r w:rsidRPr="00D2092A">
              <w:rPr>
                <w:szCs w:val="18"/>
              </w:rPr>
              <w:t xml:space="preserve"> </w:t>
            </w:r>
            <w:r>
              <w:rPr>
                <w:szCs w:val="18"/>
                <w:u w:val="single"/>
              </w:rPr>
              <w:t xml:space="preserve">the members of the Council </w:t>
            </w:r>
            <w:r w:rsidRPr="00D2092A">
              <w:rPr>
                <w:szCs w:val="18"/>
              </w:rPr>
              <w:t>shall be conducted as follows:</w:t>
            </w:r>
            <w:r>
              <w:rPr>
                <w:szCs w:val="18"/>
              </w:rPr>
              <w:t xml:space="preserve">” Use “Members of the Council” instead of “Councillors” to make clear that the members are States and not individuals. Same to apply throughout the document. </w:t>
            </w:r>
            <w:r>
              <w:rPr>
                <w:i/>
                <w:szCs w:val="18"/>
              </w:rPr>
              <w:t>(not modified below, same as for “Member State” and “Partners”)</w:t>
            </w:r>
          </w:p>
        </w:tc>
        <w:tc>
          <w:tcPr>
            <w:tcW w:w="1843" w:type="dxa"/>
          </w:tcPr>
          <w:p w:rsidR="00D00209" w:rsidRDefault="00D00209">
            <w:pPr>
              <w:rPr>
                <w:szCs w:val="18"/>
              </w:rPr>
            </w:pPr>
            <w:r>
              <w:rPr>
                <w:szCs w:val="18"/>
              </w:rPr>
              <w:t>Mexico</w:t>
            </w:r>
          </w:p>
          <w:p w:rsidR="00D00209" w:rsidRDefault="00D00209">
            <w:pPr>
              <w:rPr>
                <w:szCs w:val="18"/>
              </w:rPr>
            </w:pPr>
          </w:p>
          <w:p w:rsidR="00D00209" w:rsidRDefault="00D00209">
            <w:pPr>
              <w:rPr>
                <w:szCs w:val="18"/>
              </w:rPr>
            </w:pPr>
          </w:p>
          <w:p w:rsidR="00D00209" w:rsidRDefault="00D00209">
            <w:pPr>
              <w:rPr>
                <w:szCs w:val="18"/>
              </w:rPr>
            </w:pPr>
          </w:p>
          <w:p w:rsidR="00D00209" w:rsidRDefault="00D00209">
            <w:pPr>
              <w:rPr>
                <w:szCs w:val="18"/>
              </w:rPr>
            </w:pPr>
          </w:p>
          <w:p w:rsidR="00D00209" w:rsidRPr="00AA6F89" w:rsidRDefault="00D00209">
            <w:pPr>
              <w:rPr>
                <w:szCs w:val="18"/>
              </w:rPr>
            </w:pPr>
            <w:r>
              <w:rPr>
                <w:szCs w:val="18"/>
              </w:rPr>
              <w:t>Spain</w:t>
            </w:r>
          </w:p>
        </w:tc>
      </w:tr>
      <w:tr w:rsidR="00D00209" w:rsidTr="00672189">
        <w:tc>
          <w:tcPr>
            <w:tcW w:w="1555" w:type="dxa"/>
          </w:tcPr>
          <w:p w:rsidR="00D00209" w:rsidRDefault="00D00209">
            <w:pPr>
              <w:rPr>
                <w:szCs w:val="18"/>
              </w:rPr>
            </w:pPr>
          </w:p>
        </w:tc>
        <w:tc>
          <w:tcPr>
            <w:tcW w:w="5811" w:type="dxa"/>
          </w:tcPr>
          <w:p w:rsidR="00D00209" w:rsidRPr="00D2092A" w:rsidRDefault="00D00209">
            <w:pPr>
              <w:pStyle w:val="Paragraphedeliste"/>
              <w:numPr>
                <w:ilvl w:val="0"/>
                <w:numId w:val="28"/>
              </w:numPr>
              <w:rPr>
                <w:szCs w:val="18"/>
              </w:rPr>
            </w:pPr>
            <w:r w:rsidRPr="00D2092A">
              <w:rPr>
                <w:szCs w:val="18"/>
              </w:rPr>
              <w:t xml:space="preserve">The Secretary‐General will invite </w:t>
            </w:r>
            <w:del w:id="546" w:author="Marie-Hélène Grillet" w:date="2017-10-09T16:08:00Z">
              <w:r w:rsidRPr="00D2092A" w:rsidDel="0004314F">
                <w:rPr>
                  <w:szCs w:val="18"/>
                </w:rPr>
                <w:delText>Contracting Parties</w:delText>
              </w:r>
            </w:del>
            <w:ins w:id="547" w:author="Marie-Hélène Grillet" w:date="2017-10-09T16:08:00Z">
              <w:r>
                <w:rPr>
                  <w:szCs w:val="18"/>
                </w:rPr>
                <w:t>Member States</w:t>
              </w:r>
            </w:ins>
            <w:r w:rsidRPr="00D2092A">
              <w:rPr>
                <w:szCs w:val="18"/>
              </w:rPr>
              <w:t xml:space="preserve"> to declare their candidacy for the Council, according to Article 7 of the Convention six months before the opening of the General Assembly. Nominations will be received by the Secretariat for the following four months. Nominations should include:</w:t>
            </w:r>
          </w:p>
        </w:tc>
        <w:tc>
          <w:tcPr>
            <w:tcW w:w="6237" w:type="dxa"/>
          </w:tcPr>
          <w:p w:rsidR="00D00209" w:rsidRPr="00696225" w:rsidRDefault="00D00209" w:rsidP="00C82D83">
            <w:pPr>
              <w:rPr>
                <w:szCs w:val="18"/>
              </w:rPr>
            </w:pPr>
            <w:r>
              <w:rPr>
                <w:szCs w:val="18"/>
              </w:rPr>
              <w:t>Should be modified to indicate the exact number of members forming the Council.</w:t>
            </w:r>
          </w:p>
        </w:tc>
        <w:tc>
          <w:tcPr>
            <w:tcW w:w="1843" w:type="dxa"/>
          </w:tcPr>
          <w:p w:rsidR="00D00209" w:rsidRPr="00AA6F89" w:rsidRDefault="00D00209">
            <w:pPr>
              <w:rPr>
                <w:szCs w:val="18"/>
              </w:rPr>
            </w:pPr>
            <w:r>
              <w:rPr>
                <w:szCs w:val="18"/>
              </w:rPr>
              <w:t>Mexico</w:t>
            </w:r>
          </w:p>
        </w:tc>
      </w:tr>
      <w:tr w:rsidR="00D00209" w:rsidTr="00672189">
        <w:tc>
          <w:tcPr>
            <w:tcW w:w="1555" w:type="dxa"/>
          </w:tcPr>
          <w:p w:rsidR="00D00209" w:rsidRDefault="00D00209">
            <w:pPr>
              <w:rPr>
                <w:szCs w:val="18"/>
              </w:rPr>
            </w:pPr>
          </w:p>
        </w:tc>
        <w:tc>
          <w:tcPr>
            <w:tcW w:w="5811" w:type="dxa"/>
          </w:tcPr>
          <w:p w:rsidR="00D00209" w:rsidRPr="00D2092A" w:rsidRDefault="00D00209">
            <w:pPr>
              <w:pStyle w:val="Paragraphedeliste"/>
              <w:numPr>
                <w:ilvl w:val="0"/>
                <w:numId w:val="29"/>
              </w:numPr>
              <w:ind w:left="1026" w:hanging="284"/>
              <w:rPr>
                <w:szCs w:val="18"/>
              </w:rPr>
            </w:pPr>
            <w:r w:rsidRPr="00D2092A">
              <w:rPr>
                <w:szCs w:val="18"/>
              </w:rPr>
              <w:t xml:space="preserve">the name of the </w:t>
            </w:r>
            <w:del w:id="548" w:author="Marie-Hélène Grillet" w:date="2017-10-09T16:09:00Z">
              <w:r w:rsidRPr="00D2092A" w:rsidDel="0004314F">
                <w:rPr>
                  <w:szCs w:val="18"/>
                </w:rPr>
                <w:delText>Contracting Party</w:delText>
              </w:r>
            </w:del>
            <w:ins w:id="549" w:author="Marie-Hélène Grillet" w:date="2017-10-09T16:09:00Z">
              <w:r>
                <w:rPr>
                  <w:szCs w:val="18"/>
                </w:rPr>
                <w:t>Member State</w:t>
              </w:r>
            </w:ins>
            <w:r w:rsidRPr="00D2092A">
              <w:rPr>
                <w:szCs w:val="18"/>
              </w:rPr>
              <w:t xml:space="preserve"> being nominated;</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szCs w:val="18"/>
              </w:rPr>
            </w:pPr>
          </w:p>
        </w:tc>
        <w:tc>
          <w:tcPr>
            <w:tcW w:w="5811" w:type="dxa"/>
          </w:tcPr>
          <w:p w:rsidR="00D00209" w:rsidRPr="00D2092A" w:rsidRDefault="00D00209" w:rsidP="002E32C5">
            <w:pPr>
              <w:pStyle w:val="Paragraphedeliste"/>
              <w:numPr>
                <w:ilvl w:val="0"/>
                <w:numId w:val="29"/>
              </w:numPr>
              <w:ind w:left="1026" w:hanging="284"/>
              <w:rPr>
                <w:szCs w:val="18"/>
              </w:rPr>
              <w:pPrChange w:id="550" w:author="Marie-Helene" w:date="2017-10-31T14:23:00Z">
                <w:pPr>
                  <w:pStyle w:val="Paragraphedeliste"/>
                  <w:numPr>
                    <w:numId w:val="29"/>
                  </w:numPr>
                  <w:ind w:left="1026" w:hanging="284"/>
                </w:pPr>
              </w:pPrChange>
            </w:pPr>
            <w:r w:rsidRPr="00D2092A">
              <w:rPr>
                <w:szCs w:val="18"/>
              </w:rPr>
              <w:t xml:space="preserve">a statement, in the form approved by the Council and provided by the Secretariat, outlining the credentials of the </w:t>
            </w:r>
            <w:del w:id="551" w:author="Marie-Hélène Grillet" w:date="2017-10-09T16:09:00Z">
              <w:r w:rsidRPr="00D2092A" w:rsidDel="0004314F">
                <w:rPr>
                  <w:szCs w:val="18"/>
                </w:rPr>
                <w:delText>Contracting Party</w:delText>
              </w:r>
            </w:del>
            <w:ins w:id="552" w:author="Marie-Hélène Grillet" w:date="2017-10-09T16:09:00Z">
              <w:r>
                <w:rPr>
                  <w:szCs w:val="18"/>
                </w:rPr>
                <w:t>Member State</w:t>
              </w:r>
            </w:ins>
            <w:r w:rsidRPr="00D2092A">
              <w:rPr>
                <w:szCs w:val="18"/>
              </w:rPr>
              <w:t xml:space="preserve"> for a position on the Council; </w:t>
            </w:r>
            <w:del w:id="553" w:author="Marie-Helene" w:date="2017-10-31T14:23:00Z">
              <w:r w:rsidRPr="00D2092A" w:rsidDel="002E32C5">
                <w:rPr>
                  <w:szCs w:val="18"/>
                </w:rPr>
                <w:lastRenderedPageBreak/>
                <w:delText>and</w:delText>
              </w:r>
            </w:del>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szCs w:val="18"/>
              </w:rPr>
            </w:pPr>
          </w:p>
        </w:tc>
        <w:tc>
          <w:tcPr>
            <w:tcW w:w="5811" w:type="dxa"/>
          </w:tcPr>
          <w:p w:rsidR="00D00209" w:rsidRPr="00117979" w:rsidRDefault="00D00209">
            <w:pPr>
              <w:ind w:left="742"/>
              <w:rPr>
                <w:szCs w:val="18"/>
              </w:rPr>
              <w:pPrChange w:id="554" w:author="Marie-Hélène Grillet" w:date="2017-10-09T16:09:00Z">
                <w:pPr>
                  <w:pStyle w:val="Paragraphedeliste"/>
                  <w:numPr>
                    <w:numId w:val="29"/>
                  </w:numPr>
                  <w:ind w:left="1026" w:hanging="284"/>
                </w:pPr>
              </w:pPrChange>
            </w:pPr>
            <w:del w:id="555" w:author="Marie-Helene" w:date="2017-10-06T14:18:00Z">
              <w:r w:rsidRPr="00117979" w:rsidDel="005D6D11">
                <w:rPr>
                  <w:szCs w:val="18"/>
                </w:rPr>
                <w:delText>a statement, in the form approved by the Council and provided by the Secretariat, outlining the credentials of the person to represent the Contracting Party.</w:delText>
              </w:r>
            </w:del>
          </w:p>
        </w:tc>
        <w:tc>
          <w:tcPr>
            <w:tcW w:w="6237" w:type="dxa"/>
          </w:tcPr>
          <w:p w:rsidR="00D00209" w:rsidRPr="00696225" w:rsidRDefault="00D00209" w:rsidP="00C82D83">
            <w:pPr>
              <w:rPr>
                <w:szCs w:val="18"/>
              </w:rPr>
            </w:pPr>
            <w:r>
              <w:rPr>
                <w:szCs w:val="18"/>
              </w:rPr>
              <w:t>Remove. Not individuals as such.</w:t>
            </w:r>
          </w:p>
        </w:tc>
        <w:tc>
          <w:tcPr>
            <w:tcW w:w="1843" w:type="dxa"/>
          </w:tcPr>
          <w:p w:rsidR="00D00209" w:rsidRPr="00AA6F89" w:rsidRDefault="00D00209">
            <w:pPr>
              <w:rPr>
                <w:szCs w:val="18"/>
              </w:rPr>
            </w:pPr>
            <w:r>
              <w:rPr>
                <w:szCs w:val="18"/>
              </w:rPr>
              <w:t>Spain</w:t>
            </w:r>
          </w:p>
        </w:tc>
      </w:tr>
      <w:tr w:rsidR="00D00209" w:rsidTr="00672189">
        <w:tc>
          <w:tcPr>
            <w:tcW w:w="1555" w:type="dxa"/>
          </w:tcPr>
          <w:p w:rsidR="00D00209" w:rsidRDefault="00D00209">
            <w:pPr>
              <w:rPr>
                <w:szCs w:val="18"/>
              </w:rPr>
            </w:pPr>
          </w:p>
        </w:tc>
        <w:tc>
          <w:tcPr>
            <w:tcW w:w="5811" w:type="dxa"/>
          </w:tcPr>
          <w:p w:rsidR="00D00209" w:rsidRPr="00D2092A" w:rsidRDefault="00D00209" w:rsidP="00875AAA">
            <w:pPr>
              <w:pStyle w:val="Paragraphedeliste"/>
              <w:numPr>
                <w:ilvl w:val="0"/>
                <w:numId w:val="28"/>
              </w:numPr>
              <w:rPr>
                <w:szCs w:val="18"/>
              </w:rPr>
            </w:pPr>
            <w:r w:rsidRPr="00D2092A">
              <w:rPr>
                <w:szCs w:val="18"/>
              </w:rPr>
              <w:t>Council</w:t>
            </w:r>
            <w:ins w:id="556" w:author="Marie-Helene" w:date="2017-10-06T14:21:00Z">
              <w:r>
                <w:rPr>
                  <w:szCs w:val="18"/>
                </w:rPr>
                <w:t xml:space="preserve"> members</w:t>
              </w:r>
            </w:ins>
            <w:del w:id="557" w:author="Marie-Helene" w:date="2017-10-06T14:21:00Z">
              <w:r w:rsidRPr="00D2092A" w:rsidDel="005D6D11">
                <w:rPr>
                  <w:szCs w:val="18"/>
                </w:rPr>
                <w:delText>l</w:delText>
              </w:r>
            </w:del>
            <w:del w:id="558" w:author="Marie-Helene" w:date="2017-10-06T14:20:00Z">
              <w:r w:rsidRPr="00D2092A" w:rsidDel="005D6D11">
                <w:rPr>
                  <w:szCs w:val="18"/>
                </w:rPr>
                <w:delText>ors</w:delText>
              </w:r>
            </w:del>
            <w:r w:rsidRPr="00D2092A">
              <w:rPr>
                <w:szCs w:val="18"/>
              </w:rPr>
              <w:t xml:space="preserve"> should, as far as possible, be drawn from different parts of the world with a view to achieving as widespread a representation as possible.</w:t>
            </w:r>
          </w:p>
        </w:tc>
        <w:tc>
          <w:tcPr>
            <w:tcW w:w="6237" w:type="dxa"/>
          </w:tcPr>
          <w:p w:rsidR="00D00209" w:rsidRDefault="00D00209" w:rsidP="00C82D83">
            <w:pPr>
              <w:rPr>
                <w:szCs w:val="18"/>
              </w:rPr>
            </w:pPr>
            <w:r>
              <w:rPr>
                <w:szCs w:val="18"/>
              </w:rPr>
              <w:t>Difficult to achieve, must considered carefully. Remove.</w:t>
            </w:r>
          </w:p>
          <w:p w:rsidR="00D00209" w:rsidRDefault="00D00209" w:rsidP="00C82D83">
            <w:pPr>
              <w:rPr>
                <w:szCs w:val="18"/>
              </w:rPr>
            </w:pPr>
          </w:p>
          <w:p w:rsidR="00D00209" w:rsidRDefault="00D00209" w:rsidP="00C82D83">
            <w:pPr>
              <w:rPr>
                <w:ins w:id="559" w:author="Jon Price" w:date="2017-10-10T15:52:00Z"/>
                <w:szCs w:val="18"/>
              </w:rPr>
            </w:pPr>
            <w:r>
              <w:rPr>
                <w:szCs w:val="18"/>
              </w:rPr>
              <w:t>“</w:t>
            </w:r>
            <w:proofErr w:type="gramStart"/>
            <w:r>
              <w:rPr>
                <w:szCs w:val="18"/>
              </w:rPr>
              <w:t>as</w:t>
            </w:r>
            <w:proofErr w:type="gramEnd"/>
            <w:r>
              <w:rPr>
                <w:szCs w:val="18"/>
              </w:rPr>
              <w:t xml:space="preserve"> far as possible” not acceptable. Should ensure </w:t>
            </w:r>
            <w:r w:rsidRPr="007F4151">
              <w:rPr>
                <w:b/>
                <w:szCs w:val="18"/>
              </w:rPr>
              <w:t>geographical equity</w:t>
            </w:r>
            <w:r>
              <w:rPr>
                <w:szCs w:val="18"/>
              </w:rPr>
              <w:t>.</w:t>
            </w:r>
          </w:p>
          <w:p w:rsidR="00D00209" w:rsidRPr="00655DB1" w:rsidRDefault="00D00209" w:rsidP="00C82D83">
            <w:pPr>
              <w:rPr>
                <w:szCs w:val="18"/>
              </w:rPr>
            </w:pPr>
            <w:ins w:id="560" w:author="Jon Price" w:date="2017-10-10T15:52:00Z">
              <w:r w:rsidRPr="00502636">
                <w:rPr>
                  <w:rFonts w:ascii="Calibri-Bold" w:hAnsi="Calibri-Bold" w:cs="Calibri-Bold"/>
                  <w:bCs/>
                  <w:color w:val="00548E"/>
                  <w:szCs w:val="18"/>
                  <w:lang w:val="en-US"/>
                  <w:rPrChange w:id="561" w:author="Jon Price" w:date="2017-10-10T15:52:00Z">
                    <w:rPr>
                      <w:rFonts w:ascii="Calibri-Bold" w:hAnsi="Calibri-Bold" w:cs="Calibri-Bold"/>
                      <w:b/>
                      <w:bCs/>
                      <w:color w:val="00548E"/>
                      <w:szCs w:val="18"/>
                      <w:lang w:val="en-US"/>
                    </w:rPr>
                  </w:rPrChange>
                </w:rPr>
                <w:t>Geographical balance is a matter for the Diplomatic Conference.</w:t>
              </w:r>
            </w:ins>
          </w:p>
        </w:tc>
        <w:tc>
          <w:tcPr>
            <w:tcW w:w="1843" w:type="dxa"/>
          </w:tcPr>
          <w:p w:rsidR="00D00209" w:rsidRDefault="00D00209">
            <w:pPr>
              <w:rPr>
                <w:szCs w:val="18"/>
              </w:rPr>
            </w:pPr>
            <w:r>
              <w:rPr>
                <w:szCs w:val="18"/>
              </w:rPr>
              <w:t>Japan</w:t>
            </w:r>
          </w:p>
          <w:p w:rsidR="00D00209" w:rsidRDefault="00D00209">
            <w:pPr>
              <w:rPr>
                <w:szCs w:val="18"/>
              </w:rPr>
            </w:pPr>
          </w:p>
          <w:p w:rsidR="00D00209" w:rsidRPr="00AA6F89" w:rsidRDefault="00D00209">
            <w:pPr>
              <w:rPr>
                <w:szCs w:val="18"/>
              </w:rPr>
            </w:pPr>
            <w:r>
              <w:rPr>
                <w:szCs w:val="18"/>
              </w:rPr>
              <w:t>Mexico</w:t>
            </w:r>
          </w:p>
        </w:tc>
      </w:tr>
      <w:tr w:rsidR="00D00209" w:rsidTr="00672189">
        <w:tc>
          <w:tcPr>
            <w:tcW w:w="1555" w:type="dxa"/>
          </w:tcPr>
          <w:p w:rsidR="00D00209" w:rsidRDefault="00D00209">
            <w:pPr>
              <w:rPr>
                <w:szCs w:val="18"/>
              </w:rPr>
            </w:pPr>
          </w:p>
        </w:tc>
        <w:tc>
          <w:tcPr>
            <w:tcW w:w="5811" w:type="dxa"/>
          </w:tcPr>
          <w:p w:rsidR="00D00209" w:rsidRPr="007D1258" w:rsidRDefault="00D00209">
            <w:pPr>
              <w:ind w:left="360"/>
              <w:rPr>
                <w:szCs w:val="18"/>
              </w:rPr>
              <w:pPrChange w:id="562" w:author="Marie-Helene" w:date="2017-10-06T14:21:00Z">
                <w:pPr>
                  <w:pStyle w:val="Paragraphedeliste"/>
                  <w:numPr>
                    <w:numId w:val="28"/>
                  </w:numPr>
                  <w:ind w:hanging="360"/>
                </w:pPr>
              </w:pPrChange>
            </w:pPr>
            <w:del w:id="563" w:author="Marie-Helene" w:date="2017-10-06T14:21:00Z">
              <w:r w:rsidRPr="007D1258" w:rsidDel="007D1258">
                <w:rPr>
                  <w:szCs w:val="18"/>
                </w:rPr>
                <w:delText>The Contracting Party having the non-elected councillor in accordance with Article 7 of the IALA Convention cannot be nominated for election.</w:delText>
              </w:r>
            </w:del>
          </w:p>
        </w:tc>
        <w:tc>
          <w:tcPr>
            <w:tcW w:w="6237" w:type="dxa"/>
          </w:tcPr>
          <w:p w:rsidR="00D00209" w:rsidRPr="00696225" w:rsidRDefault="00D00209" w:rsidP="00C82D83">
            <w:pPr>
              <w:rPr>
                <w:szCs w:val="18"/>
              </w:rPr>
            </w:pPr>
            <w:r>
              <w:rPr>
                <w:szCs w:val="18"/>
              </w:rPr>
              <w:t>Remove “IALA”.</w:t>
            </w:r>
          </w:p>
        </w:tc>
        <w:tc>
          <w:tcPr>
            <w:tcW w:w="1843" w:type="dxa"/>
          </w:tcPr>
          <w:p w:rsidR="00D00209" w:rsidRPr="00AA6F89" w:rsidRDefault="00D00209">
            <w:pPr>
              <w:rPr>
                <w:szCs w:val="18"/>
              </w:rPr>
            </w:pPr>
            <w:r>
              <w:rPr>
                <w:szCs w:val="18"/>
              </w:rPr>
              <w:t>Japan</w:t>
            </w:r>
          </w:p>
        </w:tc>
      </w:tr>
      <w:tr w:rsidR="00D00209" w:rsidTr="00672189">
        <w:tc>
          <w:tcPr>
            <w:tcW w:w="1555" w:type="dxa"/>
          </w:tcPr>
          <w:p w:rsidR="00D00209" w:rsidRDefault="00D00209">
            <w:pPr>
              <w:rPr>
                <w:szCs w:val="18"/>
              </w:rPr>
            </w:pPr>
          </w:p>
        </w:tc>
        <w:tc>
          <w:tcPr>
            <w:tcW w:w="5811" w:type="dxa"/>
          </w:tcPr>
          <w:p w:rsidR="00D00209" w:rsidRPr="00D2092A" w:rsidRDefault="00D00209">
            <w:pPr>
              <w:pStyle w:val="Paragraphedeliste"/>
              <w:numPr>
                <w:ilvl w:val="0"/>
                <w:numId w:val="28"/>
              </w:numPr>
              <w:rPr>
                <w:szCs w:val="18"/>
              </w:rPr>
            </w:pPr>
            <w:r w:rsidRPr="00D2092A">
              <w:rPr>
                <w:szCs w:val="18"/>
              </w:rPr>
              <w:t xml:space="preserve">Sixty calendar days before the opening of the General Assembly all nominations shall be collated and circulated to all </w:t>
            </w:r>
            <w:del w:id="564" w:author="Marie-Hélène Grillet" w:date="2017-10-09T16:09:00Z">
              <w:r w:rsidRPr="00D2092A" w:rsidDel="0004314F">
                <w:rPr>
                  <w:szCs w:val="18"/>
                </w:rPr>
                <w:delText>Contracting Parties</w:delText>
              </w:r>
            </w:del>
            <w:ins w:id="565" w:author="Marie-Hélène Grillet" w:date="2017-10-09T16:09:00Z">
              <w:r>
                <w:rPr>
                  <w:szCs w:val="18"/>
                </w:rPr>
                <w:t>Member States</w:t>
              </w:r>
            </w:ins>
            <w:r w:rsidRPr="00D2092A">
              <w:rPr>
                <w:szCs w:val="18"/>
              </w:rPr>
              <w:t xml:space="preserve"> by the Secretariat. After this date no nominations shall be accepted unless there are exceptional circumstances, in which case the nomination should be approved by the General Assembly for inclusion in the election.</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szCs w:val="18"/>
              </w:rPr>
            </w:pPr>
          </w:p>
        </w:tc>
        <w:tc>
          <w:tcPr>
            <w:tcW w:w="5811" w:type="dxa"/>
          </w:tcPr>
          <w:p w:rsidR="00D00209" w:rsidRPr="00D2092A" w:rsidRDefault="00D00209" w:rsidP="00672267">
            <w:pPr>
              <w:pStyle w:val="Paragraphedeliste"/>
              <w:numPr>
                <w:ilvl w:val="0"/>
                <w:numId w:val="28"/>
              </w:numPr>
              <w:rPr>
                <w:szCs w:val="18"/>
              </w:rPr>
            </w:pPr>
            <w:r w:rsidRPr="00D2092A">
              <w:rPr>
                <w:szCs w:val="18"/>
              </w:rPr>
              <w:t xml:space="preserve">A vote to elect </w:t>
            </w:r>
            <w:del w:id="566" w:author="Marie-Helene" w:date="2017-10-06T14:31:00Z">
              <w:r w:rsidRPr="00D2092A" w:rsidDel="00672267">
                <w:rPr>
                  <w:szCs w:val="18"/>
                </w:rPr>
                <w:delText xml:space="preserve">Councillors </w:delText>
              </w:r>
            </w:del>
            <w:ins w:id="567" w:author="Marie-Helene" w:date="2017-10-06T14:31:00Z">
              <w:r>
                <w:rPr>
                  <w:szCs w:val="18"/>
                </w:rPr>
                <w:t>Council members</w:t>
              </w:r>
              <w:r w:rsidRPr="00D2092A">
                <w:rPr>
                  <w:szCs w:val="18"/>
                </w:rPr>
                <w:t xml:space="preserve"> </w:t>
              </w:r>
            </w:ins>
            <w:r w:rsidRPr="00D2092A">
              <w:rPr>
                <w:szCs w:val="18"/>
              </w:rPr>
              <w:t>from among those nominated will be conducted by secret ballot.</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szCs w:val="18"/>
              </w:rPr>
            </w:pPr>
          </w:p>
        </w:tc>
        <w:tc>
          <w:tcPr>
            <w:tcW w:w="5811" w:type="dxa"/>
          </w:tcPr>
          <w:p w:rsidR="00D00209" w:rsidRPr="00D2092A" w:rsidRDefault="00D00209" w:rsidP="00875AAA">
            <w:pPr>
              <w:pStyle w:val="Paragraphedeliste"/>
              <w:numPr>
                <w:ilvl w:val="0"/>
                <w:numId w:val="28"/>
              </w:numPr>
              <w:rPr>
                <w:szCs w:val="18"/>
              </w:rPr>
            </w:pPr>
            <w:r w:rsidRPr="00D2092A">
              <w:rPr>
                <w:szCs w:val="18"/>
              </w:rPr>
              <w:t>The Secretariat shall produce a ballot form for nominees for the Council and each designated representative shall have one vote for each vacant seat on the Council.</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szCs w:val="18"/>
              </w:rPr>
            </w:pPr>
          </w:p>
        </w:tc>
        <w:tc>
          <w:tcPr>
            <w:tcW w:w="5811" w:type="dxa"/>
          </w:tcPr>
          <w:p w:rsidR="00D00209" w:rsidRPr="00D2092A" w:rsidRDefault="00D00209">
            <w:pPr>
              <w:pStyle w:val="Paragraphedeliste"/>
              <w:numPr>
                <w:ilvl w:val="0"/>
                <w:numId w:val="28"/>
              </w:numPr>
              <w:rPr>
                <w:szCs w:val="18"/>
              </w:rPr>
            </w:pPr>
            <w:r w:rsidRPr="00D2092A">
              <w:rPr>
                <w:szCs w:val="18"/>
              </w:rPr>
              <w:t xml:space="preserve">The Chair shall appoint two scrutineers from amongst the </w:t>
            </w:r>
            <w:del w:id="568" w:author="Marie-Hélène Grillet" w:date="2017-10-09T16:10:00Z">
              <w:r w:rsidRPr="00D2092A" w:rsidDel="00AF2757">
                <w:rPr>
                  <w:szCs w:val="18"/>
                </w:rPr>
                <w:delText>Contracting Parties</w:delText>
              </w:r>
            </w:del>
            <w:ins w:id="569" w:author="Marie-Hélène Grillet" w:date="2017-10-09T16:10:00Z">
              <w:r>
                <w:rPr>
                  <w:szCs w:val="18"/>
                </w:rPr>
                <w:t>Member States</w:t>
              </w:r>
            </w:ins>
            <w:r w:rsidRPr="00D2092A">
              <w:rPr>
                <w:szCs w:val="18"/>
              </w:rPr>
              <w:t xml:space="preserve"> who have not been nominated for the Council, who shall proceed to scrutinise the votes cast and the counting of votes by the Secretariat.</w:t>
            </w:r>
          </w:p>
        </w:tc>
        <w:tc>
          <w:tcPr>
            <w:tcW w:w="6237" w:type="dxa"/>
          </w:tcPr>
          <w:p w:rsidR="00D00209" w:rsidRPr="00672267" w:rsidRDefault="00D00209" w:rsidP="00C82D83">
            <w:pPr>
              <w:rPr>
                <w:color w:val="0070C0"/>
                <w:szCs w:val="18"/>
                <w:rPrChange w:id="570" w:author="Marie-Helene" w:date="2017-10-06T14:33:00Z">
                  <w:rPr>
                    <w:szCs w:val="18"/>
                  </w:rPr>
                </w:rPrChange>
              </w:rPr>
            </w:pPr>
            <w:r>
              <w:rPr>
                <w:szCs w:val="18"/>
              </w:rPr>
              <w:t>The Chair might be a candidate Council member. The appointment should be by the Secretary-General.</w:t>
            </w:r>
          </w:p>
          <w:p w:rsidR="00D00209" w:rsidRPr="00672267" w:rsidRDefault="00D00209" w:rsidP="00C82D83">
            <w:pPr>
              <w:rPr>
                <w:color w:val="0070C0"/>
                <w:szCs w:val="18"/>
                <w:rPrChange w:id="571" w:author="Marie-Helene" w:date="2017-10-06T14:32:00Z">
                  <w:rPr>
                    <w:szCs w:val="18"/>
                  </w:rPr>
                </w:rPrChange>
              </w:rPr>
            </w:pPr>
            <w:r w:rsidRPr="00672267">
              <w:rPr>
                <w:color w:val="0070C0"/>
                <w:szCs w:val="18"/>
              </w:rPr>
              <w:t>Under the revised Convention, the Chair (President or Vice President) is a member of the Council</w:t>
            </w:r>
          </w:p>
        </w:tc>
        <w:tc>
          <w:tcPr>
            <w:tcW w:w="1843" w:type="dxa"/>
          </w:tcPr>
          <w:p w:rsidR="00D00209" w:rsidRPr="00AA6F89" w:rsidRDefault="00D00209">
            <w:pPr>
              <w:rPr>
                <w:szCs w:val="18"/>
              </w:rPr>
            </w:pPr>
            <w:r>
              <w:rPr>
                <w:szCs w:val="18"/>
              </w:rPr>
              <w:t>Japan</w:t>
            </w:r>
          </w:p>
        </w:tc>
      </w:tr>
      <w:tr w:rsidR="00D00209" w:rsidTr="00672189">
        <w:tc>
          <w:tcPr>
            <w:tcW w:w="1555" w:type="dxa"/>
          </w:tcPr>
          <w:p w:rsidR="00D00209" w:rsidRDefault="00D00209">
            <w:pPr>
              <w:rPr>
                <w:szCs w:val="18"/>
              </w:rPr>
            </w:pPr>
          </w:p>
        </w:tc>
        <w:tc>
          <w:tcPr>
            <w:tcW w:w="5811" w:type="dxa"/>
          </w:tcPr>
          <w:p w:rsidR="00D00209" w:rsidRPr="00D2092A" w:rsidRDefault="00D00209" w:rsidP="00875AAA">
            <w:pPr>
              <w:pStyle w:val="Paragraphedeliste"/>
              <w:numPr>
                <w:ilvl w:val="0"/>
                <w:numId w:val="28"/>
              </w:numPr>
              <w:rPr>
                <w:szCs w:val="18"/>
              </w:rPr>
            </w:pPr>
            <w:r w:rsidRPr="00D2092A">
              <w:rPr>
                <w:szCs w:val="18"/>
              </w:rPr>
              <w:t>If two or more candidates obtain the same number for the last seat or seats to be filled, there shall be a further ballot from among these candidates only. Should the votes again be divided equally, the Chair shall draw by lot the name of the candidate to be eliminated in any subsequent ballots.</w:t>
            </w:r>
          </w:p>
        </w:tc>
        <w:tc>
          <w:tcPr>
            <w:tcW w:w="6237" w:type="dxa"/>
          </w:tcPr>
          <w:p w:rsidR="00D00209" w:rsidRPr="00696225" w:rsidRDefault="00D00209" w:rsidP="00C82D83">
            <w:pPr>
              <w:rPr>
                <w:szCs w:val="18"/>
              </w:rPr>
            </w:pPr>
            <w:r>
              <w:rPr>
                <w:szCs w:val="18"/>
              </w:rPr>
              <w:t>“...The Secretary-General should draw by lot....”</w:t>
            </w:r>
          </w:p>
        </w:tc>
        <w:tc>
          <w:tcPr>
            <w:tcW w:w="1843" w:type="dxa"/>
          </w:tcPr>
          <w:p w:rsidR="00D00209" w:rsidRPr="00AA6F89" w:rsidRDefault="00D00209">
            <w:pPr>
              <w:rPr>
                <w:szCs w:val="18"/>
              </w:rPr>
            </w:pPr>
            <w:r>
              <w:rPr>
                <w:szCs w:val="18"/>
              </w:rPr>
              <w:t>Japan</w:t>
            </w:r>
          </w:p>
        </w:tc>
      </w:tr>
      <w:tr w:rsidR="00D00209" w:rsidTr="00672189">
        <w:tc>
          <w:tcPr>
            <w:tcW w:w="1555" w:type="dxa"/>
          </w:tcPr>
          <w:p w:rsidR="00D00209" w:rsidRDefault="00D00209">
            <w:pPr>
              <w:rPr>
                <w:szCs w:val="18"/>
              </w:rPr>
            </w:pPr>
          </w:p>
        </w:tc>
        <w:tc>
          <w:tcPr>
            <w:tcW w:w="5811" w:type="dxa"/>
          </w:tcPr>
          <w:p w:rsidR="00D00209" w:rsidRPr="00D2092A" w:rsidRDefault="00D00209" w:rsidP="00875AAA">
            <w:pPr>
              <w:pStyle w:val="Paragraphedeliste"/>
              <w:numPr>
                <w:ilvl w:val="0"/>
                <w:numId w:val="28"/>
              </w:numPr>
              <w:rPr>
                <w:szCs w:val="18"/>
              </w:rPr>
            </w:pPr>
            <w:r w:rsidRPr="00D2092A">
              <w:rPr>
                <w:szCs w:val="18"/>
              </w:rPr>
              <w:t>When voting and counting are completed the Chair shall confirm the election and invite the newly elected Council to take up their duties.</w:t>
            </w:r>
          </w:p>
        </w:tc>
        <w:tc>
          <w:tcPr>
            <w:tcW w:w="6237" w:type="dxa"/>
          </w:tcPr>
          <w:p w:rsidR="00D00209" w:rsidRDefault="00D00209" w:rsidP="00C82D83">
            <w:pPr>
              <w:rPr>
                <w:szCs w:val="18"/>
              </w:rPr>
            </w:pPr>
            <w:r>
              <w:rPr>
                <w:szCs w:val="18"/>
              </w:rPr>
              <w:t>“...The Secretary-General should confirm the election...”</w:t>
            </w:r>
          </w:p>
          <w:p w:rsidR="00D00209" w:rsidRDefault="00D00209" w:rsidP="00C82D83">
            <w:pPr>
              <w:rPr>
                <w:szCs w:val="18"/>
              </w:rPr>
            </w:pPr>
          </w:p>
          <w:p w:rsidR="00D00209" w:rsidRDefault="00D00209" w:rsidP="00C82D83">
            <w:pPr>
              <w:rPr>
                <w:szCs w:val="18"/>
              </w:rPr>
            </w:pPr>
            <w:r>
              <w:rPr>
                <w:szCs w:val="18"/>
              </w:rPr>
              <w:t>GA Chair or IALA President? (</w:t>
            </w:r>
            <w:proofErr w:type="gramStart"/>
            <w:r>
              <w:rPr>
                <w:szCs w:val="18"/>
              </w:rPr>
              <w:t>not</w:t>
            </w:r>
            <w:proofErr w:type="gramEnd"/>
            <w:r>
              <w:rPr>
                <w:szCs w:val="18"/>
              </w:rPr>
              <w:t xml:space="preserve"> clear). Same for all occurrences of “Chair”</w:t>
            </w:r>
          </w:p>
          <w:p w:rsidR="00D00209" w:rsidRPr="00010A0A" w:rsidRDefault="00D00209" w:rsidP="002D19A8">
            <w:pPr>
              <w:rPr>
                <w:i/>
                <w:szCs w:val="18"/>
              </w:rPr>
            </w:pPr>
            <w:r>
              <w:rPr>
                <w:i/>
                <w:szCs w:val="18"/>
              </w:rPr>
              <w:t xml:space="preserve">Clear in English but not in Spanish or French that use the same word for both Chair and President (French required to use “le </w:t>
            </w:r>
            <w:proofErr w:type="spellStart"/>
            <w:r>
              <w:rPr>
                <w:i/>
                <w:szCs w:val="18"/>
              </w:rPr>
              <w:t>président</w:t>
            </w:r>
            <w:proofErr w:type="spellEnd"/>
            <w:r>
              <w:rPr>
                <w:i/>
                <w:szCs w:val="18"/>
              </w:rPr>
              <w:t xml:space="preserve"> de </w:t>
            </w:r>
            <w:proofErr w:type="spellStart"/>
            <w:r>
              <w:rPr>
                <w:i/>
                <w:szCs w:val="18"/>
              </w:rPr>
              <w:t>l’Assemblée</w:t>
            </w:r>
            <w:proofErr w:type="spellEnd"/>
            <w:r>
              <w:rPr>
                <w:i/>
                <w:szCs w:val="18"/>
              </w:rPr>
              <w:t xml:space="preserve"> </w:t>
            </w:r>
            <w:proofErr w:type="spellStart"/>
            <w:r>
              <w:rPr>
                <w:i/>
                <w:szCs w:val="18"/>
              </w:rPr>
              <w:t>générale</w:t>
            </w:r>
            <w:proofErr w:type="spellEnd"/>
            <w:r>
              <w:rPr>
                <w:i/>
                <w:szCs w:val="18"/>
              </w:rPr>
              <w:t>)</w:t>
            </w:r>
          </w:p>
        </w:tc>
        <w:tc>
          <w:tcPr>
            <w:tcW w:w="1843" w:type="dxa"/>
          </w:tcPr>
          <w:p w:rsidR="00D00209" w:rsidRDefault="00D00209">
            <w:pPr>
              <w:rPr>
                <w:szCs w:val="18"/>
              </w:rPr>
            </w:pPr>
            <w:r>
              <w:rPr>
                <w:szCs w:val="18"/>
              </w:rPr>
              <w:t>Japan</w:t>
            </w:r>
          </w:p>
          <w:p w:rsidR="00D00209" w:rsidRDefault="00D00209">
            <w:pPr>
              <w:rPr>
                <w:szCs w:val="18"/>
              </w:rPr>
            </w:pPr>
          </w:p>
          <w:p w:rsidR="00D00209" w:rsidRPr="00AA6F89" w:rsidRDefault="00D00209">
            <w:pPr>
              <w:rPr>
                <w:szCs w:val="18"/>
              </w:rPr>
            </w:pPr>
            <w:r>
              <w:rPr>
                <w:szCs w:val="18"/>
              </w:rPr>
              <w:t>Mexico</w:t>
            </w:r>
          </w:p>
        </w:tc>
      </w:tr>
      <w:tr w:rsidR="00D00209" w:rsidTr="00672189">
        <w:tc>
          <w:tcPr>
            <w:tcW w:w="1555" w:type="dxa"/>
          </w:tcPr>
          <w:p w:rsidR="00D00209" w:rsidRDefault="00D00209">
            <w:pPr>
              <w:rPr>
                <w:szCs w:val="18"/>
              </w:rPr>
            </w:pPr>
          </w:p>
        </w:tc>
        <w:tc>
          <w:tcPr>
            <w:tcW w:w="5811" w:type="dxa"/>
          </w:tcPr>
          <w:p w:rsidR="00D00209" w:rsidRPr="00D2092A" w:rsidRDefault="00D00209" w:rsidP="00875AAA">
            <w:pPr>
              <w:pStyle w:val="Paragraphedeliste"/>
              <w:numPr>
                <w:ilvl w:val="0"/>
                <w:numId w:val="28"/>
              </w:numPr>
              <w:rPr>
                <w:szCs w:val="18"/>
              </w:rPr>
            </w:pPr>
            <w:r w:rsidRPr="00D2092A">
              <w:rPr>
                <w:szCs w:val="18"/>
              </w:rPr>
              <w:t>The term of the Council is from confirmation of its election until the election of a new Council at the following ordinary General Assembly.</w:t>
            </w:r>
          </w:p>
        </w:tc>
        <w:tc>
          <w:tcPr>
            <w:tcW w:w="6237" w:type="dxa"/>
          </w:tcPr>
          <w:p w:rsidR="00D00209" w:rsidRDefault="00D00209" w:rsidP="00C82D83">
            <w:pPr>
              <w:rPr>
                <w:ins w:id="572" w:author="Marie-Helene" w:date="2017-10-06T14:54:00Z"/>
                <w:szCs w:val="18"/>
              </w:rPr>
            </w:pPr>
            <w:r>
              <w:rPr>
                <w:szCs w:val="18"/>
              </w:rPr>
              <w:t>Need to be clearer on the exact term. Suggest using calendar year, four years from a 1</w:t>
            </w:r>
            <w:r w:rsidRPr="008313BB">
              <w:rPr>
                <w:szCs w:val="18"/>
                <w:vertAlign w:val="superscript"/>
              </w:rPr>
              <w:t>st</w:t>
            </w:r>
            <w:r>
              <w:rPr>
                <w:szCs w:val="18"/>
              </w:rPr>
              <w:t xml:space="preserve"> January until a 31 December.</w:t>
            </w:r>
          </w:p>
          <w:p w:rsidR="00D00209" w:rsidRPr="00CA7FC5" w:rsidRDefault="00D00209" w:rsidP="00C82D83">
            <w:pPr>
              <w:rPr>
                <w:color w:val="0070C0"/>
                <w:szCs w:val="18"/>
                <w:rPrChange w:id="573" w:author="Marie-Helene" w:date="2017-10-06T14:54:00Z">
                  <w:rPr>
                    <w:szCs w:val="18"/>
                  </w:rPr>
                </w:rPrChange>
              </w:rPr>
            </w:pPr>
            <w:ins w:id="574" w:author="Marie-Helene" w:date="2017-10-06T14:54:00Z">
              <w:r>
                <w:rPr>
                  <w:color w:val="0070C0"/>
                  <w:szCs w:val="18"/>
                </w:rPr>
                <w:t>From the date of the General Assembly.</w:t>
              </w:r>
            </w:ins>
          </w:p>
        </w:tc>
        <w:tc>
          <w:tcPr>
            <w:tcW w:w="1843" w:type="dxa"/>
          </w:tcPr>
          <w:p w:rsidR="00D00209" w:rsidRPr="00AA6F89" w:rsidRDefault="00D00209">
            <w:pPr>
              <w:rPr>
                <w:szCs w:val="18"/>
              </w:rPr>
            </w:pPr>
            <w:r>
              <w:rPr>
                <w:szCs w:val="18"/>
              </w:rPr>
              <w:t>Mexico</w:t>
            </w:r>
          </w:p>
        </w:tc>
      </w:tr>
      <w:tr w:rsidR="00D00209" w:rsidTr="00672189">
        <w:tc>
          <w:tcPr>
            <w:tcW w:w="1555" w:type="dxa"/>
          </w:tcPr>
          <w:p w:rsidR="00D00209" w:rsidRDefault="00D00209">
            <w:pPr>
              <w:rPr>
                <w:szCs w:val="18"/>
              </w:rPr>
            </w:pPr>
          </w:p>
        </w:tc>
        <w:tc>
          <w:tcPr>
            <w:tcW w:w="5811" w:type="dxa"/>
          </w:tcPr>
          <w:p w:rsidR="00D00209" w:rsidRPr="00D2092A" w:rsidRDefault="00D00209">
            <w:pPr>
              <w:pStyle w:val="Paragraphedeliste"/>
              <w:numPr>
                <w:ilvl w:val="0"/>
                <w:numId w:val="28"/>
              </w:numPr>
              <w:rPr>
                <w:szCs w:val="18"/>
              </w:rPr>
            </w:pPr>
            <w:r w:rsidRPr="00D2092A">
              <w:rPr>
                <w:szCs w:val="18"/>
              </w:rPr>
              <w:t xml:space="preserve">Should a </w:t>
            </w:r>
            <w:del w:id="575" w:author="Marie-Hélène Grillet" w:date="2017-10-09T16:12:00Z">
              <w:r w:rsidRPr="00D2092A" w:rsidDel="00AF2757">
                <w:rPr>
                  <w:szCs w:val="18"/>
                </w:rPr>
                <w:delText>Contracting Party</w:delText>
              </w:r>
            </w:del>
            <w:ins w:id="576" w:author="Marie-Hélène Grillet" w:date="2017-10-09T16:12:00Z">
              <w:r>
                <w:rPr>
                  <w:szCs w:val="18"/>
                </w:rPr>
                <w:t>Member State</w:t>
              </w:r>
            </w:ins>
            <w:r w:rsidRPr="00D2092A">
              <w:rPr>
                <w:szCs w:val="18"/>
              </w:rPr>
              <w:t xml:space="preserve"> elected to the Council advise at some time during the term of that the Council, being more than two years from the next General Assembly, that they are unable to continue to serve on the Council, the Secretary‐General may conduct a by‐election to fill the vacancy. The Secretary‐General shall invite nominations from all eligible </w:t>
            </w:r>
            <w:del w:id="577" w:author="Marie-Hélène Grillet" w:date="2017-10-09T16:12:00Z">
              <w:r w:rsidRPr="00D2092A" w:rsidDel="00AF2757">
                <w:rPr>
                  <w:szCs w:val="18"/>
                </w:rPr>
                <w:lastRenderedPageBreak/>
                <w:delText>Contracting Parties</w:delText>
              </w:r>
            </w:del>
            <w:ins w:id="578" w:author="Marie-Hélène Grillet" w:date="2017-10-09T16:12:00Z">
              <w:r>
                <w:rPr>
                  <w:szCs w:val="18"/>
                </w:rPr>
                <w:t>Member States</w:t>
              </w:r>
            </w:ins>
            <w:r w:rsidRPr="00D2092A">
              <w:rPr>
                <w:szCs w:val="18"/>
              </w:rPr>
              <w:t xml:space="preserve">, conduct the vote electronically and rules g) ‐ </w:t>
            </w:r>
            <w:ins w:id="579" w:author="Marie-Helene" w:date="2017-10-06T14:55:00Z">
              <w:r>
                <w:rPr>
                  <w:szCs w:val="18"/>
                </w:rPr>
                <w:t>h</w:t>
              </w:r>
            </w:ins>
            <w:del w:id="580" w:author="Marie-Helene" w:date="2017-10-06T14:55:00Z">
              <w:r w:rsidRPr="00D2092A" w:rsidDel="00CA7FC5">
                <w:rPr>
                  <w:szCs w:val="18"/>
                </w:rPr>
                <w:delText>j</w:delText>
              </w:r>
            </w:del>
            <w:r w:rsidRPr="00D2092A">
              <w:rPr>
                <w:szCs w:val="18"/>
              </w:rPr>
              <w:t xml:space="preserve">) above will apply. The term of office of any </w:t>
            </w:r>
            <w:del w:id="581" w:author="Marie-Hélène Grillet" w:date="2017-10-09T16:12:00Z">
              <w:r w:rsidRPr="00D2092A" w:rsidDel="00AF2757">
                <w:rPr>
                  <w:szCs w:val="18"/>
                </w:rPr>
                <w:delText>Contracting Party</w:delText>
              </w:r>
            </w:del>
            <w:ins w:id="582" w:author="Marie-Hélène Grillet" w:date="2017-10-09T16:12:00Z">
              <w:r>
                <w:rPr>
                  <w:szCs w:val="18"/>
                </w:rPr>
                <w:t>Member State</w:t>
              </w:r>
            </w:ins>
            <w:r w:rsidRPr="00D2092A">
              <w:rPr>
                <w:szCs w:val="18"/>
              </w:rPr>
              <w:t xml:space="preserve"> so elected will be the same as that of the </w:t>
            </w:r>
            <w:del w:id="583" w:author="Marie-Hélène Grillet" w:date="2017-10-09T16:12:00Z">
              <w:r w:rsidRPr="00D2092A" w:rsidDel="00AF2757">
                <w:rPr>
                  <w:szCs w:val="18"/>
                </w:rPr>
                <w:delText>Contracting Party</w:delText>
              </w:r>
            </w:del>
            <w:ins w:id="584" w:author="Marie-Hélène Grillet" w:date="2017-10-09T16:12:00Z">
              <w:r>
                <w:rPr>
                  <w:szCs w:val="18"/>
                </w:rPr>
                <w:t>Member State</w:t>
              </w:r>
            </w:ins>
            <w:r w:rsidRPr="00D2092A">
              <w:rPr>
                <w:szCs w:val="18"/>
              </w:rPr>
              <w:t xml:space="preserve"> being replaced.</w:t>
            </w:r>
          </w:p>
        </w:tc>
        <w:tc>
          <w:tcPr>
            <w:tcW w:w="6237" w:type="dxa"/>
          </w:tcPr>
          <w:p w:rsidR="00D00209" w:rsidRDefault="00D00209" w:rsidP="00C82D83">
            <w:pPr>
              <w:rPr>
                <w:szCs w:val="18"/>
              </w:rPr>
            </w:pPr>
            <w:r>
              <w:rPr>
                <w:szCs w:val="18"/>
              </w:rPr>
              <w:lastRenderedPageBreak/>
              <w:t>Consider feasibility of electronic vote. Insert “[electronically]” between “the vote” and “and rules g)”.</w:t>
            </w:r>
          </w:p>
          <w:p w:rsidR="00D00209" w:rsidRDefault="00D00209" w:rsidP="00C82D83">
            <w:pPr>
              <w:rPr>
                <w:szCs w:val="18"/>
              </w:rPr>
            </w:pPr>
          </w:p>
          <w:p w:rsidR="00D00209" w:rsidRDefault="00D00209" w:rsidP="00C82D83">
            <w:pPr>
              <w:rPr>
                <w:szCs w:val="18"/>
              </w:rPr>
            </w:pPr>
            <w:r>
              <w:rPr>
                <w:szCs w:val="18"/>
              </w:rPr>
              <w:t xml:space="preserve">To maintain the </w:t>
            </w:r>
            <w:r w:rsidRPr="007F4151">
              <w:rPr>
                <w:b/>
                <w:szCs w:val="18"/>
              </w:rPr>
              <w:t>geographical equity principle</w:t>
            </w:r>
            <w:r>
              <w:rPr>
                <w:szCs w:val="18"/>
              </w:rPr>
              <w:t>, modify to allow only members of the same region to be candidates, in case of resignation of a Council member.</w:t>
            </w:r>
          </w:p>
          <w:p w:rsidR="00D00209" w:rsidRDefault="00D00209" w:rsidP="00C82D83">
            <w:pPr>
              <w:rPr>
                <w:szCs w:val="18"/>
              </w:rPr>
            </w:pPr>
            <w:ins w:id="585" w:author="Marie-Helene" w:date="2017-10-06T14:54:00Z">
              <w:r>
                <w:rPr>
                  <w:szCs w:val="18"/>
                </w:rPr>
                <w:t>For the Diplomatic Conference</w:t>
              </w:r>
            </w:ins>
          </w:p>
          <w:p w:rsidR="00D00209" w:rsidRPr="00696225" w:rsidRDefault="00D00209" w:rsidP="003E5767">
            <w:pPr>
              <w:rPr>
                <w:szCs w:val="18"/>
              </w:rPr>
            </w:pPr>
            <w:r>
              <w:rPr>
                <w:szCs w:val="18"/>
              </w:rPr>
              <w:lastRenderedPageBreak/>
              <w:t xml:space="preserve">Apply rule </w:t>
            </w:r>
            <w:proofErr w:type="spellStart"/>
            <w:r>
              <w:rPr>
                <w:szCs w:val="18"/>
              </w:rPr>
              <w:t>i</w:t>
            </w:r>
            <w:proofErr w:type="spellEnd"/>
            <w:r>
              <w:rPr>
                <w:szCs w:val="18"/>
              </w:rPr>
              <w:t>) and not j)</w:t>
            </w:r>
          </w:p>
        </w:tc>
        <w:tc>
          <w:tcPr>
            <w:tcW w:w="1843" w:type="dxa"/>
          </w:tcPr>
          <w:p w:rsidR="00D00209" w:rsidRDefault="00D00209">
            <w:pPr>
              <w:rPr>
                <w:szCs w:val="18"/>
              </w:rPr>
            </w:pPr>
            <w:r>
              <w:rPr>
                <w:szCs w:val="18"/>
              </w:rPr>
              <w:lastRenderedPageBreak/>
              <w:t>Japan</w:t>
            </w:r>
          </w:p>
          <w:p w:rsidR="00D00209" w:rsidRDefault="00D00209">
            <w:pPr>
              <w:rPr>
                <w:szCs w:val="18"/>
              </w:rPr>
            </w:pPr>
          </w:p>
          <w:p w:rsidR="00D00209" w:rsidRDefault="00D00209">
            <w:pPr>
              <w:rPr>
                <w:szCs w:val="18"/>
              </w:rPr>
            </w:pPr>
          </w:p>
          <w:p w:rsidR="00D00209" w:rsidRDefault="00D00209">
            <w:pPr>
              <w:rPr>
                <w:szCs w:val="18"/>
              </w:rPr>
            </w:pPr>
            <w:r>
              <w:rPr>
                <w:szCs w:val="18"/>
              </w:rPr>
              <w:t>Mexico</w:t>
            </w:r>
          </w:p>
          <w:p w:rsidR="00D00209" w:rsidRDefault="00D00209">
            <w:pPr>
              <w:rPr>
                <w:szCs w:val="18"/>
              </w:rPr>
            </w:pPr>
          </w:p>
          <w:p w:rsidR="00D00209" w:rsidRDefault="00D00209">
            <w:pPr>
              <w:rPr>
                <w:szCs w:val="18"/>
              </w:rPr>
            </w:pPr>
          </w:p>
          <w:p w:rsidR="00D00209" w:rsidRPr="00AA6F89" w:rsidRDefault="00D00209">
            <w:pPr>
              <w:rPr>
                <w:szCs w:val="18"/>
              </w:rPr>
            </w:pPr>
            <w:r>
              <w:rPr>
                <w:szCs w:val="18"/>
              </w:rPr>
              <w:lastRenderedPageBreak/>
              <w:t>Spain</w:t>
            </w:r>
          </w:p>
        </w:tc>
      </w:tr>
      <w:tr w:rsidR="00D00209" w:rsidTr="00672189">
        <w:tc>
          <w:tcPr>
            <w:tcW w:w="1555" w:type="dxa"/>
          </w:tcPr>
          <w:p w:rsidR="00D00209" w:rsidRDefault="00D00209">
            <w:pPr>
              <w:rPr>
                <w:szCs w:val="18"/>
              </w:rPr>
            </w:pPr>
          </w:p>
        </w:tc>
        <w:tc>
          <w:tcPr>
            <w:tcW w:w="5811" w:type="dxa"/>
          </w:tcPr>
          <w:p w:rsidR="00D00209" w:rsidRPr="00D2092A" w:rsidRDefault="00D00209">
            <w:pPr>
              <w:pStyle w:val="Paragraphedeliste"/>
              <w:numPr>
                <w:ilvl w:val="0"/>
                <w:numId w:val="28"/>
              </w:numPr>
              <w:rPr>
                <w:szCs w:val="18"/>
              </w:rPr>
            </w:pPr>
            <w:del w:id="586" w:author="Marie-Hélène Grillet" w:date="2017-10-09T16:12:00Z">
              <w:r w:rsidRPr="00D2092A" w:rsidDel="00AF2757">
                <w:rPr>
                  <w:szCs w:val="18"/>
                </w:rPr>
                <w:delText>Contracting Parties</w:delText>
              </w:r>
            </w:del>
            <w:ins w:id="587" w:author="Marie-Hélène Grillet" w:date="2017-10-09T16:12:00Z">
              <w:r>
                <w:rPr>
                  <w:szCs w:val="18"/>
                </w:rPr>
                <w:t>Member States</w:t>
              </w:r>
            </w:ins>
            <w:r w:rsidRPr="00D2092A">
              <w:rPr>
                <w:szCs w:val="18"/>
              </w:rPr>
              <w:t xml:space="preserve"> are to advise the Secretary‐General in cases where the person representing the </w:t>
            </w:r>
            <w:del w:id="588" w:author="Marie-Hélène Grillet" w:date="2017-10-09T16:13:00Z">
              <w:r w:rsidRPr="00D2092A" w:rsidDel="00AF2757">
                <w:rPr>
                  <w:szCs w:val="18"/>
                </w:rPr>
                <w:delText>Contracting Party</w:delText>
              </w:r>
            </w:del>
            <w:ins w:id="589" w:author="Marie-Hélène Grillet" w:date="2017-10-09T16:13:00Z">
              <w:r>
                <w:rPr>
                  <w:szCs w:val="18"/>
                </w:rPr>
                <w:t>Member State</w:t>
              </w:r>
            </w:ins>
            <w:r w:rsidRPr="00D2092A">
              <w:rPr>
                <w:szCs w:val="18"/>
              </w:rPr>
              <w:t xml:space="preserve"> at the Council changes.</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rPr>
          <w:ins w:id="590" w:author="Marie-Hélène Grillet" w:date="2017-10-09T16:13:00Z"/>
        </w:trPr>
        <w:tc>
          <w:tcPr>
            <w:tcW w:w="1555" w:type="dxa"/>
          </w:tcPr>
          <w:p w:rsidR="00D00209" w:rsidRDefault="00D00209">
            <w:pPr>
              <w:rPr>
                <w:ins w:id="591" w:author="Marie-Hélène Grillet" w:date="2017-10-09T16:13:00Z"/>
                <w:szCs w:val="18"/>
              </w:rPr>
            </w:pPr>
          </w:p>
        </w:tc>
        <w:tc>
          <w:tcPr>
            <w:tcW w:w="5811" w:type="dxa"/>
          </w:tcPr>
          <w:p w:rsidR="00D00209" w:rsidRPr="00100B53" w:rsidDel="00AF2757" w:rsidRDefault="00D00209">
            <w:pPr>
              <w:pStyle w:val="Paragraphedeliste"/>
              <w:numPr>
                <w:ilvl w:val="0"/>
                <w:numId w:val="11"/>
              </w:numPr>
              <w:ind w:left="317" w:hanging="317"/>
              <w:rPr>
                <w:ins w:id="592" w:author="Marie-Hélène Grillet" w:date="2017-10-09T16:13:00Z"/>
                <w:b/>
                <w:szCs w:val="18"/>
                <w:rPrChange w:id="593" w:author="Marie-Hélène Grillet" w:date="2017-10-09T16:13:00Z">
                  <w:rPr>
                    <w:ins w:id="594" w:author="Marie-Hélène Grillet" w:date="2017-10-09T16:13:00Z"/>
                    <w:szCs w:val="18"/>
                  </w:rPr>
                </w:rPrChange>
              </w:rPr>
              <w:pPrChange w:id="595" w:author="Marie-Hélène Grillet" w:date="2017-10-09T16:13:00Z">
                <w:pPr>
                  <w:pStyle w:val="Paragraphedeliste"/>
                  <w:numPr>
                    <w:numId w:val="28"/>
                  </w:numPr>
                  <w:ind w:hanging="360"/>
                </w:pPr>
              </w:pPrChange>
            </w:pPr>
            <w:ins w:id="596" w:author="Marie-Hélène Grillet" w:date="2017-10-09T16:13:00Z">
              <w:r>
                <w:rPr>
                  <w:b/>
                  <w:szCs w:val="18"/>
                </w:rPr>
                <w:t>Election of the Secretary-General</w:t>
              </w:r>
            </w:ins>
          </w:p>
        </w:tc>
        <w:tc>
          <w:tcPr>
            <w:tcW w:w="6237" w:type="dxa"/>
          </w:tcPr>
          <w:p w:rsidR="00D00209" w:rsidRPr="00696225" w:rsidRDefault="00D00209" w:rsidP="00C82D83">
            <w:pPr>
              <w:rPr>
                <w:ins w:id="597" w:author="Marie-Hélène Grillet" w:date="2017-10-09T16:13:00Z"/>
                <w:szCs w:val="18"/>
              </w:rPr>
            </w:pPr>
          </w:p>
        </w:tc>
        <w:tc>
          <w:tcPr>
            <w:tcW w:w="1843" w:type="dxa"/>
          </w:tcPr>
          <w:p w:rsidR="00D00209" w:rsidRPr="00AA6F89" w:rsidRDefault="00D00209">
            <w:pPr>
              <w:rPr>
                <w:ins w:id="598" w:author="Marie-Hélène Grillet" w:date="2017-10-09T16:13:00Z"/>
                <w:szCs w:val="18"/>
              </w:rPr>
            </w:pPr>
          </w:p>
        </w:tc>
      </w:tr>
      <w:tr w:rsidR="00D00209" w:rsidTr="00672189">
        <w:trPr>
          <w:ins w:id="599" w:author="Marie-Hélène Grillet" w:date="2017-10-09T16:26:00Z"/>
        </w:trPr>
        <w:tc>
          <w:tcPr>
            <w:tcW w:w="1555" w:type="dxa"/>
          </w:tcPr>
          <w:p w:rsidR="00D00209" w:rsidRDefault="00D00209">
            <w:pPr>
              <w:rPr>
                <w:ins w:id="600" w:author="Marie-Hélène Grillet" w:date="2017-10-09T16:26:00Z"/>
                <w:szCs w:val="18"/>
              </w:rPr>
            </w:pPr>
          </w:p>
        </w:tc>
        <w:tc>
          <w:tcPr>
            <w:tcW w:w="5811" w:type="dxa"/>
          </w:tcPr>
          <w:p w:rsidR="00D00209" w:rsidRPr="00117979" w:rsidRDefault="00D00209">
            <w:pPr>
              <w:rPr>
                <w:ins w:id="601" w:author="Marie-Hélène Grillet" w:date="2017-10-09T16:26:00Z"/>
                <w:szCs w:val="18"/>
              </w:rPr>
              <w:pPrChange w:id="602" w:author="Marie-Hélène Grillet" w:date="2017-10-09T16:26:00Z">
                <w:pPr>
                  <w:pStyle w:val="Paragraphedeliste"/>
                  <w:numPr>
                    <w:numId w:val="76"/>
                  </w:numPr>
                  <w:ind w:hanging="360"/>
                </w:pPr>
              </w:pPrChange>
            </w:pPr>
            <w:ins w:id="603" w:author="Marie-Hélène Grillet" w:date="2017-10-09T16:27:00Z">
              <w:r>
                <w:rPr>
                  <w:szCs w:val="18"/>
                </w:rPr>
                <w:t>The election of the Secretary-General shall be conducted as follows:</w:t>
              </w:r>
            </w:ins>
          </w:p>
        </w:tc>
        <w:tc>
          <w:tcPr>
            <w:tcW w:w="6237" w:type="dxa"/>
          </w:tcPr>
          <w:p w:rsidR="00D00209" w:rsidRPr="00696225" w:rsidRDefault="00D00209" w:rsidP="00C82D83">
            <w:pPr>
              <w:rPr>
                <w:ins w:id="604" w:author="Marie-Hélène Grillet" w:date="2017-10-09T16:26:00Z"/>
                <w:szCs w:val="18"/>
              </w:rPr>
            </w:pPr>
          </w:p>
        </w:tc>
        <w:tc>
          <w:tcPr>
            <w:tcW w:w="1843" w:type="dxa"/>
          </w:tcPr>
          <w:p w:rsidR="00D00209" w:rsidRPr="00AA6F89" w:rsidRDefault="00D00209">
            <w:pPr>
              <w:rPr>
                <w:ins w:id="605" w:author="Marie-Hélène Grillet" w:date="2017-10-09T16:26:00Z"/>
                <w:szCs w:val="18"/>
              </w:rPr>
            </w:pPr>
          </w:p>
        </w:tc>
      </w:tr>
      <w:tr w:rsidR="00D00209" w:rsidTr="00672189">
        <w:trPr>
          <w:ins w:id="606" w:author="Marie-Hélène Grillet" w:date="2017-10-09T16:25:00Z"/>
        </w:trPr>
        <w:tc>
          <w:tcPr>
            <w:tcW w:w="1555" w:type="dxa"/>
          </w:tcPr>
          <w:p w:rsidR="00D00209" w:rsidRDefault="00D00209">
            <w:pPr>
              <w:rPr>
                <w:ins w:id="607" w:author="Marie-Hélène Grillet" w:date="2017-10-09T16:25:00Z"/>
                <w:szCs w:val="18"/>
              </w:rPr>
            </w:pPr>
          </w:p>
        </w:tc>
        <w:tc>
          <w:tcPr>
            <w:tcW w:w="5811" w:type="dxa"/>
          </w:tcPr>
          <w:p w:rsidR="00D00209" w:rsidRPr="008C18B8" w:rsidRDefault="00D00209">
            <w:pPr>
              <w:pStyle w:val="Paragraphedeliste"/>
              <w:numPr>
                <w:ilvl w:val="0"/>
                <w:numId w:val="76"/>
              </w:numPr>
              <w:rPr>
                <w:ins w:id="608" w:author="Marie-Hélène Grillet" w:date="2017-10-09T16:25:00Z"/>
                <w:b/>
                <w:szCs w:val="18"/>
                <w:rPrChange w:id="609" w:author="Marie-Hélène Grillet" w:date="2017-10-09T16:26:00Z">
                  <w:rPr>
                    <w:ins w:id="610" w:author="Marie-Hélène Grillet" w:date="2017-10-09T16:25:00Z"/>
                  </w:rPr>
                </w:rPrChange>
              </w:rPr>
              <w:pPrChange w:id="611" w:author="Marie-Hélène Grillet" w:date="2017-10-09T16:26:00Z">
                <w:pPr>
                  <w:pStyle w:val="Paragraphedeliste"/>
                  <w:numPr>
                    <w:numId w:val="11"/>
                  </w:numPr>
                  <w:ind w:left="317" w:hanging="317"/>
                </w:pPr>
              </w:pPrChange>
            </w:pPr>
            <w:ins w:id="612" w:author="Marie-Hélène Grillet" w:date="2017-10-09T16:28:00Z">
              <w:r>
                <w:rPr>
                  <w:szCs w:val="18"/>
                </w:rPr>
                <w:t xml:space="preserve">The Council, upon advice of a forthcoming vacancy in the position of Secretary-General, will invite Member States to nominate candidates to fill that vacancy, within a period of ninety days. </w:t>
              </w:r>
            </w:ins>
            <w:ins w:id="613" w:author="Marie-Hélène Grillet" w:date="2017-10-09T16:29:00Z">
              <w:r>
                <w:rPr>
                  <w:szCs w:val="18"/>
                </w:rPr>
                <w:t>The list of candidates shall be closed t</w:t>
              </w:r>
              <w:del w:id="614" w:author="Jon Price" w:date="2017-10-10T15:54:00Z">
                <w:r w:rsidDel="00655DB1">
                  <w:rPr>
                    <w:szCs w:val="18"/>
                  </w:rPr>
                  <w:delText>h</w:delText>
                </w:r>
              </w:del>
              <w:r>
                <w:rPr>
                  <w:szCs w:val="18"/>
                </w:rPr>
                <w:t>en days prior to the opening day of the ordinary session of the General Assembly.</w:t>
              </w:r>
            </w:ins>
          </w:p>
        </w:tc>
        <w:tc>
          <w:tcPr>
            <w:tcW w:w="6237" w:type="dxa"/>
          </w:tcPr>
          <w:p w:rsidR="00D00209" w:rsidRPr="00696225" w:rsidRDefault="00D00209" w:rsidP="00C82D83">
            <w:pPr>
              <w:rPr>
                <w:ins w:id="615" w:author="Marie-Hélène Grillet" w:date="2017-10-09T16:25:00Z"/>
                <w:szCs w:val="18"/>
              </w:rPr>
            </w:pPr>
          </w:p>
        </w:tc>
        <w:tc>
          <w:tcPr>
            <w:tcW w:w="1843" w:type="dxa"/>
          </w:tcPr>
          <w:p w:rsidR="00D00209" w:rsidRPr="00AA6F89" w:rsidRDefault="00D00209">
            <w:pPr>
              <w:rPr>
                <w:ins w:id="616" w:author="Marie-Hélène Grillet" w:date="2017-10-09T16:25:00Z"/>
                <w:szCs w:val="18"/>
              </w:rPr>
            </w:pPr>
          </w:p>
        </w:tc>
      </w:tr>
      <w:tr w:rsidR="00D00209" w:rsidTr="00672189">
        <w:trPr>
          <w:ins w:id="617" w:author="Marie-Hélène Grillet" w:date="2017-10-09T16:30:00Z"/>
        </w:trPr>
        <w:tc>
          <w:tcPr>
            <w:tcW w:w="1555" w:type="dxa"/>
          </w:tcPr>
          <w:p w:rsidR="00D00209" w:rsidRDefault="00D00209">
            <w:pPr>
              <w:rPr>
                <w:ins w:id="618" w:author="Marie-Hélène Grillet" w:date="2017-10-09T16:30:00Z"/>
                <w:szCs w:val="18"/>
              </w:rPr>
            </w:pPr>
          </w:p>
        </w:tc>
        <w:tc>
          <w:tcPr>
            <w:tcW w:w="5811" w:type="dxa"/>
          </w:tcPr>
          <w:p w:rsidR="00D00209" w:rsidRDefault="00D00209" w:rsidP="008C18B8">
            <w:pPr>
              <w:pStyle w:val="Paragraphedeliste"/>
              <w:numPr>
                <w:ilvl w:val="0"/>
                <w:numId w:val="76"/>
              </w:numPr>
              <w:rPr>
                <w:ins w:id="619" w:author="Marie-Hélène Grillet" w:date="2017-10-09T16:30:00Z"/>
                <w:szCs w:val="18"/>
              </w:rPr>
            </w:pPr>
            <w:ins w:id="620" w:author="Marie-Hélène Grillet" w:date="2017-10-09T16:30:00Z">
              <w:r>
                <w:rPr>
                  <w:szCs w:val="18"/>
                </w:rPr>
                <w:t>The nominations shall be notified to all Member States by the Secretariat as soon as they are received.</w:t>
              </w:r>
            </w:ins>
          </w:p>
        </w:tc>
        <w:tc>
          <w:tcPr>
            <w:tcW w:w="6237" w:type="dxa"/>
          </w:tcPr>
          <w:p w:rsidR="00D00209" w:rsidRPr="00696225" w:rsidRDefault="00D00209" w:rsidP="00C82D83">
            <w:pPr>
              <w:rPr>
                <w:ins w:id="621" w:author="Marie-Hélène Grillet" w:date="2017-10-09T16:30:00Z"/>
                <w:szCs w:val="18"/>
              </w:rPr>
            </w:pPr>
          </w:p>
        </w:tc>
        <w:tc>
          <w:tcPr>
            <w:tcW w:w="1843" w:type="dxa"/>
          </w:tcPr>
          <w:p w:rsidR="00D00209" w:rsidRPr="00AA6F89" w:rsidRDefault="00D00209">
            <w:pPr>
              <w:rPr>
                <w:ins w:id="622" w:author="Marie-Hélène Grillet" w:date="2017-10-09T16:30:00Z"/>
                <w:szCs w:val="18"/>
              </w:rPr>
            </w:pPr>
          </w:p>
        </w:tc>
      </w:tr>
      <w:tr w:rsidR="00D00209" w:rsidTr="00672189">
        <w:trPr>
          <w:ins w:id="623" w:author="Marie-Hélène Grillet" w:date="2017-10-09T16:31:00Z"/>
        </w:trPr>
        <w:tc>
          <w:tcPr>
            <w:tcW w:w="1555" w:type="dxa"/>
          </w:tcPr>
          <w:p w:rsidR="00D00209" w:rsidRDefault="00D00209">
            <w:pPr>
              <w:rPr>
                <w:ins w:id="624" w:author="Marie-Hélène Grillet" w:date="2017-10-09T16:31:00Z"/>
                <w:szCs w:val="18"/>
              </w:rPr>
            </w:pPr>
          </w:p>
        </w:tc>
        <w:tc>
          <w:tcPr>
            <w:tcW w:w="5811" w:type="dxa"/>
          </w:tcPr>
          <w:p w:rsidR="00D00209" w:rsidRDefault="00D00209" w:rsidP="008C18B8">
            <w:pPr>
              <w:pStyle w:val="Paragraphedeliste"/>
              <w:numPr>
                <w:ilvl w:val="0"/>
                <w:numId w:val="76"/>
              </w:numPr>
              <w:rPr>
                <w:ins w:id="625" w:author="Marie-Hélène Grillet" w:date="2017-10-09T16:31:00Z"/>
                <w:szCs w:val="18"/>
              </w:rPr>
            </w:pPr>
            <w:ins w:id="626" w:author="Marie-Hélène Grillet" w:date="2017-10-09T16:31:00Z">
              <w:r>
                <w:rPr>
                  <w:szCs w:val="18"/>
                </w:rPr>
                <w:t>A vote to elect the Secretary-General from amongst those nominated will be conducted by secret ballot.</w:t>
              </w:r>
            </w:ins>
          </w:p>
        </w:tc>
        <w:tc>
          <w:tcPr>
            <w:tcW w:w="6237" w:type="dxa"/>
          </w:tcPr>
          <w:p w:rsidR="00D00209" w:rsidRPr="00696225" w:rsidRDefault="00D00209" w:rsidP="00C82D83">
            <w:pPr>
              <w:rPr>
                <w:ins w:id="627" w:author="Marie-Hélène Grillet" w:date="2017-10-09T16:31:00Z"/>
                <w:szCs w:val="18"/>
              </w:rPr>
            </w:pPr>
          </w:p>
        </w:tc>
        <w:tc>
          <w:tcPr>
            <w:tcW w:w="1843" w:type="dxa"/>
          </w:tcPr>
          <w:p w:rsidR="00D00209" w:rsidRPr="00AA6F89" w:rsidRDefault="00D00209">
            <w:pPr>
              <w:rPr>
                <w:ins w:id="628" w:author="Marie-Hélène Grillet" w:date="2017-10-09T16:31:00Z"/>
                <w:szCs w:val="18"/>
              </w:rPr>
            </w:pPr>
          </w:p>
        </w:tc>
      </w:tr>
      <w:tr w:rsidR="00D00209" w:rsidTr="00672189">
        <w:trPr>
          <w:ins w:id="629" w:author="Marie-Hélène Grillet" w:date="2017-10-09T16:32:00Z"/>
        </w:trPr>
        <w:tc>
          <w:tcPr>
            <w:tcW w:w="1555" w:type="dxa"/>
          </w:tcPr>
          <w:p w:rsidR="00D00209" w:rsidRDefault="00D00209">
            <w:pPr>
              <w:rPr>
                <w:ins w:id="630" w:author="Marie-Hélène Grillet" w:date="2017-10-09T16:32:00Z"/>
                <w:szCs w:val="18"/>
              </w:rPr>
            </w:pPr>
          </w:p>
        </w:tc>
        <w:tc>
          <w:tcPr>
            <w:tcW w:w="5811" w:type="dxa"/>
          </w:tcPr>
          <w:p w:rsidR="00D00209" w:rsidRDefault="00D00209">
            <w:pPr>
              <w:pStyle w:val="Paragraphedeliste"/>
              <w:numPr>
                <w:ilvl w:val="0"/>
                <w:numId w:val="76"/>
              </w:numPr>
              <w:rPr>
                <w:ins w:id="631" w:author="Marie-Hélène Grillet" w:date="2017-10-09T16:32:00Z"/>
                <w:szCs w:val="18"/>
              </w:rPr>
            </w:pPr>
            <w:ins w:id="632" w:author="Marie-Hélène Grillet" w:date="2017-10-09T16:32:00Z">
              <w:r>
                <w:rPr>
                  <w:szCs w:val="18"/>
                </w:rPr>
                <w:t xml:space="preserve">The Chair shall appoint two scrutineers from amongst the Member States who </w:t>
              </w:r>
            </w:ins>
            <w:ins w:id="633" w:author="Marie-Hélène Grillet" w:date="2017-10-09T16:33:00Z">
              <w:r>
                <w:rPr>
                  <w:szCs w:val="18"/>
                </w:rPr>
                <w:t>have not nominated candidates, who shall proceed to scrutinise the votes cast and the counting of votes by the Secretariat.</w:t>
              </w:r>
            </w:ins>
          </w:p>
        </w:tc>
        <w:tc>
          <w:tcPr>
            <w:tcW w:w="6237" w:type="dxa"/>
          </w:tcPr>
          <w:p w:rsidR="00D00209" w:rsidRPr="00696225" w:rsidRDefault="00D00209" w:rsidP="00C82D83">
            <w:pPr>
              <w:rPr>
                <w:ins w:id="634" w:author="Marie-Hélène Grillet" w:date="2017-10-09T16:32:00Z"/>
                <w:szCs w:val="18"/>
              </w:rPr>
            </w:pPr>
          </w:p>
        </w:tc>
        <w:tc>
          <w:tcPr>
            <w:tcW w:w="1843" w:type="dxa"/>
          </w:tcPr>
          <w:p w:rsidR="00D00209" w:rsidRPr="00AA6F89" w:rsidRDefault="00D00209">
            <w:pPr>
              <w:rPr>
                <w:ins w:id="635" w:author="Marie-Hélène Grillet" w:date="2017-10-09T16:32:00Z"/>
                <w:szCs w:val="18"/>
              </w:rPr>
            </w:pPr>
          </w:p>
        </w:tc>
      </w:tr>
      <w:tr w:rsidR="00D00209" w:rsidTr="00672189">
        <w:trPr>
          <w:ins w:id="636" w:author="Marie-Hélène Grillet" w:date="2017-10-09T16:35:00Z"/>
        </w:trPr>
        <w:tc>
          <w:tcPr>
            <w:tcW w:w="1555" w:type="dxa"/>
          </w:tcPr>
          <w:p w:rsidR="00D00209" w:rsidRDefault="00D00209">
            <w:pPr>
              <w:rPr>
                <w:ins w:id="637" w:author="Marie-Hélène Grillet" w:date="2017-10-09T16:35:00Z"/>
                <w:szCs w:val="18"/>
              </w:rPr>
            </w:pPr>
          </w:p>
        </w:tc>
        <w:tc>
          <w:tcPr>
            <w:tcW w:w="5811" w:type="dxa"/>
          </w:tcPr>
          <w:p w:rsidR="00D00209" w:rsidRDefault="00D00209" w:rsidP="002E32C5">
            <w:pPr>
              <w:pStyle w:val="Paragraphedeliste"/>
              <w:numPr>
                <w:ilvl w:val="0"/>
                <w:numId w:val="76"/>
              </w:numPr>
              <w:rPr>
                <w:ins w:id="638" w:author="Marie-Hélène Grillet" w:date="2017-10-09T16:35:00Z"/>
                <w:szCs w:val="18"/>
              </w:rPr>
              <w:pPrChange w:id="639" w:author="Marie-Helene" w:date="2017-10-31T14:26:00Z">
                <w:pPr>
                  <w:pStyle w:val="Paragraphedeliste"/>
                  <w:numPr>
                    <w:numId w:val="76"/>
                  </w:numPr>
                  <w:ind w:hanging="360"/>
                </w:pPr>
              </w:pPrChange>
            </w:pPr>
            <w:ins w:id="640" w:author="Marie-Hélène Grillet" w:date="2017-10-09T16:35:00Z">
              <w:r>
                <w:rPr>
                  <w:szCs w:val="18"/>
                </w:rPr>
                <w:t xml:space="preserve">The candidate winning </w:t>
              </w:r>
              <w:del w:id="641" w:author="Marie-Helene" w:date="2017-10-31T14:26:00Z">
                <w:r w:rsidDel="002E32C5">
                  <w:rPr>
                    <w:szCs w:val="18"/>
                  </w:rPr>
                  <w:delText>an absolute</w:delText>
                </w:r>
              </w:del>
            </w:ins>
            <w:ins w:id="642" w:author="Marie-Helene" w:date="2017-10-31T14:26:00Z">
              <w:r w:rsidR="002E32C5">
                <w:rPr>
                  <w:szCs w:val="18"/>
                </w:rPr>
                <w:t>a simple</w:t>
              </w:r>
            </w:ins>
            <w:ins w:id="643" w:author="Marie-Hélène Grillet" w:date="2017-10-09T16:35:00Z">
              <w:r>
                <w:rPr>
                  <w:szCs w:val="18"/>
                </w:rPr>
                <w:t xml:space="preserve"> majority of votes will be elected. </w:t>
              </w:r>
            </w:ins>
            <w:ins w:id="644" w:author="Marie-Hélène Grillet" w:date="2017-10-09T16:36:00Z">
              <w:r>
                <w:rPr>
                  <w:szCs w:val="18"/>
                </w:rPr>
                <w:t>When several candidates compete for the position, rounds of votes will be conducted, in order to eliminate each time the candidate with fewer votes, until only two remain.</w:t>
              </w:r>
            </w:ins>
          </w:p>
        </w:tc>
        <w:tc>
          <w:tcPr>
            <w:tcW w:w="6237" w:type="dxa"/>
          </w:tcPr>
          <w:p w:rsidR="00D00209" w:rsidRPr="00696225" w:rsidRDefault="00D00209" w:rsidP="00C82D83">
            <w:pPr>
              <w:rPr>
                <w:ins w:id="645" w:author="Marie-Hélène Grillet" w:date="2017-10-09T16:35:00Z"/>
                <w:szCs w:val="18"/>
              </w:rPr>
            </w:pPr>
          </w:p>
        </w:tc>
        <w:tc>
          <w:tcPr>
            <w:tcW w:w="1843" w:type="dxa"/>
          </w:tcPr>
          <w:p w:rsidR="00D00209" w:rsidRPr="00AA6F89" w:rsidRDefault="00D00209">
            <w:pPr>
              <w:rPr>
                <w:ins w:id="646" w:author="Marie-Hélène Grillet" w:date="2017-10-09T16:35:00Z"/>
                <w:szCs w:val="18"/>
              </w:rPr>
            </w:pPr>
          </w:p>
        </w:tc>
      </w:tr>
      <w:tr w:rsidR="00D00209" w:rsidTr="00672189">
        <w:trPr>
          <w:ins w:id="647" w:author="Marie-Hélène Grillet" w:date="2017-10-09T16:37:00Z"/>
        </w:trPr>
        <w:tc>
          <w:tcPr>
            <w:tcW w:w="1555" w:type="dxa"/>
          </w:tcPr>
          <w:p w:rsidR="00D00209" w:rsidRDefault="00D00209">
            <w:pPr>
              <w:rPr>
                <w:ins w:id="648" w:author="Marie-Hélène Grillet" w:date="2017-10-09T16:37:00Z"/>
                <w:szCs w:val="18"/>
              </w:rPr>
            </w:pPr>
          </w:p>
        </w:tc>
        <w:tc>
          <w:tcPr>
            <w:tcW w:w="5811" w:type="dxa"/>
          </w:tcPr>
          <w:p w:rsidR="00D00209" w:rsidRDefault="00D00209" w:rsidP="007F14B6">
            <w:pPr>
              <w:pStyle w:val="Paragraphedeliste"/>
              <w:numPr>
                <w:ilvl w:val="0"/>
                <w:numId w:val="76"/>
              </w:numPr>
              <w:rPr>
                <w:ins w:id="649" w:author="Marie-Hélène Grillet" w:date="2017-10-09T16:37:00Z"/>
                <w:szCs w:val="18"/>
              </w:rPr>
            </w:pPr>
            <w:ins w:id="650" w:author="Marie-Hélène Grillet" w:date="2017-10-09T16:37:00Z">
              <w:r>
                <w:rPr>
                  <w:szCs w:val="18"/>
                </w:rPr>
                <w:t>In the event of the position of Secretary-General becomes vacant in the interval between two sessions of the General Assembly, the Council will be empowered to appoint an Acting Secretary-General, whose term of office shall not extend beyond the next General Assembly.</w:t>
              </w:r>
            </w:ins>
          </w:p>
        </w:tc>
        <w:tc>
          <w:tcPr>
            <w:tcW w:w="6237" w:type="dxa"/>
          </w:tcPr>
          <w:p w:rsidR="00D00209" w:rsidRPr="00696225" w:rsidRDefault="00D00209" w:rsidP="00C82D83">
            <w:pPr>
              <w:rPr>
                <w:ins w:id="651" w:author="Marie-Hélène Grillet" w:date="2017-10-09T16:37:00Z"/>
                <w:szCs w:val="18"/>
              </w:rPr>
            </w:pPr>
            <w:ins w:id="652" w:author="Marie-Hélène Grillet" w:date="2017-10-09T17:41:00Z">
              <w:r>
                <w:rPr>
                  <w:szCs w:val="18"/>
                </w:rPr>
                <w:t>Based on WMO General Regulations reg. 200.</w:t>
              </w:r>
            </w:ins>
          </w:p>
        </w:tc>
        <w:tc>
          <w:tcPr>
            <w:tcW w:w="1843" w:type="dxa"/>
          </w:tcPr>
          <w:p w:rsidR="00D00209" w:rsidRPr="00AA6F89" w:rsidRDefault="00D00209">
            <w:pPr>
              <w:rPr>
                <w:ins w:id="653" w:author="Marie-Hélène Grillet" w:date="2017-10-09T16:37:00Z"/>
                <w:szCs w:val="18"/>
              </w:rPr>
            </w:pPr>
          </w:p>
        </w:tc>
      </w:tr>
      <w:tr w:rsidR="00D00209" w:rsidTr="00672189">
        <w:tc>
          <w:tcPr>
            <w:tcW w:w="1555" w:type="dxa"/>
          </w:tcPr>
          <w:p w:rsidR="00D00209" w:rsidRPr="00FF22E2" w:rsidRDefault="00D00209" w:rsidP="0074164B">
            <w:pPr>
              <w:rPr>
                <w:b/>
                <w:szCs w:val="18"/>
              </w:rPr>
            </w:pPr>
            <w:r>
              <w:rPr>
                <w:b/>
                <w:szCs w:val="18"/>
              </w:rPr>
              <w:t>4 The Council</w:t>
            </w:r>
          </w:p>
        </w:tc>
        <w:tc>
          <w:tcPr>
            <w:tcW w:w="5811" w:type="dxa"/>
          </w:tcPr>
          <w:p w:rsidR="00D00209" w:rsidRPr="00FF22E2" w:rsidRDefault="00D00209" w:rsidP="00875AAA">
            <w:pPr>
              <w:pStyle w:val="Paragraphedeliste"/>
              <w:numPr>
                <w:ilvl w:val="0"/>
                <w:numId w:val="30"/>
              </w:numPr>
              <w:rPr>
                <w:b/>
                <w:szCs w:val="18"/>
              </w:rPr>
            </w:pPr>
            <w:r w:rsidRPr="00FF22E2">
              <w:rPr>
                <w:b/>
                <w:szCs w:val="18"/>
              </w:rPr>
              <w:t>Functions of the Council</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C26123" w:rsidRDefault="00D00209" w:rsidP="00CA7FC5">
            <w:pPr>
              <w:pStyle w:val="Paragraphedeliste"/>
              <w:numPr>
                <w:ilvl w:val="0"/>
                <w:numId w:val="31"/>
              </w:numPr>
              <w:rPr>
                <w:szCs w:val="18"/>
              </w:rPr>
            </w:pPr>
            <w:r w:rsidRPr="00C26123">
              <w:rPr>
                <w:szCs w:val="18"/>
              </w:rPr>
              <w:t xml:space="preserve">The Council, in fulfilling its obligation to administer the Organization will carry out the functions assigned to it by Article </w:t>
            </w:r>
            <w:r w:rsidRPr="00BF7BB1">
              <w:rPr>
                <w:szCs w:val="18"/>
              </w:rPr>
              <w:t>7.</w:t>
            </w:r>
            <w:del w:id="654" w:author="Jon Price" w:date="2017-10-10T15:59:00Z">
              <w:r w:rsidRPr="00BF7BB1" w:rsidDel="00655DB1">
                <w:rPr>
                  <w:szCs w:val="18"/>
                </w:rPr>
                <w:delText>6</w:delText>
              </w:r>
            </w:del>
            <w:ins w:id="655" w:author="Jon Price" w:date="2017-10-10T15:59:00Z">
              <w:r w:rsidRPr="00BF7BB1">
                <w:rPr>
                  <w:szCs w:val="18"/>
                </w:rPr>
                <w:t>5</w:t>
              </w:r>
            </w:ins>
            <w:r w:rsidRPr="00C26123">
              <w:rPr>
                <w:szCs w:val="18"/>
              </w:rPr>
              <w:t xml:space="preserve"> of the </w:t>
            </w:r>
            <w:del w:id="656" w:author="Marie-Helene" w:date="2017-10-06T14:53:00Z">
              <w:r w:rsidRPr="00C26123" w:rsidDel="00CA7FC5">
                <w:rPr>
                  <w:szCs w:val="18"/>
                </w:rPr>
                <w:delText xml:space="preserve">IALA </w:delText>
              </w:r>
            </w:del>
            <w:r w:rsidRPr="00C26123">
              <w:rPr>
                <w:szCs w:val="18"/>
              </w:rPr>
              <w:t>Convention.</w:t>
            </w:r>
          </w:p>
        </w:tc>
        <w:tc>
          <w:tcPr>
            <w:tcW w:w="6237" w:type="dxa"/>
          </w:tcPr>
          <w:p w:rsidR="00D00209" w:rsidRDefault="00D00209" w:rsidP="00C82D83">
            <w:pPr>
              <w:rPr>
                <w:szCs w:val="18"/>
              </w:rPr>
            </w:pPr>
            <w:r>
              <w:rPr>
                <w:szCs w:val="18"/>
              </w:rPr>
              <w:t>Remove “IALA”</w:t>
            </w:r>
          </w:p>
          <w:p w:rsidR="00D00209" w:rsidRDefault="00D00209" w:rsidP="00C82D83">
            <w:pPr>
              <w:rPr>
                <w:szCs w:val="18"/>
              </w:rPr>
            </w:pPr>
          </w:p>
          <w:p w:rsidR="00D00209" w:rsidRPr="00696225" w:rsidRDefault="00D00209" w:rsidP="00C82D83">
            <w:pPr>
              <w:rPr>
                <w:szCs w:val="18"/>
              </w:rPr>
            </w:pPr>
            <w:r>
              <w:rPr>
                <w:szCs w:val="18"/>
              </w:rPr>
              <w:t xml:space="preserve">Article 7.6 of the Convention empowers the Council to approve the budget, which should be the role of the supreme body. Amend to have </w:t>
            </w:r>
            <w:r w:rsidRPr="007F4151">
              <w:rPr>
                <w:b/>
                <w:szCs w:val="18"/>
              </w:rPr>
              <w:t>budget approval as a role for the General Assembly.</w:t>
            </w:r>
          </w:p>
        </w:tc>
        <w:tc>
          <w:tcPr>
            <w:tcW w:w="1843" w:type="dxa"/>
          </w:tcPr>
          <w:p w:rsidR="00D00209" w:rsidRDefault="00D00209">
            <w:pPr>
              <w:rPr>
                <w:szCs w:val="18"/>
              </w:rPr>
            </w:pPr>
            <w:r>
              <w:rPr>
                <w:szCs w:val="18"/>
              </w:rPr>
              <w:t>Japan</w:t>
            </w:r>
          </w:p>
          <w:p w:rsidR="00D00209" w:rsidRDefault="00D00209">
            <w:pPr>
              <w:rPr>
                <w:szCs w:val="18"/>
              </w:rPr>
            </w:pPr>
          </w:p>
          <w:p w:rsidR="00D00209" w:rsidRPr="00AA6F89" w:rsidRDefault="00D00209">
            <w:pPr>
              <w:rPr>
                <w:szCs w:val="18"/>
              </w:rPr>
            </w:pPr>
            <w:r>
              <w:rPr>
                <w:szCs w:val="18"/>
              </w:rPr>
              <w:t>Mexico</w:t>
            </w:r>
          </w:p>
        </w:tc>
      </w:tr>
      <w:tr w:rsidR="00D00209" w:rsidTr="00672189">
        <w:tc>
          <w:tcPr>
            <w:tcW w:w="1555" w:type="dxa"/>
          </w:tcPr>
          <w:p w:rsidR="00D00209" w:rsidRDefault="00D00209">
            <w:pPr>
              <w:rPr>
                <w:b/>
                <w:szCs w:val="18"/>
              </w:rPr>
            </w:pPr>
          </w:p>
        </w:tc>
        <w:tc>
          <w:tcPr>
            <w:tcW w:w="5811" w:type="dxa"/>
          </w:tcPr>
          <w:p w:rsidR="00D00209" w:rsidRPr="00C26123" w:rsidRDefault="00D00209" w:rsidP="00660348">
            <w:pPr>
              <w:pStyle w:val="Paragraphedeliste"/>
              <w:numPr>
                <w:ilvl w:val="0"/>
                <w:numId w:val="31"/>
              </w:numPr>
              <w:rPr>
                <w:szCs w:val="18"/>
              </w:rPr>
            </w:pPr>
            <w:r w:rsidRPr="00C26123">
              <w:rPr>
                <w:szCs w:val="18"/>
              </w:rPr>
              <w:t xml:space="preserve">In the period between General Assemblies, should no appropriate provision be made in the </w:t>
            </w:r>
            <w:del w:id="657" w:author="Marie-Helene" w:date="2017-10-06T14:55:00Z">
              <w:r w:rsidRPr="00C26123" w:rsidDel="00660348">
                <w:rPr>
                  <w:szCs w:val="18"/>
                </w:rPr>
                <w:delText xml:space="preserve">IALA </w:delText>
              </w:r>
            </w:del>
            <w:r w:rsidRPr="00C26123">
              <w:rPr>
                <w:szCs w:val="18"/>
              </w:rPr>
              <w:t>Convention or these General Regulations, the Council shall make any administrative or technical decision which may be necessary, unless such decision falls exclusively within the jurisdiction of the General Assembly under the Convention. Any such decision must be referred to the next General Assembly for confirmation.</w:t>
            </w:r>
          </w:p>
        </w:tc>
        <w:tc>
          <w:tcPr>
            <w:tcW w:w="6237" w:type="dxa"/>
          </w:tcPr>
          <w:p w:rsidR="00D00209" w:rsidRDefault="00D00209" w:rsidP="00C82D83">
            <w:pPr>
              <w:rPr>
                <w:szCs w:val="18"/>
              </w:rPr>
            </w:pPr>
            <w:r>
              <w:rPr>
                <w:szCs w:val="18"/>
              </w:rPr>
              <w:t>Remove “IALA”</w:t>
            </w:r>
          </w:p>
          <w:p w:rsidR="00D00209" w:rsidRDefault="00D00209" w:rsidP="00C82D83">
            <w:pPr>
              <w:rPr>
                <w:szCs w:val="18"/>
              </w:rPr>
            </w:pPr>
          </w:p>
          <w:p w:rsidR="00D00209" w:rsidRPr="00696225" w:rsidRDefault="00D00209" w:rsidP="00C82D83">
            <w:pPr>
              <w:rPr>
                <w:szCs w:val="18"/>
              </w:rPr>
            </w:pPr>
            <w:r>
              <w:rPr>
                <w:szCs w:val="18"/>
              </w:rPr>
              <w:t>Add at the end: “, but shall be fully applicable until the General Assembly decides otherwise”.</w:t>
            </w:r>
          </w:p>
        </w:tc>
        <w:tc>
          <w:tcPr>
            <w:tcW w:w="1843" w:type="dxa"/>
          </w:tcPr>
          <w:p w:rsidR="00D00209" w:rsidRDefault="00D00209">
            <w:pPr>
              <w:rPr>
                <w:szCs w:val="18"/>
              </w:rPr>
            </w:pPr>
            <w:r>
              <w:rPr>
                <w:szCs w:val="18"/>
              </w:rPr>
              <w:t>Japan</w:t>
            </w:r>
          </w:p>
          <w:p w:rsidR="00D00209" w:rsidRDefault="00D00209">
            <w:pPr>
              <w:rPr>
                <w:szCs w:val="18"/>
              </w:rPr>
            </w:pPr>
          </w:p>
          <w:p w:rsidR="00D00209" w:rsidRPr="00AA6F89" w:rsidRDefault="00D00209">
            <w:pPr>
              <w:rPr>
                <w:szCs w:val="18"/>
              </w:rPr>
            </w:pPr>
            <w:r>
              <w:rPr>
                <w:szCs w:val="18"/>
              </w:rPr>
              <w:t>Spain</w:t>
            </w:r>
          </w:p>
        </w:tc>
      </w:tr>
      <w:tr w:rsidR="00D00209" w:rsidTr="00672189">
        <w:tc>
          <w:tcPr>
            <w:tcW w:w="1555" w:type="dxa"/>
          </w:tcPr>
          <w:p w:rsidR="00D00209" w:rsidRDefault="00D00209">
            <w:pPr>
              <w:rPr>
                <w:b/>
                <w:szCs w:val="18"/>
              </w:rPr>
            </w:pPr>
          </w:p>
        </w:tc>
        <w:tc>
          <w:tcPr>
            <w:tcW w:w="5811" w:type="dxa"/>
          </w:tcPr>
          <w:p w:rsidR="00D00209" w:rsidRPr="00C26123" w:rsidRDefault="00D00209" w:rsidP="00875AAA">
            <w:pPr>
              <w:pStyle w:val="Paragraphedeliste"/>
              <w:numPr>
                <w:ilvl w:val="0"/>
                <w:numId w:val="31"/>
              </w:numPr>
              <w:rPr>
                <w:szCs w:val="18"/>
              </w:rPr>
            </w:pPr>
            <w:r w:rsidRPr="00C26123">
              <w:rPr>
                <w:szCs w:val="18"/>
              </w:rPr>
              <w:t>The Council shall be guided by the overall policy and Strategic Vision as decided by the General Assembly.</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C26123" w:rsidRDefault="00D00209">
            <w:pPr>
              <w:pStyle w:val="Paragraphedeliste"/>
              <w:numPr>
                <w:ilvl w:val="0"/>
                <w:numId w:val="31"/>
              </w:numPr>
              <w:rPr>
                <w:szCs w:val="18"/>
              </w:rPr>
            </w:pPr>
            <w:r w:rsidRPr="00C26123">
              <w:rPr>
                <w:szCs w:val="18"/>
              </w:rPr>
              <w:t xml:space="preserve">If the Council considers that any question or issue should be referred to </w:t>
            </w:r>
            <w:del w:id="658" w:author="Marie-Hélène Grillet" w:date="2017-10-09T16:40:00Z">
              <w:r w:rsidRPr="00C26123" w:rsidDel="00607327">
                <w:rPr>
                  <w:szCs w:val="18"/>
                </w:rPr>
                <w:delText>Contracting Parties</w:delText>
              </w:r>
            </w:del>
            <w:ins w:id="659" w:author="Marie-Hélène Grillet" w:date="2017-10-09T16:40:00Z">
              <w:r>
                <w:rPr>
                  <w:szCs w:val="18"/>
                </w:rPr>
                <w:t>Member States</w:t>
              </w:r>
            </w:ins>
            <w:r w:rsidRPr="00C26123">
              <w:rPr>
                <w:szCs w:val="18"/>
              </w:rPr>
              <w:t xml:space="preserve">, it shall direct the Secretary-General to send a circular to each </w:t>
            </w:r>
            <w:del w:id="660" w:author="Marie-Hélène Grillet" w:date="2017-10-09T16:40:00Z">
              <w:r w:rsidRPr="00C26123" w:rsidDel="00607327">
                <w:rPr>
                  <w:szCs w:val="18"/>
                </w:rPr>
                <w:delText>Contracting Party</w:delText>
              </w:r>
            </w:del>
            <w:ins w:id="661" w:author="Marie-Hélène Grillet" w:date="2017-10-09T16:40:00Z">
              <w:r>
                <w:rPr>
                  <w:szCs w:val="18"/>
                </w:rPr>
                <w:t>Member State</w:t>
              </w:r>
            </w:ins>
            <w:r w:rsidRPr="00C26123">
              <w:rPr>
                <w:szCs w:val="18"/>
              </w:rPr>
              <w:t xml:space="preserve"> requesting them to notify the Secretariat of their opinion on the matter. The Council shall then decide the matter.</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C26123" w:rsidRDefault="00D00209" w:rsidP="00875AAA">
            <w:pPr>
              <w:pStyle w:val="Paragraphedeliste"/>
              <w:numPr>
                <w:ilvl w:val="0"/>
                <w:numId w:val="30"/>
              </w:numPr>
              <w:rPr>
                <w:b/>
                <w:szCs w:val="18"/>
              </w:rPr>
            </w:pPr>
            <w:r>
              <w:rPr>
                <w:b/>
                <w:szCs w:val="18"/>
              </w:rPr>
              <w:t>Convening the Council</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DC37F6" w:rsidRDefault="00D00209" w:rsidP="00875AAA">
            <w:pPr>
              <w:pStyle w:val="Paragraphedeliste"/>
              <w:numPr>
                <w:ilvl w:val="0"/>
                <w:numId w:val="32"/>
              </w:numPr>
              <w:rPr>
                <w:szCs w:val="18"/>
              </w:rPr>
            </w:pPr>
            <w:r w:rsidRPr="00B460AD">
              <w:rPr>
                <w:szCs w:val="18"/>
              </w:rPr>
              <w:t>The Council will be convened, ordinarily twice a year by notice in writing by any of the following:</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DC37F6" w:rsidRDefault="00D00209" w:rsidP="00875AAA">
            <w:pPr>
              <w:pStyle w:val="Paragraphedeliste"/>
              <w:numPr>
                <w:ilvl w:val="0"/>
                <w:numId w:val="33"/>
              </w:numPr>
              <w:ind w:left="1026" w:hanging="284"/>
              <w:rPr>
                <w:szCs w:val="18"/>
              </w:rPr>
            </w:pPr>
            <w:r>
              <w:rPr>
                <w:szCs w:val="18"/>
              </w:rPr>
              <w:t xml:space="preserve">the President or the Vice President; </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DC37F6" w:rsidRDefault="00D00209" w:rsidP="00875AAA">
            <w:pPr>
              <w:pStyle w:val="Paragraphedeliste"/>
              <w:numPr>
                <w:ilvl w:val="0"/>
                <w:numId w:val="33"/>
              </w:numPr>
              <w:ind w:left="1026" w:hanging="284"/>
              <w:rPr>
                <w:szCs w:val="18"/>
              </w:rPr>
            </w:pPr>
            <w:r>
              <w:rPr>
                <w:szCs w:val="18"/>
              </w:rPr>
              <w:t>the Secretary-General; or</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DC37F6" w:rsidRDefault="00D00209">
            <w:pPr>
              <w:pStyle w:val="Paragraphedeliste"/>
              <w:numPr>
                <w:ilvl w:val="0"/>
                <w:numId w:val="33"/>
              </w:numPr>
              <w:ind w:left="1026" w:hanging="284"/>
              <w:rPr>
                <w:szCs w:val="18"/>
              </w:rPr>
            </w:pPr>
            <w:proofErr w:type="gramStart"/>
            <w:r>
              <w:rPr>
                <w:szCs w:val="18"/>
              </w:rPr>
              <w:t>at</w:t>
            </w:r>
            <w:proofErr w:type="gramEnd"/>
            <w:r>
              <w:rPr>
                <w:szCs w:val="18"/>
              </w:rPr>
              <w:t xml:space="preserve"> the request of two </w:t>
            </w:r>
            <w:del w:id="662" w:author="Marie-Hélène Grillet" w:date="2017-10-09T16:41:00Z">
              <w:r w:rsidDel="00607327">
                <w:rPr>
                  <w:szCs w:val="18"/>
                </w:rPr>
                <w:delText>Councillors</w:delText>
              </w:r>
            </w:del>
            <w:ins w:id="663" w:author="Marie-Hélène Grillet" w:date="2017-10-09T16:41:00Z">
              <w:r>
                <w:rPr>
                  <w:szCs w:val="18"/>
                </w:rPr>
                <w:t>Council members</w:t>
              </w:r>
            </w:ins>
            <w:r>
              <w:rPr>
                <w:szCs w:val="18"/>
              </w:rPr>
              <w:t>.</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8B2D82" w:rsidTr="00672189">
        <w:trPr>
          <w:ins w:id="664" w:author="Marie-Helene" w:date="2017-10-31T15:02:00Z"/>
        </w:trPr>
        <w:tc>
          <w:tcPr>
            <w:tcW w:w="1555" w:type="dxa"/>
          </w:tcPr>
          <w:p w:rsidR="008B2D82" w:rsidRDefault="008B2D82">
            <w:pPr>
              <w:rPr>
                <w:ins w:id="665" w:author="Marie-Helene" w:date="2017-10-31T15:02:00Z"/>
                <w:b/>
                <w:szCs w:val="18"/>
              </w:rPr>
            </w:pPr>
          </w:p>
        </w:tc>
        <w:tc>
          <w:tcPr>
            <w:tcW w:w="5811" w:type="dxa"/>
          </w:tcPr>
          <w:p w:rsidR="008B2D82" w:rsidRPr="008B2D82" w:rsidRDefault="008B2D82" w:rsidP="008B2D82">
            <w:pPr>
              <w:ind w:left="742"/>
              <w:rPr>
                <w:ins w:id="666" w:author="Marie-Helene" w:date="2017-10-31T15:02:00Z"/>
                <w:szCs w:val="18"/>
                <w:rPrChange w:id="667" w:author="Marie-Helene" w:date="2017-10-31T15:06:00Z">
                  <w:rPr>
                    <w:ins w:id="668" w:author="Marie-Helene" w:date="2017-10-31T15:02:00Z"/>
                  </w:rPr>
                </w:rPrChange>
              </w:rPr>
              <w:pPrChange w:id="669" w:author="Marie-Helene" w:date="2017-10-31T15:06:00Z">
                <w:pPr>
                  <w:pStyle w:val="Paragraphedeliste"/>
                  <w:numPr>
                    <w:numId w:val="33"/>
                  </w:numPr>
                  <w:ind w:left="1026" w:hanging="284"/>
                </w:pPr>
              </w:pPrChange>
            </w:pPr>
          </w:p>
        </w:tc>
        <w:tc>
          <w:tcPr>
            <w:tcW w:w="6237" w:type="dxa"/>
          </w:tcPr>
          <w:p w:rsidR="008B2D82" w:rsidRPr="00696225" w:rsidRDefault="008B2D82" w:rsidP="00C82D83">
            <w:pPr>
              <w:rPr>
                <w:ins w:id="670" w:author="Marie-Helene" w:date="2017-10-31T15:02:00Z"/>
                <w:szCs w:val="18"/>
              </w:rPr>
            </w:pPr>
            <w:ins w:id="671" w:author="Marie-Helene" w:date="2017-10-31T15:05:00Z">
              <w:r>
                <w:rPr>
                  <w:szCs w:val="18"/>
                </w:rPr>
                <w:t xml:space="preserve">Proposal: add </w:t>
              </w:r>
            </w:ins>
            <w:ins w:id="672" w:author="Marie-Helene" w:date="2017-10-31T15:06:00Z">
              <w:r>
                <w:rPr>
                  <w:szCs w:val="18"/>
                </w:rPr>
                <w:t>“</w:t>
              </w:r>
            </w:ins>
            <w:ins w:id="673" w:author="Marie-Helene" w:date="2017-10-31T15:05:00Z">
              <w:r>
                <w:rPr>
                  <w:szCs w:val="18"/>
                </w:rPr>
                <w:t xml:space="preserve">iv) </w:t>
              </w:r>
              <w:r>
                <w:rPr>
                  <w:szCs w:val="18"/>
                </w:rPr>
                <w:t>at the request of five Member States not members of the Council</w:t>
              </w:r>
            </w:ins>
            <w:ins w:id="674" w:author="Marie-Helene" w:date="2017-10-31T15:06:00Z">
              <w:r>
                <w:rPr>
                  <w:szCs w:val="18"/>
                </w:rPr>
                <w:t>”</w:t>
              </w:r>
            </w:ins>
            <w:ins w:id="675" w:author="Marie-Helene" w:date="2017-10-31T15:05:00Z">
              <w:r>
                <w:rPr>
                  <w:szCs w:val="18"/>
                </w:rPr>
                <w:t>.</w:t>
              </w:r>
            </w:ins>
          </w:p>
        </w:tc>
        <w:tc>
          <w:tcPr>
            <w:tcW w:w="1843" w:type="dxa"/>
          </w:tcPr>
          <w:p w:rsidR="008B2D82" w:rsidRPr="00AA6F89" w:rsidRDefault="008B2D82">
            <w:pPr>
              <w:rPr>
                <w:ins w:id="676" w:author="Marie-Helene" w:date="2017-10-31T15:02:00Z"/>
                <w:szCs w:val="18"/>
              </w:rPr>
            </w:pPr>
            <w:ins w:id="677" w:author="Marie-Helene" w:date="2017-10-31T15:03:00Z">
              <w:r>
                <w:rPr>
                  <w:szCs w:val="18"/>
                </w:rPr>
                <w:t>Spain</w:t>
              </w:r>
            </w:ins>
          </w:p>
        </w:tc>
      </w:tr>
      <w:tr w:rsidR="00D00209" w:rsidTr="00672189">
        <w:tc>
          <w:tcPr>
            <w:tcW w:w="1555" w:type="dxa"/>
          </w:tcPr>
          <w:p w:rsidR="00D00209" w:rsidRDefault="00D00209">
            <w:pPr>
              <w:rPr>
                <w:b/>
                <w:szCs w:val="18"/>
              </w:rPr>
            </w:pPr>
          </w:p>
        </w:tc>
        <w:tc>
          <w:tcPr>
            <w:tcW w:w="5811" w:type="dxa"/>
          </w:tcPr>
          <w:p w:rsidR="00D00209" w:rsidRPr="00DC37F6" w:rsidRDefault="00D00209">
            <w:pPr>
              <w:pStyle w:val="Paragraphedeliste"/>
              <w:numPr>
                <w:ilvl w:val="0"/>
                <w:numId w:val="32"/>
              </w:numPr>
              <w:rPr>
                <w:szCs w:val="18"/>
              </w:rPr>
            </w:pPr>
            <w:r w:rsidRPr="00DA0F0D">
              <w:rPr>
                <w:szCs w:val="18"/>
              </w:rPr>
              <w:t xml:space="preserve">The date of the meeting of the Council in ordinary meeting will be determined by decision of the Council at its previous meeting. The location will be the </w:t>
            </w:r>
            <w:del w:id="678" w:author="Marie-Hélène Grillet" w:date="2017-10-09T16:41:00Z">
              <w:r w:rsidRPr="00DA0F0D" w:rsidDel="009475F2">
                <w:rPr>
                  <w:szCs w:val="18"/>
                </w:rPr>
                <w:delText>IALA Headquarters</w:delText>
              </w:r>
            </w:del>
            <w:ins w:id="679" w:author="Marie-Hélène Grillet" w:date="2017-10-09T16:41:00Z">
              <w:r>
                <w:rPr>
                  <w:szCs w:val="18"/>
                </w:rPr>
                <w:t>seat of the Organization</w:t>
              </w:r>
            </w:ins>
            <w:r w:rsidRPr="00DA0F0D">
              <w:rPr>
                <w:szCs w:val="18"/>
              </w:rPr>
              <w:t xml:space="preserve"> unless the Council agrees alternate arrangements, or if the meeting is to be held electronically.</w:t>
            </w:r>
          </w:p>
        </w:tc>
        <w:tc>
          <w:tcPr>
            <w:tcW w:w="6237" w:type="dxa"/>
          </w:tcPr>
          <w:p w:rsidR="00D00209" w:rsidRDefault="00D00209" w:rsidP="00C82D83">
            <w:pPr>
              <w:rPr>
                <w:ins w:id="680" w:author="Marie-Helene" w:date="2017-10-06T14:56:00Z"/>
                <w:szCs w:val="18"/>
              </w:rPr>
            </w:pPr>
            <w:r>
              <w:rPr>
                <w:szCs w:val="18"/>
              </w:rPr>
              <w:t>“</w:t>
            </w:r>
            <w:r w:rsidRPr="00DA0F0D">
              <w:rPr>
                <w:szCs w:val="18"/>
              </w:rPr>
              <w:t xml:space="preserve">The date of the meeting of the Council in ordinary meeting will be determined by decision of the Council at its previous meeting. The location will be the </w:t>
            </w:r>
            <w:r>
              <w:rPr>
                <w:szCs w:val="18"/>
                <w:u w:val="single"/>
              </w:rPr>
              <w:t>seat of the Organization</w:t>
            </w:r>
            <w:r>
              <w:rPr>
                <w:szCs w:val="18"/>
              </w:rPr>
              <w:t xml:space="preserve"> </w:t>
            </w:r>
            <w:r w:rsidRPr="00820C91">
              <w:rPr>
                <w:strike/>
                <w:szCs w:val="18"/>
              </w:rPr>
              <w:t>IALA Headquarters</w:t>
            </w:r>
            <w:r w:rsidRPr="00DA0F0D">
              <w:rPr>
                <w:szCs w:val="18"/>
              </w:rPr>
              <w:t xml:space="preserve"> unless the Council </w:t>
            </w:r>
            <w:r>
              <w:rPr>
                <w:szCs w:val="18"/>
                <w:u w:val="single"/>
              </w:rPr>
              <w:t>decides otherwise</w:t>
            </w:r>
            <w:r>
              <w:rPr>
                <w:szCs w:val="18"/>
              </w:rPr>
              <w:t xml:space="preserve"> </w:t>
            </w:r>
            <w:r w:rsidRPr="00820C91">
              <w:rPr>
                <w:strike/>
                <w:szCs w:val="18"/>
              </w:rPr>
              <w:t>agrees alternate arrangements</w:t>
            </w:r>
            <w:r w:rsidRPr="00DA0F0D">
              <w:rPr>
                <w:szCs w:val="18"/>
              </w:rPr>
              <w:t>, or if the meeting is to be held electronically.</w:t>
            </w:r>
            <w:r>
              <w:rPr>
                <w:szCs w:val="18"/>
              </w:rPr>
              <w:t>”</w:t>
            </w:r>
          </w:p>
          <w:p w:rsidR="00D00209" w:rsidRPr="00696225" w:rsidRDefault="00D00209" w:rsidP="00C82D83">
            <w:pPr>
              <w:rPr>
                <w:szCs w:val="18"/>
              </w:rPr>
            </w:pPr>
            <w:ins w:id="681" w:author="Marie-Helene" w:date="2017-10-06T14:57:00Z">
              <w:r>
                <w:rPr>
                  <w:szCs w:val="18"/>
                </w:rPr>
                <w:t>Comment answered as part of the Convention document.</w:t>
              </w:r>
            </w:ins>
          </w:p>
        </w:tc>
        <w:tc>
          <w:tcPr>
            <w:tcW w:w="1843" w:type="dxa"/>
          </w:tcPr>
          <w:p w:rsidR="00D00209" w:rsidRPr="00AA6F89" w:rsidRDefault="00D00209">
            <w:pPr>
              <w:rPr>
                <w:szCs w:val="18"/>
              </w:rPr>
            </w:pPr>
            <w:r>
              <w:rPr>
                <w:szCs w:val="18"/>
              </w:rPr>
              <w:t>Japan</w:t>
            </w:r>
          </w:p>
        </w:tc>
      </w:tr>
      <w:tr w:rsidR="00D00209" w:rsidTr="00672189">
        <w:tc>
          <w:tcPr>
            <w:tcW w:w="1555" w:type="dxa"/>
          </w:tcPr>
          <w:p w:rsidR="00D00209" w:rsidRDefault="00D00209">
            <w:pPr>
              <w:rPr>
                <w:b/>
                <w:szCs w:val="18"/>
              </w:rPr>
            </w:pPr>
          </w:p>
        </w:tc>
        <w:tc>
          <w:tcPr>
            <w:tcW w:w="5811" w:type="dxa"/>
          </w:tcPr>
          <w:p w:rsidR="00D00209" w:rsidRPr="00DC37F6" w:rsidRDefault="00D00209">
            <w:pPr>
              <w:pStyle w:val="Paragraphedeliste"/>
              <w:numPr>
                <w:ilvl w:val="0"/>
                <w:numId w:val="32"/>
              </w:numPr>
              <w:rPr>
                <w:szCs w:val="18"/>
              </w:rPr>
            </w:pPr>
            <w:r w:rsidRPr="00DA0F0D">
              <w:rPr>
                <w:szCs w:val="18"/>
              </w:rPr>
              <w:t xml:space="preserve">The date of an extraordinary meeting of the Council will be not less than ten calendar days from the date of notification, and the location will be the </w:t>
            </w:r>
            <w:del w:id="682" w:author="Marie-Hélène Grillet" w:date="2017-10-09T16:41:00Z">
              <w:r w:rsidRPr="00DA0F0D" w:rsidDel="003A6B9F">
                <w:rPr>
                  <w:szCs w:val="18"/>
                </w:rPr>
                <w:delText>IALA Headquarters</w:delText>
              </w:r>
            </w:del>
            <w:ins w:id="683" w:author="Marie-Hélène Grillet" w:date="2017-10-09T16:41:00Z">
              <w:r>
                <w:rPr>
                  <w:szCs w:val="18"/>
                </w:rPr>
                <w:t>seat of the Organization</w:t>
              </w:r>
            </w:ins>
            <w:r w:rsidRPr="00DA0F0D">
              <w:rPr>
                <w:szCs w:val="18"/>
              </w:rPr>
              <w:t xml:space="preserve"> unless otherwise agreed by the President and the Secretary‐General, or if the meeting is to be held electronically.</w:t>
            </w:r>
          </w:p>
        </w:tc>
        <w:tc>
          <w:tcPr>
            <w:tcW w:w="6237" w:type="dxa"/>
          </w:tcPr>
          <w:p w:rsidR="00D00209" w:rsidRPr="00696225" w:rsidRDefault="00D00209" w:rsidP="00C82D83">
            <w:pPr>
              <w:rPr>
                <w:szCs w:val="18"/>
              </w:rPr>
            </w:pPr>
            <w:r>
              <w:rPr>
                <w:szCs w:val="18"/>
              </w:rPr>
              <w:t>“</w:t>
            </w:r>
            <w:r w:rsidRPr="00DA0F0D">
              <w:rPr>
                <w:szCs w:val="18"/>
              </w:rPr>
              <w:t xml:space="preserve">The date of an extraordinary meeting of the Council will be not less than ten calendar days from the date of notification, and the location will be </w:t>
            </w:r>
            <w:r>
              <w:rPr>
                <w:szCs w:val="18"/>
                <w:u w:val="single"/>
              </w:rPr>
              <w:t>seat of the Organization</w:t>
            </w:r>
            <w:r>
              <w:rPr>
                <w:szCs w:val="18"/>
              </w:rPr>
              <w:t xml:space="preserve"> </w:t>
            </w:r>
            <w:r w:rsidRPr="00820C91">
              <w:rPr>
                <w:strike/>
                <w:szCs w:val="18"/>
              </w:rPr>
              <w:t>IALA Headquarters</w:t>
            </w:r>
            <w:r w:rsidRPr="00DA0F0D">
              <w:rPr>
                <w:szCs w:val="18"/>
              </w:rPr>
              <w:t xml:space="preserve"> </w:t>
            </w:r>
            <w:r w:rsidRPr="00574852">
              <w:rPr>
                <w:strike/>
                <w:szCs w:val="18"/>
              </w:rPr>
              <w:t>unless otherwise agreed by</w:t>
            </w:r>
            <w:r w:rsidRPr="00DA0F0D">
              <w:rPr>
                <w:szCs w:val="18"/>
              </w:rPr>
              <w:t xml:space="preserve"> </w:t>
            </w:r>
            <w:r>
              <w:rPr>
                <w:szCs w:val="18"/>
                <w:u w:val="single"/>
              </w:rPr>
              <w:t>unless</w:t>
            </w:r>
            <w:r>
              <w:rPr>
                <w:szCs w:val="18"/>
              </w:rPr>
              <w:t xml:space="preserve"> </w:t>
            </w:r>
            <w:r w:rsidRPr="00DA0F0D">
              <w:rPr>
                <w:szCs w:val="18"/>
              </w:rPr>
              <w:t>the President and the Secretary‐General</w:t>
            </w:r>
            <w:r>
              <w:rPr>
                <w:szCs w:val="18"/>
                <w:u w:val="single"/>
              </w:rPr>
              <w:t xml:space="preserve"> decide otherwise</w:t>
            </w:r>
            <w:r w:rsidRPr="00DA0F0D">
              <w:rPr>
                <w:szCs w:val="18"/>
              </w:rPr>
              <w:t>, or if the meeting is to be held electronically.</w:t>
            </w:r>
            <w:r>
              <w:rPr>
                <w:szCs w:val="18"/>
              </w:rPr>
              <w:t>”</w:t>
            </w:r>
          </w:p>
        </w:tc>
        <w:tc>
          <w:tcPr>
            <w:tcW w:w="1843" w:type="dxa"/>
          </w:tcPr>
          <w:p w:rsidR="00D00209" w:rsidRPr="00AA6F89" w:rsidRDefault="00D00209">
            <w:pPr>
              <w:rPr>
                <w:szCs w:val="18"/>
              </w:rPr>
            </w:pPr>
            <w:r>
              <w:rPr>
                <w:szCs w:val="18"/>
              </w:rPr>
              <w:t>Japan</w:t>
            </w:r>
          </w:p>
        </w:tc>
      </w:tr>
      <w:tr w:rsidR="00D00209" w:rsidTr="00672189">
        <w:tc>
          <w:tcPr>
            <w:tcW w:w="1555" w:type="dxa"/>
          </w:tcPr>
          <w:p w:rsidR="00D00209" w:rsidRDefault="00D00209">
            <w:pPr>
              <w:rPr>
                <w:b/>
                <w:szCs w:val="18"/>
              </w:rPr>
            </w:pPr>
          </w:p>
        </w:tc>
        <w:tc>
          <w:tcPr>
            <w:tcW w:w="5811" w:type="dxa"/>
          </w:tcPr>
          <w:p w:rsidR="00D00209" w:rsidRPr="00DC37F6" w:rsidRDefault="00D00209">
            <w:pPr>
              <w:pStyle w:val="Paragraphedeliste"/>
              <w:numPr>
                <w:ilvl w:val="0"/>
                <w:numId w:val="32"/>
              </w:numPr>
              <w:rPr>
                <w:szCs w:val="18"/>
              </w:rPr>
            </w:pPr>
            <w:r w:rsidRPr="00DA0F0D">
              <w:rPr>
                <w:szCs w:val="18"/>
              </w:rPr>
              <w:t xml:space="preserve">The quorum for a Council meeting is two thirds of </w:t>
            </w:r>
            <w:del w:id="684" w:author="Marie-Hélène Grillet" w:date="2017-10-09T16:42:00Z">
              <w:r w:rsidRPr="00DA0F0D" w:rsidDel="003A6B9F">
                <w:rPr>
                  <w:szCs w:val="18"/>
                </w:rPr>
                <w:delText>Councillors</w:delText>
              </w:r>
            </w:del>
            <w:ins w:id="685" w:author="Marie-Hélène Grillet" w:date="2017-10-09T16:42:00Z">
              <w:r>
                <w:rPr>
                  <w:szCs w:val="18"/>
                </w:rPr>
                <w:t>Council members</w:t>
              </w:r>
            </w:ins>
            <w:r w:rsidRPr="00DA0F0D">
              <w:rPr>
                <w:szCs w:val="18"/>
              </w:rPr>
              <w:t>, at least one of which must be the President or Vice President, who will chair the meeting, and one member of the Finance and Audit Committee.</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DC37F6" w:rsidRDefault="00D00209">
            <w:pPr>
              <w:pStyle w:val="Paragraphedeliste"/>
              <w:numPr>
                <w:ilvl w:val="0"/>
                <w:numId w:val="32"/>
              </w:numPr>
              <w:rPr>
                <w:szCs w:val="18"/>
              </w:rPr>
            </w:pPr>
            <w:r w:rsidRPr="00DA0F0D">
              <w:rPr>
                <w:szCs w:val="18"/>
              </w:rPr>
              <w:t xml:space="preserve">Any </w:t>
            </w:r>
            <w:del w:id="686" w:author="Marie-Hélène Grillet" w:date="2017-10-09T16:42:00Z">
              <w:r w:rsidRPr="00DA0F0D" w:rsidDel="003A6B9F">
                <w:rPr>
                  <w:szCs w:val="18"/>
                </w:rPr>
                <w:delText>Contracting Party</w:delText>
              </w:r>
            </w:del>
            <w:ins w:id="687" w:author="Marie-Hélène Grillet" w:date="2017-10-09T16:42:00Z">
              <w:r>
                <w:rPr>
                  <w:szCs w:val="18"/>
                </w:rPr>
                <w:t>Member State</w:t>
              </w:r>
            </w:ins>
            <w:r w:rsidRPr="00DA0F0D">
              <w:rPr>
                <w:szCs w:val="18"/>
              </w:rPr>
              <w:t xml:space="preserve"> may be present at a Council meeting.</w:t>
            </w:r>
          </w:p>
        </w:tc>
        <w:tc>
          <w:tcPr>
            <w:tcW w:w="6237" w:type="dxa"/>
          </w:tcPr>
          <w:p w:rsidR="00D00209" w:rsidRDefault="00D00209" w:rsidP="00C82D83">
            <w:pPr>
              <w:rPr>
                <w:szCs w:val="18"/>
              </w:rPr>
            </w:pPr>
            <w:r>
              <w:rPr>
                <w:szCs w:val="18"/>
              </w:rPr>
              <w:t>“</w:t>
            </w:r>
            <w:r>
              <w:rPr>
                <w:szCs w:val="18"/>
                <w:u w:val="single"/>
              </w:rPr>
              <w:t>The Council should invite any Contracting Party which is not a Council member to participate, without vote, in its deliberations on any matter of particular concern to that Contracting Party, in accordance with Article 7.6 of the Convention.</w:t>
            </w:r>
            <w:r>
              <w:rPr>
                <w:szCs w:val="18"/>
              </w:rPr>
              <w:t xml:space="preserve"> Any </w:t>
            </w:r>
            <w:r>
              <w:rPr>
                <w:szCs w:val="18"/>
                <w:u w:val="single"/>
              </w:rPr>
              <w:t xml:space="preserve">other </w:t>
            </w:r>
            <w:r>
              <w:rPr>
                <w:szCs w:val="18"/>
              </w:rPr>
              <w:t>Contracting Party may be present at a Council meeting.</w:t>
            </w:r>
          </w:p>
          <w:p w:rsidR="00D00209" w:rsidRPr="004B2A02" w:rsidRDefault="00D00209" w:rsidP="00C82D83">
            <w:pPr>
              <w:rPr>
                <w:i/>
                <w:szCs w:val="18"/>
              </w:rPr>
            </w:pPr>
            <w:r>
              <w:rPr>
                <w:i/>
                <w:szCs w:val="18"/>
              </w:rPr>
              <w:t>This has been added in Article 7.6 of the Convention by Japan. Should either in the Convention or the General Regulations. Do not repeat the same text.</w:t>
            </w:r>
          </w:p>
        </w:tc>
        <w:tc>
          <w:tcPr>
            <w:tcW w:w="1843" w:type="dxa"/>
          </w:tcPr>
          <w:p w:rsidR="00D00209" w:rsidRPr="00AA6F89" w:rsidRDefault="00D00209">
            <w:pPr>
              <w:rPr>
                <w:szCs w:val="18"/>
              </w:rPr>
            </w:pPr>
            <w:r>
              <w:rPr>
                <w:szCs w:val="18"/>
              </w:rPr>
              <w:t>Japan</w:t>
            </w:r>
          </w:p>
        </w:tc>
      </w:tr>
      <w:tr w:rsidR="00D00209" w:rsidTr="00672189">
        <w:tc>
          <w:tcPr>
            <w:tcW w:w="1555" w:type="dxa"/>
          </w:tcPr>
          <w:p w:rsidR="00D00209" w:rsidRDefault="00D00209">
            <w:pPr>
              <w:rPr>
                <w:b/>
                <w:szCs w:val="18"/>
              </w:rPr>
            </w:pPr>
          </w:p>
        </w:tc>
        <w:tc>
          <w:tcPr>
            <w:tcW w:w="5811" w:type="dxa"/>
          </w:tcPr>
          <w:p w:rsidR="00D00209" w:rsidRPr="00DC37F6" w:rsidRDefault="00D00209" w:rsidP="00875AAA">
            <w:pPr>
              <w:pStyle w:val="Paragraphedeliste"/>
              <w:numPr>
                <w:ilvl w:val="0"/>
                <w:numId w:val="32"/>
              </w:numPr>
              <w:rPr>
                <w:szCs w:val="18"/>
              </w:rPr>
            </w:pPr>
            <w:r w:rsidRPr="00DA0F0D">
              <w:rPr>
                <w:szCs w:val="18"/>
              </w:rPr>
              <w:t xml:space="preserve">The Council may also determine that a representative of any Committee or </w:t>
            </w:r>
            <w:del w:id="688" w:author="Marie-Hélène Grillet" w:date="2017-10-09T17:29:00Z">
              <w:r w:rsidRPr="00DA0F0D" w:rsidDel="006962CF">
                <w:rPr>
                  <w:szCs w:val="18"/>
                </w:rPr>
                <w:delText>other body</w:delText>
              </w:r>
            </w:del>
            <w:ins w:id="689" w:author="Marie-Hélène Grillet" w:date="2017-10-09T17:29:00Z">
              <w:r>
                <w:rPr>
                  <w:szCs w:val="18"/>
                </w:rPr>
                <w:t>other subsidiary body</w:t>
              </w:r>
            </w:ins>
            <w:r w:rsidRPr="00DA0F0D">
              <w:rPr>
                <w:szCs w:val="18"/>
              </w:rPr>
              <w:t xml:space="preserve"> established by it or of another organization may be present at a Council meeting.</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B173B9" w:rsidRDefault="00D00209" w:rsidP="00875AAA">
            <w:pPr>
              <w:pStyle w:val="Paragraphedeliste"/>
              <w:numPr>
                <w:ilvl w:val="0"/>
                <w:numId w:val="30"/>
              </w:numPr>
              <w:rPr>
                <w:b/>
                <w:szCs w:val="18"/>
              </w:rPr>
            </w:pPr>
            <w:r>
              <w:rPr>
                <w:b/>
                <w:szCs w:val="18"/>
              </w:rPr>
              <w:t>Organi</w:t>
            </w:r>
            <w:del w:id="690" w:author="Jon Price" w:date="2017-10-10T16:41:00Z">
              <w:r w:rsidDel="0021105C">
                <w:rPr>
                  <w:b/>
                  <w:szCs w:val="18"/>
                </w:rPr>
                <w:delText>s</w:delText>
              </w:r>
            </w:del>
            <w:ins w:id="691" w:author="Jon Price" w:date="2017-10-10T16:41:00Z">
              <w:r>
                <w:rPr>
                  <w:b/>
                  <w:szCs w:val="18"/>
                </w:rPr>
                <w:t>z</w:t>
              </w:r>
            </w:ins>
            <w:r>
              <w:rPr>
                <w:b/>
                <w:szCs w:val="18"/>
              </w:rPr>
              <w:t>ation of Council Meetings</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B173B9" w:rsidRDefault="00D00209" w:rsidP="002E32C5">
            <w:pPr>
              <w:pStyle w:val="Paragraphedeliste"/>
              <w:numPr>
                <w:ilvl w:val="0"/>
                <w:numId w:val="34"/>
              </w:numPr>
              <w:rPr>
                <w:szCs w:val="18"/>
              </w:rPr>
              <w:pPrChange w:id="692" w:author="Marie-Helene" w:date="2017-10-31T14:30:00Z">
                <w:pPr>
                  <w:pStyle w:val="Paragraphedeliste"/>
                  <w:numPr>
                    <w:numId w:val="34"/>
                  </w:numPr>
                  <w:ind w:hanging="360"/>
                </w:pPr>
              </w:pPrChange>
            </w:pPr>
            <w:r w:rsidRPr="00B173B9">
              <w:rPr>
                <w:szCs w:val="18"/>
              </w:rPr>
              <w:t xml:space="preserve">Council meetings are to be prepared and </w:t>
            </w:r>
            <w:del w:id="693" w:author="Marie-Helene" w:date="2017-10-31T14:30:00Z">
              <w:r w:rsidRPr="00B173B9" w:rsidDel="002E32C5">
                <w:rPr>
                  <w:szCs w:val="18"/>
                </w:rPr>
                <w:delText xml:space="preserve">organised </w:delText>
              </w:r>
            </w:del>
            <w:ins w:id="694" w:author="Marie-Helene" w:date="2017-10-31T14:30:00Z">
              <w:r w:rsidR="002E32C5" w:rsidRPr="00B173B9">
                <w:rPr>
                  <w:szCs w:val="18"/>
                </w:rPr>
                <w:t>organi</w:t>
              </w:r>
              <w:r w:rsidR="002E32C5">
                <w:rPr>
                  <w:szCs w:val="18"/>
                </w:rPr>
                <w:t>z</w:t>
              </w:r>
              <w:r w:rsidR="002E32C5" w:rsidRPr="00B173B9">
                <w:rPr>
                  <w:szCs w:val="18"/>
                </w:rPr>
                <w:t xml:space="preserve">ed </w:t>
              </w:r>
            </w:ins>
            <w:r w:rsidRPr="00B173B9">
              <w:rPr>
                <w:szCs w:val="18"/>
              </w:rPr>
              <w:t>by the Secretary‐General using the resources of the Secretariat.</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B173B9" w:rsidRDefault="00D00209" w:rsidP="00875AAA">
            <w:pPr>
              <w:pStyle w:val="Paragraphedeliste"/>
              <w:numPr>
                <w:ilvl w:val="0"/>
                <w:numId w:val="34"/>
              </w:numPr>
              <w:rPr>
                <w:szCs w:val="18"/>
              </w:rPr>
            </w:pPr>
            <w:r w:rsidRPr="00B173B9">
              <w:rPr>
                <w:szCs w:val="18"/>
              </w:rPr>
              <w:t xml:space="preserve">The business of the Council shall be conducted in English, including output documents. Input documents may be submitted in French </w:t>
            </w:r>
            <w:ins w:id="695" w:author="Marie-Helene" w:date="2017-10-31T14:31:00Z">
              <w:r w:rsidR="002E32C5">
                <w:rPr>
                  <w:szCs w:val="18"/>
                </w:rPr>
                <w:t xml:space="preserve">[or Spanish] </w:t>
              </w:r>
            </w:ins>
            <w:r w:rsidRPr="00B173B9">
              <w:rPr>
                <w:szCs w:val="18"/>
              </w:rPr>
              <w:t>and shall be translated by the Secretariat.</w:t>
            </w:r>
          </w:p>
        </w:tc>
        <w:tc>
          <w:tcPr>
            <w:tcW w:w="6237" w:type="dxa"/>
          </w:tcPr>
          <w:p w:rsidR="00D00209" w:rsidRPr="00696225" w:rsidRDefault="00D00209" w:rsidP="00C82D83">
            <w:pPr>
              <w:rPr>
                <w:szCs w:val="18"/>
              </w:rPr>
            </w:pPr>
            <w:r>
              <w:rPr>
                <w:szCs w:val="18"/>
              </w:rPr>
              <w:t>If the Spanish language is one of the official languages of the Organization Member States and Partners should be able to submit documents in Spanish as well.</w:t>
            </w:r>
          </w:p>
        </w:tc>
        <w:tc>
          <w:tcPr>
            <w:tcW w:w="1843" w:type="dxa"/>
          </w:tcPr>
          <w:p w:rsidR="00D00209" w:rsidRPr="00AA6F89" w:rsidRDefault="00D00209">
            <w:pPr>
              <w:rPr>
                <w:szCs w:val="18"/>
              </w:rPr>
            </w:pPr>
            <w:r>
              <w:rPr>
                <w:szCs w:val="18"/>
              </w:rPr>
              <w:t>Spain</w:t>
            </w:r>
          </w:p>
        </w:tc>
      </w:tr>
      <w:tr w:rsidR="00D00209" w:rsidTr="00672189">
        <w:tc>
          <w:tcPr>
            <w:tcW w:w="1555" w:type="dxa"/>
          </w:tcPr>
          <w:p w:rsidR="00D00209" w:rsidRDefault="00D00209">
            <w:pPr>
              <w:rPr>
                <w:b/>
                <w:szCs w:val="18"/>
              </w:rPr>
            </w:pPr>
          </w:p>
        </w:tc>
        <w:tc>
          <w:tcPr>
            <w:tcW w:w="5811" w:type="dxa"/>
          </w:tcPr>
          <w:p w:rsidR="00D00209" w:rsidRPr="00B173B9" w:rsidRDefault="00D00209">
            <w:pPr>
              <w:pStyle w:val="Paragraphedeliste"/>
              <w:numPr>
                <w:ilvl w:val="0"/>
                <w:numId w:val="34"/>
              </w:numPr>
              <w:rPr>
                <w:szCs w:val="18"/>
              </w:rPr>
            </w:pPr>
            <w:r w:rsidRPr="00B173B9">
              <w:rPr>
                <w:szCs w:val="18"/>
              </w:rPr>
              <w:t xml:space="preserve">Sixty calendar days before a scheduled Council meeting the Secretariat shall invite </w:t>
            </w:r>
            <w:del w:id="696" w:author="Marie-Hélène Grillet" w:date="2017-10-09T16:43:00Z">
              <w:r w:rsidRPr="00B173B9" w:rsidDel="003A6B9F">
                <w:rPr>
                  <w:szCs w:val="18"/>
                </w:rPr>
                <w:delText>Councillors</w:delText>
              </w:r>
            </w:del>
            <w:ins w:id="697" w:author="Marie-Hélène Grillet" w:date="2017-10-09T16:43:00Z">
              <w:r>
                <w:rPr>
                  <w:szCs w:val="18"/>
                </w:rPr>
                <w:t>Council members</w:t>
              </w:r>
            </w:ins>
            <w:r w:rsidRPr="00B173B9">
              <w:rPr>
                <w:szCs w:val="18"/>
              </w:rPr>
              <w:t xml:space="preserve">, </w:t>
            </w:r>
            <w:del w:id="698" w:author="Marie-Hélène Grillet" w:date="2017-10-09T16:43:00Z">
              <w:r w:rsidRPr="00B173B9" w:rsidDel="003A6B9F">
                <w:rPr>
                  <w:szCs w:val="18"/>
                </w:rPr>
                <w:delText>Contracting Parties</w:delText>
              </w:r>
            </w:del>
            <w:ins w:id="699" w:author="Marie-Hélène Grillet" w:date="2017-10-09T16:43:00Z">
              <w:r>
                <w:rPr>
                  <w:szCs w:val="18"/>
                </w:rPr>
                <w:t>Member States</w:t>
              </w:r>
            </w:ins>
            <w:r w:rsidRPr="00B173B9">
              <w:rPr>
                <w:szCs w:val="18"/>
              </w:rPr>
              <w:t xml:space="preserve"> and </w:t>
            </w:r>
            <w:ins w:id="700" w:author="Marie-Hélène Grillet" w:date="2017-10-09T16:43:00Z">
              <w:r>
                <w:rPr>
                  <w:szCs w:val="18"/>
                </w:rPr>
                <w:t>M</w:t>
              </w:r>
            </w:ins>
            <w:del w:id="701" w:author="Marie-Hélène Grillet" w:date="2017-10-09T16:43:00Z">
              <w:r w:rsidRPr="00B173B9" w:rsidDel="003A6B9F">
                <w:rPr>
                  <w:szCs w:val="18"/>
                </w:rPr>
                <w:delText>m</w:delText>
              </w:r>
            </w:del>
            <w:r w:rsidRPr="00B173B9">
              <w:rPr>
                <w:szCs w:val="18"/>
              </w:rPr>
              <w:t>embers to submit papers addressing matters that they wish to discuss at the Council. These will be received by the Secretariat for the next two weeks.</w:t>
            </w:r>
          </w:p>
        </w:tc>
        <w:tc>
          <w:tcPr>
            <w:tcW w:w="6237" w:type="dxa"/>
          </w:tcPr>
          <w:p w:rsidR="00D00209" w:rsidRPr="00696225" w:rsidRDefault="00D00209" w:rsidP="00C82D83">
            <w:pPr>
              <w:rPr>
                <w:szCs w:val="18"/>
              </w:rPr>
            </w:pPr>
            <w:r>
              <w:rPr>
                <w:szCs w:val="18"/>
              </w:rPr>
              <w:t>Add at the end: “Members States willing to send representatives to the Council should notify the Secretariat of the names and positions of the delegates.”</w:t>
            </w:r>
          </w:p>
        </w:tc>
        <w:tc>
          <w:tcPr>
            <w:tcW w:w="1843" w:type="dxa"/>
          </w:tcPr>
          <w:p w:rsidR="00D00209" w:rsidRPr="00AA6F89" w:rsidRDefault="00D00209">
            <w:pPr>
              <w:rPr>
                <w:szCs w:val="18"/>
              </w:rPr>
            </w:pPr>
            <w:r>
              <w:rPr>
                <w:szCs w:val="18"/>
              </w:rPr>
              <w:t>Spain</w:t>
            </w:r>
          </w:p>
        </w:tc>
      </w:tr>
      <w:tr w:rsidR="00D00209" w:rsidTr="00672189">
        <w:tc>
          <w:tcPr>
            <w:tcW w:w="1555" w:type="dxa"/>
          </w:tcPr>
          <w:p w:rsidR="00D00209" w:rsidRDefault="00D00209">
            <w:pPr>
              <w:rPr>
                <w:b/>
                <w:szCs w:val="18"/>
              </w:rPr>
            </w:pPr>
          </w:p>
        </w:tc>
        <w:tc>
          <w:tcPr>
            <w:tcW w:w="5811" w:type="dxa"/>
          </w:tcPr>
          <w:p w:rsidR="00D00209" w:rsidRPr="00B173B9" w:rsidRDefault="00D00209">
            <w:pPr>
              <w:pStyle w:val="Paragraphedeliste"/>
              <w:numPr>
                <w:ilvl w:val="0"/>
                <w:numId w:val="34"/>
              </w:numPr>
              <w:rPr>
                <w:szCs w:val="18"/>
              </w:rPr>
            </w:pPr>
            <w:r w:rsidRPr="00B173B9">
              <w:rPr>
                <w:szCs w:val="18"/>
              </w:rPr>
              <w:t xml:space="preserve">Six weeks before the opening of the Council submitted papers together with those prepared by the Secretariat shall be made available to all </w:t>
            </w:r>
            <w:del w:id="702" w:author="Marie-Hélène Grillet" w:date="2017-10-09T16:43:00Z">
              <w:r w:rsidRPr="00B173B9" w:rsidDel="003F4A6C">
                <w:rPr>
                  <w:szCs w:val="18"/>
                </w:rPr>
                <w:delText>Councillors</w:delText>
              </w:r>
            </w:del>
            <w:ins w:id="703" w:author="Marie-Hélène Grillet" w:date="2017-10-09T16:43:00Z">
              <w:r>
                <w:rPr>
                  <w:szCs w:val="18"/>
                </w:rPr>
                <w:t>Council members</w:t>
              </w:r>
            </w:ins>
            <w:r w:rsidRPr="00B173B9">
              <w:rPr>
                <w:szCs w:val="18"/>
              </w:rPr>
              <w:t xml:space="preserve">, </w:t>
            </w:r>
            <w:del w:id="704" w:author="Marie-Hélène Grillet" w:date="2017-10-09T16:43:00Z">
              <w:r w:rsidRPr="00B173B9" w:rsidDel="003F4A6C">
                <w:rPr>
                  <w:szCs w:val="18"/>
                </w:rPr>
                <w:delText>Contracting Parties</w:delText>
              </w:r>
            </w:del>
            <w:ins w:id="705" w:author="Marie-Hélène Grillet" w:date="2017-10-09T16:43:00Z">
              <w:r>
                <w:rPr>
                  <w:szCs w:val="18"/>
                </w:rPr>
                <w:t>Member States</w:t>
              </w:r>
            </w:ins>
            <w:r w:rsidRPr="00B173B9">
              <w:rPr>
                <w:szCs w:val="18"/>
              </w:rPr>
              <w:t xml:space="preserve"> and </w:t>
            </w:r>
            <w:ins w:id="706" w:author="Marie-Hélène Grillet" w:date="2017-10-09T16:43:00Z">
              <w:r>
                <w:rPr>
                  <w:szCs w:val="18"/>
                </w:rPr>
                <w:t>M</w:t>
              </w:r>
            </w:ins>
            <w:del w:id="707" w:author="Marie-Hélène Grillet" w:date="2017-10-09T16:43:00Z">
              <w:r w:rsidRPr="00B173B9" w:rsidDel="003F4A6C">
                <w:rPr>
                  <w:szCs w:val="18"/>
                </w:rPr>
                <w:delText>m</w:delText>
              </w:r>
            </w:del>
            <w:r w:rsidRPr="00B173B9">
              <w:rPr>
                <w:szCs w:val="18"/>
              </w:rPr>
              <w:t>embers who have requested them, and they shall be invited to forward their comments to the Secretariat within two weeks.</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B173B9" w:rsidRDefault="00D00209">
            <w:pPr>
              <w:pStyle w:val="Paragraphedeliste"/>
              <w:numPr>
                <w:ilvl w:val="0"/>
                <w:numId w:val="34"/>
              </w:numPr>
              <w:rPr>
                <w:szCs w:val="18"/>
              </w:rPr>
            </w:pPr>
            <w:r w:rsidRPr="00B173B9">
              <w:rPr>
                <w:szCs w:val="18"/>
              </w:rPr>
              <w:t xml:space="preserve">Four weeks before the Council the Secretariat shall make all papers and the provisional agenda for the meeting available to </w:t>
            </w:r>
            <w:del w:id="708" w:author="Marie-Hélène Grillet" w:date="2017-10-09T16:44:00Z">
              <w:r w:rsidRPr="00B173B9" w:rsidDel="003F4A6C">
                <w:rPr>
                  <w:szCs w:val="18"/>
                </w:rPr>
                <w:delText>Councillors</w:delText>
              </w:r>
            </w:del>
            <w:ins w:id="709" w:author="Marie-Hélène Grillet" w:date="2017-10-09T16:44:00Z">
              <w:r>
                <w:rPr>
                  <w:szCs w:val="18"/>
                </w:rPr>
                <w:t>Council members</w:t>
              </w:r>
            </w:ins>
            <w:r w:rsidRPr="00B173B9">
              <w:rPr>
                <w:szCs w:val="18"/>
              </w:rPr>
              <w:t xml:space="preserve">, </w:t>
            </w:r>
            <w:del w:id="710" w:author="Marie-Hélène Grillet" w:date="2017-10-09T16:44:00Z">
              <w:r w:rsidRPr="00B173B9" w:rsidDel="003F4A6C">
                <w:rPr>
                  <w:szCs w:val="18"/>
                </w:rPr>
                <w:delText>Contracting Parties</w:delText>
              </w:r>
            </w:del>
            <w:ins w:id="711" w:author="Marie-Hélène Grillet" w:date="2017-10-09T16:44:00Z">
              <w:r>
                <w:rPr>
                  <w:szCs w:val="18"/>
                </w:rPr>
                <w:t>Member States</w:t>
              </w:r>
            </w:ins>
            <w:r w:rsidRPr="00B173B9">
              <w:rPr>
                <w:szCs w:val="18"/>
              </w:rPr>
              <w:t xml:space="preserve"> and </w:t>
            </w:r>
            <w:ins w:id="712" w:author="Marie-Hélène Grillet" w:date="2017-10-09T16:44:00Z">
              <w:r>
                <w:rPr>
                  <w:szCs w:val="18"/>
                </w:rPr>
                <w:t>M</w:t>
              </w:r>
            </w:ins>
            <w:del w:id="713" w:author="Marie-Hélène Grillet" w:date="2017-10-09T16:44:00Z">
              <w:r w:rsidRPr="00B173B9" w:rsidDel="003F4A6C">
                <w:rPr>
                  <w:szCs w:val="18"/>
                </w:rPr>
                <w:delText>m</w:delText>
              </w:r>
            </w:del>
            <w:r w:rsidRPr="00B173B9">
              <w:rPr>
                <w:szCs w:val="18"/>
              </w:rPr>
              <w:t>embers.</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B173B9" w:rsidRDefault="00D00209" w:rsidP="00875AAA">
            <w:pPr>
              <w:pStyle w:val="Paragraphedeliste"/>
              <w:numPr>
                <w:ilvl w:val="0"/>
                <w:numId w:val="34"/>
              </w:numPr>
              <w:rPr>
                <w:szCs w:val="18"/>
              </w:rPr>
            </w:pPr>
            <w:r w:rsidRPr="00B173B9">
              <w:rPr>
                <w:szCs w:val="18"/>
              </w:rPr>
              <w:t>The provisional agenda for an ordinary meeting of the Council shall normally include:</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B173B9" w:rsidRDefault="00D00209" w:rsidP="00875AAA">
            <w:pPr>
              <w:pStyle w:val="Paragraphedeliste"/>
              <w:numPr>
                <w:ilvl w:val="0"/>
                <w:numId w:val="35"/>
              </w:numPr>
              <w:ind w:left="884" w:hanging="142"/>
              <w:rPr>
                <w:szCs w:val="18"/>
              </w:rPr>
            </w:pPr>
            <w:r>
              <w:rPr>
                <w:szCs w:val="18"/>
              </w:rPr>
              <w:t>Approval of the Agenda;</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B173B9" w:rsidRDefault="00D00209" w:rsidP="00875AAA">
            <w:pPr>
              <w:pStyle w:val="Paragraphedeliste"/>
              <w:numPr>
                <w:ilvl w:val="0"/>
                <w:numId w:val="35"/>
              </w:numPr>
              <w:ind w:left="884" w:hanging="142"/>
              <w:rPr>
                <w:szCs w:val="18"/>
              </w:rPr>
            </w:pPr>
            <w:r>
              <w:rPr>
                <w:szCs w:val="18"/>
              </w:rPr>
              <w:t>Report of the President/Secretary-General;</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B173B9" w:rsidRDefault="00D00209" w:rsidP="00875AAA">
            <w:pPr>
              <w:pStyle w:val="Paragraphedeliste"/>
              <w:numPr>
                <w:ilvl w:val="0"/>
                <w:numId w:val="35"/>
              </w:numPr>
              <w:ind w:left="884" w:hanging="142"/>
              <w:rPr>
                <w:szCs w:val="18"/>
              </w:rPr>
            </w:pPr>
            <w:r>
              <w:rPr>
                <w:szCs w:val="18"/>
              </w:rPr>
              <w:t>Report of the Finance and Audit Committee;</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B173B9" w:rsidRDefault="00D00209" w:rsidP="00875AAA">
            <w:pPr>
              <w:pStyle w:val="Paragraphedeliste"/>
              <w:numPr>
                <w:ilvl w:val="0"/>
                <w:numId w:val="35"/>
              </w:numPr>
              <w:ind w:left="884" w:hanging="142"/>
              <w:rPr>
                <w:szCs w:val="18"/>
              </w:rPr>
            </w:pPr>
            <w:r>
              <w:rPr>
                <w:szCs w:val="18"/>
              </w:rPr>
              <w:t>Committee Reports;</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B173B9" w:rsidRDefault="00D00209" w:rsidP="00875AAA">
            <w:pPr>
              <w:pStyle w:val="Paragraphedeliste"/>
              <w:numPr>
                <w:ilvl w:val="0"/>
                <w:numId w:val="35"/>
              </w:numPr>
              <w:ind w:left="884" w:hanging="142"/>
              <w:rPr>
                <w:szCs w:val="18"/>
              </w:rPr>
            </w:pPr>
            <w:r>
              <w:rPr>
                <w:szCs w:val="18"/>
              </w:rPr>
              <w:t>Any other business; and</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B173B9" w:rsidRDefault="00D00209" w:rsidP="00875AAA">
            <w:pPr>
              <w:pStyle w:val="Paragraphedeliste"/>
              <w:numPr>
                <w:ilvl w:val="0"/>
                <w:numId w:val="35"/>
              </w:numPr>
              <w:ind w:left="884" w:hanging="142"/>
              <w:rPr>
                <w:szCs w:val="18"/>
              </w:rPr>
            </w:pPr>
            <w:r>
              <w:rPr>
                <w:szCs w:val="18"/>
              </w:rPr>
              <w:t>Date and time of next meeting.</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B173B9" w:rsidRDefault="00D00209" w:rsidP="00875AAA">
            <w:pPr>
              <w:pStyle w:val="Paragraphedeliste"/>
              <w:numPr>
                <w:ilvl w:val="0"/>
                <w:numId w:val="34"/>
              </w:numPr>
              <w:rPr>
                <w:szCs w:val="18"/>
              </w:rPr>
            </w:pPr>
            <w:r w:rsidRPr="00B173B9">
              <w:rPr>
                <w:szCs w:val="18"/>
              </w:rPr>
              <w:t>The provisional agenda for an extraordinary meeting of the Council shall normally include consideration of the question(s) for which the meeting was convened.</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B173B9" w:rsidRDefault="00D00209" w:rsidP="00875AAA">
            <w:pPr>
              <w:pStyle w:val="Paragraphedeliste"/>
              <w:numPr>
                <w:ilvl w:val="0"/>
                <w:numId w:val="30"/>
              </w:numPr>
              <w:rPr>
                <w:b/>
                <w:szCs w:val="18"/>
              </w:rPr>
            </w:pPr>
            <w:r>
              <w:rPr>
                <w:b/>
                <w:szCs w:val="18"/>
              </w:rPr>
              <w:t>Rules of Procedure for Council Meetings</w:t>
            </w:r>
          </w:p>
        </w:tc>
        <w:tc>
          <w:tcPr>
            <w:tcW w:w="6237" w:type="dxa"/>
          </w:tcPr>
          <w:p w:rsidR="00D00209" w:rsidRPr="00696225" w:rsidRDefault="007F4557" w:rsidP="00C82D83">
            <w:pPr>
              <w:rPr>
                <w:szCs w:val="18"/>
              </w:rPr>
            </w:pPr>
            <w:ins w:id="714" w:author="Marie-Helene" w:date="2017-10-31T14:33:00Z">
              <w:r>
                <w:rPr>
                  <w:szCs w:val="18"/>
                </w:rPr>
                <w:t xml:space="preserve">Consider using </w:t>
              </w:r>
            </w:ins>
            <w:ins w:id="715" w:author="Marie-Helene" w:date="2017-10-31T14:34:00Z">
              <w:r>
                <w:rPr>
                  <w:szCs w:val="18"/>
                </w:rPr>
                <w:t>“Procedure” instead of “Rules of Procedure”</w:t>
              </w:r>
            </w:ins>
          </w:p>
        </w:tc>
        <w:tc>
          <w:tcPr>
            <w:tcW w:w="1843" w:type="dxa"/>
          </w:tcPr>
          <w:p w:rsidR="00D00209" w:rsidRPr="00AA6F89" w:rsidRDefault="007F4557">
            <w:pPr>
              <w:rPr>
                <w:szCs w:val="18"/>
              </w:rPr>
            </w:pPr>
            <w:ins w:id="716" w:author="Marie-Helene" w:date="2017-10-31T14:34:00Z">
              <w:r>
                <w:rPr>
                  <w:szCs w:val="18"/>
                </w:rPr>
                <w:t>Canada</w:t>
              </w:r>
            </w:ins>
          </w:p>
        </w:tc>
      </w:tr>
      <w:tr w:rsidR="00D00209" w:rsidTr="00672189">
        <w:tc>
          <w:tcPr>
            <w:tcW w:w="1555" w:type="dxa"/>
          </w:tcPr>
          <w:p w:rsidR="00D00209" w:rsidRDefault="00D00209">
            <w:pPr>
              <w:rPr>
                <w:b/>
                <w:szCs w:val="18"/>
              </w:rPr>
            </w:pPr>
          </w:p>
        </w:tc>
        <w:tc>
          <w:tcPr>
            <w:tcW w:w="5811" w:type="dxa"/>
          </w:tcPr>
          <w:p w:rsidR="00D00209" w:rsidRPr="00875AAA" w:rsidRDefault="00D00209" w:rsidP="00875AAA">
            <w:pPr>
              <w:pStyle w:val="Paragraphedeliste"/>
              <w:numPr>
                <w:ilvl w:val="1"/>
                <w:numId w:val="30"/>
              </w:numPr>
              <w:rPr>
                <w:b/>
                <w:szCs w:val="18"/>
              </w:rPr>
            </w:pPr>
            <w:r>
              <w:rPr>
                <w:b/>
                <w:szCs w:val="18"/>
              </w:rPr>
              <w:t>The Role of the Chair</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75AAA" w:rsidRDefault="00D00209" w:rsidP="00875AAA">
            <w:pPr>
              <w:pStyle w:val="Paragraphedeliste"/>
              <w:numPr>
                <w:ilvl w:val="0"/>
                <w:numId w:val="36"/>
              </w:numPr>
              <w:rPr>
                <w:szCs w:val="18"/>
              </w:rPr>
            </w:pPr>
            <w:r w:rsidRPr="00875AAA">
              <w:rPr>
                <w:szCs w:val="18"/>
              </w:rPr>
              <w:t>The President, or in his/her absence, the Vice President, shall be the Chair of the Council.</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75AAA" w:rsidRDefault="00D00209" w:rsidP="00910F67">
            <w:pPr>
              <w:pStyle w:val="Paragraphedeliste"/>
              <w:numPr>
                <w:ilvl w:val="0"/>
                <w:numId w:val="36"/>
              </w:numPr>
              <w:rPr>
                <w:szCs w:val="18"/>
              </w:rPr>
              <w:pPrChange w:id="717" w:author="Marie-Helene" w:date="2017-10-31T14:34:00Z">
                <w:pPr>
                  <w:pStyle w:val="Paragraphedeliste"/>
                  <w:numPr>
                    <w:numId w:val="36"/>
                  </w:numPr>
                  <w:ind w:hanging="360"/>
                </w:pPr>
              </w:pPrChange>
            </w:pPr>
            <w:r w:rsidRPr="00875AAA">
              <w:rPr>
                <w:szCs w:val="18"/>
              </w:rPr>
              <w:t xml:space="preserve">The Chair will open and close the meeting, direct discussions, ensure the observance of the procedures in the Convention and the General Regulations, accord the right to speak, put questions to </w:t>
            </w:r>
            <w:del w:id="718" w:author="Marie-Helene" w:date="2017-10-31T14:34:00Z">
              <w:r w:rsidRPr="00875AAA" w:rsidDel="00910F67">
                <w:rPr>
                  <w:szCs w:val="18"/>
                </w:rPr>
                <w:delText xml:space="preserve">the </w:delText>
              </w:r>
            </w:del>
            <w:ins w:id="719" w:author="Marie-Helene" w:date="2017-10-31T14:34:00Z">
              <w:r w:rsidR="00910F67">
                <w:rPr>
                  <w:szCs w:val="18"/>
                </w:rPr>
                <w:t>a</w:t>
              </w:r>
              <w:r w:rsidR="00910F67" w:rsidRPr="00875AAA">
                <w:rPr>
                  <w:szCs w:val="18"/>
                </w:rPr>
                <w:t xml:space="preserve"> </w:t>
              </w:r>
            </w:ins>
            <w:r w:rsidRPr="00875AAA">
              <w:rPr>
                <w:szCs w:val="18"/>
              </w:rPr>
              <w:t>vote and announce decisions.</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75AAA" w:rsidRDefault="00D00209" w:rsidP="00875AAA">
            <w:pPr>
              <w:pStyle w:val="Paragraphedeliste"/>
              <w:numPr>
                <w:ilvl w:val="0"/>
                <w:numId w:val="36"/>
              </w:numPr>
              <w:rPr>
                <w:szCs w:val="18"/>
              </w:rPr>
            </w:pPr>
            <w:r w:rsidRPr="00875AAA">
              <w:rPr>
                <w:szCs w:val="18"/>
              </w:rPr>
              <w:t>The Chair will have control over the proceedings and may rule on points of order and shall have the power to propose adjournment or closure of debates or adjournment or suspension of the meeting.</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75AAA" w:rsidRDefault="00D00209" w:rsidP="00875AAA">
            <w:pPr>
              <w:pStyle w:val="Paragraphedeliste"/>
              <w:numPr>
                <w:ilvl w:val="1"/>
                <w:numId w:val="30"/>
              </w:numPr>
              <w:rPr>
                <w:b/>
                <w:szCs w:val="18"/>
              </w:rPr>
            </w:pPr>
            <w:r>
              <w:rPr>
                <w:b/>
                <w:szCs w:val="18"/>
              </w:rPr>
              <w:t>Conduct of Meetings</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75AAA" w:rsidRDefault="00D00209" w:rsidP="006D4D94">
            <w:pPr>
              <w:pStyle w:val="Paragraphedeliste"/>
              <w:numPr>
                <w:ilvl w:val="0"/>
                <w:numId w:val="37"/>
              </w:numPr>
              <w:rPr>
                <w:szCs w:val="18"/>
              </w:rPr>
            </w:pPr>
            <w:r w:rsidRPr="006D4D94">
              <w:rPr>
                <w:szCs w:val="18"/>
              </w:rPr>
              <w:t>No person may address the Council without having obtained the permission of the Chair. Subject to rules b), f) and h) below, the Chair shall call upon speakers in the order in which they signify their desire to speak. The Chair may call a speaker to order if the remarks of such speaker are not relevant to the subject under discussion.</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75AAA" w:rsidRDefault="00D00209" w:rsidP="00910F67">
            <w:pPr>
              <w:pStyle w:val="Paragraphedeliste"/>
              <w:numPr>
                <w:ilvl w:val="0"/>
                <w:numId w:val="37"/>
              </w:numPr>
              <w:rPr>
                <w:szCs w:val="18"/>
              </w:rPr>
              <w:pPrChange w:id="720" w:author="Marie-Helene" w:date="2017-10-31T14:35:00Z">
                <w:pPr>
                  <w:pStyle w:val="Paragraphedeliste"/>
                  <w:numPr>
                    <w:numId w:val="37"/>
                  </w:numPr>
                  <w:ind w:hanging="360"/>
                </w:pPr>
              </w:pPrChange>
            </w:pPr>
            <w:r w:rsidRPr="006D4D94">
              <w:rPr>
                <w:szCs w:val="18"/>
              </w:rPr>
              <w:t xml:space="preserve">During the discussion of any matter, a </w:t>
            </w:r>
            <w:del w:id="721" w:author="Marie-Hélène Grillet" w:date="2017-10-09T16:45:00Z">
              <w:r w:rsidRPr="006D4D94" w:rsidDel="003F4A6C">
                <w:rPr>
                  <w:szCs w:val="18"/>
                </w:rPr>
                <w:delText xml:space="preserve">Councillor </w:delText>
              </w:r>
            </w:del>
            <w:ins w:id="722" w:author="Marie-Hélène Grillet" w:date="2017-10-09T16:45:00Z">
              <w:r>
                <w:rPr>
                  <w:szCs w:val="18"/>
                </w:rPr>
                <w:t>Council member</w:t>
              </w:r>
              <w:r w:rsidRPr="006D4D94">
                <w:rPr>
                  <w:szCs w:val="18"/>
                </w:rPr>
                <w:t xml:space="preserve"> </w:t>
              </w:r>
            </w:ins>
            <w:r w:rsidRPr="006D4D94">
              <w:rPr>
                <w:szCs w:val="18"/>
              </w:rPr>
              <w:t xml:space="preserve">may rise to a point of order and the point of order shall immediately be decided by the Chair. A </w:t>
            </w:r>
            <w:del w:id="723" w:author="Marie-Hélène Grillet" w:date="2017-10-09T16:45:00Z">
              <w:r w:rsidRPr="006D4D94" w:rsidDel="003F4A6C">
                <w:rPr>
                  <w:szCs w:val="18"/>
                </w:rPr>
                <w:delText xml:space="preserve">Councillor </w:delText>
              </w:r>
            </w:del>
            <w:ins w:id="724" w:author="Marie-Hélène Grillet" w:date="2017-10-09T16:45:00Z">
              <w:r>
                <w:rPr>
                  <w:szCs w:val="18"/>
                </w:rPr>
                <w:t>Council member</w:t>
              </w:r>
              <w:r w:rsidRPr="006D4D94">
                <w:rPr>
                  <w:szCs w:val="18"/>
                </w:rPr>
                <w:t xml:space="preserve"> </w:t>
              </w:r>
            </w:ins>
            <w:r w:rsidRPr="006D4D94">
              <w:rPr>
                <w:szCs w:val="18"/>
              </w:rPr>
              <w:t xml:space="preserve">may appeal against the ruling of the Chair. The appeal shall immediately be put to </w:t>
            </w:r>
            <w:del w:id="725" w:author="Marie-Helene" w:date="2017-10-31T14:35:00Z">
              <w:r w:rsidRPr="006D4D94" w:rsidDel="00910F67">
                <w:rPr>
                  <w:szCs w:val="18"/>
                </w:rPr>
                <w:delText xml:space="preserve">the </w:delText>
              </w:r>
            </w:del>
            <w:ins w:id="726" w:author="Marie-Helene" w:date="2017-10-31T14:35:00Z">
              <w:r w:rsidR="00910F67">
                <w:rPr>
                  <w:szCs w:val="18"/>
                </w:rPr>
                <w:t>a</w:t>
              </w:r>
              <w:r w:rsidR="00910F67" w:rsidRPr="006D4D94">
                <w:rPr>
                  <w:szCs w:val="18"/>
                </w:rPr>
                <w:t xml:space="preserve"> </w:t>
              </w:r>
            </w:ins>
            <w:r w:rsidRPr="006D4D94">
              <w:rPr>
                <w:szCs w:val="18"/>
              </w:rPr>
              <w:t xml:space="preserve">vote and the Chair’s ruling shall stand unless overruled by the majority of the Council present and voting. A </w:t>
            </w:r>
            <w:del w:id="727" w:author="Marie-Hélène Grillet" w:date="2017-10-09T16:45:00Z">
              <w:r w:rsidRPr="006D4D94" w:rsidDel="003F4A6C">
                <w:rPr>
                  <w:szCs w:val="18"/>
                </w:rPr>
                <w:delText xml:space="preserve">Councillor </w:delText>
              </w:r>
            </w:del>
            <w:ins w:id="728" w:author="Marie-Hélène Grillet" w:date="2017-10-09T16:45:00Z">
              <w:r>
                <w:rPr>
                  <w:szCs w:val="18"/>
                </w:rPr>
                <w:t>Council member</w:t>
              </w:r>
              <w:r w:rsidRPr="006D4D94">
                <w:rPr>
                  <w:szCs w:val="18"/>
                </w:rPr>
                <w:t xml:space="preserve"> </w:t>
              </w:r>
            </w:ins>
            <w:r w:rsidRPr="006D4D94">
              <w:rPr>
                <w:szCs w:val="18"/>
              </w:rPr>
              <w:t>rising to a point of order may not speak on the substance of the matter under discussion.</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75AAA" w:rsidRDefault="00D00209">
            <w:pPr>
              <w:pStyle w:val="Paragraphedeliste"/>
              <w:numPr>
                <w:ilvl w:val="0"/>
                <w:numId w:val="37"/>
              </w:numPr>
              <w:rPr>
                <w:szCs w:val="18"/>
              </w:rPr>
            </w:pPr>
            <w:r w:rsidRPr="006D4D94">
              <w:rPr>
                <w:szCs w:val="18"/>
              </w:rPr>
              <w:t xml:space="preserve">The Council may, on the proposal of the Chair, limit the time to be allowed to each speaker on any particular subject under discussion. When the debate is limited and a </w:t>
            </w:r>
            <w:del w:id="729" w:author="Marie-Hélène Grillet" w:date="2017-10-09T16:46:00Z">
              <w:r w:rsidRPr="006D4D94" w:rsidDel="003F4A6C">
                <w:rPr>
                  <w:szCs w:val="18"/>
                </w:rPr>
                <w:delText xml:space="preserve">Councillor </w:delText>
              </w:r>
            </w:del>
            <w:ins w:id="730" w:author="Marie-Hélène Grillet" w:date="2017-10-09T16:46:00Z">
              <w:r>
                <w:rPr>
                  <w:szCs w:val="18"/>
                </w:rPr>
                <w:t>Council member</w:t>
              </w:r>
              <w:r w:rsidRPr="006D4D94">
                <w:rPr>
                  <w:szCs w:val="18"/>
                </w:rPr>
                <w:t xml:space="preserve"> </w:t>
              </w:r>
            </w:ins>
            <w:r w:rsidRPr="006D4D94">
              <w:rPr>
                <w:szCs w:val="18"/>
              </w:rPr>
              <w:t xml:space="preserve">has spoken for the allotted time, the Chair shall call the </w:t>
            </w:r>
            <w:del w:id="731" w:author="Marie-Hélène Grillet" w:date="2017-10-09T16:46:00Z">
              <w:r w:rsidRPr="006D4D94" w:rsidDel="003F4A6C">
                <w:rPr>
                  <w:szCs w:val="18"/>
                </w:rPr>
                <w:delText xml:space="preserve">Councillor </w:delText>
              </w:r>
            </w:del>
            <w:ins w:id="732" w:author="Marie-Hélène Grillet" w:date="2017-10-09T16:46:00Z">
              <w:r>
                <w:rPr>
                  <w:szCs w:val="18"/>
                </w:rPr>
                <w:t>Council member</w:t>
              </w:r>
              <w:r w:rsidRPr="006D4D94">
                <w:rPr>
                  <w:szCs w:val="18"/>
                </w:rPr>
                <w:t xml:space="preserve"> </w:t>
              </w:r>
            </w:ins>
            <w:r w:rsidRPr="006D4D94">
              <w:rPr>
                <w:szCs w:val="18"/>
              </w:rPr>
              <w:t>to order without delay.</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75AAA" w:rsidRDefault="00D00209">
            <w:pPr>
              <w:pStyle w:val="Paragraphedeliste"/>
              <w:numPr>
                <w:ilvl w:val="0"/>
                <w:numId w:val="37"/>
              </w:numPr>
              <w:rPr>
                <w:szCs w:val="18"/>
              </w:rPr>
            </w:pPr>
            <w:r w:rsidRPr="006D4D94">
              <w:rPr>
                <w:szCs w:val="18"/>
              </w:rPr>
              <w:t xml:space="preserve">During the course of a debate, the Chair may announce the list of speakers and, with the consent of the Council, declare the list closed. The Chair may, however, accord the right of reply to any </w:t>
            </w:r>
            <w:del w:id="733" w:author="Marie-Hélène Grillet" w:date="2017-10-09T16:46:00Z">
              <w:r w:rsidRPr="006D4D94" w:rsidDel="003F4A6C">
                <w:rPr>
                  <w:szCs w:val="18"/>
                </w:rPr>
                <w:delText xml:space="preserve">Councillor </w:delText>
              </w:r>
            </w:del>
            <w:ins w:id="734" w:author="Marie-Hélène Grillet" w:date="2017-10-09T16:46:00Z">
              <w:r>
                <w:rPr>
                  <w:szCs w:val="18"/>
                </w:rPr>
                <w:t>Council member</w:t>
              </w:r>
              <w:r w:rsidRPr="006D4D94">
                <w:rPr>
                  <w:szCs w:val="18"/>
                </w:rPr>
                <w:t xml:space="preserve"> </w:t>
              </w:r>
            </w:ins>
            <w:r w:rsidRPr="006D4D94">
              <w:rPr>
                <w:szCs w:val="18"/>
              </w:rPr>
              <w:t>if a speech delivered after the closure of the list makes this desirable.</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75AAA" w:rsidRDefault="00D00209" w:rsidP="00910F67">
            <w:pPr>
              <w:pStyle w:val="Paragraphedeliste"/>
              <w:numPr>
                <w:ilvl w:val="0"/>
                <w:numId w:val="37"/>
              </w:numPr>
              <w:rPr>
                <w:szCs w:val="18"/>
              </w:rPr>
              <w:pPrChange w:id="735" w:author="Marie-Helene" w:date="2017-10-31T14:36:00Z">
                <w:pPr>
                  <w:pStyle w:val="Paragraphedeliste"/>
                  <w:numPr>
                    <w:numId w:val="37"/>
                  </w:numPr>
                  <w:ind w:hanging="360"/>
                </w:pPr>
              </w:pPrChange>
            </w:pPr>
            <w:r w:rsidRPr="006D4D94">
              <w:rPr>
                <w:szCs w:val="18"/>
              </w:rPr>
              <w:t xml:space="preserve">During the discussion of any matter, a </w:t>
            </w:r>
            <w:del w:id="736" w:author="Marie-Hélène Grillet" w:date="2017-10-09T16:46:00Z">
              <w:r w:rsidRPr="006D4D94" w:rsidDel="00FB2492">
                <w:rPr>
                  <w:szCs w:val="18"/>
                </w:rPr>
                <w:delText xml:space="preserve">Councillor </w:delText>
              </w:r>
            </w:del>
            <w:ins w:id="737" w:author="Marie-Hélène Grillet" w:date="2017-10-09T16:46:00Z">
              <w:r>
                <w:rPr>
                  <w:szCs w:val="18"/>
                </w:rPr>
                <w:t>Council member</w:t>
              </w:r>
              <w:r w:rsidRPr="006D4D94">
                <w:rPr>
                  <w:szCs w:val="18"/>
                </w:rPr>
                <w:t xml:space="preserve"> </w:t>
              </w:r>
            </w:ins>
            <w:r w:rsidRPr="006D4D94">
              <w:rPr>
                <w:szCs w:val="18"/>
              </w:rPr>
              <w:t xml:space="preserve">may move the adjournment of the debate on the question under discussion. In addition to the proposer of the motion, two </w:t>
            </w:r>
            <w:del w:id="738" w:author="Marie-Hélène Grillet" w:date="2017-10-09T16:46:00Z">
              <w:r w:rsidRPr="006D4D94" w:rsidDel="00FB2492">
                <w:rPr>
                  <w:szCs w:val="18"/>
                </w:rPr>
                <w:delText xml:space="preserve">Councillors </w:delText>
              </w:r>
            </w:del>
            <w:ins w:id="739" w:author="Marie-Hélène Grillet" w:date="2017-10-09T16:46:00Z">
              <w:r>
                <w:rPr>
                  <w:szCs w:val="18"/>
                </w:rPr>
                <w:t>Council members</w:t>
              </w:r>
              <w:r w:rsidRPr="006D4D94">
                <w:rPr>
                  <w:szCs w:val="18"/>
                </w:rPr>
                <w:t xml:space="preserve"> </w:t>
              </w:r>
            </w:ins>
            <w:r w:rsidRPr="006D4D94">
              <w:rPr>
                <w:szCs w:val="18"/>
              </w:rPr>
              <w:t xml:space="preserve">may speak in favour of, and two against, the motion, after which the motion shall immediately be put to </w:t>
            </w:r>
            <w:del w:id="740" w:author="Marie-Helene" w:date="2017-10-31T14:36:00Z">
              <w:r w:rsidRPr="006D4D94" w:rsidDel="00910F67">
                <w:rPr>
                  <w:szCs w:val="18"/>
                </w:rPr>
                <w:delText xml:space="preserve">the </w:delText>
              </w:r>
            </w:del>
            <w:ins w:id="741" w:author="Marie-Helene" w:date="2017-10-31T14:36:00Z">
              <w:r w:rsidR="00910F67">
                <w:rPr>
                  <w:szCs w:val="18"/>
                </w:rPr>
                <w:t>a</w:t>
              </w:r>
              <w:r w:rsidR="00910F67" w:rsidRPr="006D4D94">
                <w:rPr>
                  <w:szCs w:val="18"/>
                </w:rPr>
                <w:t xml:space="preserve"> </w:t>
              </w:r>
            </w:ins>
            <w:r w:rsidRPr="006D4D94">
              <w:rPr>
                <w:szCs w:val="18"/>
              </w:rPr>
              <w:t>vote. The Chair may limit the time to be allowed to speakers under this rule.</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75AAA" w:rsidRDefault="00D00209" w:rsidP="00910F67">
            <w:pPr>
              <w:pStyle w:val="Paragraphedeliste"/>
              <w:numPr>
                <w:ilvl w:val="0"/>
                <w:numId w:val="37"/>
              </w:numPr>
              <w:rPr>
                <w:szCs w:val="18"/>
              </w:rPr>
              <w:pPrChange w:id="742" w:author="Marie-Helene" w:date="2017-10-31T14:36:00Z">
                <w:pPr>
                  <w:pStyle w:val="Paragraphedeliste"/>
                  <w:numPr>
                    <w:numId w:val="37"/>
                  </w:numPr>
                  <w:ind w:hanging="360"/>
                </w:pPr>
              </w:pPrChange>
            </w:pPr>
            <w:r w:rsidRPr="006D4D94">
              <w:rPr>
                <w:szCs w:val="18"/>
              </w:rPr>
              <w:t xml:space="preserve">A </w:t>
            </w:r>
            <w:del w:id="743" w:author="Marie-Hélène Grillet" w:date="2017-10-09T16:46:00Z">
              <w:r w:rsidRPr="006D4D94" w:rsidDel="00FB2492">
                <w:rPr>
                  <w:szCs w:val="18"/>
                </w:rPr>
                <w:delText xml:space="preserve">Councillor </w:delText>
              </w:r>
            </w:del>
            <w:ins w:id="744" w:author="Marie-Hélène Grillet" w:date="2017-10-09T16:46:00Z">
              <w:r>
                <w:rPr>
                  <w:szCs w:val="18"/>
                </w:rPr>
                <w:t>C</w:t>
              </w:r>
            </w:ins>
            <w:ins w:id="745" w:author="Marie-Hélène Grillet" w:date="2017-10-09T16:47:00Z">
              <w:r>
                <w:rPr>
                  <w:szCs w:val="18"/>
                </w:rPr>
                <w:t>ouncil</w:t>
              </w:r>
            </w:ins>
            <w:ins w:id="746" w:author="Marie-Hélène Grillet" w:date="2017-10-09T16:46:00Z">
              <w:r w:rsidRPr="006D4D94">
                <w:rPr>
                  <w:szCs w:val="18"/>
                </w:rPr>
                <w:t xml:space="preserve"> </w:t>
              </w:r>
            </w:ins>
            <w:ins w:id="747" w:author="Marie-Helene" w:date="2017-10-06T15:01:00Z">
              <w:r>
                <w:rPr>
                  <w:szCs w:val="18"/>
                </w:rPr>
                <w:t xml:space="preserve">member </w:t>
              </w:r>
            </w:ins>
            <w:r w:rsidRPr="006D4D94">
              <w:rPr>
                <w:szCs w:val="18"/>
              </w:rPr>
              <w:t xml:space="preserve">may, at any time, move the closure of the debate on the question under discussion, whether or not any other </w:t>
            </w:r>
            <w:del w:id="748" w:author="Marie-Hélène Grillet" w:date="2017-10-09T16:47:00Z">
              <w:r w:rsidRPr="006D4D94" w:rsidDel="00FB2492">
                <w:rPr>
                  <w:szCs w:val="18"/>
                </w:rPr>
                <w:delText xml:space="preserve">Councillor </w:delText>
              </w:r>
            </w:del>
            <w:ins w:id="749" w:author="Marie-Hélène Grillet" w:date="2017-10-09T16:47:00Z">
              <w:r>
                <w:rPr>
                  <w:szCs w:val="18"/>
                </w:rPr>
                <w:t>Council member</w:t>
              </w:r>
              <w:r w:rsidRPr="006D4D94">
                <w:rPr>
                  <w:szCs w:val="18"/>
                </w:rPr>
                <w:t xml:space="preserve"> </w:t>
              </w:r>
            </w:ins>
            <w:r w:rsidRPr="006D4D94">
              <w:rPr>
                <w:szCs w:val="18"/>
              </w:rPr>
              <w:t xml:space="preserve">has signified </w:t>
            </w:r>
            <w:del w:id="750" w:author="Marie-Helene" w:date="2017-10-06T15:01:00Z">
              <w:r w:rsidRPr="006D4D94" w:rsidDel="00CC3000">
                <w:rPr>
                  <w:szCs w:val="18"/>
                </w:rPr>
                <w:delText xml:space="preserve">his </w:delText>
              </w:r>
            </w:del>
            <w:ins w:id="751" w:author="Marie-Helene" w:date="2017-10-06T15:01:00Z">
              <w:r>
                <w:rPr>
                  <w:szCs w:val="18"/>
                </w:rPr>
                <w:t>their</w:t>
              </w:r>
              <w:r w:rsidRPr="006D4D94">
                <w:rPr>
                  <w:szCs w:val="18"/>
                </w:rPr>
                <w:t xml:space="preserve"> </w:t>
              </w:r>
            </w:ins>
            <w:r w:rsidRPr="006D4D94">
              <w:rPr>
                <w:szCs w:val="18"/>
              </w:rPr>
              <w:t xml:space="preserve">wish to speak. Permission to speak on the closure of the debate shall be accorded only to two speakers opposing the closure, after which the motion shall be immediately put to </w:t>
            </w:r>
            <w:del w:id="752" w:author="Marie-Helene" w:date="2017-10-31T14:36:00Z">
              <w:r w:rsidRPr="006D4D94" w:rsidDel="00910F67">
                <w:rPr>
                  <w:szCs w:val="18"/>
                </w:rPr>
                <w:delText xml:space="preserve">the </w:delText>
              </w:r>
            </w:del>
            <w:ins w:id="753" w:author="Marie-Helene" w:date="2017-10-31T14:36:00Z">
              <w:r w:rsidR="00910F67">
                <w:rPr>
                  <w:szCs w:val="18"/>
                </w:rPr>
                <w:t>a</w:t>
              </w:r>
              <w:r w:rsidR="00910F67" w:rsidRPr="006D4D94">
                <w:rPr>
                  <w:szCs w:val="18"/>
                </w:rPr>
                <w:t xml:space="preserve"> </w:t>
              </w:r>
            </w:ins>
            <w:r w:rsidRPr="006D4D94">
              <w:rPr>
                <w:szCs w:val="18"/>
              </w:rPr>
              <w:t>vote. If the Council is in favour of the closure, the Chair shall declare the closure of the debate. The Chair may limit the time to be allowed to speakers under this rule.</w:t>
            </w:r>
          </w:p>
        </w:tc>
        <w:tc>
          <w:tcPr>
            <w:tcW w:w="6237" w:type="dxa"/>
          </w:tcPr>
          <w:p w:rsidR="00D00209" w:rsidRPr="00696225" w:rsidRDefault="00D00209" w:rsidP="00C82D83">
            <w:pPr>
              <w:rPr>
                <w:szCs w:val="18"/>
              </w:rPr>
            </w:pPr>
            <w:r>
              <w:rPr>
                <w:szCs w:val="18"/>
              </w:rPr>
              <w:t>“</w:t>
            </w:r>
            <w:r w:rsidRPr="006D4D94">
              <w:rPr>
                <w:szCs w:val="18"/>
              </w:rPr>
              <w:t xml:space="preserve">has signified his </w:t>
            </w:r>
            <w:r>
              <w:rPr>
                <w:szCs w:val="18"/>
                <w:u w:val="single"/>
              </w:rPr>
              <w:t xml:space="preserve">or </w:t>
            </w:r>
            <w:r w:rsidRPr="00AA38A0">
              <w:rPr>
                <w:szCs w:val="18"/>
                <w:u w:val="single"/>
              </w:rPr>
              <w:t>her</w:t>
            </w:r>
            <w:r>
              <w:rPr>
                <w:szCs w:val="18"/>
              </w:rPr>
              <w:t xml:space="preserve"> </w:t>
            </w:r>
            <w:r w:rsidRPr="00AA38A0">
              <w:rPr>
                <w:szCs w:val="18"/>
              </w:rPr>
              <w:t>wish</w:t>
            </w:r>
            <w:r w:rsidRPr="006D4D94">
              <w:rPr>
                <w:szCs w:val="18"/>
              </w:rPr>
              <w:t xml:space="preserve"> to speak</w:t>
            </w:r>
            <w:r>
              <w:rPr>
                <w:szCs w:val="18"/>
              </w:rPr>
              <w:t>”</w:t>
            </w:r>
          </w:p>
        </w:tc>
        <w:tc>
          <w:tcPr>
            <w:tcW w:w="1843" w:type="dxa"/>
          </w:tcPr>
          <w:p w:rsidR="00D00209" w:rsidRPr="00AA6F89" w:rsidRDefault="00D00209">
            <w:pPr>
              <w:rPr>
                <w:szCs w:val="18"/>
              </w:rPr>
            </w:pPr>
            <w:r>
              <w:rPr>
                <w:szCs w:val="18"/>
              </w:rPr>
              <w:t>Spain</w:t>
            </w:r>
          </w:p>
        </w:tc>
      </w:tr>
      <w:tr w:rsidR="00D00209" w:rsidTr="00672189">
        <w:tc>
          <w:tcPr>
            <w:tcW w:w="1555" w:type="dxa"/>
          </w:tcPr>
          <w:p w:rsidR="00D00209" w:rsidRDefault="00D00209">
            <w:pPr>
              <w:rPr>
                <w:b/>
                <w:szCs w:val="18"/>
              </w:rPr>
            </w:pPr>
          </w:p>
        </w:tc>
        <w:tc>
          <w:tcPr>
            <w:tcW w:w="5811" w:type="dxa"/>
          </w:tcPr>
          <w:p w:rsidR="00D00209" w:rsidRPr="00875AAA" w:rsidRDefault="00D00209" w:rsidP="00910F67">
            <w:pPr>
              <w:pStyle w:val="Paragraphedeliste"/>
              <w:numPr>
                <w:ilvl w:val="0"/>
                <w:numId w:val="37"/>
              </w:numPr>
              <w:rPr>
                <w:szCs w:val="18"/>
              </w:rPr>
              <w:pPrChange w:id="754" w:author="Marie-Helene" w:date="2017-10-31T14:36:00Z">
                <w:pPr>
                  <w:pStyle w:val="Paragraphedeliste"/>
                  <w:numPr>
                    <w:numId w:val="37"/>
                  </w:numPr>
                  <w:ind w:hanging="360"/>
                </w:pPr>
              </w:pPrChange>
            </w:pPr>
            <w:r w:rsidRPr="006D4D94">
              <w:rPr>
                <w:szCs w:val="18"/>
              </w:rPr>
              <w:t xml:space="preserve">During the discussion of any matter, a </w:t>
            </w:r>
            <w:del w:id="755" w:author="Marie-Hélène Grillet" w:date="2017-10-09T16:47:00Z">
              <w:r w:rsidRPr="006D4D94" w:rsidDel="00FB2492">
                <w:rPr>
                  <w:szCs w:val="18"/>
                </w:rPr>
                <w:delText xml:space="preserve">Councillor </w:delText>
              </w:r>
            </w:del>
            <w:ins w:id="756" w:author="Marie-Hélène Grillet" w:date="2017-10-09T16:47:00Z">
              <w:r>
                <w:rPr>
                  <w:szCs w:val="18"/>
                </w:rPr>
                <w:t>Council member</w:t>
              </w:r>
              <w:r w:rsidRPr="006D4D94">
                <w:rPr>
                  <w:szCs w:val="18"/>
                </w:rPr>
                <w:t xml:space="preserve"> </w:t>
              </w:r>
            </w:ins>
            <w:r w:rsidRPr="006D4D94">
              <w:rPr>
                <w:szCs w:val="18"/>
              </w:rPr>
              <w:t xml:space="preserve">may move the suspension or the adjournment of the meeting. Such motions shall not be debated, but shall be immediately put to </w:t>
            </w:r>
            <w:del w:id="757" w:author="Marie-Helene" w:date="2017-10-31T14:36:00Z">
              <w:r w:rsidRPr="006D4D94" w:rsidDel="00910F67">
                <w:rPr>
                  <w:szCs w:val="18"/>
                </w:rPr>
                <w:delText xml:space="preserve">the </w:delText>
              </w:r>
            </w:del>
            <w:ins w:id="758" w:author="Marie-Helene" w:date="2017-10-31T14:36:00Z">
              <w:r w:rsidR="00910F67">
                <w:rPr>
                  <w:szCs w:val="18"/>
                </w:rPr>
                <w:t>a</w:t>
              </w:r>
              <w:r w:rsidR="00910F67" w:rsidRPr="006D4D94">
                <w:rPr>
                  <w:szCs w:val="18"/>
                </w:rPr>
                <w:t xml:space="preserve"> </w:t>
              </w:r>
            </w:ins>
            <w:r w:rsidRPr="006D4D94">
              <w:rPr>
                <w:szCs w:val="18"/>
              </w:rPr>
              <w:t>vote. The Chair may limit the time to be allowed to the speaker moving the suspension or adjournment.</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75AAA" w:rsidRDefault="00D00209" w:rsidP="006D4D94">
            <w:pPr>
              <w:pStyle w:val="Paragraphedeliste"/>
              <w:numPr>
                <w:ilvl w:val="0"/>
                <w:numId w:val="37"/>
              </w:numPr>
              <w:rPr>
                <w:szCs w:val="18"/>
              </w:rPr>
            </w:pPr>
            <w:r w:rsidRPr="006D4D94">
              <w:rPr>
                <w:szCs w:val="18"/>
              </w:rPr>
              <w:t>Subject to rule e) above, the following motions shall have precedence in the following order over all the other proposals or motions before the meeting:</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75AAA" w:rsidRDefault="00D00209" w:rsidP="006D4D94">
            <w:pPr>
              <w:pStyle w:val="Paragraphedeliste"/>
              <w:numPr>
                <w:ilvl w:val="0"/>
                <w:numId w:val="38"/>
              </w:numPr>
              <w:ind w:left="884" w:hanging="218"/>
              <w:rPr>
                <w:szCs w:val="18"/>
              </w:rPr>
            </w:pPr>
            <w:r>
              <w:rPr>
                <w:szCs w:val="18"/>
              </w:rPr>
              <w:t>to suspend the meeting;</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75AAA" w:rsidRDefault="00D00209" w:rsidP="006D4D94">
            <w:pPr>
              <w:pStyle w:val="Paragraphedeliste"/>
              <w:numPr>
                <w:ilvl w:val="0"/>
                <w:numId w:val="38"/>
              </w:numPr>
              <w:ind w:left="884" w:hanging="218"/>
              <w:rPr>
                <w:szCs w:val="18"/>
              </w:rPr>
            </w:pPr>
            <w:r>
              <w:rPr>
                <w:szCs w:val="18"/>
              </w:rPr>
              <w:t>to adjourn the meeting;</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75AAA" w:rsidRDefault="00D00209" w:rsidP="006D4D94">
            <w:pPr>
              <w:pStyle w:val="Paragraphedeliste"/>
              <w:numPr>
                <w:ilvl w:val="0"/>
                <w:numId w:val="38"/>
              </w:numPr>
              <w:ind w:left="884" w:hanging="218"/>
              <w:rPr>
                <w:szCs w:val="18"/>
              </w:rPr>
            </w:pPr>
            <w:r w:rsidRPr="006D4D94">
              <w:rPr>
                <w:szCs w:val="18"/>
              </w:rPr>
              <w:t>to adjourn the debate on the question under discussion; and</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75AAA" w:rsidRDefault="00D00209" w:rsidP="006D4D94">
            <w:pPr>
              <w:pStyle w:val="Paragraphedeliste"/>
              <w:numPr>
                <w:ilvl w:val="0"/>
                <w:numId w:val="38"/>
              </w:numPr>
              <w:ind w:left="884" w:hanging="218"/>
              <w:rPr>
                <w:szCs w:val="18"/>
              </w:rPr>
            </w:pPr>
            <w:proofErr w:type="gramStart"/>
            <w:r w:rsidRPr="006D4D94">
              <w:rPr>
                <w:szCs w:val="18"/>
              </w:rPr>
              <w:t>for</w:t>
            </w:r>
            <w:proofErr w:type="gramEnd"/>
            <w:r w:rsidRPr="006D4D94">
              <w:rPr>
                <w:szCs w:val="18"/>
              </w:rPr>
              <w:t xml:space="preserve"> the closure of the debate on the question under discussion.</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75AAA" w:rsidRDefault="00D00209" w:rsidP="00910F67">
            <w:pPr>
              <w:pStyle w:val="Paragraphedeliste"/>
              <w:numPr>
                <w:ilvl w:val="0"/>
                <w:numId w:val="37"/>
              </w:numPr>
              <w:rPr>
                <w:szCs w:val="18"/>
              </w:rPr>
              <w:pPrChange w:id="759" w:author="Marie-Helene" w:date="2017-10-31T14:37:00Z">
                <w:pPr>
                  <w:pStyle w:val="Paragraphedeliste"/>
                  <w:numPr>
                    <w:numId w:val="37"/>
                  </w:numPr>
                  <w:ind w:hanging="360"/>
                </w:pPr>
              </w:pPrChange>
            </w:pPr>
            <w:r w:rsidRPr="0086220B">
              <w:rPr>
                <w:szCs w:val="18"/>
              </w:rPr>
              <w:t xml:space="preserve">Subject to rule e) above, any motion calling for a decision on the competence of the Council to discuss any matter or to adopt a proposal submitted to it shall be put to </w:t>
            </w:r>
            <w:del w:id="760" w:author="Marie-Helene" w:date="2017-10-31T14:37:00Z">
              <w:r w:rsidRPr="0086220B" w:rsidDel="00910F67">
                <w:rPr>
                  <w:szCs w:val="18"/>
                </w:rPr>
                <w:delText xml:space="preserve">the </w:delText>
              </w:r>
            </w:del>
            <w:ins w:id="761" w:author="Marie-Helene" w:date="2017-10-31T14:37:00Z">
              <w:r w:rsidR="00910F67">
                <w:rPr>
                  <w:szCs w:val="18"/>
                </w:rPr>
                <w:t>a</w:t>
              </w:r>
              <w:r w:rsidR="00910F67" w:rsidRPr="0086220B">
                <w:rPr>
                  <w:szCs w:val="18"/>
                </w:rPr>
                <w:t xml:space="preserve"> </w:t>
              </w:r>
            </w:ins>
            <w:r w:rsidRPr="0086220B">
              <w:rPr>
                <w:szCs w:val="18"/>
              </w:rPr>
              <w:t>vote before the matter is discussed or a vote is taken on the proposal in question.</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75AAA" w:rsidRDefault="00D00209">
            <w:pPr>
              <w:pStyle w:val="Paragraphedeliste"/>
              <w:numPr>
                <w:ilvl w:val="0"/>
                <w:numId w:val="37"/>
              </w:numPr>
              <w:rPr>
                <w:szCs w:val="18"/>
              </w:rPr>
            </w:pPr>
            <w:r w:rsidRPr="0086220B">
              <w:rPr>
                <w:szCs w:val="18"/>
              </w:rPr>
              <w:t xml:space="preserve">A motion may be withdrawn by its proposer at any time before voting on it has commenced, provided that the motion has not been amended or that an amendment to it is not under discussion. A motion which has thus been withdrawn may be reintroduced by any </w:t>
            </w:r>
            <w:del w:id="762" w:author="Marie-Hélène Grillet" w:date="2017-10-09T16:47:00Z">
              <w:r w:rsidRPr="0086220B" w:rsidDel="00FB2492">
                <w:rPr>
                  <w:szCs w:val="18"/>
                </w:rPr>
                <w:delText>Councillor</w:delText>
              </w:r>
            </w:del>
            <w:ins w:id="763" w:author="Marie-Hélène Grillet" w:date="2017-10-09T16:47:00Z">
              <w:r>
                <w:rPr>
                  <w:szCs w:val="18"/>
                </w:rPr>
                <w:t>Council member</w:t>
              </w:r>
            </w:ins>
            <w:r w:rsidRPr="0086220B">
              <w:rPr>
                <w:szCs w:val="18"/>
              </w:rPr>
              <w:t>.</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75AAA" w:rsidRDefault="00D00209" w:rsidP="00910F67">
            <w:pPr>
              <w:pStyle w:val="Paragraphedeliste"/>
              <w:numPr>
                <w:ilvl w:val="0"/>
                <w:numId w:val="37"/>
              </w:numPr>
              <w:rPr>
                <w:szCs w:val="18"/>
              </w:rPr>
              <w:pPrChange w:id="764" w:author="Marie-Helene" w:date="2017-10-31T14:37:00Z">
                <w:pPr>
                  <w:pStyle w:val="Paragraphedeliste"/>
                  <w:numPr>
                    <w:numId w:val="37"/>
                  </w:numPr>
                  <w:ind w:hanging="360"/>
                </w:pPr>
              </w:pPrChange>
            </w:pPr>
            <w:r w:rsidRPr="0086220B">
              <w:rPr>
                <w:szCs w:val="18"/>
              </w:rPr>
              <w:t xml:space="preserve">When a proposal has been adopted or rejected it may not be reconsidered unless the Council, by a two-thirds majority of the </w:t>
            </w:r>
            <w:del w:id="765" w:author="Marie-Hélène Grillet" w:date="2017-10-09T16:48:00Z">
              <w:r w:rsidRPr="0086220B" w:rsidDel="00FB2492">
                <w:rPr>
                  <w:szCs w:val="18"/>
                </w:rPr>
                <w:delText xml:space="preserve">Councillors </w:delText>
              </w:r>
            </w:del>
            <w:ins w:id="766" w:author="Marie-Hélène Grillet" w:date="2017-10-09T16:48:00Z">
              <w:r>
                <w:rPr>
                  <w:szCs w:val="18"/>
                </w:rPr>
                <w:t>Council members</w:t>
              </w:r>
              <w:r w:rsidRPr="0086220B">
                <w:rPr>
                  <w:szCs w:val="18"/>
                </w:rPr>
                <w:t xml:space="preserve"> </w:t>
              </w:r>
            </w:ins>
            <w:r w:rsidRPr="0086220B">
              <w:rPr>
                <w:szCs w:val="18"/>
              </w:rPr>
              <w:t xml:space="preserve">present and voting, so decides. Permission to speak on a motion to reconsider shall be accorded only to the mover and one other supporter and to two speakers opposing the motion, after which it shall be put immediately to </w:t>
            </w:r>
            <w:del w:id="767" w:author="Marie-Helene" w:date="2017-10-31T14:37:00Z">
              <w:r w:rsidRPr="0086220B" w:rsidDel="00910F67">
                <w:rPr>
                  <w:szCs w:val="18"/>
                </w:rPr>
                <w:delText xml:space="preserve">the </w:delText>
              </w:r>
            </w:del>
            <w:ins w:id="768" w:author="Marie-Helene" w:date="2017-10-31T14:37:00Z">
              <w:r w:rsidR="00910F67">
                <w:rPr>
                  <w:szCs w:val="18"/>
                </w:rPr>
                <w:t>a</w:t>
              </w:r>
              <w:r w:rsidR="00910F67" w:rsidRPr="0086220B">
                <w:rPr>
                  <w:szCs w:val="18"/>
                </w:rPr>
                <w:t xml:space="preserve"> </w:t>
              </w:r>
            </w:ins>
            <w:r w:rsidRPr="0086220B">
              <w:rPr>
                <w:szCs w:val="18"/>
              </w:rPr>
              <w:t>vote.</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75AAA" w:rsidRDefault="00D00209" w:rsidP="00875AAA">
            <w:pPr>
              <w:pStyle w:val="Paragraphedeliste"/>
              <w:numPr>
                <w:ilvl w:val="1"/>
                <w:numId w:val="30"/>
              </w:numPr>
              <w:rPr>
                <w:b/>
                <w:szCs w:val="18"/>
              </w:rPr>
            </w:pPr>
            <w:r>
              <w:rPr>
                <w:b/>
                <w:szCs w:val="18"/>
              </w:rPr>
              <w:t>Voting</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6220B" w:rsidRDefault="00D00209" w:rsidP="00E07100">
            <w:pPr>
              <w:pStyle w:val="Paragraphedeliste"/>
              <w:numPr>
                <w:ilvl w:val="0"/>
                <w:numId w:val="39"/>
              </w:numPr>
              <w:rPr>
                <w:szCs w:val="18"/>
              </w:rPr>
            </w:pPr>
            <w:r w:rsidRPr="00E07100">
              <w:rPr>
                <w:szCs w:val="18"/>
              </w:rPr>
              <w:t>In ordinary meetings the Council shall vote by show of hands and otherwise in accordance with Article 5.3 of the Convention.</w:t>
            </w:r>
          </w:p>
        </w:tc>
        <w:tc>
          <w:tcPr>
            <w:tcW w:w="6237" w:type="dxa"/>
          </w:tcPr>
          <w:p w:rsidR="00D00209" w:rsidRPr="009A585C" w:rsidRDefault="00D00209" w:rsidP="00C82D83">
            <w:pPr>
              <w:rPr>
                <w:i/>
                <w:szCs w:val="18"/>
              </w:rPr>
            </w:pPr>
            <w:r>
              <w:rPr>
                <w:szCs w:val="18"/>
              </w:rPr>
              <w:t xml:space="preserve">Add at the end: “The delegation of the vote will not be permissible.” </w:t>
            </w:r>
            <w:r>
              <w:rPr>
                <w:i/>
                <w:szCs w:val="18"/>
              </w:rPr>
              <w:t>(</w:t>
            </w:r>
            <w:proofErr w:type="gramStart"/>
            <w:r>
              <w:rPr>
                <w:i/>
                <w:szCs w:val="18"/>
              </w:rPr>
              <w:t>permitted</w:t>
            </w:r>
            <w:proofErr w:type="gramEnd"/>
            <w:r>
              <w:rPr>
                <w:i/>
                <w:szCs w:val="18"/>
              </w:rPr>
              <w:t>?)</w:t>
            </w:r>
          </w:p>
        </w:tc>
        <w:tc>
          <w:tcPr>
            <w:tcW w:w="1843" w:type="dxa"/>
          </w:tcPr>
          <w:p w:rsidR="00D00209" w:rsidRPr="00AA6F89" w:rsidRDefault="00D00209">
            <w:pPr>
              <w:rPr>
                <w:szCs w:val="18"/>
              </w:rPr>
            </w:pPr>
            <w:r>
              <w:rPr>
                <w:szCs w:val="18"/>
              </w:rPr>
              <w:t>Spain</w:t>
            </w:r>
          </w:p>
        </w:tc>
      </w:tr>
      <w:tr w:rsidR="00D00209" w:rsidTr="00672189">
        <w:tc>
          <w:tcPr>
            <w:tcW w:w="1555" w:type="dxa"/>
          </w:tcPr>
          <w:p w:rsidR="00D00209" w:rsidRDefault="00D00209">
            <w:pPr>
              <w:rPr>
                <w:b/>
                <w:szCs w:val="18"/>
              </w:rPr>
            </w:pPr>
          </w:p>
        </w:tc>
        <w:tc>
          <w:tcPr>
            <w:tcW w:w="5811" w:type="dxa"/>
          </w:tcPr>
          <w:p w:rsidR="00D00209" w:rsidRPr="0086220B" w:rsidRDefault="00D00209" w:rsidP="007974A9">
            <w:pPr>
              <w:pStyle w:val="Paragraphedeliste"/>
              <w:numPr>
                <w:ilvl w:val="0"/>
                <w:numId w:val="39"/>
              </w:numPr>
              <w:rPr>
                <w:szCs w:val="18"/>
              </w:rPr>
              <w:pPrChange w:id="769" w:author="Marie-Helene" w:date="2017-10-31T14:46:00Z">
                <w:pPr>
                  <w:pStyle w:val="Paragraphedeliste"/>
                  <w:numPr>
                    <w:numId w:val="39"/>
                  </w:numPr>
                  <w:ind w:hanging="360"/>
                </w:pPr>
              </w:pPrChange>
            </w:pPr>
            <w:r w:rsidRPr="00E07100">
              <w:rPr>
                <w:szCs w:val="18"/>
              </w:rPr>
              <w:t>The Chair may decide to call an out of session postal or electronic vote by the Council. Postal or electronic votes will be determined by simple majority of votes cast</w:t>
            </w:r>
            <w:del w:id="770" w:author="Marie-Helene" w:date="2017-10-31T14:46:00Z">
              <w:r w:rsidRPr="00E07100" w:rsidDel="007974A9">
                <w:rPr>
                  <w:szCs w:val="18"/>
                </w:rPr>
                <w:delText xml:space="preserve">, with nil returns being counted as votes in favour of the proposal, unless otherwise notified when </w:delText>
              </w:r>
            </w:del>
            <w:del w:id="771" w:author="Marie-Helene" w:date="2017-10-31T14:45:00Z">
              <w:r w:rsidRPr="00E07100" w:rsidDel="007974A9">
                <w:rPr>
                  <w:szCs w:val="18"/>
                </w:rPr>
                <w:delText xml:space="preserve">the </w:delText>
              </w:r>
            </w:del>
            <w:del w:id="772" w:author="Marie-Helene" w:date="2017-10-31T14:46:00Z">
              <w:r w:rsidRPr="00E07100" w:rsidDel="007974A9">
                <w:rPr>
                  <w:szCs w:val="18"/>
                </w:rPr>
                <w:delText>vote is called.</w:delText>
              </w:r>
            </w:del>
            <w:ins w:id="773" w:author="Marie-Helene" w:date="2017-10-31T14:46:00Z">
              <w:r w:rsidR="007974A9">
                <w:rPr>
                  <w:szCs w:val="18"/>
                </w:rPr>
                <w:t>.</w:t>
              </w:r>
            </w:ins>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B9683A" w:rsidRDefault="00D00209" w:rsidP="00B9683A">
            <w:pPr>
              <w:pStyle w:val="Paragraphedeliste"/>
              <w:numPr>
                <w:ilvl w:val="1"/>
                <w:numId w:val="30"/>
              </w:numPr>
              <w:rPr>
                <w:b/>
                <w:szCs w:val="18"/>
              </w:rPr>
            </w:pPr>
            <w:r>
              <w:rPr>
                <w:b/>
                <w:szCs w:val="18"/>
              </w:rPr>
              <w:t>Decision Making and Reporting</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370BD" w:rsidRDefault="00D00209" w:rsidP="00E94E97">
            <w:pPr>
              <w:pStyle w:val="Paragraphedeliste"/>
              <w:numPr>
                <w:ilvl w:val="0"/>
                <w:numId w:val="40"/>
              </w:numPr>
              <w:rPr>
                <w:szCs w:val="18"/>
              </w:rPr>
            </w:pPr>
            <w:r w:rsidRPr="00E94E97">
              <w:rPr>
                <w:szCs w:val="18"/>
              </w:rPr>
              <w:t>Where the Council is requested to make a decision, that request may be put to the meeting in the form of a proposed Council Resolution. Each Resolution should include an action date, if relevant, and for convenience, the Chair may aggregate Resolutions for approval and reporting purposes.</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370BD" w:rsidRDefault="00D00209" w:rsidP="0089619C">
            <w:pPr>
              <w:pStyle w:val="Paragraphedeliste"/>
              <w:numPr>
                <w:ilvl w:val="0"/>
                <w:numId w:val="40"/>
              </w:numPr>
              <w:rPr>
                <w:szCs w:val="18"/>
              </w:rPr>
              <w:pPrChange w:id="774" w:author="Marie-Helene" w:date="2017-10-31T14:47:00Z">
                <w:pPr>
                  <w:pStyle w:val="Paragraphedeliste"/>
                  <w:numPr>
                    <w:numId w:val="40"/>
                  </w:numPr>
                  <w:ind w:hanging="360"/>
                </w:pPr>
              </w:pPrChange>
            </w:pPr>
            <w:r w:rsidRPr="00E94E97">
              <w:rPr>
                <w:szCs w:val="18"/>
              </w:rPr>
              <w:t xml:space="preserve">The Secretary‐General shall arrange for the substance of all discussions of the Council to be recorded in a </w:t>
            </w:r>
            <w:del w:id="775" w:author="Marie-Helene" w:date="2017-10-31T14:47:00Z">
              <w:r w:rsidRPr="00E94E97" w:rsidDel="0089619C">
                <w:rPr>
                  <w:szCs w:val="18"/>
                </w:rPr>
                <w:delText xml:space="preserve">general </w:delText>
              </w:r>
            </w:del>
            <w:r w:rsidRPr="00E94E97">
              <w:rPr>
                <w:szCs w:val="18"/>
              </w:rPr>
              <w:t xml:space="preserve">summary of the work of the meeting. The </w:t>
            </w:r>
            <w:del w:id="776" w:author="Marie-Helene" w:date="2017-10-31T14:47:00Z">
              <w:r w:rsidRPr="00E94E97" w:rsidDel="0089619C">
                <w:rPr>
                  <w:szCs w:val="18"/>
                </w:rPr>
                <w:delText xml:space="preserve">minutes </w:delText>
              </w:r>
            </w:del>
            <w:ins w:id="777" w:author="Marie-Helene" w:date="2017-10-31T14:47:00Z">
              <w:r w:rsidR="0089619C">
                <w:rPr>
                  <w:szCs w:val="18"/>
                </w:rPr>
                <w:t>summary</w:t>
              </w:r>
              <w:r w:rsidR="0089619C" w:rsidRPr="00E94E97">
                <w:rPr>
                  <w:szCs w:val="18"/>
                </w:rPr>
                <w:t xml:space="preserve"> </w:t>
              </w:r>
            </w:ins>
            <w:r w:rsidRPr="00E94E97">
              <w:rPr>
                <w:szCs w:val="18"/>
              </w:rPr>
              <w:t xml:space="preserve">shall be distributed to all </w:t>
            </w:r>
            <w:del w:id="778" w:author="Marie-Hélène Grillet" w:date="2017-10-09T16:53:00Z">
              <w:r w:rsidRPr="00E94E97" w:rsidDel="00B95FAC">
                <w:rPr>
                  <w:szCs w:val="18"/>
                </w:rPr>
                <w:delText xml:space="preserve">Councillors </w:delText>
              </w:r>
            </w:del>
            <w:ins w:id="779" w:author="Marie-Hélène Grillet" w:date="2017-10-09T16:53:00Z">
              <w:r>
                <w:rPr>
                  <w:szCs w:val="18"/>
                </w:rPr>
                <w:t>Council members</w:t>
              </w:r>
              <w:r w:rsidRPr="00E94E97">
                <w:rPr>
                  <w:szCs w:val="18"/>
                </w:rPr>
                <w:t xml:space="preserve"> </w:t>
              </w:r>
            </w:ins>
            <w:r w:rsidRPr="00E94E97">
              <w:rPr>
                <w:szCs w:val="18"/>
              </w:rPr>
              <w:t xml:space="preserve">present at the meeting, who may submit their proposed corrections in writing to the Chair. Any disagreement on the proposed corrections shall be decided by the Chair after consultation with the </w:t>
            </w:r>
            <w:del w:id="780" w:author="Marie-Hélène Grillet" w:date="2017-10-09T16:53:00Z">
              <w:r w:rsidRPr="00E94E97" w:rsidDel="00B95FAC">
                <w:rPr>
                  <w:szCs w:val="18"/>
                </w:rPr>
                <w:delText>Councillor</w:delText>
              </w:r>
            </w:del>
            <w:ins w:id="781" w:author="Marie-Hélène Grillet" w:date="2017-10-09T16:53:00Z">
              <w:r>
                <w:rPr>
                  <w:szCs w:val="18"/>
                </w:rPr>
                <w:t>Council member</w:t>
              </w:r>
            </w:ins>
            <w:r w:rsidRPr="00E94E97">
              <w:rPr>
                <w:szCs w:val="18"/>
              </w:rPr>
              <w:t>(s) concerned.</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370BD" w:rsidRDefault="00D00209" w:rsidP="0089619C">
            <w:pPr>
              <w:pStyle w:val="Paragraphedeliste"/>
              <w:numPr>
                <w:ilvl w:val="0"/>
                <w:numId w:val="40"/>
              </w:numPr>
              <w:rPr>
                <w:szCs w:val="18"/>
              </w:rPr>
              <w:pPrChange w:id="782" w:author="Marie-Helene" w:date="2017-10-31T14:47:00Z">
                <w:pPr>
                  <w:pStyle w:val="Paragraphedeliste"/>
                  <w:numPr>
                    <w:numId w:val="40"/>
                  </w:numPr>
                  <w:ind w:hanging="360"/>
                </w:pPr>
              </w:pPrChange>
            </w:pPr>
            <w:r w:rsidRPr="00E94E97">
              <w:rPr>
                <w:szCs w:val="18"/>
              </w:rPr>
              <w:t xml:space="preserve">The </w:t>
            </w:r>
            <w:del w:id="783" w:author="Marie-Helene" w:date="2017-10-31T14:47:00Z">
              <w:r w:rsidRPr="00E94E97" w:rsidDel="0089619C">
                <w:rPr>
                  <w:szCs w:val="18"/>
                </w:rPr>
                <w:delText xml:space="preserve">minutes </w:delText>
              </w:r>
            </w:del>
            <w:ins w:id="784" w:author="Marie-Helene" w:date="2017-10-31T14:47:00Z">
              <w:r w:rsidR="0089619C">
                <w:rPr>
                  <w:szCs w:val="18"/>
                </w:rPr>
                <w:t>summary</w:t>
              </w:r>
              <w:r w:rsidR="0089619C" w:rsidRPr="00E94E97">
                <w:rPr>
                  <w:szCs w:val="18"/>
                </w:rPr>
                <w:t xml:space="preserve"> </w:t>
              </w:r>
            </w:ins>
            <w:r w:rsidRPr="00E94E97">
              <w:rPr>
                <w:szCs w:val="18"/>
              </w:rPr>
              <w:t xml:space="preserve">will be approved by the Council in meeting, or, if necessary, by correspondence. The approved </w:t>
            </w:r>
            <w:del w:id="785" w:author="Marie-Helene" w:date="2017-10-31T14:47:00Z">
              <w:r w:rsidRPr="00E94E97" w:rsidDel="0089619C">
                <w:rPr>
                  <w:szCs w:val="18"/>
                </w:rPr>
                <w:delText>minutes</w:delText>
              </w:r>
            </w:del>
            <w:ins w:id="786" w:author="Marie-Helene" w:date="2017-10-31T14:47:00Z">
              <w:r w:rsidR="0089619C">
                <w:rPr>
                  <w:szCs w:val="18"/>
                </w:rPr>
                <w:t>summary</w:t>
              </w:r>
            </w:ins>
            <w:r w:rsidRPr="00E94E97">
              <w:rPr>
                <w:szCs w:val="18"/>
              </w:rPr>
              <w:t xml:space="preserve">, including the text of all Resolutions, will be made available to </w:t>
            </w:r>
            <w:del w:id="787" w:author="Marie-Hélène Grillet" w:date="2017-10-09T16:53:00Z">
              <w:r w:rsidRPr="00E94E97" w:rsidDel="00B95FAC">
                <w:rPr>
                  <w:szCs w:val="18"/>
                </w:rPr>
                <w:delText>Councillors</w:delText>
              </w:r>
            </w:del>
            <w:ins w:id="788" w:author="Marie-Hélène Grillet" w:date="2017-10-09T16:53:00Z">
              <w:r>
                <w:rPr>
                  <w:szCs w:val="18"/>
                </w:rPr>
                <w:t>Council members</w:t>
              </w:r>
            </w:ins>
            <w:r w:rsidRPr="00E94E97">
              <w:rPr>
                <w:szCs w:val="18"/>
              </w:rPr>
              <w:t xml:space="preserve">, </w:t>
            </w:r>
            <w:del w:id="789" w:author="Marie-Hélène Grillet" w:date="2017-10-09T16:54:00Z">
              <w:r w:rsidRPr="00E94E97" w:rsidDel="00B95FAC">
                <w:rPr>
                  <w:szCs w:val="18"/>
                </w:rPr>
                <w:delText>Contracting Parties</w:delText>
              </w:r>
            </w:del>
            <w:ins w:id="790" w:author="Marie-Hélène Grillet" w:date="2017-10-09T16:54:00Z">
              <w:r>
                <w:rPr>
                  <w:szCs w:val="18"/>
                </w:rPr>
                <w:t>Member States</w:t>
              </w:r>
            </w:ins>
            <w:r w:rsidRPr="00E94E97">
              <w:rPr>
                <w:szCs w:val="18"/>
              </w:rPr>
              <w:t xml:space="preserve"> and </w:t>
            </w:r>
            <w:ins w:id="791" w:author="Marie-Hélène Grillet" w:date="2017-10-09T16:54:00Z">
              <w:r>
                <w:rPr>
                  <w:szCs w:val="18"/>
                </w:rPr>
                <w:t>M</w:t>
              </w:r>
            </w:ins>
            <w:del w:id="792" w:author="Marie-Hélène Grillet" w:date="2017-10-09T16:54:00Z">
              <w:r w:rsidRPr="00E94E97" w:rsidDel="00B95FAC">
                <w:rPr>
                  <w:szCs w:val="18"/>
                </w:rPr>
                <w:delText>m</w:delText>
              </w:r>
            </w:del>
            <w:r w:rsidRPr="00E94E97">
              <w:rPr>
                <w:szCs w:val="18"/>
              </w:rPr>
              <w:t>embers.</w:t>
            </w:r>
          </w:p>
        </w:tc>
        <w:tc>
          <w:tcPr>
            <w:tcW w:w="6237" w:type="dxa"/>
          </w:tcPr>
          <w:p w:rsidR="00D00209" w:rsidRPr="00696225" w:rsidRDefault="00D00209" w:rsidP="006920B5">
            <w:pPr>
              <w:rPr>
                <w:szCs w:val="18"/>
              </w:rPr>
            </w:pPr>
            <w:r>
              <w:rPr>
                <w:szCs w:val="18"/>
              </w:rPr>
              <w:t>Move “</w:t>
            </w:r>
            <w:r w:rsidRPr="00E94E97">
              <w:rPr>
                <w:szCs w:val="18"/>
              </w:rPr>
              <w:t>The approved minutes, including the text of all Resolutions, will be made available to Councillors, Contracting Parties and members.</w:t>
            </w:r>
            <w:r>
              <w:rPr>
                <w:szCs w:val="18"/>
              </w:rPr>
              <w:t>” to new clause and edit text.</w:t>
            </w:r>
          </w:p>
        </w:tc>
        <w:tc>
          <w:tcPr>
            <w:tcW w:w="1843" w:type="dxa"/>
          </w:tcPr>
          <w:p w:rsidR="00D00209" w:rsidRPr="00AA6F89" w:rsidRDefault="00D00209">
            <w:pPr>
              <w:rPr>
                <w:szCs w:val="18"/>
              </w:rPr>
            </w:pPr>
            <w:r>
              <w:rPr>
                <w:szCs w:val="18"/>
              </w:rPr>
              <w:t>Spain</w:t>
            </w:r>
          </w:p>
        </w:tc>
      </w:tr>
      <w:tr w:rsidR="00D00209" w:rsidTr="00672189">
        <w:tc>
          <w:tcPr>
            <w:tcW w:w="1555" w:type="dxa"/>
          </w:tcPr>
          <w:p w:rsidR="00D00209" w:rsidRDefault="00D00209">
            <w:pPr>
              <w:rPr>
                <w:b/>
                <w:szCs w:val="18"/>
              </w:rPr>
            </w:pPr>
          </w:p>
        </w:tc>
        <w:tc>
          <w:tcPr>
            <w:tcW w:w="5811" w:type="dxa"/>
          </w:tcPr>
          <w:p w:rsidR="00D00209" w:rsidRPr="006920B5" w:rsidRDefault="00D00209" w:rsidP="006920B5">
            <w:pPr>
              <w:ind w:left="360"/>
              <w:rPr>
                <w:szCs w:val="18"/>
              </w:rPr>
            </w:pPr>
          </w:p>
        </w:tc>
        <w:tc>
          <w:tcPr>
            <w:tcW w:w="6237" w:type="dxa"/>
          </w:tcPr>
          <w:p w:rsidR="00D00209" w:rsidRDefault="00D00209" w:rsidP="006920B5">
            <w:pPr>
              <w:rPr>
                <w:ins w:id="793" w:author="Marie-Helene" w:date="2017-10-06T15:05:00Z"/>
                <w:szCs w:val="18"/>
              </w:rPr>
            </w:pPr>
            <w:r>
              <w:rPr>
                <w:szCs w:val="18"/>
              </w:rPr>
              <w:t>Insert new clause c): “</w:t>
            </w:r>
            <w:r w:rsidRPr="00E94E97">
              <w:rPr>
                <w:szCs w:val="18"/>
              </w:rPr>
              <w:t xml:space="preserve">The approved minutes, including the text of all Resolutions, </w:t>
            </w:r>
            <w:r w:rsidRPr="00E94E97">
              <w:rPr>
                <w:szCs w:val="18"/>
              </w:rPr>
              <w:lastRenderedPageBreak/>
              <w:t xml:space="preserve">will be made available to </w:t>
            </w:r>
            <w:r>
              <w:rPr>
                <w:szCs w:val="18"/>
              </w:rPr>
              <w:t>Council members</w:t>
            </w:r>
            <w:r w:rsidRPr="00E94E97">
              <w:rPr>
                <w:szCs w:val="18"/>
              </w:rPr>
              <w:t xml:space="preserve">, </w:t>
            </w:r>
            <w:r>
              <w:rPr>
                <w:szCs w:val="18"/>
              </w:rPr>
              <w:t>Member States</w:t>
            </w:r>
            <w:r w:rsidRPr="00E94E97">
              <w:rPr>
                <w:szCs w:val="18"/>
              </w:rPr>
              <w:t xml:space="preserve"> and </w:t>
            </w:r>
            <w:r>
              <w:rPr>
                <w:szCs w:val="18"/>
              </w:rPr>
              <w:t xml:space="preserve">Partners </w:t>
            </w:r>
            <w:r>
              <w:rPr>
                <w:szCs w:val="18"/>
                <w:u w:val="single"/>
              </w:rPr>
              <w:t>in a maximum of three days</w:t>
            </w:r>
            <w:r w:rsidRPr="00E94E97">
              <w:rPr>
                <w:szCs w:val="18"/>
              </w:rPr>
              <w:t>.</w:t>
            </w:r>
            <w:r>
              <w:rPr>
                <w:szCs w:val="18"/>
              </w:rPr>
              <w:t>”</w:t>
            </w:r>
          </w:p>
          <w:p w:rsidR="00D00209" w:rsidRPr="00C92E0E" w:rsidRDefault="00D00209" w:rsidP="006920B5">
            <w:pPr>
              <w:rPr>
                <w:color w:val="0070C0"/>
                <w:szCs w:val="18"/>
                <w:rPrChange w:id="794" w:author="Marie-Helene" w:date="2017-10-06T15:05:00Z">
                  <w:rPr>
                    <w:szCs w:val="18"/>
                  </w:rPr>
                </w:rPrChange>
              </w:rPr>
            </w:pPr>
            <w:ins w:id="795" w:author="Marie-Helene" w:date="2017-10-06T15:05:00Z">
              <w:r>
                <w:rPr>
                  <w:color w:val="0070C0"/>
                  <w:szCs w:val="18"/>
                </w:rPr>
                <w:t>May not be possible with more than one language.</w:t>
              </w:r>
            </w:ins>
          </w:p>
        </w:tc>
        <w:tc>
          <w:tcPr>
            <w:tcW w:w="1843" w:type="dxa"/>
          </w:tcPr>
          <w:p w:rsidR="00D00209" w:rsidRPr="00AA6F89" w:rsidRDefault="00D00209">
            <w:pPr>
              <w:rPr>
                <w:szCs w:val="18"/>
              </w:rPr>
            </w:pPr>
            <w:r>
              <w:rPr>
                <w:szCs w:val="18"/>
              </w:rPr>
              <w:lastRenderedPageBreak/>
              <w:t>Spain</w:t>
            </w:r>
          </w:p>
        </w:tc>
      </w:tr>
      <w:tr w:rsidR="00D00209" w:rsidTr="00672189">
        <w:tc>
          <w:tcPr>
            <w:tcW w:w="1555" w:type="dxa"/>
          </w:tcPr>
          <w:p w:rsidR="00D00209" w:rsidRDefault="00D00209">
            <w:pPr>
              <w:rPr>
                <w:b/>
                <w:szCs w:val="18"/>
              </w:rPr>
            </w:pPr>
          </w:p>
        </w:tc>
        <w:tc>
          <w:tcPr>
            <w:tcW w:w="5811" w:type="dxa"/>
          </w:tcPr>
          <w:p w:rsidR="00D00209" w:rsidRPr="008370BD" w:rsidRDefault="00D00209">
            <w:pPr>
              <w:pStyle w:val="Paragraphedeliste"/>
              <w:numPr>
                <w:ilvl w:val="0"/>
                <w:numId w:val="40"/>
              </w:numPr>
              <w:rPr>
                <w:szCs w:val="18"/>
              </w:rPr>
            </w:pPr>
            <w:r w:rsidRPr="00E94E97">
              <w:rPr>
                <w:szCs w:val="18"/>
              </w:rPr>
              <w:t xml:space="preserve">Documents relevant to the implementation of decisions shall be distributed to </w:t>
            </w:r>
            <w:del w:id="796" w:author="Marie-Hélène Grillet" w:date="2017-10-09T16:54:00Z">
              <w:r w:rsidRPr="00E94E97" w:rsidDel="00B95FAC">
                <w:rPr>
                  <w:szCs w:val="18"/>
                </w:rPr>
                <w:delText>Councillors</w:delText>
              </w:r>
            </w:del>
            <w:ins w:id="797" w:author="Marie-Hélène Grillet" w:date="2017-10-09T16:54:00Z">
              <w:r>
                <w:rPr>
                  <w:szCs w:val="18"/>
                </w:rPr>
                <w:t>Council members</w:t>
              </w:r>
            </w:ins>
            <w:r w:rsidRPr="00E94E97">
              <w:rPr>
                <w:szCs w:val="18"/>
              </w:rPr>
              <w:t xml:space="preserve">, </w:t>
            </w:r>
            <w:del w:id="798" w:author="Marie-Hélène Grillet" w:date="2017-10-09T16:54:00Z">
              <w:r w:rsidRPr="00E94E97" w:rsidDel="00B95FAC">
                <w:rPr>
                  <w:szCs w:val="18"/>
                </w:rPr>
                <w:delText>Contracting Parties</w:delText>
              </w:r>
            </w:del>
            <w:ins w:id="799" w:author="Marie-Hélène Grillet" w:date="2017-10-09T16:54:00Z">
              <w:r>
                <w:rPr>
                  <w:szCs w:val="18"/>
                </w:rPr>
                <w:t>Member States</w:t>
              </w:r>
            </w:ins>
            <w:r w:rsidRPr="00E94E97">
              <w:rPr>
                <w:szCs w:val="18"/>
              </w:rPr>
              <w:t xml:space="preserve"> and </w:t>
            </w:r>
            <w:ins w:id="800" w:author="Marie-Hélène Grillet" w:date="2017-10-09T16:54:00Z">
              <w:r>
                <w:rPr>
                  <w:szCs w:val="18"/>
                </w:rPr>
                <w:t>M</w:t>
              </w:r>
            </w:ins>
            <w:del w:id="801" w:author="Marie-Hélène Grillet" w:date="2017-10-09T16:54:00Z">
              <w:r w:rsidRPr="00E94E97" w:rsidDel="00B95FAC">
                <w:rPr>
                  <w:szCs w:val="18"/>
                </w:rPr>
                <w:delText>m</w:delText>
              </w:r>
            </w:del>
            <w:r w:rsidRPr="00E94E97">
              <w:rPr>
                <w:szCs w:val="18"/>
              </w:rPr>
              <w:t>embers as relevant.</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Del="00027E0D" w:rsidTr="00672189">
        <w:trPr>
          <w:del w:id="802" w:author="Marie-Helene" w:date="2017-10-06T14:23:00Z"/>
        </w:trPr>
        <w:tc>
          <w:tcPr>
            <w:tcW w:w="1555" w:type="dxa"/>
          </w:tcPr>
          <w:p w:rsidR="00D00209" w:rsidDel="00027E0D" w:rsidRDefault="00D00209">
            <w:pPr>
              <w:rPr>
                <w:del w:id="803" w:author="Marie-Helene" w:date="2017-10-06T14:23:00Z"/>
                <w:b/>
                <w:szCs w:val="18"/>
              </w:rPr>
            </w:pPr>
            <w:moveFromRangeStart w:id="804" w:author="Marie-Helene" w:date="2017-10-06T14:23:00Z" w:name="move495063167"/>
          </w:p>
        </w:tc>
        <w:tc>
          <w:tcPr>
            <w:tcW w:w="5811" w:type="dxa"/>
          </w:tcPr>
          <w:p w:rsidR="00D00209" w:rsidRPr="008370BD" w:rsidDel="00027E0D" w:rsidRDefault="00D00209" w:rsidP="008370BD">
            <w:pPr>
              <w:pStyle w:val="Paragraphedeliste"/>
              <w:numPr>
                <w:ilvl w:val="0"/>
                <w:numId w:val="30"/>
              </w:numPr>
              <w:rPr>
                <w:del w:id="805" w:author="Marie-Helene" w:date="2017-10-06T14:23:00Z"/>
                <w:b/>
                <w:szCs w:val="18"/>
              </w:rPr>
            </w:pPr>
            <w:del w:id="806" w:author="Marie-Helene" w:date="2017-10-06T14:23:00Z">
              <w:r w:rsidDel="00027E0D">
                <w:rPr>
                  <w:b/>
                  <w:szCs w:val="18"/>
                </w:rPr>
                <w:delText>Election of the President and Vice President of IALA</w:delText>
              </w:r>
            </w:del>
          </w:p>
        </w:tc>
        <w:tc>
          <w:tcPr>
            <w:tcW w:w="6237" w:type="dxa"/>
          </w:tcPr>
          <w:p w:rsidR="00D00209" w:rsidRPr="004F5F89" w:rsidDel="00027E0D" w:rsidRDefault="00D00209" w:rsidP="00C82D83">
            <w:pPr>
              <w:rPr>
                <w:del w:id="807" w:author="Marie-Helene" w:date="2017-10-06T14:23:00Z"/>
                <w:szCs w:val="18"/>
              </w:rPr>
            </w:pPr>
            <w:del w:id="808" w:author="Marie-Helene" w:date="2017-10-06T14:23:00Z">
              <w:r w:rsidDel="00027E0D">
                <w:rPr>
                  <w:szCs w:val="18"/>
                </w:rPr>
                <w:delText xml:space="preserve">“Election of the President and Vice President of </w:delText>
              </w:r>
              <w:r w:rsidDel="00027E0D">
                <w:rPr>
                  <w:szCs w:val="18"/>
                  <w:u w:val="single"/>
                </w:rPr>
                <w:delText>the Organization</w:delText>
              </w:r>
              <w:r w:rsidDel="00027E0D">
                <w:rPr>
                  <w:szCs w:val="18"/>
                </w:rPr>
                <w:delText xml:space="preserve"> </w:delText>
              </w:r>
              <w:r w:rsidDel="00027E0D">
                <w:rPr>
                  <w:strike/>
                  <w:szCs w:val="18"/>
                </w:rPr>
                <w:delText>IALA</w:delText>
              </w:r>
              <w:r w:rsidDel="00027E0D">
                <w:rPr>
                  <w:szCs w:val="18"/>
                </w:rPr>
                <w:delText>”</w:delText>
              </w:r>
            </w:del>
          </w:p>
        </w:tc>
        <w:tc>
          <w:tcPr>
            <w:tcW w:w="1843" w:type="dxa"/>
          </w:tcPr>
          <w:p w:rsidR="00D00209" w:rsidRPr="00AA6F89" w:rsidDel="00027E0D" w:rsidRDefault="00D00209">
            <w:pPr>
              <w:rPr>
                <w:del w:id="809" w:author="Marie-Helene" w:date="2017-10-06T14:23:00Z"/>
                <w:szCs w:val="18"/>
              </w:rPr>
            </w:pPr>
            <w:del w:id="810" w:author="Marie-Helene" w:date="2017-10-06T14:23:00Z">
              <w:r w:rsidDel="00027E0D">
                <w:rPr>
                  <w:szCs w:val="18"/>
                </w:rPr>
                <w:delText>Japan</w:delText>
              </w:r>
            </w:del>
          </w:p>
        </w:tc>
      </w:tr>
      <w:tr w:rsidR="00D00209" w:rsidDel="00027E0D" w:rsidTr="00672189">
        <w:trPr>
          <w:del w:id="811" w:author="Marie-Helene" w:date="2017-10-06T14:23:00Z"/>
        </w:trPr>
        <w:tc>
          <w:tcPr>
            <w:tcW w:w="1555" w:type="dxa"/>
          </w:tcPr>
          <w:p w:rsidR="00D00209" w:rsidDel="00027E0D" w:rsidRDefault="00D00209">
            <w:pPr>
              <w:rPr>
                <w:del w:id="812" w:author="Marie-Helene" w:date="2017-10-06T14:23:00Z"/>
                <w:b/>
                <w:szCs w:val="18"/>
              </w:rPr>
            </w:pPr>
          </w:p>
        </w:tc>
        <w:tc>
          <w:tcPr>
            <w:tcW w:w="5811" w:type="dxa"/>
          </w:tcPr>
          <w:p w:rsidR="00D00209" w:rsidRPr="0062434E" w:rsidDel="00027E0D" w:rsidRDefault="00D00209" w:rsidP="00D11225">
            <w:pPr>
              <w:pStyle w:val="Paragraphedeliste"/>
              <w:numPr>
                <w:ilvl w:val="0"/>
                <w:numId w:val="41"/>
              </w:numPr>
              <w:rPr>
                <w:del w:id="813" w:author="Marie-Helene" w:date="2017-10-06T14:23:00Z"/>
                <w:szCs w:val="18"/>
              </w:rPr>
            </w:pPr>
            <w:del w:id="814" w:author="Marie-Helene" w:date="2017-10-06T14:23:00Z">
              <w:r w:rsidRPr="00D11225" w:rsidDel="00027E0D">
                <w:rPr>
                  <w:szCs w:val="18"/>
                </w:rPr>
                <w:delText>The Council shall, upon its election or as necessary, from among its Councillors elect the President and Vice President of the Organization.</w:delText>
              </w:r>
            </w:del>
          </w:p>
        </w:tc>
        <w:tc>
          <w:tcPr>
            <w:tcW w:w="6237" w:type="dxa"/>
          </w:tcPr>
          <w:p w:rsidR="00D00209" w:rsidRPr="00696225" w:rsidDel="00027E0D" w:rsidRDefault="00D00209" w:rsidP="00C82D83">
            <w:pPr>
              <w:rPr>
                <w:del w:id="815" w:author="Marie-Helene" w:date="2017-10-06T14:23:00Z"/>
                <w:szCs w:val="18"/>
              </w:rPr>
            </w:pPr>
            <w:del w:id="816" w:author="Marie-Helene" w:date="2017-10-06T14:23:00Z">
              <w:r w:rsidDel="00027E0D">
                <w:rPr>
                  <w:szCs w:val="18"/>
                </w:rPr>
                <w:delText>To enshrine the principle of rotation and geographical representation, add at the end: “Geographical diversity between the two positions and rotation of Groups at the Presidency and Vice Presidency of the Organization shall be factors of eligibility.”</w:delText>
              </w:r>
            </w:del>
          </w:p>
        </w:tc>
        <w:tc>
          <w:tcPr>
            <w:tcW w:w="1843" w:type="dxa"/>
          </w:tcPr>
          <w:p w:rsidR="00D00209" w:rsidRPr="00AA6F89" w:rsidDel="00027E0D" w:rsidRDefault="00D00209">
            <w:pPr>
              <w:rPr>
                <w:del w:id="817" w:author="Marie-Helene" w:date="2017-10-06T14:23:00Z"/>
                <w:szCs w:val="18"/>
              </w:rPr>
            </w:pPr>
            <w:del w:id="818" w:author="Marie-Helene" w:date="2017-10-06T14:23:00Z">
              <w:r w:rsidDel="00027E0D">
                <w:rPr>
                  <w:szCs w:val="18"/>
                </w:rPr>
                <w:delText>Spain</w:delText>
              </w:r>
            </w:del>
          </w:p>
        </w:tc>
      </w:tr>
      <w:tr w:rsidR="00D00209" w:rsidDel="00027E0D" w:rsidTr="00672189">
        <w:trPr>
          <w:del w:id="819" w:author="Marie-Helene" w:date="2017-10-06T14:23:00Z"/>
        </w:trPr>
        <w:tc>
          <w:tcPr>
            <w:tcW w:w="1555" w:type="dxa"/>
          </w:tcPr>
          <w:p w:rsidR="00D00209" w:rsidDel="00027E0D" w:rsidRDefault="00D00209">
            <w:pPr>
              <w:rPr>
                <w:del w:id="820" w:author="Marie-Helene" w:date="2017-10-06T14:23:00Z"/>
                <w:b/>
                <w:szCs w:val="18"/>
              </w:rPr>
            </w:pPr>
          </w:p>
        </w:tc>
        <w:tc>
          <w:tcPr>
            <w:tcW w:w="5811" w:type="dxa"/>
          </w:tcPr>
          <w:p w:rsidR="00D00209" w:rsidRPr="0062434E" w:rsidDel="00027E0D" w:rsidRDefault="00D00209" w:rsidP="00D11225">
            <w:pPr>
              <w:pStyle w:val="Paragraphedeliste"/>
              <w:numPr>
                <w:ilvl w:val="0"/>
                <w:numId w:val="41"/>
              </w:numPr>
              <w:rPr>
                <w:del w:id="821" w:author="Marie-Helene" w:date="2017-10-06T14:23:00Z"/>
                <w:szCs w:val="18"/>
              </w:rPr>
            </w:pPr>
            <w:del w:id="822" w:author="Marie-Helene" w:date="2017-10-06T14:23:00Z">
              <w:r w:rsidRPr="00D11225" w:rsidDel="00027E0D">
                <w:rPr>
                  <w:szCs w:val="18"/>
                </w:rPr>
                <w:delText>The election will be by secret ballot, which shall be conducted by the Secretary‐ General.</w:delText>
              </w:r>
            </w:del>
          </w:p>
        </w:tc>
        <w:tc>
          <w:tcPr>
            <w:tcW w:w="6237" w:type="dxa"/>
          </w:tcPr>
          <w:p w:rsidR="00D00209" w:rsidRPr="00696225" w:rsidDel="00027E0D" w:rsidRDefault="00D00209" w:rsidP="00C82D83">
            <w:pPr>
              <w:rPr>
                <w:del w:id="823" w:author="Marie-Helene" w:date="2017-10-06T14:23:00Z"/>
                <w:szCs w:val="18"/>
              </w:rPr>
            </w:pPr>
          </w:p>
        </w:tc>
        <w:tc>
          <w:tcPr>
            <w:tcW w:w="1843" w:type="dxa"/>
          </w:tcPr>
          <w:p w:rsidR="00D00209" w:rsidRPr="00AA6F89" w:rsidDel="00027E0D" w:rsidRDefault="00D00209">
            <w:pPr>
              <w:rPr>
                <w:del w:id="824" w:author="Marie-Helene" w:date="2017-10-06T14:23:00Z"/>
                <w:szCs w:val="18"/>
              </w:rPr>
            </w:pPr>
          </w:p>
        </w:tc>
      </w:tr>
      <w:tr w:rsidR="00D00209" w:rsidDel="00027E0D" w:rsidTr="00672189">
        <w:trPr>
          <w:del w:id="825" w:author="Marie-Helene" w:date="2017-10-06T14:23:00Z"/>
        </w:trPr>
        <w:tc>
          <w:tcPr>
            <w:tcW w:w="1555" w:type="dxa"/>
          </w:tcPr>
          <w:p w:rsidR="00D00209" w:rsidDel="00027E0D" w:rsidRDefault="00D00209">
            <w:pPr>
              <w:rPr>
                <w:del w:id="826" w:author="Marie-Helene" w:date="2017-10-06T14:23:00Z"/>
                <w:b/>
                <w:szCs w:val="18"/>
              </w:rPr>
            </w:pPr>
          </w:p>
        </w:tc>
        <w:tc>
          <w:tcPr>
            <w:tcW w:w="5811" w:type="dxa"/>
          </w:tcPr>
          <w:p w:rsidR="00D00209" w:rsidRPr="0062434E" w:rsidDel="00027E0D" w:rsidRDefault="00D00209" w:rsidP="00D11225">
            <w:pPr>
              <w:pStyle w:val="Paragraphedeliste"/>
              <w:numPr>
                <w:ilvl w:val="0"/>
                <w:numId w:val="41"/>
              </w:numPr>
              <w:rPr>
                <w:del w:id="827" w:author="Marie-Helene" w:date="2017-10-06T14:23:00Z"/>
                <w:szCs w:val="18"/>
              </w:rPr>
            </w:pPr>
            <w:del w:id="828" w:author="Marie-Helene" w:date="2017-10-06T14:23:00Z">
              <w:r w:rsidRPr="00D11225" w:rsidDel="00027E0D">
                <w:rPr>
                  <w:szCs w:val="18"/>
                </w:rPr>
                <w:delText>All Councillors will be eligible for election upon indication of their willingness to stand for election.</w:delText>
              </w:r>
            </w:del>
          </w:p>
        </w:tc>
        <w:tc>
          <w:tcPr>
            <w:tcW w:w="6237" w:type="dxa"/>
          </w:tcPr>
          <w:p w:rsidR="00D00209" w:rsidRPr="00696225" w:rsidDel="00027E0D" w:rsidRDefault="00D00209" w:rsidP="00C82D83">
            <w:pPr>
              <w:rPr>
                <w:del w:id="829" w:author="Marie-Helene" w:date="2017-10-06T14:23:00Z"/>
                <w:szCs w:val="18"/>
              </w:rPr>
            </w:pPr>
          </w:p>
        </w:tc>
        <w:tc>
          <w:tcPr>
            <w:tcW w:w="1843" w:type="dxa"/>
          </w:tcPr>
          <w:p w:rsidR="00D00209" w:rsidRPr="00AA6F89" w:rsidDel="00027E0D" w:rsidRDefault="00D00209">
            <w:pPr>
              <w:rPr>
                <w:del w:id="830" w:author="Marie-Helene" w:date="2017-10-06T14:23:00Z"/>
                <w:szCs w:val="18"/>
              </w:rPr>
            </w:pPr>
          </w:p>
        </w:tc>
      </w:tr>
      <w:tr w:rsidR="00D00209" w:rsidDel="00027E0D" w:rsidTr="00672189">
        <w:trPr>
          <w:del w:id="831" w:author="Marie-Helene" w:date="2017-10-06T14:23:00Z"/>
        </w:trPr>
        <w:tc>
          <w:tcPr>
            <w:tcW w:w="1555" w:type="dxa"/>
          </w:tcPr>
          <w:p w:rsidR="00D00209" w:rsidDel="00027E0D" w:rsidRDefault="00D00209">
            <w:pPr>
              <w:rPr>
                <w:del w:id="832" w:author="Marie-Helene" w:date="2017-10-06T14:23:00Z"/>
                <w:b/>
                <w:szCs w:val="18"/>
              </w:rPr>
            </w:pPr>
          </w:p>
        </w:tc>
        <w:tc>
          <w:tcPr>
            <w:tcW w:w="5811" w:type="dxa"/>
          </w:tcPr>
          <w:p w:rsidR="00D00209" w:rsidRPr="0062434E" w:rsidDel="00027E0D" w:rsidRDefault="00D00209" w:rsidP="00D11225">
            <w:pPr>
              <w:pStyle w:val="Paragraphedeliste"/>
              <w:numPr>
                <w:ilvl w:val="0"/>
                <w:numId w:val="41"/>
              </w:numPr>
              <w:rPr>
                <w:del w:id="833" w:author="Marie-Helene" w:date="2017-10-06T14:23:00Z"/>
                <w:szCs w:val="18"/>
              </w:rPr>
            </w:pPr>
            <w:del w:id="834" w:author="Marie-Helene" w:date="2017-10-06T14:23:00Z">
              <w:r w:rsidRPr="00D11225" w:rsidDel="00027E0D">
                <w:rPr>
                  <w:szCs w:val="18"/>
                </w:rPr>
                <w:delText>There shall be two ballots, one to elect the President and the other to elect the Vice President.</w:delText>
              </w:r>
            </w:del>
          </w:p>
        </w:tc>
        <w:tc>
          <w:tcPr>
            <w:tcW w:w="6237" w:type="dxa"/>
          </w:tcPr>
          <w:p w:rsidR="00D00209" w:rsidRPr="00696225" w:rsidDel="00027E0D" w:rsidRDefault="00D00209" w:rsidP="00C82D83">
            <w:pPr>
              <w:rPr>
                <w:del w:id="835" w:author="Marie-Helene" w:date="2017-10-06T14:23:00Z"/>
                <w:szCs w:val="18"/>
              </w:rPr>
            </w:pPr>
          </w:p>
        </w:tc>
        <w:tc>
          <w:tcPr>
            <w:tcW w:w="1843" w:type="dxa"/>
          </w:tcPr>
          <w:p w:rsidR="00D00209" w:rsidRPr="00AA6F89" w:rsidDel="00027E0D" w:rsidRDefault="00D00209">
            <w:pPr>
              <w:rPr>
                <w:del w:id="836" w:author="Marie-Helene" w:date="2017-10-06T14:23:00Z"/>
                <w:szCs w:val="18"/>
              </w:rPr>
            </w:pPr>
          </w:p>
        </w:tc>
      </w:tr>
      <w:tr w:rsidR="00D00209" w:rsidDel="00027E0D" w:rsidTr="00672189">
        <w:trPr>
          <w:del w:id="837" w:author="Marie-Helene" w:date="2017-10-06T14:23:00Z"/>
        </w:trPr>
        <w:tc>
          <w:tcPr>
            <w:tcW w:w="1555" w:type="dxa"/>
          </w:tcPr>
          <w:p w:rsidR="00D00209" w:rsidDel="00027E0D" w:rsidRDefault="00D00209">
            <w:pPr>
              <w:rPr>
                <w:del w:id="838" w:author="Marie-Helene" w:date="2017-10-06T14:23:00Z"/>
                <w:b/>
                <w:szCs w:val="18"/>
              </w:rPr>
            </w:pPr>
          </w:p>
        </w:tc>
        <w:tc>
          <w:tcPr>
            <w:tcW w:w="5811" w:type="dxa"/>
          </w:tcPr>
          <w:p w:rsidR="00D00209" w:rsidRPr="0062434E" w:rsidDel="00027E0D" w:rsidRDefault="00D00209" w:rsidP="00D11225">
            <w:pPr>
              <w:pStyle w:val="Paragraphedeliste"/>
              <w:numPr>
                <w:ilvl w:val="0"/>
                <w:numId w:val="41"/>
              </w:numPr>
              <w:rPr>
                <w:del w:id="839" w:author="Marie-Helene" w:date="2017-10-06T14:23:00Z"/>
                <w:szCs w:val="18"/>
              </w:rPr>
            </w:pPr>
            <w:del w:id="840" w:author="Marie-Helene" w:date="2017-10-06T14:23:00Z">
              <w:r w:rsidRPr="00D11225" w:rsidDel="00027E0D">
                <w:rPr>
                  <w:szCs w:val="18"/>
                </w:rPr>
                <w:delText>Each Councillor is entitled to cast one vote in each ballot.</w:delText>
              </w:r>
            </w:del>
          </w:p>
        </w:tc>
        <w:tc>
          <w:tcPr>
            <w:tcW w:w="6237" w:type="dxa"/>
          </w:tcPr>
          <w:p w:rsidR="00D00209" w:rsidRPr="00696225" w:rsidDel="00027E0D" w:rsidRDefault="00D00209" w:rsidP="00C82D83">
            <w:pPr>
              <w:rPr>
                <w:del w:id="841" w:author="Marie-Helene" w:date="2017-10-06T14:23:00Z"/>
                <w:szCs w:val="18"/>
              </w:rPr>
            </w:pPr>
          </w:p>
        </w:tc>
        <w:tc>
          <w:tcPr>
            <w:tcW w:w="1843" w:type="dxa"/>
          </w:tcPr>
          <w:p w:rsidR="00D00209" w:rsidRPr="00AA6F89" w:rsidDel="00027E0D" w:rsidRDefault="00D00209">
            <w:pPr>
              <w:rPr>
                <w:del w:id="842" w:author="Marie-Helene" w:date="2017-10-06T14:23:00Z"/>
                <w:szCs w:val="18"/>
              </w:rPr>
            </w:pPr>
          </w:p>
        </w:tc>
      </w:tr>
      <w:tr w:rsidR="00D00209" w:rsidDel="00027E0D" w:rsidTr="00672189">
        <w:trPr>
          <w:del w:id="843" w:author="Marie-Helene" w:date="2017-10-06T14:23:00Z"/>
        </w:trPr>
        <w:tc>
          <w:tcPr>
            <w:tcW w:w="1555" w:type="dxa"/>
          </w:tcPr>
          <w:p w:rsidR="00D00209" w:rsidDel="00027E0D" w:rsidRDefault="00D00209">
            <w:pPr>
              <w:rPr>
                <w:del w:id="844" w:author="Marie-Helene" w:date="2017-10-06T14:23:00Z"/>
                <w:b/>
                <w:szCs w:val="18"/>
              </w:rPr>
            </w:pPr>
          </w:p>
        </w:tc>
        <w:tc>
          <w:tcPr>
            <w:tcW w:w="5811" w:type="dxa"/>
          </w:tcPr>
          <w:p w:rsidR="00D00209" w:rsidRPr="0062434E" w:rsidDel="00027E0D" w:rsidRDefault="00D00209" w:rsidP="00D11225">
            <w:pPr>
              <w:pStyle w:val="Paragraphedeliste"/>
              <w:numPr>
                <w:ilvl w:val="0"/>
                <w:numId w:val="41"/>
              </w:numPr>
              <w:rPr>
                <w:del w:id="845" w:author="Marie-Helene" w:date="2017-10-06T14:23:00Z"/>
                <w:szCs w:val="18"/>
              </w:rPr>
            </w:pPr>
            <w:del w:id="846" w:author="Marie-Helene" w:date="2017-10-06T14:23:00Z">
              <w:r w:rsidRPr="00D11225" w:rsidDel="00027E0D">
                <w:rPr>
                  <w:szCs w:val="18"/>
                </w:rPr>
                <w:delText>Election will be the majority of votes cast, the counting of which will be done by the Secretary‐General in view of the Council.</w:delText>
              </w:r>
            </w:del>
          </w:p>
        </w:tc>
        <w:tc>
          <w:tcPr>
            <w:tcW w:w="6237" w:type="dxa"/>
          </w:tcPr>
          <w:p w:rsidR="00D00209" w:rsidRPr="00696225" w:rsidDel="00027E0D" w:rsidRDefault="00D00209" w:rsidP="00C82D83">
            <w:pPr>
              <w:rPr>
                <w:del w:id="847" w:author="Marie-Helene" w:date="2017-10-06T14:23:00Z"/>
                <w:szCs w:val="18"/>
              </w:rPr>
            </w:pPr>
          </w:p>
        </w:tc>
        <w:tc>
          <w:tcPr>
            <w:tcW w:w="1843" w:type="dxa"/>
          </w:tcPr>
          <w:p w:rsidR="00D00209" w:rsidRPr="00AA6F89" w:rsidDel="00027E0D" w:rsidRDefault="00D00209">
            <w:pPr>
              <w:rPr>
                <w:del w:id="848" w:author="Marie-Helene" w:date="2017-10-06T14:23:00Z"/>
                <w:szCs w:val="18"/>
              </w:rPr>
            </w:pPr>
          </w:p>
        </w:tc>
      </w:tr>
      <w:tr w:rsidR="00D00209" w:rsidDel="00027E0D" w:rsidTr="00672189">
        <w:trPr>
          <w:del w:id="849" w:author="Marie-Helene" w:date="2017-10-06T14:23:00Z"/>
        </w:trPr>
        <w:tc>
          <w:tcPr>
            <w:tcW w:w="1555" w:type="dxa"/>
          </w:tcPr>
          <w:p w:rsidR="00D00209" w:rsidDel="00027E0D" w:rsidRDefault="00D00209">
            <w:pPr>
              <w:rPr>
                <w:del w:id="850" w:author="Marie-Helene" w:date="2017-10-06T14:23:00Z"/>
                <w:b/>
                <w:szCs w:val="18"/>
              </w:rPr>
            </w:pPr>
          </w:p>
        </w:tc>
        <w:tc>
          <w:tcPr>
            <w:tcW w:w="5811" w:type="dxa"/>
          </w:tcPr>
          <w:p w:rsidR="00D00209" w:rsidRPr="0062434E" w:rsidDel="00027E0D" w:rsidRDefault="00D00209" w:rsidP="00D11225">
            <w:pPr>
              <w:pStyle w:val="Paragraphedeliste"/>
              <w:numPr>
                <w:ilvl w:val="0"/>
                <w:numId w:val="41"/>
              </w:numPr>
              <w:rPr>
                <w:del w:id="851" w:author="Marie-Helene" w:date="2017-10-06T14:23:00Z"/>
                <w:szCs w:val="18"/>
              </w:rPr>
            </w:pPr>
            <w:del w:id="852" w:author="Marie-Helene" w:date="2017-10-06T14:23:00Z">
              <w:r w:rsidRPr="00D11225" w:rsidDel="00027E0D">
                <w:rPr>
                  <w:szCs w:val="18"/>
                </w:rPr>
                <w:delText>If no candidate in either ballot in accordance with (d) above obtains a majority in the first ballot, a second ballot shall be taken confined normally to the two candidates obtaining the largest number of votes. If in the second ballot the votes are equally divided, the Secretary-General shall decide between the candidates by drawing lots.</w:delText>
              </w:r>
            </w:del>
          </w:p>
        </w:tc>
        <w:tc>
          <w:tcPr>
            <w:tcW w:w="6237" w:type="dxa"/>
          </w:tcPr>
          <w:p w:rsidR="00D00209" w:rsidRPr="00696225" w:rsidDel="00027E0D" w:rsidRDefault="00D00209" w:rsidP="00C82D83">
            <w:pPr>
              <w:rPr>
                <w:del w:id="853" w:author="Marie-Helene" w:date="2017-10-06T14:23:00Z"/>
                <w:szCs w:val="18"/>
              </w:rPr>
            </w:pPr>
          </w:p>
        </w:tc>
        <w:tc>
          <w:tcPr>
            <w:tcW w:w="1843" w:type="dxa"/>
          </w:tcPr>
          <w:p w:rsidR="00D00209" w:rsidRPr="00AA6F89" w:rsidDel="00027E0D" w:rsidRDefault="00D00209">
            <w:pPr>
              <w:rPr>
                <w:del w:id="854" w:author="Marie-Helene" w:date="2017-10-06T14:23:00Z"/>
                <w:szCs w:val="18"/>
              </w:rPr>
            </w:pPr>
          </w:p>
        </w:tc>
      </w:tr>
      <w:tr w:rsidR="00D00209" w:rsidDel="00027E0D" w:rsidTr="00672189">
        <w:trPr>
          <w:del w:id="855" w:author="Marie-Helene" w:date="2017-10-06T14:23:00Z"/>
        </w:trPr>
        <w:tc>
          <w:tcPr>
            <w:tcW w:w="1555" w:type="dxa"/>
          </w:tcPr>
          <w:p w:rsidR="00D00209" w:rsidDel="00027E0D" w:rsidRDefault="00D00209">
            <w:pPr>
              <w:rPr>
                <w:del w:id="856" w:author="Marie-Helene" w:date="2017-10-06T14:23:00Z"/>
                <w:b/>
                <w:szCs w:val="18"/>
              </w:rPr>
            </w:pPr>
          </w:p>
        </w:tc>
        <w:tc>
          <w:tcPr>
            <w:tcW w:w="5811" w:type="dxa"/>
          </w:tcPr>
          <w:p w:rsidR="00D00209" w:rsidRPr="0062434E" w:rsidDel="00027E0D" w:rsidRDefault="00D00209" w:rsidP="00D11225">
            <w:pPr>
              <w:pStyle w:val="Paragraphedeliste"/>
              <w:numPr>
                <w:ilvl w:val="0"/>
                <w:numId w:val="41"/>
              </w:numPr>
              <w:rPr>
                <w:del w:id="857" w:author="Marie-Helene" w:date="2017-10-06T14:23:00Z"/>
                <w:szCs w:val="18"/>
              </w:rPr>
            </w:pPr>
            <w:del w:id="858" w:author="Marie-Helene" w:date="2017-10-06T14:23:00Z">
              <w:r w:rsidRPr="00D11225" w:rsidDel="00027E0D">
                <w:rPr>
                  <w:szCs w:val="18"/>
                </w:rPr>
                <w:delText>The President and the Vice President shall hold office for one term between General Assemblies unless resigning earlier. They shall not be eligible for immediate re-election and shall not hold office for more than two terms in total.</w:delText>
              </w:r>
            </w:del>
          </w:p>
        </w:tc>
        <w:tc>
          <w:tcPr>
            <w:tcW w:w="6237" w:type="dxa"/>
          </w:tcPr>
          <w:p w:rsidR="00D00209" w:rsidRPr="00696225" w:rsidDel="00027E0D" w:rsidRDefault="00D00209" w:rsidP="00C82D83">
            <w:pPr>
              <w:rPr>
                <w:del w:id="859" w:author="Marie-Helene" w:date="2017-10-06T14:23:00Z"/>
                <w:szCs w:val="18"/>
              </w:rPr>
            </w:pPr>
          </w:p>
        </w:tc>
        <w:tc>
          <w:tcPr>
            <w:tcW w:w="1843" w:type="dxa"/>
          </w:tcPr>
          <w:p w:rsidR="00D00209" w:rsidRPr="00AA6F89" w:rsidDel="00027E0D" w:rsidRDefault="00D00209">
            <w:pPr>
              <w:rPr>
                <w:del w:id="860" w:author="Marie-Helene" w:date="2017-10-06T14:23:00Z"/>
                <w:szCs w:val="18"/>
              </w:rPr>
            </w:pPr>
          </w:p>
        </w:tc>
      </w:tr>
      <w:tr w:rsidR="00D00209" w:rsidDel="00027E0D" w:rsidTr="00672189">
        <w:trPr>
          <w:del w:id="861" w:author="Marie-Helene" w:date="2017-10-06T14:23:00Z"/>
        </w:trPr>
        <w:tc>
          <w:tcPr>
            <w:tcW w:w="1555" w:type="dxa"/>
          </w:tcPr>
          <w:p w:rsidR="00D00209" w:rsidDel="00027E0D" w:rsidRDefault="00D00209">
            <w:pPr>
              <w:rPr>
                <w:del w:id="862" w:author="Marie-Helene" w:date="2017-10-06T14:23:00Z"/>
                <w:b/>
                <w:szCs w:val="18"/>
              </w:rPr>
            </w:pPr>
          </w:p>
        </w:tc>
        <w:tc>
          <w:tcPr>
            <w:tcW w:w="5811" w:type="dxa"/>
          </w:tcPr>
          <w:p w:rsidR="00D00209" w:rsidRPr="0062434E" w:rsidDel="00027E0D" w:rsidRDefault="00D00209" w:rsidP="00D11225">
            <w:pPr>
              <w:pStyle w:val="Paragraphedeliste"/>
              <w:numPr>
                <w:ilvl w:val="0"/>
                <w:numId w:val="41"/>
              </w:numPr>
              <w:rPr>
                <w:del w:id="863" w:author="Marie-Helene" w:date="2017-10-06T14:23:00Z"/>
                <w:szCs w:val="18"/>
              </w:rPr>
            </w:pPr>
            <w:del w:id="864" w:author="Marie-Helene" w:date="2017-10-06T14:23:00Z">
              <w:r w:rsidRPr="00D11225" w:rsidDel="00027E0D">
                <w:rPr>
                  <w:szCs w:val="18"/>
                </w:rPr>
                <w:delText>The President and Vice President hold these positions on a personal basis. Should either cease to be the designated representative of their Contracting Party, the position will fall vacant from date of them so ceasing.</w:delText>
              </w:r>
            </w:del>
          </w:p>
        </w:tc>
        <w:tc>
          <w:tcPr>
            <w:tcW w:w="6237" w:type="dxa"/>
          </w:tcPr>
          <w:p w:rsidR="00D00209" w:rsidRPr="00696225" w:rsidDel="00027E0D" w:rsidRDefault="00D00209" w:rsidP="00C82D83">
            <w:pPr>
              <w:rPr>
                <w:del w:id="865" w:author="Marie-Helene" w:date="2017-10-06T14:23:00Z"/>
                <w:szCs w:val="18"/>
              </w:rPr>
            </w:pPr>
          </w:p>
        </w:tc>
        <w:tc>
          <w:tcPr>
            <w:tcW w:w="1843" w:type="dxa"/>
          </w:tcPr>
          <w:p w:rsidR="00D00209" w:rsidRPr="00AA6F89" w:rsidDel="00027E0D" w:rsidRDefault="00D00209">
            <w:pPr>
              <w:rPr>
                <w:del w:id="866" w:author="Marie-Helene" w:date="2017-10-06T14:23:00Z"/>
                <w:szCs w:val="18"/>
              </w:rPr>
            </w:pPr>
          </w:p>
        </w:tc>
      </w:tr>
      <w:tr w:rsidR="00D00209" w:rsidDel="00027E0D" w:rsidTr="00672189">
        <w:trPr>
          <w:del w:id="867" w:author="Marie-Helene" w:date="2017-10-06T14:23:00Z"/>
        </w:trPr>
        <w:tc>
          <w:tcPr>
            <w:tcW w:w="1555" w:type="dxa"/>
          </w:tcPr>
          <w:p w:rsidR="00D00209" w:rsidDel="00027E0D" w:rsidRDefault="00D00209">
            <w:pPr>
              <w:rPr>
                <w:del w:id="868" w:author="Marie-Helene" w:date="2017-10-06T14:23:00Z"/>
                <w:b/>
                <w:szCs w:val="18"/>
              </w:rPr>
            </w:pPr>
          </w:p>
        </w:tc>
        <w:tc>
          <w:tcPr>
            <w:tcW w:w="5811" w:type="dxa"/>
          </w:tcPr>
          <w:p w:rsidR="00D00209" w:rsidRPr="0062434E" w:rsidDel="00027E0D" w:rsidRDefault="00D00209" w:rsidP="00D11225">
            <w:pPr>
              <w:pStyle w:val="Paragraphedeliste"/>
              <w:numPr>
                <w:ilvl w:val="0"/>
                <w:numId w:val="41"/>
              </w:numPr>
              <w:rPr>
                <w:del w:id="869" w:author="Marie-Helene" w:date="2017-10-06T14:23:00Z"/>
                <w:szCs w:val="18"/>
              </w:rPr>
            </w:pPr>
            <w:del w:id="870" w:author="Marie-Helene" w:date="2017-10-06T14:23:00Z">
              <w:r w:rsidRPr="00D11225" w:rsidDel="00027E0D">
                <w:rPr>
                  <w:szCs w:val="18"/>
                </w:rPr>
                <w:delText>Should the position of President become vacant the Vice President will assume this role and the position of Vice President will become vacant instead. In this event, the Secretary‐General shall call for nominations to fill the vacant position and will conduct a ballot, either in session or electronically, in accordance with the provisions above.</w:delText>
              </w:r>
            </w:del>
          </w:p>
        </w:tc>
        <w:tc>
          <w:tcPr>
            <w:tcW w:w="6237" w:type="dxa"/>
          </w:tcPr>
          <w:p w:rsidR="00D00209" w:rsidRPr="00696225" w:rsidDel="00027E0D" w:rsidRDefault="00D00209" w:rsidP="00C82D83">
            <w:pPr>
              <w:rPr>
                <w:del w:id="871" w:author="Marie-Helene" w:date="2017-10-06T14:23:00Z"/>
                <w:szCs w:val="18"/>
              </w:rPr>
            </w:pPr>
          </w:p>
        </w:tc>
        <w:tc>
          <w:tcPr>
            <w:tcW w:w="1843" w:type="dxa"/>
          </w:tcPr>
          <w:p w:rsidR="00D00209" w:rsidRPr="00AA6F89" w:rsidDel="00027E0D" w:rsidRDefault="00D00209">
            <w:pPr>
              <w:rPr>
                <w:del w:id="872" w:author="Marie-Helene" w:date="2017-10-06T14:23:00Z"/>
                <w:szCs w:val="18"/>
              </w:rPr>
            </w:pPr>
          </w:p>
        </w:tc>
      </w:tr>
      <w:moveFromRangeEnd w:id="804"/>
      <w:tr w:rsidR="00D00209" w:rsidTr="00AE6BAC">
        <w:tc>
          <w:tcPr>
            <w:tcW w:w="1555" w:type="dxa"/>
          </w:tcPr>
          <w:p w:rsidR="00D00209" w:rsidRDefault="00D00209" w:rsidP="0074164B">
            <w:pPr>
              <w:rPr>
                <w:b/>
                <w:szCs w:val="18"/>
              </w:rPr>
            </w:pPr>
            <w:r>
              <w:rPr>
                <w:b/>
                <w:szCs w:val="18"/>
              </w:rPr>
              <w:t>5 Finance and Audit Committee</w:t>
            </w:r>
          </w:p>
        </w:tc>
        <w:tc>
          <w:tcPr>
            <w:tcW w:w="5811" w:type="dxa"/>
            <w:vAlign w:val="bottom"/>
          </w:tcPr>
          <w:p w:rsidR="00D00209" w:rsidRPr="00083595" w:rsidRDefault="00D00209" w:rsidP="00AE6BAC">
            <w:pPr>
              <w:pStyle w:val="Paragraphedeliste"/>
              <w:numPr>
                <w:ilvl w:val="0"/>
                <w:numId w:val="42"/>
              </w:numPr>
              <w:rPr>
                <w:b/>
                <w:szCs w:val="18"/>
              </w:rPr>
            </w:pPr>
            <w:r w:rsidRPr="00083595">
              <w:rPr>
                <w:b/>
                <w:szCs w:val="18"/>
              </w:rPr>
              <w:t>Function of the Finance and Audit Committee</w:t>
            </w:r>
          </w:p>
        </w:tc>
        <w:tc>
          <w:tcPr>
            <w:tcW w:w="6237" w:type="dxa"/>
          </w:tcPr>
          <w:p w:rsidR="00D00209" w:rsidRDefault="00D00209" w:rsidP="00C82D83">
            <w:pPr>
              <w:rPr>
                <w:szCs w:val="18"/>
              </w:rPr>
            </w:pPr>
          </w:p>
          <w:p w:rsidR="00D00209" w:rsidRPr="00696225" w:rsidRDefault="00D00209" w:rsidP="00C82D83">
            <w:pPr>
              <w:rPr>
                <w:szCs w:val="18"/>
              </w:rPr>
            </w:pPr>
            <w:r>
              <w:rPr>
                <w:szCs w:val="18"/>
              </w:rPr>
              <w:t>There is no clause on the Rules of Procedures for the FAC. Need for such a clause should be considered.</w:t>
            </w:r>
          </w:p>
        </w:tc>
        <w:tc>
          <w:tcPr>
            <w:tcW w:w="1843" w:type="dxa"/>
          </w:tcPr>
          <w:p w:rsidR="00D00209" w:rsidRDefault="00D00209">
            <w:pPr>
              <w:rPr>
                <w:szCs w:val="18"/>
              </w:rPr>
            </w:pPr>
          </w:p>
          <w:p w:rsidR="00D00209" w:rsidRPr="00AA6F89" w:rsidRDefault="00D00209">
            <w:pPr>
              <w:rPr>
                <w:szCs w:val="18"/>
              </w:rPr>
            </w:pPr>
            <w:r>
              <w:rPr>
                <w:szCs w:val="18"/>
              </w:rPr>
              <w:t>Japan</w:t>
            </w:r>
          </w:p>
        </w:tc>
      </w:tr>
      <w:tr w:rsidR="00D00209" w:rsidTr="00672189">
        <w:tc>
          <w:tcPr>
            <w:tcW w:w="1555" w:type="dxa"/>
          </w:tcPr>
          <w:p w:rsidR="00D00209" w:rsidRDefault="00D00209">
            <w:pPr>
              <w:rPr>
                <w:b/>
                <w:szCs w:val="18"/>
              </w:rPr>
            </w:pPr>
          </w:p>
        </w:tc>
        <w:tc>
          <w:tcPr>
            <w:tcW w:w="5811" w:type="dxa"/>
          </w:tcPr>
          <w:p w:rsidR="00D00209" w:rsidRPr="00083595" w:rsidRDefault="00D00209" w:rsidP="00540E26">
            <w:pPr>
              <w:pStyle w:val="Paragraphedeliste"/>
              <w:numPr>
                <w:ilvl w:val="0"/>
                <w:numId w:val="43"/>
              </w:numPr>
              <w:rPr>
                <w:szCs w:val="18"/>
              </w:rPr>
            </w:pPr>
            <w:r w:rsidRPr="00C752D8">
              <w:rPr>
                <w:szCs w:val="18"/>
              </w:rPr>
              <w:t xml:space="preserve">The Council shall, upon </w:t>
            </w:r>
            <w:proofErr w:type="gramStart"/>
            <w:ins w:id="873" w:author="Marie-Helene" w:date="2017-10-31T14:55:00Z">
              <w:r w:rsidR="006F16B8">
                <w:rPr>
                  <w:szCs w:val="18"/>
                </w:rPr>
                <w:t xml:space="preserve">its </w:t>
              </w:r>
            </w:ins>
            <w:r w:rsidRPr="00C752D8">
              <w:rPr>
                <w:szCs w:val="18"/>
              </w:rPr>
              <w:t xml:space="preserve">election </w:t>
            </w:r>
            <w:del w:id="874" w:author="Marie-Helene" w:date="2017-10-31T14:51:00Z">
              <w:r w:rsidRPr="00C752D8" w:rsidDel="0089619C">
                <w:rPr>
                  <w:szCs w:val="18"/>
                </w:rPr>
                <w:delText>or as necessary</w:delText>
              </w:r>
            </w:del>
            <w:r w:rsidRPr="00C752D8">
              <w:rPr>
                <w:szCs w:val="18"/>
              </w:rPr>
              <w:t>,</w:t>
            </w:r>
            <w:proofErr w:type="gramEnd"/>
            <w:del w:id="875" w:author="Marie-Helene" w:date="2017-10-31T14:51:00Z">
              <w:r w:rsidRPr="00C752D8" w:rsidDel="0089619C">
                <w:rPr>
                  <w:szCs w:val="18"/>
                </w:rPr>
                <w:delText xml:space="preserve"> </w:delText>
              </w:r>
            </w:del>
            <w:r w:rsidRPr="00C752D8">
              <w:rPr>
                <w:szCs w:val="18"/>
              </w:rPr>
              <w:t>establish a Finance and Audit Committee to provide advice to the Council.</w:t>
            </w:r>
          </w:p>
        </w:tc>
        <w:tc>
          <w:tcPr>
            <w:tcW w:w="6237" w:type="dxa"/>
          </w:tcPr>
          <w:p w:rsidR="00D00209" w:rsidRDefault="00D00209" w:rsidP="00C82D83">
            <w:pPr>
              <w:rPr>
                <w:ins w:id="876" w:author="Marie-Helene" w:date="2017-10-06T15:07:00Z"/>
                <w:szCs w:val="18"/>
              </w:rPr>
            </w:pPr>
            <w:r w:rsidRPr="00D64696">
              <w:rPr>
                <w:szCs w:val="18"/>
              </w:rPr>
              <w:t xml:space="preserve">It is considered that the members of the Finance and Audit Committee shall be elected and not composed by the members of the Board, by separated </w:t>
            </w:r>
            <w:proofErr w:type="gramStart"/>
            <w:r w:rsidRPr="00D64696">
              <w:rPr>
                <w:szCs w:val="18"/>
              </w:rPr>
              <w:t>processes,</w:t>
            </w:r>
            <w:proofErr w:type="gramEnd"/>
            <w:r w:rsidRPr="00D64696">
              <w:rPr>
                <w:szCs w:val="18"/>
              </w:rPr>
              <w:t xml:space="preserve"> </w:t>
            </w:r>
            <w:r w:rsidRPr="00D64696">
              <w:rPr>
                <w:szCs w:val="18"/>
              </w:rPr>
              <w:lastRenderedPageBreak/>
              <w:t>therefore subsections (a) from Article 5.1 and subsection (a) from Article 5.2 should be modified.</w:t>
            </w:r>
          </w:p>
          <w:p w:rsidR="00D00209" w:rsidRPr="00696225" w:rsidRDefault="00D00209" w:rsidP="00C82D83">
            <w:pPr>
              <w:rPr>
                <w:szCs w:val="18"/>
              </w:rPr>
            </w:pPr>
            <w:ins w:id="877" w:author="Marie-Helene" w:date="2017-10-06T15:07:00Z">
              <w:r>
                <w:rPr>
                  <w:szCs w:val="18"/>
                </w:rPr>
                <w:t>The FAC is a committee of, and report to the Council.</w:t>
              </w:r>
            </w:ins>
          </w:p>
        </w:tc>
        <w:tc>
          <w:tcPr>
            <w:tcW w:w="1843" w:type="dxa"/>
          </w:tcPr>
          <w:p w:rsidR="00D00209" w:rsidRPr="00AA6F89" w:rsidRDefault="00D00209">
            <w:pPr>
              <w:rPr>
                <w:szCs w:val="18"/>
              </w:rPr>
            </w:pPr>
            <w:r>
              <w:rPr>
                <w:szCs w:val="18"/>
              </w:rPr>
              <w:lastRenderedPageBreak/>
              <w:t>Mexico</w:t>
            </w:r>
          </w:p>
        </w:tc>
      </w:tr>
      <w:tr w:rsidR="00D00209" w:rsidTr="00672189">
        <w:tc>
          <w:tcPr>
            <w:tcW w:w="1555" w:type="dxa"/>
          </w:tcPr>
          <w:p w:rsidR="00D00209" w:rsidRDefault="00D00209">
            <w:pPr>
              <w:rPr>
                <w:b/>
                <w:szCs w:val="18"/>
              </w:rPr>
            </w:pPr>
          </w:p>
        </w:tc>
        <w:tc>
          <w:tcPr>
            <w:tcW w:w="5811" w:type="dxa"/>
          </w:tcPr>
          <w:p w:rsidR="00D00209" w:rsidRPr="00083595" w:rsidRDefault="00D00209" w:rsidP="00C752D8">
            <w:pPr>
              <w:pStyle w:val="Paragraphedeliste"/>
              <w:numPr>
                <w:ilvl w:val="0"/>
                <w:numId w:val="43"/>
              </w:numPr>
              <w:rPr>
                <w:szCs w:val="18"/>
              </w:rPr>
            </w:pPr>
            <w:r w:rsidRPr="00C752D8">
              <w:rPr>
                <w:szCs w:val="18"/>
              </w:rPr>
              <w:t>The finances of the Organization shall be managed by the Council, the Finance and Audit Committee and the Secretary‐General in accordance with the financial arrangements as determined by the General Assembly and the Financial Regulations.</w:t>
            </w:r>
          </w:p>
        </w:tc>
        <w:tc>
          <w:tcPr>
            <w:tcW w:w="6237" w:type="dxa"/>
          </w:tcPr>
          <w:p w:rsidR="00D00209" w:rsidRDefault="00D00209" w:rsidP="00C82D83">
            <w:pPr>
              <w:rPr>
                <w:ins w:id="878" w:author="Marie-Helene" w:date="2017-10-06T15:08:00Z"/>
                <w:szCs w:val="18"/>
              </w:rPr>
            </w:pPr>
            <w:r w:rsidRPr="00D64696">
              <w:rPr>
                <w:szCs w:val="18"/>
              </w:rPr>
              <w:t xml:space="preserve">It is unacceptable that the finances of the Organization are </w:t>
            </w:r>
            <w:proofErr w:type="gramStart"/>
            <w:r w:rsidRPr="00D64696">
              <w:rPr>
                <w:szCs w:val="18"/>
              </w:rPr>
              <w:t>to be managed by the Council, the Finance and Audit Committee and the Secretary-General as set out in subparagraph (b), since neither</w:t>
            </w:r>
            <w:proofErr w:type="gramEnd"/>
            <w:r w:rsidRPr="00D64696">
              <w:rPr>
                <w:szCs w:val="18"/>
              </w:rPr>
              <w:t xml:space="preserve"> the members of the Board nor the Finance and Audit Committee have any legal relationship with the Organization. The Secretary General as the highest official of the Organization should be in charge of the administration and finances of the Organization, responsible to the membership for the transparent, efficient and effective management of resources.</w:t>
            </w:r>
          </w:p>
          <w:p w:rsidR="00D00209" w:rsidRPr="0061157B" w:rsidRDefault="00D00209" w:rsidP="00C82D83">
            <w:pPr>
              <w:rPr>
                <w:color w:val="0070C0"/>
                <w:szCs w:val="18"/>
                <w:rPrChange w:id="879" w:author="Marie-Helene" w:date="2017-10-06T15:08:00Z">
                  <w:rPr>
                    <w:szCs w:val="18"/>
                  </w:rPr>
                </w:rPrChange>
              </w:rPr>
            </w:pPr>
            <w:ins w:id="880" w:author="Marie-Helene" w:date="2017-10-06T15:08:00Z">
              <w:r>
                <w:rPr>
                  <w:color w:val="0070C0"/>
                  <w:szCs w:val="18"/>
                </w:rPr>
                <w:t>These are normal governance procedures.</w:t>
              </w:r>
            </w:ins>
          </w:p>
        </w:tc>
        <w:tc>
          <w:tcPr>
            <w:tcW w:w="1843" w:type="dxa"/>
          </w:tcPr>
          <w:p w:rsidR="00D00209" w:rsidRPr="00AA6F89" w:rsidRDefault="00D00209">
            <w:pPr>
              <w:rPr>
                <w:szCs w:val="18"/>
              </w:rPr>
            </w:pPr>
            <w:r>
              <w:rPr>
                <w:szCs w:val="18"/>
              </w:rPr>
              <w:t>Mexico</w:t>
            </w:r>
          </w:p>
        </w:tc>
      </w:tr>
      <w:tr w:rsidR="00D00209" w:rsidTr="00672189">
        <w:tc>
          <w:tcPr>
            <w:tcW w:w="1555" w:type="dxa"/>
          </w:tcPr>
          <w:p w:rsidR="00D00209" w:rsidRDefault="00D00209">
            <w:pPr>
              <w:rPr>
                <w:b/>
                <w:szCs w:val="18"/>
              </w:rPr>
            </w:pPr>
          </w:p>
        </w:tc>
        <w:tc>
          <w:tcPr>
            <w:tcW w:w="5811" w:type="dxa"/>
          </w:tcPr>
          <w:p w:rsidR="00D00209" w:rsidRPr="00083595" w:rsidRDefault="00D00209" w:rsidP="00C752D8">
            <w:pPr>
              <w:pStyle w:val="Paragraphedeliste"/>
              <w:numPr>
                <w:ilvl w:val="0"/>
                <w:numId w:val="43"/>
              </w:numPr>
              <w:rPr>
                <w:szCs w:val="18"/>
              </w:rPr>
            </w:pPr>
            <w:r w:rsidRPr="00C752D8">
              <w:rPr>
                <w:szCs w:val="18"/>
              </w:rPr>
              <w:t>The Finance and Audit Committee shall assist the Council in the supervision of the financial administration of the Organization.</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083595" w:rsidRDefault="00D00209" w:rsidP="00083595">
            <w:pPr>
              <w:pStyle w:val="Paragraphedeliste"/>
              <w:numPr>
                <w:ilvl w:val="0"/>
                <w:numId w:val="42"/>
              </w:numPr>
              <w:rPr>
                <w:b/>
                <w:szCs w:val="18"/>
              </w:rPr>
            </w:pPr>
            <w:r>
              <w:rPr>
                <w:b/>
                <w:szCs w:val="18"/>
              </w:rPr>
              <w:t>Election</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4D7A97" w:rsidRDefault="00D00209">
            <w:pPr>
              <w:pStyle w:val="Paragraphedeliste"/>
              <w:numPr>
                <w:ilvl w:val="0"/>
                <w:numId w:val="44"/>
              </w:numPr>
              <w:rPr>
                <w:szCs w:val="18"/>
              </w:rPr>
            </w:pPr>
            <w:r w:rsidRPr="00EF2B89">
              <w:rPr>
                <w:szCs w:val="18"/>
              </w:rPr>
              <w:t xml:space="preserve">The Council shall, from among its </w:t>
            </w:r>
            <w:del w:id="881" w:author="Marie-Helene" w:date="2017-10-06T15:09:00Z">
              <w:r w:rsidRPr="00EF2B89" w:rsidDel="002956CE">
                <w:rPr>
                  <w:szCs w:val="18"/>
                </w:rPr>
                <w:delText xml:space="preserve">Councillors </w:delText>
              </w:r>
            </w:del>
            <w:ins w:id="882" w:author="Marie-Helene" w:date="2017-10-06T15:09:00Z">
              <w:r>
                <w:rPr>
                  <w:szCs w:val="18"/>
                </w:rPr>
                <w:t>members</w:t>
              </w:r>
              <w:r w:rsidRPr="00EF2B89">
                <w:rPr>
                  <w:szCs w:val="18"/>
                </w:rPr>
                <w:t xml:space="preserve"> </w:t>
              </w:r>
            </w:ins>
            <w:r w:rsidRPr="00EF2B89">
              <w:rPr>
                <w:szCs w:val="18"/>
              </w:rPr>
              <w:t xml:space="preserve">elect at least three and no more than five </w:t>
            </w:r>
            <w:del w:id="883" w:author="Marie-Hélène Grillet" w:date="2017-10-09T16:55:00Z">
              <w:r w:rsidRPr="00EF2B89" w:rsidDel="00B95FAC">
                <w:rPr>
                  <w:szCs w:val="18"/>
                </w:rPr>
                <w:delText xml:space="preserve">Councillors </w:delText>
              </w:r>
            </w:del>
            <w:ins w:id="884" w:author="Marie-Hélène Grillet" w:date="2017-10-09T16:55:00Z">
              <w:r>
                <w:rPr>
                  <w:szCs w:val="18"/>
                </w:rPr>
                <w:t>Council members</w:t>
              </w:r>
              <w:r w:rsidRPr="00EF2B89">
                <w:rPr>
                  <w:szCs w:val="18"/>
                </w:rPr>
                <w:t xml:space="preserve"> </w:t>
              </w:r>
            </w:ins>
            <w:r w:rsidRPr="00EF2B89">
              <w:rPr>
                <w:szCs w:val="18"/>
              </w:rPr>
              <w:t xml:space="preserve">to sit on the Finance and Audit Committee. The Council will then elect one of these </w:t>
            </w:r>
            <w:del w:id="885" w:author="Marie-Hélène Grillet" w:date="2017-10-09T16:55:00Z">
              <w:r w:rsidRPr="00EF2B89" w:rsidDel="00B95FAC">
                <w:rPr>
                  <w:szCs w:val="18"/>
                </w:rPr>
                <w:delText>Councillors</w:delText>
              </w:r>
            </w:del>
            <w:ins w:id="886" w:author="Marie-Hélène Grillet" w:date="2017-10-09T16:55:00Z">
              <w:r>
                <w:rPr>
                  <w:szCs w:val="18"/>
                </w:rPr>
                <w:t>Council members</w:t>
              </w:r>
            </w:ins>
            <w:r w:rsidRPr="00EF2B89">
              <w:rPr>
                <w:szCs w:val="18"/>
              </w:rPr>
              <w:t>, on a personal basis, to act as Treasurer and Committee Chair.</w:t>
            </w:r>
          </w:p>
        </w:tc>
        <w:tc>
          <w:tcPr>
            <w:tcW w:w="6237" w:type="dxa"/>
          </w:tcPr>
          <w:p w:rsidR="00D00209" w:rsidRPr="00696225" w:rsidRDefault="00D00209" w:rsidP="00C82D83">
            <w:pPr>
              <w:rPr>
                <w:szCs w:val="18"/>
              </w:rPr>
            </w:pPr>
            <w:r w:rsidRPr="00935436">
              <w:rPr>
                <w:szCs w:val="18"/>
              </w:rPr>
              <w:t>There are strong objections in the appointment of one of the members of the CFA as treasurer of the Organization. The position of Treasurer must fall to an official of the Organization with legal ties with the institution, for which any mention or faculty of the treasurer should be removed from the text.</w:t>
            </w:r>
          </w:p>
        </w:tc>
        <w:tc>
          <w:tcPr>
            <w:tcW w:w="1843" w:type="dxa"/>
          </w:tcPr>
          <w:p w:rsidR="00D00209" w:rsidRPr="00AA6F89" w:rsidRDefault="00D00209">
            <w:pPr>
              <w:rPr>
                <w:szCs w:val="18"/>
              </w:rPr>
            </w:pPr>
            <w:r>
              <w:rPr>
                <w:szCs w:val="18"/>
              </w:rPr>
              <w:t>Mexico</w:t>
            </w:r>
          </w:p>
        </w:tc>
      </w:tr>
      <w:tr w:rsidR="00D00209" w:rsidTr="00672189">
        <w:tc>
          <w:tcPr>
            <w:tcW w:w="1555" w:type="dxa"/>
          </w:tcPr>
          <w:p w:rsidR="00D00209" w:rsidRDefault="00D00209">
            <w:pPr>
              <w:rPr>
                <w:b/>
                <w:szCs w:val="18"/>
              </w:rPr>
            </w:pPr>
          </w:p>
        </w:tc>
        <w:tc>
          <w:tcPr>
            <w:tcW w:w="5811" w:type="dxa"/>
          </w:tcPr>
          <w:p w:rsidR="00D00209" w:rsidRPr="004D7A97" w:rsidRDefault="00D00209" w:rsidP="00EF2B89">
            <w:pPr>
              <w:pStyle w:val="Paragraphedeliste"/>
              <w:numPr>
                <w:ilvl w:val="0"/>
                <w:numId w:val="44"/>
              </w:numPr>
              <w:rPr>
                <w:szCs w:val="18"/>
              </w:rPr>
            </w:pPr>
            <w:r w:rsidRPr="00EF2B89">
              <w:rPr>
                <w:szCs w:val="18"/>
              </w:rPr>
              <w:t>The election will be by secret ballot, which shall be conducted by the Secretary‐</w:t>
            </w:r>
            <w:del w:id="887" w:author="Marie-Helene" w:date="2017-10-31T14:55:00Z">
              <w:r w:rsidRPr="00EF2B89" w:rsidDel="006F16B8">
                <w:rPr>
                  <w:szCs w:val="18"/>
                </w:rPr>
                <w:delText xml:space="preserve"> </w:delText>
              </w:r>
            </w:del>
            <w:r w:rsidRPr="00EF2B89">
              <w:rPr>
                <w:szCs w:val="18"/>
              </w:rPr>
              <w:t>General.</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4D7A97" w:rsidRDefault="00D00209" w:rsidP="002956CE">
            <w:pPr>
              <w:pStyle w:val="Paragraphedeliste"/>
              <w:numPr>
                <w:ilvl w:val="0"/>
                <w:numId w:val="44"/>
              </w:numPr>
              <w:rPr>
                <w:szCs w:val="18"/>
              </w:rPr>
            </w:pPr>
            <w:r w:rsidRPr="00EF2B89">
              <w:rPr>
                <w:szCs w:val="18"/>
              </w:rPr>
              <w:t xml:space="preserve">All </w:t>
            </w:r>
            <w:del w:id="888" w:author="Marie-Helene" w:date="2017-10-06T15:10:00Z">
              <w:r w:rsidRPr="00EF2B89" w:rsidDel="002956CE">
                <w:rPr>
                  <w:szCs w:val="18"/>
                </w:rPr>
                <w:delText xml:space="preserve">Councillors </w:delText>
              </w:r>
            </w:del>
            <w:ins w:id="889" w:author="Marie-Helene" w:date="2017-10-06T15:10:00Z">
              <w:r>
                <w:rPr>
                  <w:szCs w:val="18"/>
                </w:rPr>
                <w:t>elected Council members</w:t>
              </w:r>
              <w:r w:rsidRPr="00EF2B89">
                <w:rPr>
                  <w:szCs w:val="18"/>
                </w:rPr>
                <w:t xml:space="preserve"> </w:t>
              </w:r>
            </w:ins>
            <w:r w:rsidRPr="00EF2B89">
              <w:rPr>
                <w:szCs w:val="18"/>
              </w:rPr>
              <w:t>will be eligible for election upon indication of their willingness to stand for election.</w:t>
            </w:r>
          </w:p>
        </w:tc>
        <w:tc>
          <w:tcPr>
            <w:tcW w:w="6237" w:type="dxa"/>
          </w:tcPr>
          <w:p w:rsidR="00D00209" w:rsidRPr="00696225" w:rsidRDefault="00D00209" w:rsidP="00C82D83">
            <w:pPr>
              <w:rPr>
                <w:szCs w:val="18"/>
              </w:rPr>
            </w:pPr>
            <w:r>
              <w:rPr>
                <w:szCs w:val="18"/>
              </w:rPr>
              <w:t>Are the President and Vice President eligible for the position?</w:t>
            </w:r>
          </w:p>
        </w:tc>
        <w:tc>
          <w:tcPr>
            <w:tcW w:w="1843" w:type="dxa"/>
          </w:tcPr>
          <w:p w:rsidR="00D00209" w:rsidRPr="00AA6F89" w:rsidRDefault="00D00209">
            <w:pPr>
              <w:rPr>
                <w:szCs w:val="18"/>
              </w:rPr>
            </w:pPr>
            <w:r>
              <w:rPr>
                <w:szCs w:val="18"/>
              </w:rPr>
              <w:t>Japan</w:t>
            </w:r>
          </w:p>
        </w:tc>
      </w:tr>
      <w:tr w:rsidR="00D00209" w:rsidTr="00672189">
        <w:tc>
          <w:tcPr>
            <w:tcW w:w="1555" w:type="dxa"/>
          </w:tcPr>
          <w:p w:rsidR="00D00209" w:rsidRDefault="00D00209">
            <w:pPr>
              <w:rPr>
                <w:b/>
                <w:szCs w:val="18"/>
              </w:rPr>
            </w:pPr>
          </w:p>
        </w:tc>
        <w:tc>
          <w:tcPr>
            <w:tcW w:w="5811" w:type="dxa"/>
          </w:tcPr>
          <w:p w:rsidR="00D00209" w:rsidRPr="004D7A97" w:rsidRDefault="00D00209" w:rsidP="00EF2B89">
            <w:pPr>
              <w:pStyle w:val="Paragraphedeliste"/>
              <w:numPr>
                <w:ilvl w:val="0"/>
                <w:numId w:val="44"/>
              </w:numPr>
              <w:rPr>
                <w:szCs w:val="18"/>
              </w:rPr>
            </w:pPr>
            <w:r w:rsidRPr="00EF2B89">
              <w:rPr>
                <w:szCs w:val="18"/>
              </w:rPr>
              <w:t>There shall be two ballots, the first to elect the Committee members and the second to elect the Treasurer.</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4D7A97" w:rsidRDefault="00D00209">
            <w:pPr>
              <w:pStyle w:val="Paragraphedeliste"/>
              <w:numPr>
                <w:ilvl w:val="0"/>
                <w:numId w:val="44"/>
              </w:numPr>
              <w:rPr>
                <w:szCs w:val="18"/>
              </w:rPr>
            </w:pPr>
            <w:r w:rsidRPr="00EF2B89">
              <w:rPr>
                <w:szCs w:val="18"/>
              </w:rPr>
              <w:t xml:space="preserve">Each </w:t>
            </w:r>
            <w:del w:id="890" w:author="Marie-Hélène Grillet" w:date="2017-10-09T16:56:00Z">
              <w:r w:rsidRPr="00EF2B89" w:rsidDel="00B95FAC">
                <w:rPr>
                  <w:szCs w:val="18"/>
                </w:rPr>
                <w:delText xml:space="preserve">Councillor </w:delText>
              </w:r>
            </w:del>
            <w:ins w:id="891" w:author="Marie-Hélène Grillet" w:date="2017-10-09T16:56:00Z">
              <w:r>
                <w:rPr>
                  <w:szCs w:val="18"/>
                </w:rPr>
                <w:t>Council member</w:t>
              </w:r>
              <w:r w:rsidRPr="00EF2B89">
                <w:rPr>
                  <w:szCs w:val="18"/>
                </w:rPr>
                <w:t xml:space="preserve"> </w:t>
              </w:r>
            </w:ins>
            <w:r w:rsidRPr="00EF2B89">
              <w:rPr>
                <w:szCs w:val="18"/>
              </w:rPr>
              <w:t>is entitled to cast one vote in each ballot.</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4D7A97" w:rsidRDefault="00D00209" w:rsidP="00EF2B89">
            <w:pPr>
              <w:pStyle w:val="Paragraphedeliste"/>
              <w:numPr>
                <w:ilvl w:val="0"/>
                <w:numId w:val="44"/>
              </w:numPr>
              <w:rPr>
                <w:szCs w:val="18"/>
              </w:rPr>
            </w:pPr>
            <w:r w:rsidRPr="00EF2B89">
              <w:rPr>
                <w:szCs w:val="18"/>
              </w:rPr>
              <w:t>Election will be simple majority of votes cast, the counting of which will be done by the Secretary‐General in view of the Council.</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4D7A97" w:rsidRDefault="00D00209" w:rsidP="00EF2B89">
            <w:pPr>
              <w:pStyle w:val="Paragraphedeliste"/>
              <w:numPr>
                <w:ilvl w:val="0"/>
                <w:numId w:val="44"/>
              </w:numPr>
              <w:rPr>
                <w:szCs w:val="18"/>
              </w:rPr>
            </w:pPr>
            <w:r w:rsidRPr="00EF2B89">
              <w:rPr>
                <w:szCs w:val="18"/>
              </w:rPr>
              <w:t>If the votes are equally divided for one or more of the positions as Committee member, a second ballot shall be taken confined to the number of positions not filled as a result of the first ballot. If in the second ballot the votes are equally divided, the Chair shall decide between the candidates by drawing lots.</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4D7A97" w:rsidRDefault="00D00209" w:rsidP="00EF2B89">
            <w:pPr>
              <w:pStyle w:val="Paragraphedeliste"/>
              <w:numPr>
                <w:ilvl w:val="0"/>
                <w:numId w:val="44"/>
              </w:numPr>
              <w:rPr>
                <w:szCs w:val="18"/>
              </w:rPr>
            </w:pPr>
            <w:r w:rsidRPr="00EF2B89">
              <w:rPr>
                <w:szCs w:val="18"/>
              </w:rPr>
              <w:t>Should the number of candidates nominated be the same as the number of positions to be filled, those candidates will be appointed to the Committee without ballot.</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4D7A97" w:rsidRDefault="00D00209" w:rsidP="00EF2B89">
            <w:pPr>
              <w:pStyle w:val="Paragraphedeliste"/>
              <w:numPr>
                <w:ilvl w:val="0"/>
                <w:numId w:val="44"/>
              </w:numPr>
              <w:rPr>
                <w:szCs w:val="18"/>
              </w:rPr>
            </w:pPr>
            <w:r w:rsidRPr="00EF2B89">
              <w:rPr>
                <w:szCs w:val="18"/>
              </w:rPr>
              <w:t>The Committee and the Treasurer shall hold office for the term of the Council unless replaced earlier by decision of the Council or through resignation.</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4D7A97" w:rsidRDefault="00D00209" w:rsidP="00C30D1F">
            <w:pPr>
              <w:pStyle w:val="Paragraphedeliste"/>
              <w:numPr>
                <w:ilvl w:val="0"/>
                <w:numId w:val="44"/>
              </w:numPr>
              <w:rPr>
                <w:szCs w:val="18"/>
              </w:rPr>
            </w:pPr>
            <w:r w:rsidRPr="00EF2B89">
              <w:rPr>
                <w:szCs w:val="18"/>
              </w:rPr>
              <w:t xml:space="preserve">Should the Treasurer or a member of the Finance and Audit Committee resign and the remaining Committee then have less than three members the Secretary‐ General shall call for nominations to fill the vacant position and will conduct a ballot, </w:t>
            </w:r>
            <w:r w:rsidRPr="00EF2B89">
              <w:rPr>
                <w:szCs w:val="18"/>
              </w:rPr>
              <w:lastRenderedPageBreak/>
              <w:t>either in session or electronically, in accordance with the provisions above.</w:t>
            </w:r>
            <w:ins w:id="892" w:author="Marie-Helene" w:date="2017-10-06T15:16:00Z">
              <w:r>
                <w:rPr>
                  <w:szCs w:val="18"/>
                </w:rPr>
                <w:t xml:space="preserve"> The Council will</w:t>
              </w:r>
            </w:ins>
            <w:ins w:id="893" w:author="Marie-Helene" w:date="2017-10-06T15:17:00Z">
              <w:r>
                <w:rPr>
                  <w:szCs w:val="18"/>
                </w:rPr>
                <w:t xml:space="preserve"> </w:t>
              </w:r>
            </w:ins>
            <w:ins w:id="894" w:author="Marie-Helene" w:date="2017-10-06T15:16:00Z">
              <w:r w:rsidRPr="00EF2B89">
                <w:rPr>
                  <w:szCs w:val="18"/>
                </w:rPr>
                <w:t xml:space="preserve">elect one of these </w:t>
              </w:r>
              <w:del w:id="895" w:author="Jon Price" w:date="2017-10-10T16:10:00Z">
                <w:r w:rsidRPr="00EF2B89" w:rsidDel="00A40F1B">
                  <w:rPr>
                    <w:szCs w:val="18"/>
                  </w:rPr>
                  <w:delText>Councillors</w:delText>
                </w:r>
              </w:del>
            </w:ins>
            <w:ins w:id="896" w:author="Jon Price" w:date="2017-10-10T16:10:00Z">
              <w:r>
                <w:rPr>
                  <w:szCs w:val="18"/>
                </w:rPr>
                <w:t>Council members</w:t>
              </w:r>
            </w:ins>
            <w:ins w:id="897" w:author="Marie-Helene" w:date="2017-10-06T15:16:00Z">
              <w:r w:rsidRPr="00EF2B89">
                <w:rPr>
                  <w:szCs w:val="18"/>
                </w:rPr>
                <w:t>, on a personal basis, to act as Treasurer and Committee Chair</w:t>
              </w:r>
            </w:ins>
            <w:ins w:id="898" w:author="Marie-Helene" w:date="2017-10-06T15:17:00Z">
              <w:r>
                <w:rPr>
                  <w:szCs w:val="18"/>
                </w:rPr>
                <w:t>, as necessary</w:t>
              </w:r>
            </w:ins>
            <w:ins w:id="899" w:author="Marie-Helene" w:date="2017-10-06T15:16:00Z">
              <w:r w:rsidRPr="00EF2B89">
                <w:rPr>
                  <w:szCs w:val="18"/>
                </w:rPr>
                <w:t>.</w:t>
              </w:r>
            </w:ins>
          </w:p>
        </w:tc>
        <w:tc>
          <w:tcPr>
            <w:tcW w:w="6237" w:type="dxa"/>
          </w:tcPr>
          <w:p w:rsidR="00D00209" w:rsidRPr="00696225" w:rsidRDefault="00D00209" w:rsidP="00C82D83">
            <w:pPr>
              <w:rPr>
                <w:szCs w:val="18"/>
              </w:rPr>
            </w:pPr>
            <w:r>
              <w:rPr>
                <w:szCs w:val="18"/>
              </w:rPr>
              <w:lastRenderedPageBreak/>
              <w:t>Considering that the Treasurer is elected on a personal basis, need to consider if a sub-paragraph such as 4.5(</w:t>
            </w:r>
            <w:proofErr w:type="spellStart"/>
            <w:r>
              <w:rPr>
                <w:szCs w:val="18"/>
              </w:rPr>
              <w:t>i</w:t>
            </w:r>
            <w:proofErr w:type="spellEnd"/>
            <w:r>
              <w:rPr>
                <w:szCs w:val="18"/>
              </w:rPr>
              <w:t>) should be inserted. In such a case, current 5.2(j) should be reconsidered.</w:t>
            </w:r>
          </w:p>
        </w:tc>
        <w:tc>
          <w:tcPr>
            <w:tcW w:w="1843" w:type="dxa"/>
          </w:tcPr>
          <w:p w:rsidR="00D00209" w:rsidRPr="00AA6F89" w:rsidRDefault="00D00209">
            <w:pPr>
              <w:rPr>
                <w:szCs w:val="18"/>
              </w:rPr>
            </w:pPr>
            <w:r>
              <w:rPr>
                <w:szCs w:val="18"/>
              </w:rPr>
              <w:t>Japan</w:t>
            </w:r>
          </w:p>
        </w:tc>
      </w:tr>
      <w:tr w:rsidR="00D00209" w:rsidTr="00672189">
        <w:tc>
          <w:tcPr>
            <w:tcW w:w="1555" w:type="dxa"/>
          </w:tcPr>
          <w:p w:rsidR="00D00209" w:rsidRDefault="00D00209">
            <w:pPr>
              <w:rPr>
                <w:b/>
                <w:szCs w:val="18"/>
              </w:rPr>
            </w:pPr>
          </w:p>
        </w:tc>
        <w:tc>
          <w:tcPr>
            <w:tcW w:w="5811" w:type="dxa"/>
          </w:tcPr>
          <w:p w:rsidR="00D00209" w:rsidRPr="004D7A97" w:rsidRDefault="00D00209" w:rsidP="00EF2B89">
            <w:pPr>
              <w:pStyle w:val="Paragraphedeliste"/>
              <w:numPr>
                <w:ilvl w:val="0"/>
                <w:numId w:val="44"/>
              </w:numPr>
              <w:rPr>
                <w:szCs w:val="18"/>
              </w:rPr>
            </w:pPr>
            <w:r w:rsidRPr="00EF2B89">
              <w:rPr>
                <w:szCs w:val="18"/>
              </w:rPr>
              <w:t>If the Treasurer cannot attend a meeting of the Finance and Audit Committee the Treasurer shall arrange for another member of the Committee to chair the meeting.</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C53BD" w:rsidRDefault="00D00209" w:rsidP="008C53BD">
            <w:pPr>
              <w:pStyle w:val="Paragraphedeliste"/>
              <w:numPr>
                <w:ilvl w:val="0"/>
                <w:numId w:val="42"/>
              </w:numPr>
              <w:rPr>
                <w:b/>
                <w:szCs w:val="18"/>
              </w:rPr>
            </w:pPr>
            <w:r>
              <w:rPr>
                <w:b/>
                <w:szCs w:val="18"/>
              </w:rPr>
              <w:t>Convening the Finance and Audit Committee</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4B356F" w:rsidRDefault="00D00209" w:rsidP="00284406">
            <w:pPr>
              <w:pStyle w:val="Paragraphedeliste"/>
              <w:numPr>
                <w:ilvl w:val="0"/>
                <w:numId w:val="45"/>
              </w:numPr>
              <w:rPr>
                <w:szCs w:val="18"/>
              </w:rPr>
            </w:pPr>
            <w:r w:rsidRPr="00284406">
              <w:rPr>
                <w:szCs w:val="18"/>
              </w:rPr>
              <w:t>The Finance and Audit Committee will be convened, ordinarily twice a year by notice in writing by any of the following:</w:t>
            </w:r>
          </w:p>
        </w:tc>
        <w:tc>
          <w:tcPr>
            <w:tcW w:w="6237" w:type="dxa"/>
          </w:tcPr>
          <w:p w:rsidR="00D00209" w:rsidRPr="00D206D2" w:rsidRDefault="00D00209" w:rsidP="00D206D2">
            <w:pPr>
              <w:spacing w:line="240" w:lineRule="auto"/>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4B356F" w:rsidRDefault="00D00209" w:rsidP="004B356F">
            <w:pPr>
              <w:pStyle w:val="Paragraphedeliste"/>
              <w:numPr>
                <w:ilvl w:val="0"/>
                <w:numId w:val="46"/>
              </w:numPr>
              <w:ind w:left="884" w:hanging="142"/>
              <w:rPr>
                <w:szCs w:val="18"/>
              </w:rPr>
            </w:pPr>
            <w:r>
              <w:rPr>
                <w:szCs w:val="18"/>
              </w:rPr>
              <w:t>the President or Vice President;</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4B356F" w:rsidRDefault="00D00209" w:rsidP="004B356F">
            <w:pPr>
              <w:pStyle w:val="Paragraphedeliste"/>
              <w:numPr>
                <w:ilvl w:val="0"/>
                <w:numId w:val="46"/>
              </w:numPr>
              <w:ind w:left="884" w:hanging="142"/>
              <w:rPr>
                <w:szCs w:val="18"/>
              </w:rPr>
            </w:pPr>
            <w:r>
              <w:rPr>
                <w:szCs w:val="18"/>
              </w:rPr>
              <w:t>the Treasurer;</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4B356F" w:rsidRDefault="00D00209" w:rsidP="004B356F">
            <w:pPr>
              <w:pStyle w:val="Paragraphedeliste"/>
              <w:numPr>
                <w:ilvl w:val="0"/>
                <w:numId w:val="46"/>
              </w:numPr>
              <w:ind w:left="884" w:hanging="142"/>
              <w:rPr>
                <w:szCs w:val="18"/>
              </w:rPr>
            </w:pPr>
            <w:r>
              <w:rPr>
                <w:szCs w:val="18"/>
              </w:rPr>
              <w:t>the Secretary-General; or</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4B356F" w:rsidRDefault="00D00209" w:rsidP="004B356F">
            <w:pPr>
              <w:pStyle w:val="Paragraphedeliste"/>
              <w:numPr>
                <w:ilvl w:val="0"/>
                <w:numId w:val="46"/>
              </w:numPr>
              <w:ind w:left="884" w:hanging="142"/>
              <w:rPr>
                <w:szCs w:val="18"/>
              </w:rPr>
            </w:pPr>
            <w:proofErr w:type="gramStart"/>
            <w:r>
              <w:rPr>
                <w:szCs w:val="18"/>
              </w:rPr>
              <w:t>at</w:t>
            </w:r>
            <w:proofErr w:type="gramEnd"/>
            <w:r>
              <w:rPr>
                <w:szCs w:val="18"/>
              </w:rPr>
              <w:t xml:space="preserve"> the request of two Council</w:t>
            </w:r>
            <w:ins w:id="900" w:author="Marie-Helene" w:date="2017-10-06T15:20:00Z">
              <w:r>
                <w:rPr>
                  <w:szCs w:val="18"/>
                </w:rPr>
                <w:t xml:space="preserve"> members</w:t>
              </w:r>
            </w:ins>
            <w:del w:id="901" w:author="Marie-Helene" w:date="2017-10-06T15:20:00Z">
              <w:r w:rsidDel="00635989">
                <w:rPr>
                  <w:szCs w:val="18"/>
                </w:rPr>
                <w:delText>l</w:delText>
              </w:r>
            </w:del>
            <w:del w:id="902" w:author="Marie-Helene" w:date="2017-10-06T15:19:00Z">
              <w:r w:rsidDel="00635989">
                <w:rPr>
                  <w:szCs w:val="18"/>
                </w:rPr>
                <w:delText>ors</w:delText>
              </w:r>
            </w:del>
            <w:r>
              <w:rPr>
                <w:szCs w:val="18"/>
              </w:rPr>
              <w:t>.</w:t>
            </w:r>
          </w:p>
        </w:tc>
        <w:tc>
          <w:tcPr>
            <w:tcW w:w="6237" w:type="dxa"/>
          </w:tcPr>
          <w:p w:rsidR="00D00209" w:rsidRDefault="00D00209" w:rsidP="00C82D83">
            <w:pPr>
              <w:rPr>
                <w:ins w:id="903" w:author="Marie-Helene" w:date="2017-10-06T15:20:00Z"/>
                <w:szCs w:val="18"/>
              </w:rPr>
            </w:pPr>
            <w:r>
              <w:rPr>
                <w:szCs w:val="18"/>
              </w:rPr>
              <w:t>Should the two Councillors be on the FAC? Clarify.</w:t>
            </w:r>
          </w:p>
          <w:p w:rsidR="00D00209" w:rsidRPr="00696225" w:rsidRDefault="00D00209" w:rsidP="007D5EF4">
            <w:pPr>
              <w:rPr>
                <w:szCs w:val="18"/>
              </w:rPr>
            </w:pPr>
            <w:r w:rsidRPr="00E457F1">
              <w:rPr>
                <w:color w:val="0070C0"/>
                <w:szCs w:val="18"/>
              </w:rPr>
              <w:t>Any Council members will be able to request a FAC meeting.</w:t>
            </w:r>
          </w:p>
        </w:tc>
        <w:tc>
          <w:tcPr>
            <w:tcW w:w="1843" w:type="dxa"/>
          </w:tcPr>
          <w:p w:rsidR="00D00209" w:rsidRPr="00AA6F89" w:rsidRDefault="00D00209">
            <w:pPr>
              <w:rPr>
                <w:szCs w:val="18"/>
              </w:rPr>
            </w:pPr>
            <w:r>
              <w:rPr>
                <w:szCs w:val="18"/>
              </w:rPr>
              <w:t>Japan</w:t>
            </w:r>
          </w:p>
        </w:tc>
      </w:tr>
      <w:tr w:rsidR="00D00209" w:rsidTr="00672189">
        <w:tc>
          <w:tcPr>
            <w:tcW w:w="1555" w:type="dxa"/>
          </w:tcPr>
          <w:p w:rsidR="00D00209" w:rsidRDefault="00D00209">
            <w:pPr>
              <w:rPr>
                <w:b/>
                <w:szCs w:val="18"/>
              </w:rPr>
            </w:pPr>
          </w:p>
        </w:tc>
        <w:tc>
          <w:tcPr>
            <w:tcW w:w="5811" w:type="dxa"/>
          </w:tcPr>
          <w:p w:rsidR="00D00209" w:rsidRPr="004B356F" w:rsidRDefault="00D00209" w:rsidP="006377CC">
            <w:pPr>
              <w:pStyle w:val="Paragraphedeliste"/>
              <w:numPr>
                <w:ilvl w:val="0"/>
                <w:numId w:val="45"/>
              </w:numPr>
              <w:rPr>
                <w:szCs w:val="18"/>
              </w:rPr>
              <w:pPrChange w:id="904" w:author="Marie-Helene" w:date="2017-10-31T15:11:00Z">
                <w:pPr>
                  <w:pStyle w:val="Paragraphedeliste"/>
                  <w:numPr>
                    <w:numId w:val="45"/>
                  </w:numPr>
                  <w:ind w:hanging="360"/>
                </w:pPr>
              </w:pPrChange>
            </w:pPr>
            <w:del w:id="905" w:author="Marie-Helene" w:date="2017-10-31T15:11:00Z">
              <w:r w:rsidRPr="003F422E" w:rsidDel="006377CC">
                <w:rPr>
                  <w:szCs w:val="18"/>
                </w:rPr>
                <w:delText>The date and location of the meeting of the Finance and Audit Committee in ordinary meeting will be determined by decision of the Treasurer, however such meetings</w:delText>
              </w:r>
            </w:del>
            <w:ins w:id="906" w:author="Marie-Helene" w:date="2017-10-31T15:11:00Z">
              <w:r w:rsidR="006377CC">
                <w:rPr>
                  <w:szCs w:val="18"/>
                </w:rPr>
                <w:t>An ordinary meeting of the Finance and Audit Committee</w:t>
              </w:r>
            </w:ins>
            <w:r w:rsidRPr="003F422E">
              <w:rPr>
                <w:szCs w:val="18"/>
              </w:rPr>
              <w:t xml:space="preserve"> will </w:t>
            </w:r>
            <w:del w:id="907" w:author="Marie-Helene" w:date="2017-10-31T15:10:00Z">
              <w:r w:rsidRPr="003F422E" w:rsidDel="006377CC">
                <w:rPr>
                  <w:szCs w:val="18"/>
                </w:rPr>
                <w:delText xml:space="preserve">generally </w:delText>
              </w:r>
            </w:del>
            <w:r w:rsidRPr="003F422E">
              <w:rPr>
                <w:szCs w:val="18"/>
              </w:rPr>
              <w:t>run at the same location and prior to Council meetings</w:t>
            </w:r>
            <w:ins w:id="908" w:author="Marie-Helene" w:date="2017-10-31T15:11:00Z">
              <w:r w:rsidR="006377CC">
                <w:rPr>
                  <w:szCs w:val="18"/>
                </w:rPr>
                <w:t xml:space="preserve"> unless decided otherwise by the Treasurer in consultation with the Secretary-General.</w:t>
              </w:r>
            </w:ins>
            <w:del w:id="909" w:author="Marie-Helene" w:date="2017-10-31T15:11:00Z">
              <w:r w:rsidRPr="003F422E" w:rsidDel="006377CC">
                <w:rPr>
                  <w:szCs w:val="18"/>
                </w:rPr>
                <w:delText>.</w:delText>
              </w:r>
            </w:del>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4B356F" w:rsidRDefault="00D00209" w:rsidP="00555993">
            <w:pPr>
              <w:pStyle w:val="Paragraphedeliste"/>
              <w:numPr>
                <w:ilvl w:val="0"/>
                <w:numId w:val="45"/>
              </w:numPr>
              <w:rPr>
                <w:szCs w:val="18"/>
              </w:rPr>
            </w:pPr>
            <w:r w:rsidRPr="003F422E">
              <w:rPr>
                <w:szCs w:val="18"/>
              </w:rPr>
              <w:t xml:space="preserve">The date of an extraordinary meeting of the Finance and Audit Committee will be not less than one week from the date of notification, and the location will be the </w:t>
            </w:r>
            <w:del w:id="910" w:author="Marie-Helene" w:date="2017-10-06T15:21:00Z">
              <w:r w:rsidRPr="003F422E" w:rsidDel="00555993">
                <w:rPr>
                  <w:szCs w:val="18"/>
                </w:rPr>
                <w:delText>IALA Headquarters</w:delText>
              </w:r>
            </w:del>
            <w:ins w:id="911" w:author="Marie-Helene" w:date="2017-10-06T15:21:00Z">
              <w:r>
                <w:rPr>
                  <w:szCs w:val="18"/>
                </w:rPr>
                <w:t>seat of the Organization</w:t>
              </w:r>
            </w:ins>
            <w:r w:rsidRPr="003F422E">
              <w:rPr>
                <w:szCs w:val="18"/>
              </w:rPr>
              <w:t xml:space="preserve"> unless alternate arrangements are agreed by the Treasurer, the Secretary‐General and the President, or if the meeting is to be held electronically.</w:t>
            </w:r>
          </w:p>
        </w:tc>
        <w:tc>
          <w:tcPr>
            <w:tcW w:w="6237" w:type="dxa"/>
          </w:tcPr>
          <w:p w:rsidR="00D00209" w:rsidRPr="00696225" w:rsidRDefault="00D00209" w:rsidP="00C82D83">
            <w:pPr>
              <w:rPr>
                <w:szCs w:val="18"/>
              </w:rPr>
            </w:pPr>
            <w:r>
              <w:rPr>
                <w:szCs w:val="18"/>
              </w:rPr>
              <w:t>“</w:t>
            </w:r>
            <w:r w:rsidRPr="003F422E">
              <w:rPr>
                <w:szCs w:val="18"/>
              </w:rPr>
              <w:t xml:space="preserve">The date of an extraordinary meeting of the Finance and Audit Committee will be not less than one week from the date of notification, and the location will be the </w:t>
            </w:r>
            <w:r>
              <w:rPr>
                <w:szCs w:val="18"/>
                <w:u w:val="single"/>
              </w:rPr>
              <w:t>seat of the Organization</w:t>
            </w:r>
            <w:r>
              <w:rPr>
                <w:szCs w:val="18"/>
              </w:rPr>
              <w:t xml:space="preserve"> </w:t>
            </w:r>
            <w:r w:rsidRPr="004D194F">
              <w:rPr>
                <w:strike/>
                <w:szCs w:val="18"/>
              </w:rPr>
              <w:t>IALA Headquarters</w:t>
            </w:r>
            <w:r w:rsidRPr="003F422E">
              <w:rPr>
                <w:szCs w:val="18"/>
              </w:rPr>
              <w:t xml:space="preserve"> unless </w:t>
            </w:r>
            <w:r w:rsidRPr="004D194F">
              <w:rPr>
                <w:strike/>
                <w:szCs w:val="18"/>
              </w:rPr>
              <w:t>alternate arrangements are agreed by</w:t>
            </w:r>
            <w:r w:rsidRPr="003F422E">
              <w:rPr>
                <w:szCs w:val="18"/>
              </w:rPr>
              <w:t xml:space="preserve"> the Treasurer, the Secretary‐General and the President</w:t>
            </w:r>
            <w:r>
              <w:rPr>
                <w:szCs w:val="18"/>
              </w:rPr>
              <w:t xml:space="preserve"> </w:t>
            </w:r>
            <w:r>
              <w:rPr>
                <w:szCs w:val="18"/>
                <w:u w:val="single"/>
              </w:rPr>
              <w:t>decide otherwise</w:t>
            </w:r>
            <w:r w:rsidRPr="003F422E">
              <w:rPr>
                <w:szCs w:val="18"/>
              </w:rPr>
              <w:t>, or if the meeting is to be held electronically.</w:t>
            </w:r>
            <w:r>
              <w:rPr>
                <w:szCs w:val="18"/>
              </w:rPr>
              <w:t>”</w:t>
            </w:r>
          </w:p>
        </w:tc>
        <w:tc>
          <w:tcPr>
            <w:tcW w:w="1843" w:type="dxa"/>
          </w:tcPr>
          <w:p w:rsidR="00D00209" w:rsidRPr="00AA6F89" w:rsidRDefault="00D00209">
            <w:pPr>
              <w:rPr>
                <w:szCs w:val="18"/>
              </w:rPr>
            </w:pPr>
            <w:r>
              <w:rPr>
                <w:szCs w:val="18"/>
              </w:rPr>
              <w:t>Japan</w:t>
            </w:r>
          </w:p>
        </w:tc>
      </w:tr>
      <w:tr w:rsidR="00D00209" w:rsidTr="00672189">
        <w:tc>
          <w:tcPr>
            <w:tcW w:w="1555" w:type="dxa"/>
          </w:tcPr>
          <w:p w:rsidR="00D00209" w:rsidRDefault="00D00209">
            <w:pPr>
              <w:rPr>
                <w:b/>
                <w:szCs w:val="18"/>
              </w:rPr>
            </w:pPr>
          </w:p>
        </w:tc>
        <w:tc>
          <w:tcPr>
            <w:tcW w:w="5811" w:type="dxa"/>
          </w:tcPr>
          <w:p w:rsidR="00D00209" w:rsidRPr="004B356F" w:rsidRDefault="00D00209" w:rsidP="003F422E">
            <w:pPr>
              <w:pStyle w:val="Paragraphedeliste"/>
              <w:numPr>
                <w:ilvl w:val="0"/>
                <w:numId w:val="45"/>
              </w:numPr>
              <w:rPr>
                <w:szCs w:val="18"/>
              </w:rPr>
            </w:pPr>
            <w:r w:rsidRPr="003F422E">
              <w:rPr>
                <w:szCs w:val="18"/>
              </w:rPr>
              <w:t>In the event that the Finance and Audit Committee cannot meet in regular or extraordinary meeting and approvals are required, the Committee may convene out of session by electronic means.</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3F422E" w:rsidRDefault="00D00209" w:rsidP="003F422E">
            <w:pPr>
              <w:pStyle w:val="Paragraphedeliste"/>
              <w:numPr>
                <w:ilvl w:val="0"/>
                <w:numId w:val="45"/>
              </w:numPr>
              <w:rPr>
                <w:szCs w:val="18"/>
              </w:rPr>
            </w:pPr>
            <w:r w:rsidRPr="003F422E">
              <w:rPr>
                <w:szCs w:val="18"/>
              </w:rPr>
              <w:t xml:space="preserve">The business of the Finance and Audit Committee shall be conducted in English, including output documents. </w:t>
            </w:r>
            <w:ins w:id="912" w:author="Marie-Helene" w:date="2017-10-31T15:14:00Z">
              <w:r w:rsidR="008D7BF0">
                <w:rPr>
                  <w:szCs w:val="18"/>
                </w:rPr>
                <w:t>[</w:t>
              </w:r>
            </w:ins>
            <w:r w:rsidRPr="003F422E">
              <w:rPr>
                <w:szCs w:val="18"/>
              </w:rPr>
              <w:t xml:space="preserve">Input documents may be submitted in French </w:t>
            </w:r>
            <w:ins w:id="913" w:author="Marie-Helene" w:date="2017-10-31T15:12:00Z">
              <w:r w:rsidR="00BE01A6">
                <w:rPr>
                  <w:szCs w:val="18"/>
                </w:rPr>
                <w:t xml:space="preserve">[or Spanish] </w:t>
              </w:r>
            </w:ins>
            <w:r w:rsidRPr="003F422E">
              <w:rPr>
                <w:szCs w:val="18"/>
              </w:rPr>
              <w:t>and shall be translated by the Secretariat.</w:t>
            </w:r>
            <w:ins w:id="914" w:author="Marie-Helene" w:date="2017-10-31T15:13:00Z">
              <w:r w:rsidR="008D7BF0">
                <w:rPr>
                  <w:szCs w:val="18"/>
                </w:rPr>
                <w:t>]</w:t>
              </w:r>
            </w:ins>
          </w:p>
        </w:tc>
        <w:tc>
          <w:tcPr>
            <w:tcW w:w="6237" w:type="dxa"/>
          </w:tcPr>
          <w:p w:rsidR="00D00209" w:rsidRDefault="00D00209" w:rsidP="00C82D83">
            <w:pPr>
              <w:rPr>
                <w:ins w:id="915" w:author="Marie-Helene" w:date="2017-10-06T15:22:00Z"/>
                <w:szCs w:val="18"/>
              </w:rPr>
            </w:pPr>
            <w:r>
              <w:rPr>
                <w:szCs w:val="18"/>
              </w:rPr>
              <w:t xml:space="preserve">“... </w:t>
            </w:r>
            <w:proofErr w:type="gramStart"/>
            <w:r>
              <w:rPr>
                <w:szCs w:val="18"/>
              </w:rPr>
              <w:t>in</w:t>
            </w:r>
            <w:proofErr w:type="gramEnd"/>
            <w:r>
              <w:rPr>
                <w:szCs w:val="18"/>
              </w:rPr>
              <w:t xml:space="preserve"> French </w:t>
            </w:r>
            <w:r>
              <w:rPr>
                <w:szCs w:val="18"/>
                <w:u w:val="single"/>
              </w:rPr>
              <w:t>or Spanish</w:t>
            </w:r>
            <w:r>
              <w:rPr>
                <w:szCs w:val="18"/>
              </w:rPr>
              <w:t>...”</w:t>
            </w:r>
          </w:p>
          <w:p w:rsidR="00D00209" w:rsidRPr="00D206D2" w:rsidRDefault="00D00209" w:rsidP="00C82D83">
            <w:pPr>
              <w:rPr>
                <w:szCs w:val="18"/>
              </w:rPr>
            </w:pPr>
            <w:ins w:id="916" w:author="Marie-Helene" w:date="2017-10-06T15:22:00Z">
              <w:r>
                <w:rPr>
                  <w:szCs w:val="18"/>
                </w:rPr>
                <w:t>Decision for the Diplomatic Conference</w:t>
              </w:r>
            </w:ins>
          </w:p>
        </w:tc>
        <w:tc>
          <w:tcPr>
            <w:tcW w:w="1843" w:type="dxa"/>
          </w:tcPr>
          <w:p w:rsidR="00D00209" w:rsidRPr="00AA6F89" w:rsidRDefault="00D00209">
            <w:pPr>
              <w:rPr>
                <w:szCs w:val="18"/>
              </w:rPr>
            </w:pPr>
            <w:r>
              <w:rPr>
                <w:szCs w:val="18"/>
              </w:rPr>
              <w:t>Spain</w:t>
            </w:r>
          </w:p>
        </w:tc>
      </w:tr>
      <w:tr w:rsidR="00D00209" w:rsidTr="00AE6BAC">
        <w:tc>
          <w:tcPr>
            <w:tcW w:w="1555" w:type="dxa"/>
          </w:tcPr>
          <w:p w:rsidR="00D00209" w:rsidRDefault="00D00209" w:rsidP="0074164B">
            <w:pPr>
              <w:rPr>
                <w:b/>
                <w:szCs w:val="18"/>
              </w:rPr>
            </w:pPr>
            <w:r>
              <w:rPr>
                <w:b/>
                <w:szCs w:val="18"/>
              </w:rPr>
              <w:t xml:space="preserve">6 Committees and Other </w:t>
            </w:r>
            <w:ins w:id="917" w:author="Marie-Helene" w:date="2017-10-06T15:24:00Z">
              <w:r>
                <w:rPr>
                  <w:b/>
                  <w:szCs w:val="18"/>
                </w:rPr>
                <w:t xml:space="preserve">Subsidiary </w:t>
              </w:r>
            </w:ins>
            <w:r>
              <w:rPr>
                <w:b/>
                <w:szCs w:val="18"/>
              </w:rPr>
              <w:t>Bodies</w:t>
            </w:r>
          </w:p>
        </w:tc>
        <w:tc>
          <w:tcPr>
            <w:tcW w:w="5811" w:type="dxa"/>
            <w:vAlign w:val="bottom"/>
          </w:tcPr>
          <w:p w:rsidR="00D00209" w:rsidRPr="004B356F" w:rsidRDefault="00D00209" w:rsidP="00AE6BAC">
            <w:pPr>
              <w:pStyle w:val="Paragraphedeliste"/>
              <w:numPr>
                <w:ilvl w:val="0"/>
                <w:numId w:val="47"/>
              </w:numPr>
              <w:rPr>
                <w:b/>
                <w:szCs w:val="18"/>
              </w:rPr>
            </w:pPr>
            <w:r>
              <w:rPr>
                <w:b/>
                <w:szCs w:val="18"/>
              </w:rPr>
              <w:t xml:space="preserve">Establishment and Functions of Committees and Other </w:t>
            </w:r>
            <w:ins w:id="918" w:author="Marie-Helene" w:date="2017-10-06T15:24:00Z">
              <w:r>
                <w:rPr>
                  <w:b/>
                  <w:szCs w:val="18"/>
                </w:rPr>
                <w:t xml:space="preserve">Subsidiary </w:t>
              </w:r>
            </w:ins>
            <w:r>
              <w:rPr>
                <w:b/>
                <w:szCs w:val="18"/>
              </w:rPr>
              <w:t>Bodies</w:t>
            </w:r>
          </w:p>
        </w:tc>
        <w:tc>
          <w:tcPr>
            <w:tcW w:w="6237" w:type="dxa"/>
          </w:tcPr>
          <w:p w:rsidR="00D00209" w:rsidRDefault="00D00209" w:rsidP="00C82D83">
            <w:pPr>
              <w:rPr>
                <w:szCs w:val="18"/>
              </w:rPr>
            </w:pPr>
          </w:p>
          <w:p w:rsidR="00D00209" w:rsidDel="009E26C8" w:rsidRDefault="00D00209" w:rsidP="009E26C8">
            <w:pPr>
              <w:rPr>
                <w:del w:id="919" w:author="Marie-Helene" w:date="2017-10-31T15:16:00Z"/>
                <w:szCs w:val="18"/>
              </w:rPr>
              <w:pPrChange w:id="920" w:author="Marie-Helene" w:date="2017-10-31T15:16:00Z">
                <w:pPr/>
              </w:pPrChange>
            </w:pPr>
            <w:r>
              <w:rPr>
                <w:szCs w:val="18"/>
              </w:rPr>
              <w:t xml:space="preserve">“...Committees and Other </w:t>
            </w:r>
            <w:r>
              <w:rPr>
                <w:szCs w:val="18"/>
                <w:u w:val="single"/>
              </w:rPr>
              <w:t>Subsidiary</w:t>
            </w:r>
            <w:r>
              <w:rPr>
                <w:szCs w:val="18"/>
              </w:rPr>
              <w:t xml:space="preserve"> Bodies”</w:t>
            </w:r>
            <w:ins w:id="921" w:author="Marie-Helene" w:date="2017-10-31T15:16:00Z">
              <w:r w:rsidR="009E26C8">
                <w:rPr>
                  <w:szCs w:val="18"/>
                </w:rPr>
                <w:t xml:space="preserve"> </w:t>
              </w:r>
            </w:ins>
          </w:p>
          <w:p w:rsidR="00D00209" w:rsidRPr="006F4A6B" w:rsidRDefault="00D00209" w:rsidP="00C82D83">
            <w:pPr>
              <w:rPr>
                <w:szCs w:val="18"/>
              </w:rPr>
            </w:pPr>
            <w:r w:rsidRPr="001E2667">
              <w:rPr>
                <w:szCs w:val="18"/>
                <w:highlight w:val="lightGray"/>
              </w:rPr>
              <w:t>Insert “subsidiary” in front of all “Bodies” in subsequent paragraphs.</w:t>
            </w:r>
          </w:p>
        </w:tc>
        <w:tc>
          <w:tcPr>
            <w:tcW w:w="1843" w:type="dxa"/>
          </w:tcPr>
          <w:p w:rsidR="00D00209" w:rsidRDefault="00D00209">
            <w:pPr>
              <w:rPr>
                <w:szCs w:val="18"/>
              </w:rPr>
            </w:pPr>
          </w:p>
          <w:p w:rsidR="00D00209" w:rsidRPr="00AA6F89" w:rsidRDefault="00D00209">
            <w:pPr>
              <w:rPr>
                <w:szCs w:val="18"/>
              </w:rPr>
            </w:pPr>
            <w:r>
              <w:rPr>
                <w:szCs w:val="18"/>
              </w:rPr>
              <w:t>Japan</w:t>
            </w:r>
          </w:p>
        </w:tc>
      </w:tr>
      <w:tr w:rsidR="00D00209" w:rsidTr="00672189">
        <w:tc>
          <w:tcPr>
            <w:tcW w:w="1555" w:type="dxa"/>
          </w:tcPr>
          <w:p w:rsidR="00D00209" w:rsidRDefault="00D00209">
            <w:pPr>
              <w:rPr>
                <w:b/>
                <w:szCs w:val="18"/>
              </w:rPr>
            </w:pPr>
          </w:p>
        </w:tc>
        <w:tc>
          <w:tcPr>
            <w:tcW w:w="5811" w:type="dxa"/>
          </w:tcPr>
          <w:p w:rsidR="00D00209" w:rsidRPr="008B6CFF" w:rsidRDefault="00D00209">
            <w:pPr>
              <w:pStyle w:val="Paragraphedeliste"/>
              <w:numPr>
                <w:ilvl w:val="0"/>
                <w:numId w:val="48"/>
              </w:numPr>
              <w:rPr>
                <w:szCs w:val="18"/>
              </w:rPr>
            </w:pPr>
            <w:r w:rsidRPr="00B75293">
              <w:rPr>
                <w:szCs w:val="18"/>
              </w:rPr>
              <w:t xml:space="preserve">The </w:t>
            </w:r>
            <w:del w:id="922" w:author="Marie-Hélène Grillet" w:date="2017-10-09T16:59:00Z">
              <w:r w:rsidRPr="00B75293" w:rsidDel="00E457F1">
                <w:rPr>
                  <w:szCs w:val="18"/>
                </w:rPr>
                <w:delText xml:space="preserve">General Assembly or the </w:delText>
              </w:r>
            </w:del>
            <w:r w:rsidRPr="00B75293">
              <w:rPr>
                <w:szCs w:val="18"/>
              </w:rPr>
              <w:t xml:space="preserve">Council may establish Committees and </w:t>
            </w:r>
            <w:del w:id="923" w:author="Marie-Hélène Grillet" w:date="2017-10-09T17:29:00Z">
              <w:r w:rsidRPr="00B75293" w:rsidDel="006962CF">
                <w:rPr>
                  <w:szCs w:val="18"/>
                </w:rPr>
                <w:delText>other bodies</w:delText>
              </w:r>
            </w:del>
            <w:ins w:id="924" w:author="Marie-Hélène Grillet" w:date="2017-10-09T17:29:00Z">
              <w:r>
                <w:rPr>
                  <w:szCs w:val="18"/>
                </w:rPr>
                <w:t>other subsidiary bodies</w:t>
              </w:r>
            </w:ins>
            <w:r w:rsidRPr="00B75293">
              <w:rPr>
                <w:szCs w:val="18"/>
              </w:rPr>
              <w:t xml:space="preserve"> it deems necessary to support the endeavours of </w:t>
            </w:r>
            <w:del w:id="925" w:author="Marie-Helene" w:date="2017-10-06T15:24:00Z">
              <w:r w:rsidRPr="00B75293" w:rsidDel="003A260B">
                <w:rPr>
                  <w:szCs w:val="18"/>
                </w:rPr>
                <w:delText>IALA</w:delText>
              </w:r>
            </w:del>
            <w:ins w:id="926" w:author="Marie-Helene" w:date="2017-10-06T15:24:00Z">
              <w:r>
                <w:rPr>
                  <w:szCs w:val="18"/>
                </w:rPr>
                <w:t>the Organization</w:t>
              </w:r>
            </w:ins>
            <w:r w:rsidRPr="00B75293">
              <w:rPr>
                <w:szCs w:val="18"/>
              </w:rPr>
              <w:t xml:space="preserve">. The Council will approve </w:t>
            </w:r>
            <w:ins w:id="927" w:author="Marie-Hélène Grillet" w:date="2017-10-09T17:01:00Z">
              <w:r>
                <w:rPr>
                  <w:szCs w:val="18"/>
                </w:rPr>
                <w:t>t</w:t>
              </w:r>
            </w:ins>
            <w:del w:id="928" w:author="Marie-Hélène Grillet" w:date="2017-10-09T17:01:00Z">
              <w:r w:rsidRPr="00B75293" w:rsidDel="00E457F1">
                <w:rPr>
                  <w:szCs w:val="18"/>
                </w:rPr>
                <w:delText>T</w:delText>
              </w:r>
            </w:del>
            <w:r w:rsidRPr="00B75293">
              <w:rPr>
                <w:szCs w:val="18"/>
              </w:rPr>
              <w:t xml:space="preserve">erms of </w:t>
            </w:r>
            <w:ins w:id="929" w:author="Marie-Hélène Grillet" w:date="2017-10-09T17:01:00Z">
              <w:r>
                <w:rPr>
                  <w:szCs w:val="18"/>
                </w:rPr>
                <w:t>r</w:t>
              </w:r>
            </w:ins>
            <w:del w:id="930" w:author="Marie-Hélène Grillet" w:date="2017-10-09T17:01:00Z">
              <w:r w:rsidRPr="00B75293" w:rsidDel="00E457F1">
                <w:rPr>
                  <w:szCs w:val="18"/>
                </w:rPr>
                <w:delText>R</w:delText>
              </w:r>
            </w:del>
            <w:r w:rsidRPr="00B75293">
              <w:rPr>
                <w:szCs w:val="18"/>
              </w:rPr>
              <w:t xml:space="preserve">eference for Committees and other </w:t>
            </w:r>
            <w:ins w:id="931" w:author="Marie-Helene" w:date="2017-10-06T15:25:00Z">
              <w:r>
                <w:rPr>
                  <w:szCs w:val="18"/>
                </w:rPr>
                <w:t xml:space="preserve">subsidiary </w:t>
              </w:r>
            </w:ins>
            <w:r w:rsidRPr="00B75293">
              <w:rPr>
                <w:szCs w:val="18"/>
              </w:rPr>
              <w:t>bodies, and all activity of the Committees and other</w:t>
            </w:r>
            <w:ins w:id="932" w:author="Marie-Helene" w:date="2017-10-06T15:25:00Z">
              <w:r>
                <w:rPr>
                  <w:szCs w:val="18"/>
                </w:rPr>
                <w:t xml:space="preserve"> subsidiary </w:t>
              </w:r>
            </w:ins>
            <w:del w:id="933" w:author="Marie-Helene" w:date="2017-10-06T15:25:00Z">
              <w:r w:rsidRPr="00B75293" w:rsidDel="00FA6E18">
                <w:rPr>
                  <w:szCs w:val="18"/>
                </w:rPr>
                <w:delText xml:space="preserve"> </w:delText>
              </w:r>
            </w:del>
            <w:r w:rsidRPr="00B75293">
              <w:rPr>
                <w:szCs w:val="18"/>
              </w:rPr>
              <w:t xml:space="preserve">bodies shall be conducted within those </w:t>
            </w:r>
            <w:ins w:id="934" w:author="Marie-Hélène Grillet" w:date="2017-10-09T17:01:00Z">
              <w:r>
                <w:rPr>
                  <w:szCs w:val="18"/>
                </w:rPr>
                <w:t>t</w:t>
              </w:r>
            </w:ins>
            <w:del w:id="935" w:author="Marie-Hélène Grillet" w:date="2017-10-09T17:01:00Z">
              <w:r w:rsidRPr="00B75293" w:rsidDel="00E457F1">
                <w:rPr>
                  <w:szCs w:val="18"/>
                </w:rPr>
                <w:delText>T</w:delText>
              </w:r>
            </w:del>
            <w:r w:rsidRPr="00B75293">
              <w:rPr>
                <w:szCs w:val="18"/>
              </w:rPr>
              <w:t xml:space="preserve">erms of </w:t>
            </w:r>
            <w:ins w:id="936" w:author="Marie-Hélène Grillet" w:date="2017-10-09T17:01:00Z">
              <w:r>
                <w:rPr>
                  <w:szCs w:val="18"/>
                </w:rPr>
                <w:t>r</w:t>
              </w:r>
            </w:ins>
            <w:del w:id="937" w:author="Marie-Hélène Grillet" w:date="2017-10-09T17:01:00Z">
              <w:r w:rsidRPr="00B75293" w:rsidDel="00E457F1">
                <w:rPr>
                  <w:szCs w:val="18"/>
                </w:rPr>
                <w:delText>R</w:delText>
              </w:r>
            </w:del>
            <w:r w:rsidRPr="00B75293">
              <w:rPr>
                <w:szCs w:val="18"/>
              </w:rPr>
              <w:t>eference.</w:t>
            </w:r>
          </w:p>
        </w:tc>
        <w:tc>
          <w:tcPr>
            <w:tcW w:w="6237" w:type="dxa"/>
          </w:tcPr>
          <w:p w:rsidR="00D00209" w:rsidRPr="00696225" w:rsidRDefault="009E26C8" w:rsidP="00C82D83">
            <w:pPr>
              <w:rPr>
                <w:szCs w:val="18"/>
              </w:rPr>
            </w:pPr>
            <w:ins w:id="938" w:author="Marie-Helene" w:date="2017-10-31T15:17:00Z">
              <w:r>
                <w:rPr>
                  <w:szCs w:val="18"/>
                </w:rPr>
                <w:t>Establishment of Committees and other subsidiary bodies should be by the General Assembly.</w:t>
              </w:r>
            </w:ins>
          </w:p>
        </w:tc>
        <w:tc>
          <w:tcPr>
            <w:tcW w:w="1843" w:type="dxa"/>
          </w:tcPr>
          <w:p w:rsidR="00D00209" w:rsidRPr="00AA6F89" w:rsidRDefault="009E26C8">
            <w:pPr>
              <w:rPr>
                <w:szCs w:val="18"/>
              </w:rPr>
            </w:pPr>
            <w:ins w:id="939" w:author="Marie-Helene" w:date="2017-10-31T15:18:00Z">
              <w:r>
                <w:rPr>
                  <w:szCs w:val="18"/>
                </w:rPr>
                <w:t>Japan</w:t>
              </w:r>
            </w:ins>
          </w:p>
        </w:tc>
      </w:tr>
      <w:tr w:rsidR="00D00209" w:rsidTr="00672189">
        <w:tc>
          <w:tcPr>
            <w:tcW w:w="1555" w:type="dxa"/>
          </w:tcPr>
          <w:p w:rsidR="00D00209" w:rsidRDefault="00D00209">
            <w:pPr>
              <w:rPr>
                <w:b/>
                <w:szCs w:val="18"/>
              </w:rPr>
            </w:pPr>
          </w:p>
        </w:tc>
        <w:tc>
          <w:tcPr>
            <w:tcW w:w="5811" w:type="dxa"/>
          </w:tcPr>
          <w:p w:rsidR="00D00209" w:rsidRPr="008B6CFF" w:rsidRDefault="00D00209" w:rsidP="00B75293">
            <w:pPr>
              <w:pStyle w:val="Paragraphedeliste"/>
              <w:numPr>
                <w:ilvl w:val="0"/>
                <w:numId w:val="48"/>
              </w:numPr>
              <w:rPr>
                <w:szCs w:val="18"/>
              </w:rPr>
            </w:pPr>
            <w:r w:rsidRPr="00B75293">
              <w:rPr>
                <w:szCs w:val="18"/>
              </w:rPr>
              <w:t xml:space="preserve">Committees and/or other </w:t>
            </w:r>
            <w:ins w:id="940" w:author="Marie-Helene" w:date="2017-10-06T15:24:00Z">
              <w:r>
                <w:rPr>
                  <w:szCs w:val="18"/>
                </w:rPr>
                <w:t xml:space="preserve">subsidiary </w:t>
              </w:r>
            </w:ins>
            <w:r w:rsidRPr="00B75293">
              <w:rPr>
                <w:szCs w:val="18"/>
              </w:rPr>
              <w:t>bodies may:</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B6CFF" w:rsidRDefault="00D00209" w:rsidP="00F65751">
            <w:pPr>
              <w:pStyle w:val="Paragraphedeliste"/>
              <w:numPr>
                <w:ilvl w:val="0"/>
                <w:numId w:val="49"/>
              </w:numPr>
              <w:ind w:left="884" w:hanging="284"/>
              <w:rPr>
                <w:szCs w:val="18"/>
              </w:rPr>
              <w:pPrChange w:id="941" w:author="Marie-Helene" w:date="2017-10-31T15:23:00Z">
                <w:pPr>
                  <w:pStyle w:val="Paragraphedeliste"/>
                  <w:numPr>
                    <w:numId w:val="49"/>
                  </w:numPr>
                  <w:ind w:hanging="360"/>
                </w:pPr>
              </w:pPrChange>
            </w:pPr>
            <w:r w:rsidRPr="00B75293">
              <w:rPr>
                <w:szCs w:val="18"/>
              </w:rPr>
              <w:t>study matters relevant to the aim</w:t>
            </w:r>
            <w:del w:id="942" w:author="Marie-Hélène Grillet" w:date="2017-10-09T17:00:00Z">
              <w:r w:rsidRPr="00B75293" w:rsidDel="00E457F1">
                <w:rPr>
                  <w:szCs w:val="18"/>
                </w:rPr>
                <w:delText>s</w:delText>
              </w:r>
            </w:del>
            <w:r w:rsidRPr="00B75293">
              <w:rPr>
                <w:szCs w:val="18"/>
              </w:rPr>
              <w:t xml:space="preserve"> </w:t>
            </w:r>
            <w:ins w:id="943" w:author="Marie-Helene" w:date="2017-10-06T15:23:00Z">
              <w:r>
                <w:rPr>
                  <w:szCs w:val="18"/>
                </w:rPr>
                <w:t xml:space="preserve">and objectives </w:t>
              </w:r>
            </w:ins>
            <w:r w:rsidRPr="00B75293">
              <w:rPr>
                <w:szCs w:val="18"/>
              </w:rPr>
              <w:t xml:space="preserve">of </w:t>
            </w:r>
            <w:del w:id="944" w:author="Marie-Helene" w:date="2017-10-06T15:23:00Z">
              <w:r w:rsidRPr="00B75293" w:rsidDel="00211F15">
                <w:rPr>
                  <w:szCs w:val="18"/>
                </w:rPr>
                <w:delText>IALA</w:delText>
              </w:r>
            </w:del>
            <w:ins w:id="945" w:author="Marie-Helene" w:date="2017-10-06T15:23:00Z">
              <w:r>
                <w:rPr>
                  <w:szCs w:val="18"/>
                </w:rPr>
                <w:t>the Organization</w:t>
              </w:r>
            </w:ins>
            <w:del w:id="946" w:author="Marie-Helene" w:date="2017-10-06T15:26:00Z">
              <w:r w:rsidRPr="00B75293" w:rsidDel="00900A89">
                <w:rPr>
                  <w:szCs w:val="18"/>
                </w:rPr>
                <w:delText>,</w:delText>
              </w:r>
            </w:del>
            <w:r w:rsidRPr="00B75293">
              <w:rPr>
                <w:szCs w:val="18"/>
              </w:rPr>
              <w:t xml:space="preserve"> </w:t>
            </w:r>
            <w:del w:id="947" w:author="Marie-Helene" w:date="2017-10-06T15:26:00Z">
              <w:r w:rsidRPr="00B75293" w:rsidDel="00FA6E18">
                <w:rPr>
                  <w:szCs w:val="18"/>
                </w:rPr>
                <w:delText>with the objective of preparing</w:delText>
              </w:r>
            </w:del>
            <w:ins w:id="948" w:author="Marie-Helene" w:date="2017-10-06T15:26:00Z">
              <w:r>
                <w:rPr>
                  <w:szCs w:val="18"/>
                </w:rPr>
                <w:t>in order to prepare</w:t>
              </w:r>
            </w:ins>
            <w:r w:rsidRPr="00B75293">
              <w:rPr>
                <w:szCs w:val="18"/>
              </w:rPr>
              <w:t xml:space="preserve"> </w:t>
            </w:r>
            <w:ins w:id="949" w:author="Marie-Helene" w:date="2017-10-06T15:27:00Z">
              <w:r>
                <w:rPr>
                  <w:szCs w:val="18"/>
                </w:rPr>
                <w:t>s</w:t>
              </w:r>
            </w:ins>
            <w:del w:id="950" w:author="Marie-Helene" w:date="2017-10-06T15:27:00Z">
              <w:r w:rsidRPr="00B75293" w:rsidDel="00810A99">
                <w:rPr>
                  <w:szCs w:val="18"/>
                </w:rPr>
                <w:delText>S</w:delText>
              </w:r>
            </w:del>
            <w:r w:rsidRPr="00B75293">
              <w:rPr>
                <w:szCs w:val="18"/>
              </w:rPr>
              <w:t xml:space="preserve">tandards, </w:t>
            </w:r>
            <w:ins w:id="951" w:author="Marie-Helene" w:date="2017-10-06T15:27:00Z">
              <w:r>
                <w:rPr>
                  <w:szCs w:val="18"/>
                </w:rPr>
                <w:t>r</w:t>
              </w:r>
            </w:ins>
            <w:del w:id="952" w:author="Marie-Helene" w:date="2017-10-06T15:27:00Z">
              <w:r w:rsidRPr="00B75293" w:rsidDel="00810A99">
                <w:rPr>
                  <w:szCs w:val="18"/>
                </w:rPr>
                <w:delText>R</w:delText>
              </w:r>
            </w:del>
            <w:r w:rsidRPr="00B75293">
              <w:rPr>
                <w:szCs w:val="18"/>
              </w:rPr>
              <w:t xml:space="preserve">ecommendations, </w:t>
            </w:r>
            <w:ins w:id="953" w:author="Marie-Helene" w:date="2017-10-06T15:27:00Z">
              <w:r>
                <w:rPr>
                  <w:szCs w:val="18"/>
                </w:rPr>
                <w:t>g</w:t>
              </w:r>
            </w:ins>
            <w:del w:id="954" w:author="Marie-Helene" w:date="2017-10-06T15:27:00Z">
              <w:r w:rsidRPr="00B75293" w:rsidDel="00810A99">
                <w:rPr>
                  <w:szCs w:val="18"/>
                </w:rPr>
                <w:delText>G</w:delText>
              </w:r>
            </w:del>
            <w:r w:rsidRPr="00B75293">
              <w:rPr>
                <w:szCs w:val="18"/>
              </w:rPr>
              <w:t>uidelines</w:t>
            </w:r>
            <w:ins w:id="955" w:author="Marie-Helene" w:date="2017-10-31T15:21:00Z">
              <w:r w:rsidR="00F65751">
                <w:rPr>
                  <w:szCs w:val="18"/>
                </w:rPr>
                <w:t>,</w:t>
              </w:r>
            </w:ins>
            <w:r w:rsidRPr="00B75293">
              <w:rPr>
                <w:szCs w:val="18"/>
              </w:rPr>
              <w:t xml:space="preserve"> </w:t>
            </w:r>
            <w:del w:id="956" w:author="Marie-Helene" w:date="2017-10-31T15:21:00Z">
              <w:r w:rsidRPr="00B75293" w:rsidDel="00F65751">
                <w:rPr>
                  <w:szCs w:val="18"/>
                </w:rPr>
                <w:delText xml:space="preserve">and </w:delText>
              </w:r>
            </w:del>
            <w:ins w:id="957" w:author="Marie-Helene" w:date="2017-10-06T15:27:00Z">
              <w:r>
                <w:rPr>
                  <w:szCs w:val="18"/>
                </w:rPr>
                <w:t>m</w:t>
              </w:r>
            </w:ins>
            <w:del w:id="958" w:author="Marie-Helene" w:date="2017-10-06T15:27:00Z">
              <w:r w:rsidRPr="00B75293" w:rsidDel="00810A99">
                <w:rPr>
                  <w:szCs w:val="18"/>
                </w:rPr>
                <w:delText>M</w:delText>
              </w:r>
            </w:del>
            <w:r w:rsidRPr="00B75293">
              <w:rPr>
                <w:szCs w:val="18"/>
              </w:rPr>
              <w:t>anuals</w:t>
            </w:r>
            <w:ins w:id="959" w:author="Marie-Helene" w:date="2017-10-31T15:22:00Z">
              <w:r w:rsidR="00F65751">
                <w:rPr>
                  <w:szCs w:val="18"/>
                </w:rPr>
                <w:t>,</w:t>
              </w:r>
            </w:ins>
            <w:ins w:id="960" w:author="Marie-Helene" w:date="2017-10-31T15:19:00Z">
              <w:r w:rsidR="00F65751">
                <w:rPr>
                  <w:szCs w:val="18"/>
                </w:rPr>
                <w:t xml:space="preserve"> </w:t>
              </w:r>
            </w:ins>
            <w:del w:id="961" w:author="Marie-Helene" w:date="2017-10-31T15:19:00Z">
              <w:r w:rsidRPr="00B75293" w:rsidDel="00F65751">
                <w:rPr>
                  <w:szCs w:val="18"/>
                </w:rPr>
                <w:delText xml:space="preserve">, </w:delText>
              </w:r>
            </w:del>
            <w:del w:id="962" w:author="Marie-Helene" w:date="2017-10-31T15:23:00Z">
              <w:r w:rsidRPr="00B75293" w:rsidDel="00F65751">
                <w:rPr>
                  <w:szCs w:val="18"/>
                </w:rPr>
                <w:delText xml:space="preserve">and </w:delText>
              </w:r>
            </w:del>
            <w:r w:rsidRPr="00B75293">
              <w:rPr>
                <w:szCs w:val="18"/>
              </w:rPr>
              <w:t xml:space="preserve">submissions to other organizations </w:t>
            </w:r>
            <w:ins w:id="963" w:author="Marie-Helene" w:date="2017-10-31T15:23:00Z">
              <w:r w:rsidR="00F65751">
                <w:rPr>
                  <w:szCs w:val="18"/>
                </w:rPr>
                <w:t>and other appropriate documents</w:t>
              </w:r>
              <w:r w:rsidR="00F65751" w:rsidRPr="00B75293">
                <w:rPr>
                  <w:szCs w:val="18"/>
                </w:rPr>
                <w:t xml:space="preserve"> </w:t>
              </w:r>
            </w:ins>
            <w:r w:rsidRPr="00B75293">
              <w:rPr>
                <w:szCs w:val="18"/>
              </w:rPr>
              <w:t xml:space="preserve">in accordance with the </w:t>
            </w:r>
            <w:ins w:id="964" w:author="Marie-Helene" w:date="2017-10-06T15:27:00Z">
              <w:r>
                <w:rPr>
                  <w:szCs w:val="18"/>
                </w:rPr>
                <w:t>w</w:t>
              </w:r>
            </w:ins>
            <w:del w:id="965" w:author="Marie-Helene" w:date="2017-10-06T15:27:00Z">
              <w:r w:rsidRPr="00B75293" w:rsidDel="00810A99">
                <w:rPr>
                  <w:szCs w:val="18"/>
                </w:rPr>
                <w:delText>W</w:delText>
              </w:r>
            </w:del>
            <w:r w:rsidRPr="00B75293">
              <w:rPr>
                <w:szCs w:val="18"/>
              </w:rPr>
              <w:t xml:space="preserve">ork </w:t>
            </w:r>
            <w:ins w:id="966" w:author="Marie-Helene" w:date="2017-10-06T15:27:00Z">
              <w:r>
                <w:rPr>
                  <w:szCs w:val="18"/>
                </w:rPr>
                <w:t>p</w:t>
              </w:r>
            </w:ins>
            <w:del w:id="967" w:author="Marie-Helene" w:date="2017-10-06T15:27:00Z">
              <w:r w:rsidRPr="00B75293" w:rsidDel="00810A99">
                <w:rPr>
                  <w:szCs w:val="18"/>
                </w:rPr>
                <w:delText>P</w:delText>
              </w:r>
            </w:del>
            <w:r w:rsidRPr="00B75293">
              <w:rPr>
                <w:szCs w:val="18"/>
              </w:rPr>
              <w:t>rogramme approved by the Council; or</w:t>
            </w:r>
          </w:p>
        </w:tc>
        <w:tc>
          <w:tcPr>
            <w:tcW w:w="6237" w:type="dxa"/>
          </w:tcPr>
          <w:p w:rsidR="00D00209" w:rsidRDefault="00D00209" w:rsidP="00C82D83">
            <w:pPr>
              <w:rPr>
                <w:szCs w:val="18"/>
              </w:rPr>
            </w:pPr>
            <w:r>
              <w:rPr>
                <w:szCs w:val="18"/>
              </w:rPr>
              <w:t>Replace “aims” with “objectives” and “IALA” with “the Organization”.</w:t>
            </w:r>
          </w:p>
          <w:p w:rsidR="00D00209" w:rsidRDefault="00D00209" w:rsidP="00C82D83">
            <w:pPr>
              <w:rPr>
                <w:szCs w:val="18"/>
              </w:rPr>
            </w:pPr>
          </w:p>
          <w:p w:rsidR="00D00209" w:rsidRPr="00696225" w:rsidRDefault="00D00209" w:rsidP="00C82D83">
            <w:pPr>
              <w:rPr>
                <w:szCs w:val="18"/>
              </w:rPr>
            </w:pPr>
            <w:r>
              <w:rPr>
                <w:szCs w:val="18"/>
              </w:rPr>
              <w:t>Low case standards, recommendations, guidelines and manuals (consistency with the Convention), add “and other appropriate papers”.</w:t>
            </w:r>
          </w:p>
        </w:tc>
        <w:tc>
          <w:tcPr>
            <w:tcW w:w="1843" w:type="dxa"/>
          </w:tcPr>
          <w:p w:rsidR="00D00209" w:rsidRDefault="00D00209">
            <w:pPr>
              <w:rPr>
                <w:szCs w:val="18"/>
              </w:rPr>
            </w:pPr>
            <w:r>
              <w:rPr>
                <w:szCs w:val="18"/>
              </w:rPr>
              <w:t>Japan</w:t>
            </w:r>
          </w:p>
          <w:p w:rsidR="00D00209" w:rsidRDefault="00D00209">
            <w:pPr>
              <w:rPr>
                <w:szCs w:val="18"/>
              </w:rPr>
            </w:pPr>
          </w:p>
          <w:p w:rsidR="00D00209" w:rsidRPr="00AA6F89" w:rsidRDefault="00D00209">
            <w:pPr>
              <w:rPr>
                <w:szCs w:val="18"/>
              </w:rPr>
            </w:pPr>
            <w:r>
              <w:rPr>
                <w:szCs w:val="18"/>
              </w:rPr>
              <w:t>Spain</w:t>
            </w:r>
          </w:p>
        </w:tc>
      </w:tr>
      <w:tr w:rsidR="00D00209" w:rsidTr="00672189">
        <w:tc>
          <w:tcPr>
            <w:tcW w:w="1555" w:type="dxa"/>
          </w:tcPr>
          <w:p w:rsidR="00D00209" w:rsidRDefault="00D00209">
            <w:pPr>
              <w:rPr>
                <w:b/>
                <w:szCs w:val="18"/>
              </w:rPr>
            </w:pPr>
          </w:p>
        </w:tc>
        <w:tc>
          <w:tcPr>
            <w:tcW w:w="5811" w:type="dxa"/>
          </w:tcPr>
          <w:p w:rsidR="00D00209" w:rsidRPr="008B6CFF" w:rsidRDefault="00D00209" w:rsidP="008B6CFF">
            <w:pPr>
              <w:pStyle w:val="Paragraphedeliste"/>
              <w:numPr>
                <w:ilvl w:val="0"/>
                <w:numId w:val="49"/>
              </w:numPr>
              <w:ind w:left="884" w:hanging="284"/>
              <w:rPr>
                <w:szCs w:val="18"/>
              </w:rPr>
            </w:pPr>
            <w:proofErr w:type="gramStart"/>
            <w:r w:rsidRPr="00B75293">
              <w:rPr>
                <w:szCs w:val="18"/>
              </w:rPr>
              <w:t>address</w:t>
            </w:r>
            <w:proofErr w:type="gramEnd"/>
            <w:r w:rsidRPr="00B75293">
              <w:rPr>
                <w:szCs w:val="18"/>
              </w:rPr>
              <w:t xml:space="preserve"> other objectives as established by the General Assembly or the Council.</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B6CFF" w:rsidRDefault="00D00209">
            <w:pPr>
              <w:pStyle w:val="Paragraphedeliste"/>
              <w:numPr>
                <w:ilvl w:val="0"/>
                <w:numId w:val="48"/>
              </w:numPr>
              <w:rPr>
                <w:szCs w:val="18"/>
              </w:rPr>
            </w:pPr>
            <w:del w:id="968" w:author="Marie-Hélène Grillet" w:date="2017-10-09T17:00:00Z">
              <w:r w:rsidRPr="009B537C" w:rsidDel="00E457F1">
                <w:rPr>
                  <w:szCs w:val="18"/>
                </w:rPr>
                <w:delText>Contracting Parties</w:delText>
              </w:r>
            </w:del>
            <w:ins w:id="969" w:author="Marie-Hélène Grillet" w:date="2017-10-09T17:00:00Z">
              <w:r>
                <w:rPr>
                  <w:szCs w:val="18"/>
                </w:rPr>
                <w:t>Member States</w:t>
              </w:r>
            </w:ins>
            <w:r w:rsidRPr="009B537C">
              <w:rPr>
                <w:szCs w:val="18"/>
              </w:rPr>
              <w:t xml:space="preserve"> and </w:t>
            </w:r>
            <w:ins w:id="970" w:author="Marie-Hélène Grillet" w:date="2017-10-09T17:00:00Z">
              <w:r>
                <w:rPr>
                  <w:szCs w:val="18"/>
                </w:rPr>
                <w:t>M</w:t>
              </w:r>
            </w:ins>
            <w:del w:id="971" w:author="Marie-Hélène Grillet" w:date="2017-10-09T17:00:00Z">
              <w:r w:rsidRPr="009B537C" w:rsidDel="00E457F1">
                <w:rPr>
                  <w:szCs w:val="18"/>
                </w:rPr>
                <w:delText>m</w:delText>
              </w:r>
            </w:del>
            <w:r w:rsidRPr="009B537C">
              <w:rPr>
                <w:szCs w:val="18"/>
              </w:rPr>
              <w:t xml:space="preserve">embers are eligible to participate in the Committees established by </w:t>
            </w:r>
            <w:del w:id="972" w:author="Marie-Hélène Grillet" w:date="2017-10-09T17:01:00Z">
              <w:r w:rsidRPr="009B537C" w:rsidDel="00E457F1">
                <w:rPr>
                  <w:szCs w:val="18"/>
                </w:rPr>
                <w:delText xml:space="preserve">the General Assembly or </w:delText>
              </w:r>
            </w:del>
            <w:r w:rsidRPr="009B537C">
              <w:rPr>
                <w:szCs w:val="18"/>
              </w:rPr>
              <w:t>the Council.</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B6CFF" w:rsidRDefault="00D00209" w:rsidP="009B537C">
            <w:pPr>
              <w:pStyle w:val="Paragraphedeliste"/>
              <w:numPr>
                <w:ilvl w:val="0"/>
                <w:numId w:val="48"/>
              </w:numPr>
              <w:rPr>
                <w:szCs w:val="18"/>
              </w:rPr>
            </w:pPr>
            <w:r w:rsidRPr="009B537C">
              <w:rPr>
                <w:szCs w:val="18"/>
              </w:rPr>
              <w:t xml:space="preserve">The Council will determine participation in other </w:t>
            </w:r>
            <w:ins w:id="973" w:author="Marie-Helene" w:date="2017-10-06T15:28:00Z">
              <w:r>
                <w:rPr>
                  <w:szCs w:val="18"/>
                </w:rPr>
                <w:t xml:space="preserve">subsidiary </w:t>
              </w:r>
            </w:ins>
            <w:r w:rsidRPr="009B537C">
              <w:rPr>
                <w:szCs w:val="18"/>
              </w:rPr>
              <w:t xml:space="preserve">bodies as part of the development of the </w:t>
            </w:r>
            <w:ins w:id="974" w:author="Marie-Helene" w:date="2017-10-06T15:29:00Z">
              <w:r>
                <w:rPr>
                  <w:szCs w:val="18"/>
                </w:rPr>
                <w:t>t</w:t>
              </w:r>
            </w:ins>
            <w:del w:id="975" w:author="Marie-Helene" w:date="2017-10-06T15:29:00Z">
              <w:r w:rsidRPr="009B537C" w:rsidDel="00810A99">
                <w:rPr>
                  <w:szCs w:val="18"/>
                </w:rPr>
                <w:delText>T</w:delText>
              </w:r>
            </w:del>
            <w:r w:rsidRPr="009B537C">
              <w:rPr>
                <w:szCs w:val="18"/>
              </w:rPr>
              <w:t xml:space="preserve">erms of </w:t>
            </w:r>
            <w:ins w:id="976" w:author="Marie-Helene" w:date="2017-10-06T15:29:00Z">
              <w:r>
                <w:rPr>
                  <w:szCs w:val="18"/>
                </w:rPr>
                <w:t>r</w:t>
              </w:r>
            </w:ins>
            <w:del w:id="977" w:author="Marie-Helene" w:date="2017-10-06T15:29:00Z">
              <w:r w:rsidRPr="009B537C" w:rsidDel="00810A99">
                <w:rPr>
                  <w:szCs w:val="18"/>
                </w:rPr>
                <w:delText>R</w:delText>
              </w:r>
            </w:del>
            <w:r w:rsidRPr="009B537C">
              <w:rPr>
                <w:szCs w:val="18"/>
              </w:rPr>
              <w:t xml:space="preserve">eference for those </w:t>
            </w:r>
            <w:ins w:id="978" w:author="Marie-Helene" w:date="2017-10-06T15:29:00Z">
              <w:r>
                <w:rPr>
                  <w:szCs w:val="18"/>
                </w:rPr>
                <w:t xml:space="preserve">subsidiary </w:t>
              </w:r>
            </w:ins>
            <w:r w:rsidRPr="009B537C">
              <w:rPr>
                <w:szCs w:val="18"/>
              </w:rPr>
              <w:t>bodies.</w:t>
            </w:r>
          </w:p>
        </w:tc>
        <w:tc>
          <w:tcPr>
            <w:tcW w:w="6237" w:type="dxa"/>
          </w:tcPr>
          <w:p w:rsidR="00D00209" w:rsidRDefault="00D00209" w:rsidP="00C82D83">
            <w:pPr>
              <w:rPr>
                <w:szCs w:val="18"/>
              </w:rPr>
            </w:pPr>
            <w:r>
              <w:rPr>
                <w:szCs w:val="18"/>
              </w:rPr>
              <w:t>“</w:t>
            </w:r>
            <w:r w:rsidRPr="009B537C">
              <w:rPr>
                <w:szCs w:val="18"/>
              </w:rPr>
              <w:t>The Council will determine participation in other</w:t>
            </w:r>
            <w:r>
              <w:rPr>
                <w:szCs w:val="18"/>
              </w:rPr>
              <w:t xml:space="preserve"> </w:t>
            </w:r>
            <w:r>
              <w:rPr>
                <w:szCs w:val="18"/>
                <w:u w:val="single"/>
              </w:rPr>
              <w:t>subsidiary</w:t>
            </w:r>
            <w:r w:rsidRPr="009B537C">
              <w:rPr>
                <w:szCs w:val="18"/>
              </w:rPr>
              <w:t xml:space="preserve"> bodies </w:t>
            </w:r>
            <w:r>
              <w:rPr>
                <w:szCs w:val="18"/>
                <w:u w:val="single"/>
              </w:rPr>
              <w:t>in accordance with</w:t>
            </w:r>
            <w:r>
              <w:rPr>
                <w:szCs w:val="18"/>
              </w:rPr>
              <w:t xml:space="preserve"> </w:t>
            </w:r>
            <w:r w:rsidRPr="00E052EB">
              <w:rPr>
                <w:strike/>
                <w:szCs w:val="18"/>
              </w:rPr>
              <w:t>as part of the development of</w:t>
            </w:r>
            <w:r w:rsidRPr="009B537C">
              <w:rPr>
                <w:szCs w:val="18"/>
              </w:rPr>
              <w:t xml:space="preserve"> the Terms of Reference for those bodies.</w:t>
            </w:r>
            <w:r>
              <w:rPr>
                <w:szCs w:val="18"/>
              </w:rPr>
              <w:t>”</w:t>
            </w:r>
          </w:p>
          <w:p w:rsidR="00D00209" w:rsidRPr="00696225" w:rsidRDefault="00D00209" w:rsidP="00C82D83">
            <w:pPr>
              <w:rPr>
                <w:szCs w:val="18"/>
              </w:rPr>
            </w:pPr>
            <w:proofErr w:type="spellStart"/>
            <w:r>
              <w:rPr>
                <w:szCs w:val="18"/>
              </w:rPr>
              <w:t>ToR</w:t>
            </w:r>
            <w:proofErr w:type="spellEnd"/>
            <w:r>
              <w:rPr>
                <w:szCs w:val="18"/>
              </w:rPr>
              <w:t xml:space="preserve"> should be determined by the General Assembly.</w:t>
            </w:r>
          </w:p>
        </w:tc>
        <w:tc>
          <w:tcPr>
            <w:tcW w:w="1843" w:type="dxa"/>
          </w:tcPr>
          <w:p w:rsidR="00D00209" w:rsidRPr="00AA6F89" w:rsidRDefault="00D00209">
            <w:pPr>
              <w:rPr>
                <w:szCs w:val="18"/>
              </w:rPr>
            </w:pPr>
            <w:r>
              <w:rPr>
                <w:szCs w:val="18"/>
              </w:rPr>
              <w:t>Japan</w:t>
            </w:r>
          </w:p>
        </w:tc>
      </w:tr>
      <w:tr w:rsidR="00D00209" w:rsidTr="00672189">
        <w:tc>
          <w:tcPr>
            <w:tcW w:w="1555" w:type="dxa"/>
          </w:tcPr>
          <w:p w:rsidR="00D00209" w:rsidRDefault="00D00209">
            <w:pPr>
              <w:rPr>
                <w:b/>
                <w:szCs w:val="18"/>
              </w:rPr>
            </w:pPr>
          </w:p>
        </w:tc>
        <w:tc>
          <w:tcPr>
            <w:tcW w:w="5811" w:type="dxa"/>
          </w:tcPr>
          <w:p w:rsidR="00D00209" w:rsidRPr="008B6CFF" w:rsidRDefault="00D00209" w:rsidP="009B537C">
            <w:pPr>
              <w:pStyle w:val="Paragraphedeliste"/>
              <w:numPr>
                <w:ilvl w:val="0"/>
                <w:numId w:val="48"/>
              </w:numPr>
              <w:rPr>
                <w:szCs w:val="18"/>
              </w:rPr>
            </w:pPr>
            <w:r w:rsidRPr="009B537C">
              <w:rPr>
                <w:szCs w:val="18"/>
              </w:rPr>
              <w:t xml:space="preserve">The business of the Committees and other </w:t>
            </w:r>
            <w:ins w:id="979" w:author="Marie-Helene" w:date="2017-10-06T15:29:00Z">
              <w:r>
                <w:rPr>
                  <w:szCs w:val="18"/>
                </w:rPr>
                <w:t xml:space="preserve">subsidiary </w:t>
              </w:r>
            </w:ins>
            <w:r w:rsidRPr="009B537C">
              <w:rPr>
                <w:szCs w:val="18"/>
              </w:rPr>
              <w:t xml:space="preserve">bodies shall be conducted in English, including output documents. </w:t>
            </w:r>
            <w:ins w:id="980" w:author="Marie-Helene" w:date="2017-10-31T15:24:00Z">
              <w:r w:rsidR="005D0B23">
                <w:rPr>
                  <w:szCs w:val="18"/>
                </w:rPr>
                <w:t>[</w:t>
              </w:r>
            </w:ins>
            <w:r w:rsidRPr="009B537C">
              <w:rPr>
                <w:szCs w:val="18"/>
              </w:rPr>
              <w:t xml:space="preserve">Input documents may be submitted in French </w:t>
            </w:r>
            <w:ins w:id="981" w:author="Marie-Helene" w:date="2017-10-31T15:24:00Z">
              <w:r w:rsidR="005D0B23">
                <w:rPr>
                  <w:szCs w:val="18"/>
                </w:rPr>
                <w:t xml:space="preserve">[or Spanish] </w:t>
              </w:r>
            </w:ins>
            <w:r w:rsidRPr="009B537C">
              <w:rPr>
                <w:szCs w:val="18"/>
              </w:rPr>
              <w:t>and shall be translated by the Secretariat.</w:t>
            </w:r>
            <w:ins w:id="982" w:author="Marie-Helene" w:date="2017-10-31T15:24:00Z">
              <w:r w:rsidR="005D0B23">
                <w:rPr>
                  <w:szCs w:val="18"/>
                </w:rPr>
                <w:t>]</w:t>
              </w:r>
            </w:ins>
          </w:p>
        </w:tc>
        <w:tc>
          <w:tcPr>
            <w:tcW w:w="6237" w:type="dxa"/>
          </w:tcPr>
          <w:p w:rsidR="00D00209" w:rsidRPr="00696225" w:rsidRDefault="00D00209" w:rsidP="00C82D83">
            <w:pPr>
              <w:rPr>
                <w:szCs w:val="18"/>
              </w:rPr>
            </w:pPr>
            <w:r>
              <w:rPr>
                <w:szCs w:val="18"/>
              </w:rPr>
              <w:t>Documents should be able to be submitted in Spanish as well.</w:t>
            </w:r>
          </w:p>
        </w:tc>
        <w:tc>
          <w:tcPr>
            <w:tcW w:w="1843" w:type="dxa"/>
          </w:tcPr>
          <w:p w:rsidR="00D00209" w:rsidRPr="00AA6F89" w:rsidRDefault="00D00209">
            <w:pPr>
              <w:rPr>
                <w:szCs w:val="18"/>
              </w:rPr>
            </w:pPr>
            <w:r>
              <w:rPr>
                <w:szCs w:val="18"/>
              </w:rPr>
              <w:t>Spain</w:t>
            </w:r>
          </w:p>
        </w:tc>
      </w:tr>
      <w:tr w:rsidR="00D00209" w:rsidTr="00672189">
        <w:tc>
          <w:tcPr>
            <w:tcW w:w="1555" w:type="dxa"/>
          </w:tcPr>
          <w:p w:rsidR="00D00209" w:rsidRDefault="00D00209">
            <w:pPr>
              <w:rPr>
                <w:b/>
                <w:szCs w:val="18"/>
              </w:rPr>
            </w:pPr>
          </w:p>
        </w:tc>
        <w:tc>
          <w:tcPr>
            <w:tcW w:w="5811" w:type="dxa"/>
          </w:tcPr>
          <w:p w:rsidR="00D00209" w:rsidRPr="008B2594" w:rsidRDefault="00D00209" w:rsidP="008B2594">
            <w:pPr>
              <w:pStyle w:val="Paragraphedeliste"/>
              <w:numPr>
                <w:ilvl w:val="0"/>
                <w:numId w:val="47"/>
              </w:numPr>
              <w:rPr>
                <w:b/>
                <w:szCs w:val="18"/>
              </w:rPr>
            </w:pPr>
            <w:r>
              <w:rPr>
                <w:b/>
                <w:szCs w:val="18"/>
              </w:rPr>
              <w:t>Appointment of Chair and Vice Chair</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RPr="008B2594" w:rsidTr="00672189">
        <w:tc>
          <w:tcPr>
            <w:tcW w:w="1555" w:type="dxa"/>
          </w:tcPr>
          <w:p w:rsidR="00D00209" w:rsidRPr="008B2594" w:rsidRDefault="00D00209" w:rsidP="008B2594">
            <w:pPr>
              <w:rPr>
                <w:szCs w:val="18"/>
              </w:rPr>
            </w:pPr>
          </w:p>
        </w:tc>
        <w:tc>
          <w:tcPr>
            <w:tcW w:w="5811" w:type="dxa"/>
          </w:tcPr>
          <w:p w:rsidR="00D00209" w:rsidRPr="008B2594" w:rsidRDefault="00D00209" w:rsidP="00A925D5">
            <w:pPr>
              <w:pStyle w:val="Paragraphedeliste"/>
              <w:numPr>
                <w:ilvl w:val="0"/>
                <w:numId w:val="50"/>
              </w:numPr>
              <w:rPr>
                <w:szCs w:val="18"/>
              </w:rPr>
              <w:pPrChange w:id="983" w:author="Marie-Helene" w:date="2017-10-31T15:25:00Z">
                <w:pPr>
                  <w:pStyle w:val="Paragraphedeliste"/>
                  <w:numPr>
                    <w:numId w:val="50"/>
                  </w:numPr>
                  <w:ind w:hanging="360"/>
                </w:pPr>
              </w:pPrChange>
            </w:pPr>
            <w:r w:rsidRPr="008B2594">
              <w:rPr>
                <w:szCs w:val="18"/>
              </w:rPr>
              <w:t xml:space="preserve">Each Committee will have a Chair and Vice Chair appointed by the Council for a period of </w:t>
            </w:r>
            <w:del w:id="984" w:author="Marie-Helene" w:date="2017-10-31T15:25:00Z">
              <w:r w:rsidRPr="008B2594" w:rsidDel="00A925D5">
                <w:rPr>
                  <w:szCs w:val="18"/>
                </w:rPr>
                <w:delText xml:space="preserve">four </w:delText>
              </w:r>
            </w:del>
            <w:ins w:id="985" w:author="Marie-Helene" w:date="2017-10-31T15:25:00Z">
              <w:r w:rsidR="00A925D5">
                <w:rPr>
                  <w:szCs w:val="18"/>
                </w:rPr>
                <w:t>three</w:t>
              </w:r>
              <w:r w:rsidR="00A925D5" w:rsidRPr="008B2594">
                <w:rPr>
                  <w:szCs w:val="18"/>
                </w:rPr>
                <w:t xml:space="preserve"> </w:t>
              </w:r>
            </w:ins>
            <w:r w:rsidRPr="008B2594">
              <w:rPr>
                <w:szCs w:val="18"/>
              </w:rPr>
              <w:t>years.</w:t>
            </w:r>
          </w:p>
        </w:tc>
        <w:tc>
          <w:tcPr>
            <w:tcW w:w="6237" w:type="dxa"/>
          </w:tcPr>
          <w:p w:rsidR="00D00209" w:rsidRPr="008B2594" w:rsidRDefault="00D00209" w:rsidP="008B2594">
            <w:pPr>
              <w:ind w:left="360"/>
              <w:rPr>
                <w:szCs w:val="18"/>
              </w:rPr>
            </w:pPr>
          </w:p>
        </w:tc>
        <w:tc>
          <w:tcPr>
            <w:tcW w:w="1843" w:type="dxa"/>
          </w:tcPr>
          <w:p w:rsidR="00D00209" w:rsidRPr="008B2594" w:rsidRDefault="00D00209" w:rsidP="008B2594">
            <w:pPr>
              <w:rPr>
                <w:szCs w:val="18"/>
              </w:rPr>
            </w:pPr>
          </w:p>
        </w:tc>
      </w:tr>
      <w:tr w:rsidR="00D00209" w:rsidRPr="008B2594" w:rsidTr="00672189">
        <w:tc>
          <w:tcPr>
            <w:tcW w:w="1555" w:type="dxa"/>
          </w:tcPr>
          <w:p w:rsidR="00D00209" w:rsidRPr="008B2594" w:rsidRDefault="00D00209" w:rsidP="008B2594">
            <w:pPr>
              <w:rPr>
                <w:szCs w:val="18"/>
              </w:rPr>
            </w:pPr>
          </w:p>
        </w:tc>
        <w:tc>
          <w:tcPr>
            <w:tcW w:w="5811" w:type="dxa"/>
          </w:tcPr>
          <w:p w:rsidR="00D00209" w:rsidRPr="008B2594" w:rsidRDefault="00D00209">
            <w:pPr>
              <w:pStyle w:val="Paragraphedeliste"/>
              <w:numPr>
                <w:ilvl w:val="0"/>
                <w:numId w:val="50"/>
              </w:numPr>
              <w:rPr>
                <w:szCs w:val="18"/>
              </w:rPr>
            </w:pPr>
            <w:r w:rsidRPr="008B2594">
              <w:rPr>
                <w:szCs w:val="18"/>
              </w:rPr>
              <w:t xml:space="preserve">Nominations for these positions may be made by </w:t>
            </w:r>
            <w:del w:id="986" w:author="Marie-Hélène Grillet" w:date="2017-10-09T17:02:00Z">
              <w:r w:rsidRPr="008B2594" w:rsidDel="00E457F1">
                <w:rPr>
                  <w:szCs w:val="18"/>
                </w:rPr>
                <w:delText>Contracting Parties</w:delText>
              </w:r>
            </w:del>
            <w:ins w:id="987" w:author="Marie-Hélène Grillet" w:date="2017-10-09T17:02:00Z">
              <w:r>
                <w:rPr>
                  <w:szCs w:val="18"/>
                </w:rPr>
                <w:t>Member States</w:t>
              </w:r>
            </w:ins>
            <w:r w:rsidRPr="008B2594">
              <w:rPr>
                <w:szCs w:val="18"/>
              </w:rPr>
              <w:t xml:space="preserve"> or the Secretary‐General. When a vacancy arises, the Secretariat will inform </w:t>
            </w:r>
            <w:del w:id="988" w:author="Marie-Hélène Grillet" w:date="2017-10-09T17:03:00Z">
              <w:r w:rsidRPr="008B2594" w:rsidDel="00E457F1">
                <w:rPr>
                  <w:szCs w:val="18"/>
                </w:rPr>
                <w:delText>Contracting Parties</w:delText>
              </w:r>
            </w:del>
            <w:ins w:id="989" w:author="Marie-Hélène Grillet" w:date="2017-10-09T17:03:00Z">
              <w:r>
                <w:rPr>
                  <w:szCs w:val="18"/>
                </w:rPr>
                <w:t>the Member States</w:t>
              </w:r>
            </w:ins>
            <w:r w:rsidRPr="008B2594">
              <w:rPr>
                <w:szCs w:val="18"/>
              </w:rPr>
              <w:t xml:space="preserve"> of the vacancy and seek nominations in an open and timely manner, including providing advice to </w:t>
            </w:r>
            <w:del w:id="990" w:author="Marie-Hélène Grillet" w:date="2017-10-09T17:03:00Z">
              <w:r w:rsidRPr="008B2594" w:rsidDel="00E457F1">
                <w:rPr>
                  <w:szCs w:val="18"/>
                </w:rPr>
                <w:delText>Contracting Parties</w:delText>
              </w:r>
            </w:del>
            <w:ins w:id="991" w:author="Marie-Hélène Grillet" w:date="2017-10-09T17:03:00Z">
              <w:r>
                <w:rPr>
                  <w:szCs w:val="18"/>
                </w:rPr>
                <w:t>Member States</w:t>
              </w:r>
            </w:ins>
            <w:r w:rsidRPr="008B2594">
              <w:rPr>
                <w:szCs w:val="18"/>
              </w:rPr>
              <w:t xml:space="preserve"> of the process for selection of the successful candidate. The Secretariat will inform the Council of all nominations and the Council will determine the successful candidate.</w:t>
            </w:r>
          </w:p>
        </w:tc>
        <w:tc>
          <w:tcPr>
            <w:tcW w:w="6237" w:type="dxa"/>
          </w:tcPr>
          <w:p w:rsidR="00D00209" w:rsidRPr="008B2594" w:rsidRDefault="00D00209" w:rsidP="008B2594">
            <w:pPr>
              <w:rPr>
                <w:szCs w:val="18"/>
              </w:rPr>
            </w:pPr>
          </w:p>
        </w:tc>
        <w:tc>
          <w:tcPr>
            <w:tcW w:w="1843" w:type="dxa"/>
          </w:tcPr>
          <w:p w:rsidR="00D00209" w:rsidRPr="008B2594" w:rsidRDefault="00D00209" w:rsidP="008B2594">
            <w:pPr>
              <w:rPr>
                <w:szCs w:val="18"/>
              </w:rPr>
            </w:pPr>
          </w:p>
        </w:tc>
      </w:tr>
      <w:tr w:rsidR="00D00209" w:rsidRPr="008B2594" w:rsidTr="00672189">
        <w:tc>
          <w:tcPr>
            <w:tcW w:w="1555" w:type="dxa"/>
          </w:tcPr>
          <w:p w:rsidR="00D00209" w:rsidRPr="008B2594" w:rsidRDefault="00D00209" w:rsidP="008B2594">
            <w:pPr>
              <w:rPr>
                <w:szCs w:val="18"/>
              </w:rPr>
            </w:pPr>
          </w:p>
        </w:tc>
        <w:tc>
          <w:tcPr>
            <w:tcW w:w="5811" w:type="dxa"/>
          </w:tcPr>
          <w:p w:rsidR="00D00209" w:rsidRPr="008B2594" w:rsidRDefault="00D00209">
            <w:pPr>
              <w:pStyle w:val="Paragraphedeliste"/>
              <w:numPr>
                <w:ilvl w:val="0"/>
                <w:numId w:val="50"/>
              </w:numPr>
              <w:rPr>
                <w:szCs w:val="18"/>
              </w:rPr>
            </w:pPr>
            <w:r w:rsidRPr="008B2594">
              <w:rPr>
                <w:szCs w:val="18"/>
              </w:rPr>
              <w:t xml:space="preserve">Chairs and Vice Chairs of working groups shall normally be provided by </w:t>
            </w:r>
            <w:del w:id="992" w:author="Marie-Hélène Grillet" w:date="2017-10-09T17:03:00Z">
              <w:r w:rsidRPr="008B2594" w:rsidDel="00E457F1">
                <w:rPr>
                  <w:szCs w:val="18"/>
                </w:rPr>
                <w:delText>Contracting Parties</w:delText>
              </w:r>
            </w:del>
            <w:ins w:id="993" w:author="Marie-Hélène Grillet" w:date="2017-10-09T17:03:00Z">
              <w:r>
                <w:rPr>
                  <w:szCs w:val="18"/>
                </w:rPr>
                <w:t>Member States</w:t>
              </w:r>
            </w:ins>
            <w:r w:rsidRPr="008B2594">
              <w:rPr>
                <w:szCs w:val="18"/>
              </w:rPr>
              <w:t xml:space="preserve"> and appointed by the Chair of the Committee. However, where appropriate, they may be drawn from </w:t>
            </w:r>
            <w:ins w:id="994" w:author="Marie-Hélène Grillet" w:date="2017-10-09T17:03:00Z">
              <w:r>
                <w:rPr>
                  <w:szCs w:val="18"/>
                </w:rPr>
                <w:t>M</w:t>
              </w:r>
            </w:ins>
            <w:del w:id="995" w:author="Marie-Hélène Grillet" w:date="2017-10-09T17:03:00Z">
              <w:r w:rsidRPr="008B2594" w:rsidDel="00E457F1">
                <w:rPr>
                  <w:szCs w:val="18"/>
                </w:rPr>
                <w:delText>m</w:delText>
              </w:r>
            </w:del>
            <w:r w:rsidRPr="008B2594">
              <w:rPr>
                <w:szCs w:val="18"/>
              </w:rPr>
              <w:t>embers or sister organizations. The appointment of the working group Chair and Vice Chair are at the discretion of the Committee Chair.</w:t>
            </w:r>
          </w:p>
        </w:tc>
        <w:tc>
          <w:tcPr>
            <w:tcW w:w="6237" w:type="dxa"/>
          </w:tcPr>
          <w:p w:rsidR="00D00209" w:rsidRPr="008B2594" w:rsidRDefault="00D00209" w:rsidP="008B2594">
            <w:pPr>
              <w:rPr>
                <w:szCs w:val="18"/>
              </w:rPr>
            </w:pPr>
          </w:p>
        </w:tc>
        <w:tc>
          <w:tcPr>
            <w:tcW w:w="1843" w:type="dxa"/>
          </w:tcPr>
          <w:p w:rsidR="00D00209" w:rsidRPr="008B2594" w:rsidRDefault="00D00209" w:rsidP="008B2594">
            <w:pPr>
              <w:rPr>
                <w:szCs w:val="18"/>
              </w:rPr>
            </w:pPr>
          </w:p>
        </w:tc>
      </w:tr>
      <w:tr w:rsidR="00D00209" w:rsidTr="00672189">
        <w:tc>
          <w:tcPr>
            <w:tcW w:w="1555" w:type="dxa"/>
          </w:tcPr>
          <w:p w:rsidR="00D00209" w:rsidRDefault="00D00209">
            <w:pPr>
              <w:rPr>
                <w:b/>
                <w:szCs w:val="18"/>
              </w:rPr>
            </w:pPr>
          </w:p>
        </w:tc>
        <w:tc>
          <w:tcPr>
            <w:tcW w:w="5811" w:type="dxa"/>
          </w:tcPr>
          <w:p w:rsidR="00D00209" w:rsidRPr="008B6CFF" w:rsidRDefault="00D00209" w:rsidP="008B6CFF">
            <w:pPr>
              <w:pStyle w:val="Paragraphedeliste"/>
              <w:numPr>
                <w:ilvl w:val="0"/>
                <w:numId w:val="47"/>
              </w:numPr>
              <w:rPr>
                <w:b/>
                <w:szCs w:val="18"/>
              </w:rPr>
            </w:pPr>
            <w:r>
              <w:rPr>
                <w:b/>
                <w:szCs w:val="18"/>
              </w:rPr>
              <w:t>Rules of Procedures</w:t>
            </w:r>
          </w:p>
        </w:tc>
        <w:tc>
          <w:tcPr>
            <w:tcW w:w="6237" w:type="dxa"/>
          </w:tcPr>
          <w:p w:rsidR="00D00209" w:rsidRPr="00696225" w:rsidRDefault="00A925D5" w:rsidP="00C82D83">
            <w:pPr>
              <w:rPr>
                <w:szCs w:val="18"/>
              </w:rPr>
            </w:pPr>
            <w:ins w:id="996" w:author="Marie-Helene" w:date="2017-10-31T15:25:00Z">
              <w:r>
                <w:rPr>
                  <w:szCs w:val="18"/>
                </w:rPr>
                <w:t xml:space="preserve">Consider having </w:t>
              </w:r>
            </w:ins>
            <w:ins w:id="997" w:author="Marie-Helene" w:date="2017-10-31T15:26:00Z">
              <w:r>
                <w:rPr>
                  <w:szCs w:val="18"/>
                </w:rPr>
                <w:t>“Procedures” instead of “Rules of Procedure”</w:t>
              </w:r>
            </w:ins>
          </w:p>
        </w:tc>
        <w:tc>
          <w:tcPr>
            <w:tcW w:w="1843" w:type="dxa"/>
          </w:tcPr>
          <w:p w:rsidR="00D00209" w:rsidRPr="00AA6F89" w:rsidRDefault="00A925D5">
            <w:pPr>
              <w:rPr>
                <w:szCs w:val="18"/>
              </w:rPr>
            </w:pPr>
            <w:ins w:id="998" w:author="Marie-Helene" w:date="2017-10-31T15:26:00Z">
              <w:r>
                <w:rPr>
                  <w:szCs w:val="18"/>
                </w:rPr>
                <w:t>Canada</w:t>
              </w:r>
            </w:ins>
          </w:p>
        </w:tc>
      </w:tr>
      <w:tr w:rsidR="00D00209" w:rsidTr="00672189">
        <w:tc>
          <w:tcPr>
            <w:tcW w:w="1555" w:type="dxa"/>
          </w:tcPr>
          <w:p w:rsidR="00D00209" w:rsidRDefault="00D00209">
            <w:pPr>
              <w:rPr>
                <w:b/>
                <w:szCs w:val="18"/>
              </w:rPr>
            </w:pPr>
          </w:p>
        </w:tc>
        <w:tc>
          <w:tcPr>
            <w:tcW w:w="5811" w:type="dxa"/>
          </w:tcPr>
          <w:p w:rsidR="00D00209" w:rsidRDefault="00D00209" w:rsidP="008B2594">
            <w:pPr>
              <w:pStyle w:val="Paragraphedeliste"/>
              <w:numPr>
                <w:ilvl w:val="1"/>
                <w:numId w:val="47"/>
              </w:numPr>
              <w:rPr>
                <w:b/>
                <w:szCs w:val="18"/>
              </w:rPr>
            </w:pPr>
            <w:r>
              <w:rPr>
                <w:b/>
                <w:szCs w:val="18"/>
              </w:rPr>
              <w:t>Meetings</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56995" w:rsidRDefault="00D00209" w:rsidP="009928AA">
            <w:pPr>
              <w:pStyle w:val="Paragraphedeliste"/>
              <w:numPr>
                <w:ilvl w:val="0"/>
                <w:numId w:val="51"/>
              </w:numPr>
              <w:rPr>
                <w:szCs w:val="18"/>
              </w:rPr>
            </w:pPr>
            <w:r w:rsidRPr="00AF435F">
              <w:rPr>
                <w:szCs w:val="18"/>
              </w:rPr>
              <w:t xml:space="preserve">Committee meetings shall normally be held twice a year at the </w:t>
            </w:r>
            <w:del w:id="999" w:author="Marie-Helene" w:date="2017-10-06T15:30:00Z">
              <w:r w:rsidRPr="00AF435F" w:rsidDel="009928AA">
                <w:rPr>
                  <w:szCs w:val="18"/>
                </w:rPr>
                <w:delText>IALA Headquarters</w:delText>
              </w:r>
            </w:del>
            <w:ins w:id="1000" w:author="Marie-Helene" w:date="2017-10-06T15:30:00Z">
              <w:r>
                <w:rPr>
                  <w:szCs w:val="18"/>
                </w:rPr>
                <w:t>seat of the Organization</w:t>
              </w:r>
            </w:ins>
            <w:r w:rsidRPr="00AF435F">
              <w:rPr>
                <w:szCs w:val="18"/>
              </w:rPr>
              <w:t>. Exceptionally they may be held elsewhere, with the approval of the Secretary-General.</w:t>
            </w:r>
          </w:p>
        </w:tc>
        <w:tc>
          <w:tcPr>
            <w:tcW w:w="6237" w:type="dxa"/>
          </w:tcPr>
          <w:p w:rsidR="00D00209" w:rsidRDefault="00D00209" w:rsidP="00C82D83">
            <w:pPr>
              <w:rPr>
                <w:szCs w:val="18"/>
              </w:rPr>
            </w:pPr>
            <w:r>
              <w:rPr>
                <w:szCs w:val="18"/>
              </w:rPr>
              <w:t>“</w:t>
            </w:r>
            <w:r w:rsidRPr="00AF435F">
              <w:rPr>
                <w:szCs w:val="18"/>
              </w:rPr>
              <w:t xml:space="preserve">Committee meetings shall normally be held twice a year at the </w:t>
            </w:r>
            <w:r>
              <w:rPr>
                <w:szCs w:val="18"/>
                <w:u w:val="single"/>
              </w:rPr>
              <w:t>seat of the Organization</w:t>
            </w:r>
            <w:r>
              <w:rPr>
                <w:szCs w:val="18"/>
              </w:rPr>
              <w:t xml:space="preserve"> </w:t>
            </w:r>
            <w:r w:rsidRPr="001B3509">
              <w:rPr>
                <w:strike/>
                <w:szCs w:val="18"/>
              </w:rPr>
              <w:t>IALA Headquarters</w:t>
            </w:r>
            <w:r w:rsidRPr="00AF435F">
              <w:rPr>
                <w:szCs w:val="18"/>
              </w:rPr>
              <w:t>. Exceptionally they may be held elsewhere, with the approval of the Secretary-General.</w:t>
            </w:r>
            <w:r>
              <w:rPr>
                <w:szCs w:val="18"/>
              </w:rPr>
              <w:t>”</w:t>
            </w:r>
          </w:p>
          <w:p w:rsidR="00D00209" w:rsidRDefault="00D00209" w:rsidP="00C82D83">
            <w:pPr>
              <w:rPr>
                <w:szCs w:val="18"/>
              </w:rPr>
            </w:pPr>
          </w:p>
          <w:p w:rsidR="00D00209" w:rsidRPr="00696225" w:rsidRDefault="00D00209" w:rsidP="00C82D83">
            <w:pPr>
              <w:rPr>
                <w:szCs w:val="18"/>
              </w:rPr>
            </w:pPr>
            <w:r>
              <w:rPr>
                <w:szCs w:val="18"/>
              </w:rPr>
              <w:t>Amend to boost participation: “</w:t>
            </w:r>
            <w:r w:rsidRPr="00AF435F">
              <w:rPr>
                <w:szCs w:val="18"/>
              </w:rPr>
              <w:t>Committee meetings shall normally be held twice a year</w:t>
            </w:r>
            <w:r>
              <w:rPr>
                <w:szCs w:val="18"/>
                <w:u w:val="single"/>
              </w:rPr>
              <w:t>, at least once</w:t>
            </w:r>
            <w:r w:rsidRPr="00AF435F">
              <w:rPr>
                <w:szCs w:val="18"/>
              </w:rPr>
              <w:t xml:space="preserve"> at the IALA Headquarters</w:t>
            </w:r>
            <w:r>
              <w:rPr>
                <w:szCs w:val="18"/>
                <w:u w:val="single"/>
              </w:rPr>
              <w:t>, while the other meeting could be held at a different location, to be decided by the Council</w:t>
            </w:r>
            <w:r w:rsidRPr="00AF435F">
              <w:rPr>
                <w:szCs w:val="18"/>
              </w:rPr>
              <w:t xml:space="preserve">. </w:t>
            </w:r>
            <w:r w:rsidRPr="00391F41">
              <w:rPr>
                <w:strike/>
                <w:szCs w:val="18"/>
              </w:rPr>
              <w:t>Exceptionally they may be held elsewhere, with the approval of the Secretary-General</w:t>
            </w:r>
            <w:r w:rsidRPr="00AF435F">
              <w:rPr>
                <w:szCs w:val="18"/>
              </w:rPr>
              <w:t>.</w:t>
            </w:r>
            <w:r>
              <w:rPr>
                <w:szCs w:val="18"/>
              </w:rPr>
              <w:t>”</w:t>
            </w:r>
          </w:p>
        </w:tc>
        <w:tc>
          <w:tcPr>
            <w:tcW w:w="1843" w:type="dxa"/>
          </w:tcPr>
          <w:p w:rsidR="00D00209" w:rsidRDefault="00D00209">
            <w:pPr>
              <w:rPr>
                <w:szCs w:val="18"/>
              </w:rPr>
            </w:pPr>
            <w:r>
              <w:rPr>
                <w:szCs w:val="18"/>
              </w:rPr>
              <w:t>Japan</w:t>
            </w:r>
          </w:p>
          <w:p w:rsidR="00D00209" w:rsidRDefault="00D00209">
            <w:pPr>
              <w:rPr>
                <w:szCs w:val="18"/>
              </w:rPr>
            </w:pPr>
          </w:p>
          <w:p w:rsidR="00D00209" w:rsidRDefault="00D00209">
            <w:pPr>
              <w:rPr>
                <w:szCs w:val="18"/>
              </w:rPr>
            </w:pPr>
          </w:p>
          <w:p w:rsidR="00D00209" w:rsidRDefault="00D00209">
            <w:pPr>
              <w:rPr>
                <w:szCs w:val="18"/>
              </w:rPr>
            </w:pPr>
          </w:p>
          <w:p w:rsidR="00D00209" w:rsidRPr="00AA6F89" w:rsidRDefault="00D00209">
            <w:pPr>
              <w:rPr>
                <w:szCs w:val="18"/>
              </w:rPr>
            </w:pPr>
            <w:r>
              <w:rPr>
                <w:szCs w:val="18"/>
              </w:rPr>
              <w:t>Spain</w:t>
            </w:r>
          </w:p>
        </w:tc>
      </w:tr>
      <w:tr w:rsidR="00D00209" w:rsidTr="00672189">
        <w:tc>
          <w:tcPr>
            <w:tcW w:w="1555" w:type="dxa"/>
          </w:tcPr>
          <w:p w:rsidR="00D00209" w:rsidRDefault="00D00209">
            <w:pPr>
              <w:rPr>
                <w:b/>
                <w:szCs w:val="18"/>
              </w:rPr>
            </w:pPr>
          </w:p>
        </w:tc>
        <w:tc>
          <w:tcPr>
            <w:tcW w:w="5811" w:type="dxa"/>
          </w:tcPr>
          <w:p w:rsidR="00D00209" w:rsidRPr="00856995" w:rsidRDefault="00D00209" w:rsidP="00AF435F">
            <w:pPr>
              <w:pStyle w:val="Paragraphedeliste"/>
              <w:numPr>
                <w:ilvl w:val="0"/>
                <w:numId w:val="51"/>
              </w:numPr>
              <w:rPr>
                <w:szCs w:val="18"/>
              </w:rPr>
            </w:pPr>
            <w:r w:rsidRPr="00AF435F">
              <w:rPr>
                <w:szCs w:val="18"/>
              </w:rPr>
              <w:t>The duration of a Committee meeting shall normally be five days, with the daily schedule being decided by the Committee Chair.</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56995" w:rsidRDefault="00D00209">
            <w:pPr>
              <w:pStyle w:val="Paragraphedeliste"/>
              <w:numPr>
                <w:ilvl w:val="0"/>
                <w:numId w:val="51"/>
              </w:numPr>
              <w:rPr>
                <w:szCs w:val="18"/>
              </w:rPr>
            </w:pPr>
            <w:r w:rsidRPr="00AF435F">
              <w:rPr>
                <w:szCs w:val="18"/>
              </w:rPr>
              <w:t xml:space="preserve">The Secretariat will inform all </w:t>
            </w:r>
            <w:del w:id="1001" w:author="Marie-Hélène Grillet" w:date="2017-10-09T17:05:00Z">
              <w:r w:rsidRPr="00AF435F" w:rsidDel="00E457F1">
                <w:rPr>
                  <w:szCs w:val="18"/>
                </w:rPr>
                <w:delText>Contracting Parties</w:delText>
              </w:r>
            </w:del>
            <w:ins w:id="1002" w:author="Marie-Hélène Grillet" w:date="2017-10-09T17:05:00Z">
              <w:r>
                <w:rPr>
                  <w:szCs w:val="18"/>
                </w:rPr>
                <w:t>Member States</w:t>
              </w:r>
            </w:ins>
            <w:r w:rsidRPr="00AF435F">
              <w:rPr>
                <w:szCs w:val="18"/>
              </w:rPr>
              <w:t xml:space="preserve"> and </w:t>
            </w:r>
            <w:ins w:id="1003" w:author="Marie-Hélène Grillet" w:date="2017-10-09T17:05:00Z">
              <w:r>
                <w:rPr>
                  <w:szCs w:val="18"/>
                </w:rPr>
                <w:t>M</w:t>
              </w:r>
            </w:ins>
            <w:del w:id="1004" w:author="Marie-Hélène Grillet" w:date="2017-10-09T17:05:00Z">
              <w:r w:rsidRPr="00AF435F" w:rsidDel="00E457F1">
                <w:rPr>
                  <w:szCs w:val="18"/>
                </w:rPr>
                <w:delText>m</w:delText>
              </w:r>
            </w:del>
            <w:r w:rsidRPr="00AF435F">
              <w:rPr>
                <w:szCs w:val="18"/>
              </w:rPr>
              <w:t xml:space="preserve">embers of the date of each Committee meeting by email. Notices will be sent ninety calendar days in advance and again thirty calendar days in advance. Dates will also be available on the </w:t>
            </w:r>
            <w:del w:id="1005" w:author="Marie-Helene" w:date="2017-10-06T15:30:00Z">
              <w:r w:rsidRPr="00AF435F" w:rsidDel="00CB2A82">
                <w:rPr>
                  <w:szCs w:val="18"/>
                </w:rPr>
                <w:delText xml:space="preserve">IALA </w:delText>
              </w:r>
            </w:del>
            <w:r w:rsidRPr="00AF435F">
              <w:rPr>
                <w:szCs w:val="18"/>
              </w:rPr>
              <w:t>website</w:t>
            </w:r>
            <w:ins w:id="1006" w:author="Marie-Helene" w:date="2017-10-06T15:30:00Z">
              <w:r>
                <w:rPr>
                  <w:szCs w:val="18"/>
                </w:rPr>
                <w:t xml:space="preserve"> of the Organization</w:t>
              </w:r>
            </w:ins>
            <w:r w:rsidRPr="00AF435F">
              <w:rPr>
                <w:szCs w:val="18"/>
              </w:rPr>
              <w:t>.</w:t>
            </w:r>
          </w:p>
        </w:tc>
        <w:tc>
          <w:tcPr>
            <w:tcW w:w="6237" w:type="dxa"/>
          </w:tcPr>
          <w:p w:rsidR="00D00209" w:rsidRPr="00696225" w:rsidRDefault="00D00209" w:rsidP="00C82D83">
            <w:pPr>
              <w:rPr>
                <w:szCs w:val="18"/>
              </w:rPr>
            </w:pPr>
            <w:r>
              <w:rPr>
                <w:szCs w:val="18"/>
              </w:rPr>
              <w:t>“...</w:t>
            </w:r>
            <w:r w:rsidRPr="00A26456">
              <w:rPr>
                <w:szCs w:val="18"/>
                <w:u w:val="single"/>
              </w:rPr>
              <w:t>the Organization</w:t>
            </w:r>
            <w:r>
              <w:rPr>
                <w:szCs w:val="18"/>
              </w:rPr>
              <w:t xml:space="preserve"> </w:t>
            </w:r>
            <w:r w:rsidRPr="00A26456">
              <w:rPr>
                <w:strike/>
                <w:szCs w:val="18"/>
              </w:rPr>
              <w:t>IALA</w:t>
            </w:r>
            <w:r>
              <w:rPr>
                <w:szCs w:val="18"/>
              </w:rPr>
              <w:t>...”</w:t>
            </w:r>
          </w:p>
        </w:tc>
        <w:tc>
          <w:tcPr>
            <w:tcW w:w="1843" w:type="dxa"/>
          </w:tcPr>
          <w:p w:rsidR="00D00209" w:rsidRPr="00AA6F89" w:rsidRDefault="00D00209">
            <w:pPr>
              <w:rPr>
                <w:szCs w:val="18"/>
              </w:rPr>
            </w:pPr>
            <w:r>
              <w:rPr>
                <w:szCs w:val="18"/>
              </w:rPr>
              <w:t>Japan</w:t>
            </w:r>
          </w:p>
        </w:tc>
      </w:tr>
      <w:tr w:rsidR="00D00209" w:rsidTr="00672189">
        <w:tc>
          <w:tcPr>
            <w:tcW w:w="1555" w:type="dxa"/>
          </w:tcPr>
          <w:p w:rsidR="00D00209" w:rsidRDefault="00D00209">
            <w:pPr>
              <w:rPr>
                <w:b/>
                <w:szCs w:val="18"/>
              </w:rPr>
            </w:pPr>
          </w:p>
        </w:tc>
        <w:tc>
          <w:tcPr>
            <w:tcW w:w="5811" w:type="dxa"/>
          </w:tcPr>
          <w:p w:rsidR="00D00209" w:rsidRPr="00856995" w:rsidRDefault="00D00209">
            <w:pPr>
              <w:pStyle w:val="Paragraphedeliste"/>
              <w:numPr>
                <w:ilvl w:val="0"/>
                <w:numId w:val="51"/>
              </w:numPr>
              <w:rPr>
                <w:szCs w:val="18"/>
              </w:rPr>
            </w:pPr>
            <w:r w:rsidRPr="00AF435F">
              <w:rPr>
                <w:szCs w:val="18"/>
              </w:rPr>
              <w:t xml:space="preserve">Every </w:t>
            </w:r>
            <w:del w:id="1007" w:author="Marie-Hélène Grillet" w:date="2017-10-09T17:05:00Z">
              <w:r w:rsidRPr="00AF435F" w:rsidDel="00E457F1">
                <w:rPr>
                  <w:szCs w:val="18"/>
                </w:rPr>
                <w:delText>Contracting Party</w:delText>
              </w:r>
            </w:del>
            <w:ins w:id="1008" w:author="Marie-Hélène Grillet" w:date="2017-10-09T17:05:00Z">
              <w:r>
                <w:rPr>
                  <w:szCs w:val="18"/>
                </w:rPr>
                <w:t>Member State</w:t>
              </w:r>
            </w:ins>
            <w:r w:rsidRPr="00AF435F">
              <w:rPr>
                <w:szCs w:val="18"/>
              </w:rPr>
              <w:t xml:space="preserve"> and </w:t>
            </w:r>
            <w:ins w:id="1009" w:author="Marie-Hélène Grillet" w:date="2017-10-09T17:05:00Z">
              <w:r>
                <w:rPr>
                  <w:szCs w:val="18"/>
                </w:rPr>
                <w:t>M</w:t>
              </w:r>
            </w:ins>
            <w:del w:id="1010" w:author="Marie-Hélène Grillet" w:date="2017-10-09T17:05:00Z">
              <w:r w:rsidRPr="00AF435F" w:rsidDel="00E457F1">
                <w:rPr>
                  <w:szCs w:val="18"/>
                </w:rPr>
                <w:delText>m</w:delText>
              </w:r>
            </w:del>
            <w:r w:rsidRPr="00AF435F">
              <w:rPr>
                <w:szCs w:val="18"/>
              </w:rPr>
              <w:t>ember may send one or more representatives to participate in a Committee meeting.</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56995" w:rsidRDefault="00D00209" w:rsidP="00AF435F">
            <w:pPr>
              <w:pStyle w:val="Paragraphedeliste"/>
              <w:numPr>
                <w:ilvl w:val="0"/>
                <w:numId w:val="51"/>
              </w:numPr>
              <w:rPr>
                <w:szCs w:val="18"/>
              </w:rPr>
            </w:pPr>
            <w:del w:id="1011" w:author="Marie-Hélène Grillet" w:date="2017-10-09T17:06:00Z">
              <w:r w:rsidRPr="00AF435F" w:rsidDel="00E457F1">
                <w:rPr>
                  <w:szCs w:val="18"/>
                </w:rPr>
                <w:delText>Contracting Parties</w:delText>
              </w:r>
            </w:del>
            <w:ins w:id="1012" w:author="Marie-Hélène Grillet" w:date="2017-10-09T17:06:00Z">
              <w:r>
                <w:rPr>
                  <w:szCs w:val="18"/>
                </w:rPr>
                <w:t>Member States</w:t>
              </w:r>
            </w:ins>
            <w:r w:rsidRPr="00AF435F">
              <w:rPr>
                <w:szCs w:val="18"/>
              </w:rPr>
              <w:t xml:space="preserve"> and </w:t>
            </w:r>
            <w:ins w:id="1013" w:author="Marie-Hélène Grillet" w:date="2017-10-09T17:06:00Z">
              <w:r>
                <w:rPr>
                  <w:szCs w:val="18"/>
                </w:rPr>
                <w:t>M</w:t>
              </w:r>
            </w:ins>
            <w:del w:id="1014" w:author="Marie-Hélène Grillet" w:date="2017-10-09T17:06:00Z">
              <w:r w:rsidRPr="00AF435F" w:rsidDel="00E457F1">
                <w:rPr>
                  <w:szCs w:val="18"/>
                </w:rPr>
                <w:delText>m</w:delText>
              </w:r>
            </w:del>
            <w:r w:rsidRPr="00AF435F">
              <w:rPr>
                <w:szCs w:val="18"/>
              </w:rPr>
              <w:t xml:space="preserve">embers intending to send participants to a Committee meeting should advise the Secretariat of the participants’ details. </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56995" w:rsidRDefault="00D00209" w:rsidP="00AF435F">
            <w:pPr>
              <w:pStyle w:val="Paragraphedeliste"/>
              <w:numPr>
                <w:ilvl w:val="0"/>
                <w:numId w:val="51"/>
              </w:numPr>
              <w:rPr>
                <w:szCs w:val="18"/>
              </w:rPr>
            </w:pPr>
            <w:r w:rsidRPr="00AF435F">
              <w:rPr>
                <w:szCs w:val="18"/>
              </w:rPr>
              <w:t>When it would be beneficial to the work of a Committee, individuals from academic, scientific, research or other relevant organizations may be invited by the Secretary-General to attend a Committee meeting for a specific purpose.</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56995" w:rsidRDefault="00D00209" w:rsidP="00AF435F">
            <w:pPr>
              <w:pStyle w:val="Paragraphedeliste"/>
              <w:numPr>
                <w:ilvl w:val="0"/>
                <w:numId w:val="51"/>
              </w:numPr>
              <w:rPr>
                <w:szCs w:val="18"/>
              </w:rPr>
            </w:pPr>
            <w:r w:rsidRPr="00AF435F">
              <w:rPr>
                <w:szCs w:val="18"/>
              </w:rPr>
              <w:t>Participants are responsible for arranging their own accommodation and transport during a Committee meeting, but the Secretariat will advise of accommodation options and of special rates if available.</w:t>
            </w:r>
          </w:p>
        </w:tc>
        <w:tc>
          <w:tcPr>
            <w:tcW w:w="6237" w:type="dxa"/>
          </w:tcPr>
          <w:p w:rsidR="00D00209" w:rsidRPr="00696225" w:rsidRDefault="00D00209" w:rsidP="00C82D83">
            <w:pPr>
              <w:rPr>
                <w:szCs w:val="18"/>
              </w:rPr>
            </w:pPr>
            <w:r>
              <w:rPr>
                <w:szCs w:val="18"/>
              </w:rPr>
              <w:t>“</w:t>
            </w:r>
            <w:r w:rsidRPr="00AF435F">
              <w:rPr>
                <w:szCs w:val="18"/>
              </w:rPr>
              <w:t>Participants are responsible for arranging their own accommodation and transport during a Committee meeting, but the Secretariat</w:t>
            </w:r>
            <w:r>
              <w:rPr>
                <w:szCs w:val="18"/>
                <w:u w:val="single"/>
              </w:rPr>
              <w:t>, upon information provided by the host Member State,</w:t>
            </w:r>
            <w:r w:rsidRPr="00AF435F">
              <w:rPr>
                <w:szCs w:val="18"/>
              </w:rPr>
              <w:t xml:space="preserve"> will advise of accommodation options and of special rates if available.</w:t>
            </w:r>
            <w:r>
              <w:rPr>
                <w:szCs w:val="18"/>
              </w:rPr>
              <w:t>”</w:t>
            </w:r>
          </w:p>
        </w:tc>
        <w:tc>
          <w:tcPr>
            <w:tcW w:w="1843" w:type="dxa"/>
          </w:tcPr>
          <w:p w:rsidR="00D00209" w:rsidRPr="00AA6F89" w:rsidRDefault="00D00209">
            <w:pPr>
              <w:rPr>
                <w:szCs w:val="18"/>
              </w:rPr>
            </w:pPr>
            <w:r>
              <w:rPr>
                <w:szCs w:val="18"/>
              </w:rPr>
              <w:t>Spain</w:t>
            </w:r>
          </w:p>
        </w:tc>
      </w:tr>
      <w:tr w:rsidR="00D00209" w:rsidTr="00672189">
        <w:tc>
          <w:tcPr>
            <w:tcW w:w="1555" w:type="dxa"/>
          </w:tcPr>
          <w:p w:rsidR="00D00209" w:rsidRDefault="00D00209">
            <w:pPr>
              <w:rPr>
                <w:b/>
                <w:szCs w:val="18"/>
              </w:rPr>
            </w:pPr>
          </w:p>
        </w:tc>
        <w:tc>
          <w:tcPr>
            <w:tcW w:w="5811" w:type="dxa"/>
          </w:tcPr>
          <w:p w:rsidR="00D00209" w:rsidRPr="00856995" w:rsidRDefault="00D00209" w:rsidP="00AF435F">
            <w:pPr>
              <w:pStyle w:val="Paragraphedeliste"/>
              <w:numPr>
                <w:ilvl w:val="0"/>
                <w:numId w:val="51"/>
              </w:numPr>
              <w:rPr>
                <w:szCs w:val="18"/>
              </w:rPr>
            </w:pPr>
            <w:r w:rsidRPr="00AF435F">
              <w:rPr>
                <w:szCs w:val="18"/>
              </w:rPr>
              <w:t>Committee participants should ensure that they:</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56995" w:rsidRDefault="00D00209" w:rsidP="00AF435F">
            <w:pPr>
              <w:pStyle w:val="Paragraphedeliste"/>
              <w:numPr>
                <w:ilvl w:val="0"/>
                <w:numId w:val="52"/>
              </w:numPr>
              <w:ind w:left="884" w:hanging="142"/>
              <w:rPr>
                <w:szCs w:val="18"/>
              </w:rPr>
            </w:pPr>
            <w:r w:rsidRPr="00AF435F">
              <w:rPr>
                <w:szCs w:val="18"/>
              </w:rPr>
              <w:t>act honestly and in good faith, with a view to upholding the best interests and purpose of the Organization;</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AF435F" w:rsidRDefault="00D00209" w:rsidP="00AF435F">
            <w:pPr>
              <w:pStyle w:val="Paragraphedeliste"/>
              <w:numPr>
                <w:ilvl w:val="0"/>
                <w:numId w:val="52"/>
              </w:numPr>
              <w:ind w:left="884" w:hanging="142"/>
              <w:rPr>
                <w:szCs w:val="18"/>
              </w:rPr>
            </w:pPr>
            <w:r w:rsidRPr="00AF435F">
              <w:rPr>
                <w:szCs w:val="18"/>
              </w:rPr>
              <w:t>advise the Committee of a perceived, potential, or actual conflict of interest and withdraw from discussion of that particular item, if appropriate;</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AF435F" w:rsidRDefault="00D00209" w:rsidP="006F2EBD">
            <w:pPr>
              <w:pStyle w:val="Paragraphedeliste"/>
              <w:numPr>
                <w:ilvl w:val="0"/>
                <w:numId w:val="52"/>
              </w:numPr>
              <w:ind w:left="884" w:hanging="142"/>
              <w:rPr>
                <w:szCs w:val="18"/>
              </w:rPr>
            </w:pPr>
            <w:r w:rsidRPr="00AF435F">
              <w:rPr>
                <w:szCs w:val="18"/>
              </w:rPr>
              <w:t xml:space="preserve">do not conduct any commercial activity </w:t>
            </w:r>
            <w:del w:id="1015" w:author="Marie-Helene" w:date="2017-10-06T15:32:00Z">
              <w:r w:rsidRPr="00AF435F" w:rsidDel="006F2EBD">
                <w:rPr>
                  <w:szCs w:val="18"/>
                </w:rPr>
                <w:delText>within the IALA Headquarters</w:delText>
              </w:r>
            </w:del>
            <w:ins w:id="1016" w:author="Marie-Helene" w:date="2017-10-06T15:32:00Z">
              <w:r>
                <w:rPr>
                  <w:szCs w:val="18"/>
                </w:rPr>
                <w:t>at the seat of the Organization</w:t>
              </w:r>
            </w:ins>
            <w:r w:rsidRPr="00AF435F">
              <w:rPr>
                <w:szCs w:val="18"/>
              </w:rPr>
              <w:t>; and</w:t>
            </w:r>
          </w:p>
        </w:tc>
        <w:tc>
          <w:tcPr>
            <w:tcW w:w="6237" w:type="dxa"/>
          </w:tcPr>
          <w:p w:rsidR="00D00209" w:rsidRDefault="00D00209" w:rsidP="00C82D83">
            <w:pPr>
              <w:rPr>
                <w:szCs w:val="18"/>
              </w:rPr>
            </w:pPr>
            <w:r>
              <w:rPr>
                <w:szCs w:val="18"/>
              </w:rPr>
              <w:t>Replace “IALA Headquarters” with “the seat of the Organization”.</w:t>
            </w:r>
          </w:p>
          <w:p w:rsidR="00D00209" w:rsidRDefault="00D00209" w:rsidP="00C82D83">
            <w:pPr>
              <w:rPr>
                <w:szCs w:val="18"/>
              </w:rPr>
            </w:pPr>
          </w:p>
          <w:p w:rsidR="00D00209" w:rsidRPr="00696225" w:rsidRDefault="00D00209" w:rsidP="00C82D83">
            <w:pPr>
              <w:rPr>
                <w:szCs w:val="18"/>
              </w:rPr>
            </w:pPr>
            <w:r>
              <w:rPr>
                <w:szCs w:val="18"/>
              </w:rPr>
              <w:t>“</w:t>
            </w:r>
            <w:r w:rsidRPr="00AF435F">
              <w:rPr>
                <w:szCs w:val="18"/>
              </w:rPr>
              <w:t>do not conduct any commercial activity within the IALA Headquarters</w:t>
            </w:r>
            <w:r>
              <w:rPr>
                <w:szCs w:val="18"/>
                <w:u w:val="single"/>
              </w:rPr>
              <w:t xml:space="preserve"> or the premises where a Committee hold sessions</w:t>
            </w:r>
            <w:r w:rsidRPr="00AF435F">
              <w:rPr>
                <w:szCs w:val="18"/>
              </w:rPr>
              <w:t>; and</w:t>
            </w:r>
          </w:p>
        </w:tc>
        <w:tc>
          <w:tcPr>
            <w:tcW w:w="1843" w:type="dxa"/>
          </w:tcPr>
          <w:p w:rsidR="00D00209" w:rsidRDefault="00D00209">
            <w:pPr>
              <w:rPr>
                <w:szCs w:val="18"/>
              </w:rPr>
            </w:pPr>
            <w:r>
              <w:rPr>
                <w:szCs w:val="18"/>
              </w:rPr>
              <w:t>Japan</w:t>
            </w:r>
          </w:p>
          <w:p w:rsidR="00D00209" w:rsidRDefault="00D00209">
            <w:pPr>
              <w:rPr>
                <w:szCs w:val="18"/>
              </w:rPr>
            </w:pPr>
          </w:p>
          <w:p w:rsidR="00D00209" w:rsidRPr="00AA6F89" w:rsidRDefault="00D00209">
            <w:pPr>
              <w:rPr>
                <w:szCs w:val="18"/>
              </w:rPr>
            </w:pPr>
            <w:r>
              <w:rPr>
                <w:szCs w:val="18"/>
              </w:rPr>
              <w:t>Spain</w:t>
            </w:r>
          </w:p>
        </w:tc>
      </w:tr>
      <w:tr w:rsidR="00D00209" w:rsidTr="00672189">
        <w:tc>
          <w:tcPr>
            <w:tcW w:w="1555" w:type="dxa"/>
          </w:tcPr>
          <w:p w:rsidR="00D00209" w:rsidRDefault="00D00209">
            <w:pPr>
              <w:rPr>
                <w:b/>
                <w:szCs w:val="18"/>
              </w:rPr>
            </w:pPr>
          </w:p>
        </w:tc>
        <w:tc>
          <w:tcPr>
            <w:tcW w:w="5811" w:type="dxa"/>
          </w:tcPr>
          <w:p w:rsidR="00D00209" w:rsidRPr="00AF435F" w:rsidRDefault="00D00209" w:rsidP="00E53E13">
            <w:pPr>
              <w:pStyle w:val="Paragraphedeliste"/>
              <w:numPr>
                <w:ilvl w:val="0"/>
                <w:numId w:val="52"/>
              </w:numPr>
              <w:ind w:left="884" w:hanging="142"/>
              <w:rPr>
                <w:szCs w:val="18"/>
              </w:rPr>
            </w:pPr>
            <w:proofErr w:type="gramStart"/>
            <w:r w:rsidRPr="00CB6C41">
              <w:rPr>
                <w:szCs w:val="18"/>
              </w:rPr>
              <w:t>keep</w:t>
            </w:r>
            <w:proofErr w:type="gramEnd"/>
            <w:r w:rsidRPr="00CB6C41">
              <w:rPr>
                <w:szCs w:val="18"/>
              </w:rPr>
              <w:t xml:space="preserve"> </w:t>
            </w:r>
            <w:del w:id="1017" w:author="Marie-Helene" w:date="2017-10-06T15:32:00Z">
              <w:r w:rsidRPr="00CB6C41" w:rsidDel="00E53E13">
                <w:rPr>
                  <w:szCs w:val="18"/>
                </w:rPr>
                <w:delText xml:space="preserve">IALA </w:delText>
              </w:r>
            </w:del>
            <w:ins w:id="1018" w:author="Marie-Helene" w:date="2017-10-06T15:32:00Z">
              <w:r>
                <w:rPr>
                  <w:szCs w:val="18"/>
                </w:rPr>
                <w:t>the Organization’s</w:t>
              </w:r>
              <w:r w:rsidRPr="00CB6C41">
                <w:rPr>
                  <w:szCs w:val="18"/>
                </w:rPr>
                <w:t xml:space="preserve"> </w:t>
              </w:r>
            </w:ins>
            <w:r w:rsidRPr="00CB6C41">
              <w:rPr>
                <w:szCs w:val="18"/>
              </w:rPr>
              <w:t>products free from unresolved or unreasonable intellectual property rights issues and claims.</w:t>
            </w:r>
          </w:p>
        </w:tc>
        <w:tc>
          <w:tcPr>
            <w:tcW w:w="6237" w:type="dxa"/>
          </w:tcPr>
          <w:p w:rsidR="00D00209" w:rsidRPr="007E0137" w:rsidRDefault="00D00209" w:rsidP="00C82D83">
            <w:pPr>
              <w:rPr>
                <w:szCs w:val="18"/>
              </w:rPr>
            </w:pPr>
            <w:r>
              <w:rPr>
                <w:szCs w:val="18"/>
              </w:rPr>
              <w:t>“</w:t>
            </w:r>
            <w:proofErr w:type="gramStart"/>
            <w:r>
              <w:rPr>
                <w:szCs w:val="18"/>
              </w:rPr>
              <w:t>keep</w:t>
            </w:r>
            <w:proofErr w:type="gramEnd"/>
            <w:r>
              <w:rPr>
                <w:szCs w:val="18"/>
              </w:rPr>
              <w:t xml:space="preserve"> </w:t>
            </w:r>
            <w:r>
              <w:rPr>
                <w:szCs w:val="18"/>
                <w:u w:val="single"/>
              </w:rPr>
              <w:t>the Organization</w:t>
            </w:r>
            <w:r>
              <w:rPr>
                <w:szCs w:val="18"/>
              </w:rPr>
              <w:t xml:space="preserve"> </w:t>
            </w:r>
            <w:r w:rsidRPr="007E0137">
              <w:rPr>
                <w:strike/>
                <w:szCs w:val="18"/>
              </w:rPr>
              <w:t>IALA</w:t>
            </w:r>
            <w:r>
              <w:rPr>
                <w:szCs w:val="18"/>
              </w:rPr>
              <w:t>...”</w:t>
            </w:r>
          </w:p>
        </w:tc>
        <w:tc>
          <w:tcPr>
            <w:tcW w:w="1843" w:type="dxa"/>
          </w:tcPr>
          <w:p w:rsidR="00D00209" w:rsidRPr="00AA6F89" w:rsidRDefault="00D00209">
            <w:pPr>
              <w:rPr>
                <w:szCs w:val="18"/>
              </w:rPr>
            </w:pPr>
            <w:r>
              <w:rPr>
                <w:szCs w:val="18"/>
              </w:rPr>
              <w:t>Japan</w:t>
            </w:r>
          </w:p>
        </w:tc>
      </w:tr>
      <w:tr w:rsidR="00D00209" w:rsidTr="00672189">
        <w:tc>
          <w:tcPr>
            <w:tcW w:w="1555" w:type="dxa"/>
          </w:tcPr>
          <w:p w:rsidR="00D00209" w:rsidRDefault="00D00209">
            <w:pPr>
              <w:rPr>
                <w:b/>
                <w:szCs w:val="18"/>
              </w:rPr>
            </w:pPr>
          </w:p>
        </w:tc>
        <w:tc>
          <w:tcPr>
            <w:tcW w:w="5811" w:type="dxa"/>
          </w:tcPr>
          <w:p w:rsidR="00D00209" w:rsidRPr="00CB6C41" w:rsidRDefault="00D00209" w:rsidP="00CB6C41">
            <w:pPr>
              <w:pStyle w:val="Paragraphedeliste"/>
              <w:numPr>
                <w:ilvl w:val="1"/>
                <w:numId w:val="47"/>
              </w:numPr>
              <w:rPr>
                <w:b/>
                <w:szCs w:val="18"/>
              </w:rPr>
            </w:pPr>
            <w:r>
              <w:rPr>
                <w:b/>
                <w:szCs w:val="18"/>
              </w:rPr>
              <w:t>Work of the Committees</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CB6C41" w:rsidRDefault="00D00209" w:rsidP="00C8212D">
            <w:pPr>
              <w:pStyle w:val="Paragraphedeliste"/>
              <w:numPr>
                <w:ilvl w:val="0"/>
                <w:numId w:val="53"/>
              </w:numPr>
              <w:rPr>
                <w:szCs w:val="18"/>
              </w:rPr>
            </w:pPr>
            <w:r w:rsidRPr="00C8212D">
              <w:rPr>
                <w:szCs w:val="18"/>
              </w:rPr>
              <w:t>Each Committee shall develop and work to a work programme. The following factors shall be taken into account when the work programme is developed:</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CB6C41" w:rsidRDefault="00D00209" w:rsidP="00CB6C41">
            <w:pPr>
              <w:pStyle w:val="Paragraphedeliste"/>
              <w:numPr>
                <w:ilvl w:val="0"/>
                <w:numId w:val="54"/>
              </w:numPr>
              <w:ind w:left="1026" w:hanging="142"/>
              <w:rPr>
                <w:szCs w:val="18"/>
              </w:rPr>
            </w:pPr>
            <w:r>
              <w:rPr>
                <w:szCs w:val="18"/>
              </w:rPr>
              <w:t>the Strategic Vision;</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CB6C41" w:rsidRDefault="00D00209" w:rsidP="00D26BB2">
            <w:pPr>
              <w:pStyle w:val="Paragraphedeliste"/>
              <w:numPr>
                <w:ilvl w:val="0"/>
                <w:numId w:val="54"/>
              </w:numPr>
              <w:ind w:left="1026" w:hanging="142"/>
              <w:rPr>
                <w:szCs w:val="18"/>
              </w:rPr>
              <w:pPrChange w:id="1019" w:author="Marie-Helene" w:date="2017-10-31T15:32:00Z">
                <w:pPr>
                  <w:pStyle w:val="Paragraphedeliste"/>
                  <w:numPr>
                    <w:numId w:val="54"/>
                  </w:numPr>
                  <w:ind w:left="1026" w:hanging="142"/>
                </w:pPr>
              </w:pPrChange>
            </w:pPr>
            <w:r w:rsidRPr="00C8212D">
              <w:rPr>
                <w:szCs w:val="18"/>
              </w:rPr>
              <w:t xml:space="preserve">the number of meetings available to the Committee during the </w:t>
            </w:r>
            <w:del w:id="1020" w:author="Marie-Helene" w:date="2017-10-31T15:32:00Z">
              <w:r w:rsidRPr="00C8212D" w:rsidDel="00D26BB2">
                <w:rPr>
                  <w:szCs w:val="18"/>
                </w:rPr>
                <w:delText>four</w:delText>
              </w:r>
            </w:del>
            <w:ins w:id="1021" w:author="Marie-Helene" w:date="2017-10-31T15:32:00Z">
              <w:r w:rsidR="00D26BB2">
                <w:rPr>
                  <w:szCs w:val="18"/>
                </w:rPr>
                <w:t>three</w:t>
              </w:r>
            </w:ins>
            <w:r w:rsidRPr="00C8212D">
              <w:rPr>
                <w:szCs w:val="18"/>
              </w:rPr>
              <w:t xml:space="preserve">-year work period, which is the time between regular sessions of the General Assembly; </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CB6C41" w:rsidRDefault="00D00209" w:rsidP="00CB6C41">
            <w:pPr>
              <w:pStyle w:val="Paragraphedeliste"/>
              <w:numPr>
                <w:ilvl w:val="0"/>
                <w:numId w:val="54"/>
              </w:numPr>
              <w:ind w:left="1026" w:hanging="142"/>
              <w:rPr>
                <w:szCs w:val="18"/>
              </w:rPr>
            </w:pPr>
            <w:r w:rsidRPr="00C8212D">
              <w:rPr>
                <w:szCs w:val="18"/>
              </w:rPr>
              <w:t>the order in which the work should be undertaken; and</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CB6C41" w:rsidRDefault="00D00209" w:rsidP="00CB6C41">
            <w:pPr>
              <w:pStyle w:val="Paragraphedeliste"/>
              <w:numPr>
                <w:ilvl w:val="0"/>
                <w:numId w:val="54"/>
              </w:numPr>
              <w:ind w:left="1026" w:hanging="142"/>
              <w:rPr>
                <w:szCs w:val="18"/>
              </w:rPr>
            </w:pPr>
            <w:proofErr w:type="gramStart"/>
            <w:r w:rsidRPr="00C8212D">
              <w:rPr>
                <w:szCs w:val="18"/>
              </w:rPr>
              <w:t>any</w:t>
            </w:r>
            <w:proofErr w:type="gramEnd"/>
            <w:r w:rsidRPr="00C8212D">
              <w:rPr>
                <w:szCs w:val="18"/>
              </w:rPr>
              <w:t xml:space="preserve"> other matters relevant to the work of the Committee.</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CB6C41" w:rsidRDefault="00D00209" w:rsidP="006F4B9D">
            <w:pPr>
              <w:pStyle w:val="Paragraphedeliste"/>
              <w:numPr>
                <w:ilvl w:val="0"/>
                <w:numId w:val="53"/>
              </w:numPr>
              <w:rPr>
                <w:szCs w:val="18"/>
              </w:rPr>
            </w:pPr>
            <w:r w:rsidRPr="006F4B9D">
              <w:rPr>
                <w:szCs w:val="18"/>
              </w:rPr>
              <w:t xml:space="preserve">A Committee work </w:t>
            </w:r>
            <w:proofErr w:type="gramStart"/>
            <w:r w:rsidRPr="006F4B9D">
              <w:rPr>
                <w:szCs w:val="18"/>
              </w:rPr>
              <w:t>programme,</w:t>
            </w:r>
            <w:proofErr w:type="gramEnd"/>
            <w:r w:rsidRPr="006F4B9D">
              <w:rPr>
                <w:szCs w:val="18"/>
              </w:rPr>
              <w:t xml:space="preserve"> or changes thereto, shall be submitted to the Council for approval.</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CB6C41" w:rsidRDefault="00D00209" w:rsidP="006F4B9D">
            <w:pPr>
              <w:pStyle w:val="Paragraphedeliste"/>
              <w:numPr>
                <w:ilvl w:val="0"/>
                <w:numId w:val="53"/>
              </w:numPr>
              <w:rPr>
                <w:szCs w:val="18"/>
              </w:rPr>
            </w:pPr>
            <w:r w:rsidRPr="006F4B9D">
              <w:rPr>
                <w:szCs w:val="18"/>
              </w:rPr>
              <w:t>The work of a Committee may be facilitated by the use of working groups.  The creation of a working group is at the discretion of the Committee Chair.</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CB6C41" w:rsidRDefault="00D00209" w:rsidP="006F4B9D">
            <w:pPr>
              <w:pStyle w:val="Paragraphedeliste"/>
              <w:numPr>
                <w:ilvl w:val="0"/>
                <w:numId w:val="53"/>
              </w:numPr>
              <w:rPr>
                <w:szCs w:val="18"/>
              </w:rPr>
            </w:pPr>
            <w:r w:rsidRPr="006F4B9D">
              <w:rPr>
                <w:szCs w:val="18"/>
              </w:rPr>
              <w:t>A working group will be an integral part of its parent Committee and will meet during the same week as the Committee.</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CB6C41" w:rsidRDefault="00D00209" w:rsidP="006F4B9D">
            <w:pPr>
              <w:pStyle w:val="Paragraphedeliste"/>
              <w:numPr>
                <w:ilvl w:val="0"/>
                <w:numId w:val="53"/>
              </w:numPr>
              <w:rPr>
                <w:szCs w:val="18"/>
              </w:rPr>
            </w:pPr>
            <w:r w:rsidRPr="006F4B9D">
              <w:rPr>
                <w:szCs w:val="18"/>
              </w:rPr>
              <w:t>An inter-sessional meeting of a working group (that is a working group meeting held between two meetings of the parent Committee) may be used to enable faster progress of a specific work item.</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CB6C41" w:rsidRDefault="00D00209" w:rsidP="00D26BB2">
            <w:pPr>
              <w:pStyle w:val="Paragraphedeliste"/>
              <w:numPr>
                <w:ilvl w:val="0"/>
                <w:numId w:val="53"/>
              </w:numPr>
              <w:rPr>
                <w:szCs w:val="18"/>
              </w:rPr>
              <w:pPrChange w:id="1022" w:author="Marie-Helene" w:date="2017-10-31T15:39:00Z">
                <w:pPr>
                  <w:pStyle w:val="Paragraphedeliste"/>
                  <w:numPr>
                    <w:numId w:val="53"/>
                  </w:numPr>
                  <w:ind w:hanging="360"/>
                </w:pPr>
              </w:pPrChange>
            </w:pPr>
            <w:r w:rsidRPr="006F4B9D">
              <w:rPr>
                <w:szCs w:val="18"/>
              </w:rPr>
              <w:t xml:space="preserve">An inter-sessional meeting of a working group requires the approval of the Secretary-General. The meeting should be held at the </w:t>
            </w:r>
            <w:del w:id="1023" w:author="Marie-Helene" w:date="2017-10-06T15:33:00Z">
              <w:r w:rsidRPr="006F4B9D" w:rsidDel="00252345">
                <w:rPr>
                  <w:szCs w:val="18"/>
                </w:rPr>
                <w:delText>IALA Headquarters</w:delText>
              </w:r>
            </w:del>
            <w:ins w:id="1024" w:author="Marie-Helene" w:date="2017-10-31T15:37:00Z">
              <w:r w:rsidR="00D26BB2">
                <w:rPr>
                  <w:szCs w:val="18"/>
                </w:rPr>
                <w:t>s</w:t>
              </w:r>
            </w:ins>
            <w:ins w:id="1025" w:author="Marie-Helene" w:date="2017-10-06T15:33:00Z">
              <w:r>
                <w:rPr>
                  <w:szCs w:val="18"/>
                </w:rPr>
                <w:t>eat of the Organization</w:t>
              </w:r>
            </w:ins>
            <w:r w:rsidRPr="006F4B9D">
              <w:rPr>
                <w:szCs w:val="18"/>
              </w:rPr>
              <w:t xml:space="preserve"> unless an alternative location is approved by the Secretary-</w:t>
            </w:r>
            <w:del w:id="1026" w:author="Marie-Helene" w:date="2017-10-31T15:40:00Z">
              <w:r w:rsidRPr="006F4B9D" w:rsidDel="00D26BB2">
                <w:rPr>
                  <w:szCs w:val="18"/>
                </w:rPr>
                <w:delText>General</w:delText>
              </w:r>
            </w:del>
            <w:ins w:id="1027" w:author="Marie-Helene" w:date="2017-10-31T15:40:00Z">
              <w:r w:rsidR="00D26BB2" w:rsidRPr="006F4B9D">
                <w:rPr>
                  <w:szCs w:val="18"/>
                </w:rPr>
                <w:t>General</w:t>
              </w:r>
              <w:r w:rsidR="00D26BB2">
                <w:rPr>
                  <w:szCs w:val="18"/>
                </w:rPr>
                <w:t>.</w:t>
              </w:r>
            </w:ins>
            <w:del w:id="1028" w:author="Marie-Helene" w:date="2017-10-31T15:39:00Z">
              <w:r w:rsidRPr="006F4B9D" w:rsidDel="00D26BB2">
                <w:rPr>
                  <w:szCs w:val="18"/>
                </w:rPr>
                <w:delText>.</w:delText>
              </w:r>
            </w:del>
          </w:p>
        </w:tc>
        <w:tc>
          <w:tcPr>
            <w:tcW w:w="6237" w:type="dxa"/>
          </w:tcPr>
          <w:p w:rsidR="00D00209" w:rsidRDefault="00D00209" w:rsidP="00C82D83">
            <w:pPr>
              <w:rPr>
                <w:ins w:id="1029" w:author="Marie-Helene" w:date="2017-10-31T15:39:00Z"/>
                <w:szCs w:val="18"/>
              </w:rPr>
            </w:pPr>
            <w:r>
              <w:rPr>
                <w:szCs w:val="18"/>
              </w:rPr>
              <w:t>Replace “IALA Headquarters” with “the seat of the Organization”.</w:t>
            </w:r>
          </w:p>
          <w:p w:rsidR="00D26BB2" w:rsidRDefault="00D26BB2" w:rsidP="00C82D83">
            <w:pPr>
              <w:rPr>
                <w:ins w:id="1030" w:author="Marie-Helene" w:date="2017-10-31T15:39:00Z"/>
                <w:szCs w:val="18"/>
              </w:rPr>
            </w:pPr>
          </w:p>
          <w:p w:rsidR="00D26BB2" w:rsidRPr="00696225" w:rsidRDefault="00D26BB2" w:rsidP="00C82D83">
            <w:pPr>
              <w:rPr>
                <w:szCs w:val="18"/>
              </w:rPr>
            </w:pPr>
            <w:ins w:id="1031" w:author="Marie-Helene" w:date="2017-10-31T15:39:00Z">
              <w:r>
                <w:rPr>
                  <w:szCs w:val="18"/>
                </w:rPr>
                <w:t>Consider provision for virtual meetings.</w:t>
              </w:r>
            </w:ins>
          </w:p>
        </w:tc>
        <w:tc>
          <w:tcPr>
            <w:tcW w:w="1843" w:type="dxa"/>
          </w:tcPr>
          <w:p w:rsidR="00D00209" w:rsidRPr="00AA6F89" w:rsidRDefault="00D00209">
            <w:pPr>
              <w:rPr>
                <w:szCs w:val="18"/>
              </w:rPr>
            </w:pPr>
            <w:r>
              <w:rPr>
                <w:szCs w:val="18"/>
              </w:rPr>
              <w:t>Japan</w:t>
            </w:r>
          </w:p>
        </w:tc>
      </w:tr>
      <w:tr w:rsidR="00D00209" w:rsidTr="00672189">
        <w:tc>
          <w:tcPr>
            <w:tcW w:w="1555" w:type="dxa"/>
          </w:tcPr>
          <w:p w:rsidR="00D00209" w:rsidRDefault="00D00209">
            <w:pPr>
              <w:rPr>
                <w:b/>
                <w:szCs w:val="18"/>
              </w:rPr>
            </w:pPr>
          </w:p>
        </w:tc>
        <w:tc>
          <w:tcPr>
            <w:tcW w:w="5811" w:type="dxa"/>
          </w:tcPr>
          <w:p w:rsidR="00D00209" w:rsidRPr="00CB6C41" w:rsidRDefault="00D00209" w:rsidP="006F4B9D">
            <w:pPr>
              <w:pStyle w:val="Paragraphedeliste"/>
              <w:numPr>
                <w:ilvl w:val="0"/>
                <w:numId w:val="53"/>
              </w:numPr>
              <w:rPr>
                <w:szCs w:val="18"/>
              </w:rPr>
            </w:pPr>
            <w:r w:rsidRPr="006F4B9D">
              <w:rPr>
                <w:szCs w:val="18"/>
              </w:rPr>
              <w:t xml:space="preserve">With the approval of the Committee, the Chair may appoint rapporteurs </w:t>
            </w:r>
            <w:ins w:id="1032" w:author="Marie-Helene" w:date="2017-10-31T15:47:00Z">
              <w:r w:rsidR="00D37C6C">
                <w:rPr>
                  <w:szCs w:val="18"/>
                </w:rPr>
                <w:t xml:space="preserve">from the Committee </w:t>
              </w:r>
            </w:ins>
            <w:r w:rsidRPr="006F4B9D">
              <w:rPr>
                <w:szCs w:val="18"/>
              </w:rPr>
              <w:t xml:space="preserve">to regularly provide advice to the Committee on specific matters that have an impact on or influence the work of the Committee and the provision of </w:t>
            </w:r>
            <w:ins w:id="1033" w:author="Marie-Helene" w:date="2017-10-06T15:33:00Z">
              <w:r>
                <w:rPr>
                  <w:szCs w:val="18"/>
                </w:rPr>
                <w:t xml:space="preserve">Marine </w:t>
              </w:r>
              <w:proofErr w:type="gramStart"/>
              <w:r>
                <w:rPr>
                  <w:szCs w:val="18"/>
                </w:rPr>
                <w:t>A</w:t>
              </w:r>
            </w:ins>
            <w:proofErr w:type="gramEnd"/>
            <w:del w:id="1034" w:author="Marie-Helene" w:date="2017-10-06T15:33:00Z">
              <w:r w:rsidRPr="006F4B9D" w:rsidDel="00963A59">
                <w:rPr>
                  <w:szCs w:val="18"/>
                </w:rPr>
                <w:delText>a</w:delText>
              </w:r>
            </w:del>
            <w:r w:rsidRPr="006F4B9D">
              <w:rPr>
                <w:szCs w:val="18"/>
              </w:rPr>
              <w:t xml:space="preserve">ids to </w:t>
            </w:r>
            <w:ins w:id="1035" w:author="Marie-Helene" w:date="2017-10-06T15:33:00Z">
              <w:r>
                <w:rPr>
                  <w:szCs w:val="18"/>
                </w:rPr>
                <w:t>N</w:t>
              </w:r>
            </w:ins>
            <w:del w:id="1036" w:author="Marie-Helene" w:date="2017-10-06T15:33:00Z">
              <w:r w:rsidRPr="006F4B9D" w:rsidDel="00963A59">
                <w:rPr>
                  <w:szCs w:val="18"/>
                </w:rPr>
                <w:delText>n</w:delText>
              </w:r>
            </w:del>
            <w:r w:rsidRPr="006F4B9D">
              <w:rPr>
                <w:szCs w:val="18"/>
              </w:rPr>
              <w:t>avigation services.</w:t>
            </w:r>
          </w:p>
        </w:tc>
        <w:tc>
          <w:tcPr>
            <w:tcW w:w="6237" w:type="dxa"/>
          </w:tcPr>
          <w:p w:rsidR="00D00209" w:rsidRPr="00696225" w:rsidRDefault="00D00209" w:rsidP="00C82D83">
            <w:pPr>
              <w:rPr>
                <w:szCs w:val="18"/>
              </w:rPr>
            </w:pPr>
            <w:r>
              <w:rPr>
                <w:szCs w:val="18"/>
              </w:rPr>
              <w:t>Add at the end “or Vessel Traffic Services”.</w:t>
            </w:r>
          </w:p>
        </w:tc>
        <w:tc>
          <w:tcPr>
            <w:tcW w:w="1843" w:type="dxa"/>
          </w:tcPr>
          <w:p w:rsidR="00D00209" w:rsidRPr="00AA6F89" w:rsidRDefault="00D00209">
            <w:pPr>
              <w:rPr>
                <w:szCs w:val="18"/>
              </w:rPr>
            </w:pPr>
            <w:r>
              <w:rPr>
                <w:szCs w:val="18"/>
              </w:rPr>
              <w:t>Japan</w:t>
            </w:r>
          </w:p>
        </w:tc>
      </w:tr>
      <w:tr w:rsidR="00D00209" w:rsidTr="000B5FAE">
        <w:tblPrEx>
          <w:tblW w:w="15446" w:type="dxa"/>
          <w:tblLook w:val="0620" w:firstRow="1" w:lastRow="0" w:firstColumn="0" w:lastColumn="0" w:noHBand="1" w:noVBand="1"/>
          <w:tblPrExChange w:id="1037" w:author="Marie-Helene" w:date="2017-10-31T15:44:00Z">
            <w:tblPrEx>
              <w:tblW w:w="15446" w:type="dxa"/>
              <w:tblLook w:val="0620" w:firstRow="1" w:lastRow="0" w:firstColumn="0" w:lastColumn="0" w:noHBand="1" w:noVBand="1"/>
            </w:tblPrEx>
          </w:tblPrExChange>
        </w:tblPrEx>
        <w:trPr>
          <w:trHeight w:val="242"/>
        </w:trPr>
        <w:tc>
          <w:tcPr>
            <w:tcW w:w="1555" w:type="dxa"/>
            <w:tcPrChange w:id="1038" w:author="Marie-Helene" w:date="2017-10-31T15:44:00Z">
              <w:tcPr>
                <w:tcW w:w="1555" w:type="dxa"/>
              </w:tcPr>
            </w:tcPrChange>
          </w:tcPr>
          <w:p w:rsidR="00D00209" w:rsidRDefault="00D00209">
            <w:pPr>
              <w:rPr>
                <w:b/>
                <w:szCs w:val="18"/>
              </w:rPr>
            </w:pPr>
          </w:p>
        </w:tc>
        <w:tc>
          <w:tcPr>
            <w:tcW w:w="5811" w:type="dxa"/>
            <w:tcPrChange w:id="1039" w:author="Marie-Helene" w:date="2017-10-31T15:44:00Z">
              <w:tcPr>
                <w:tcW w:w="5811" w:type="dxa"/>
              </w:tcPr>
            </w:tcPrChange>
          </w:tcPr>
          <w:p w:rsidR="00D00209" w:rsidRPr="001B4C88" w:rsidRDefault="00D00209" w:rsidP="001B4C88">
            <w:pPr>
              <w:pStyle w:val="Paragraphedeliste"/>
              <w:numPr>
                <w:ilvl w:val="1"/>
                <w:numId w:val="47"/>
              </w:numPr>
              <w:rPr>
                <w:b/>
                <w:szCs w:val="18"/>
              </w:rPr>
            </w:pPr>
            <w:r>
              <w:rPr>
                <w:b/>
                <w:szCs w:val="18"/>
              </w:rPr>
              <w:t>Decisions</w:t>
            </w:r>
          </w:p>
        </w:tc>
        <w:tc>
          <w:tcPr>
            <w:tcW w:w="6237" w:type="dxa"/>
            <w:tcPrChange w:id="1040" w:author="Marie-Helene" w:date="2017-10-31T15:44:00Z">
              <w:tcPr>
                <w:tcW w:w="6237" w:type="dxa"/>
              </w:tcPr>
            </w:tcPrChange>
          </w:tcPr>
          <w:p w:rsidR="00D00209" w:rsidRPr="00696225" w:rsidRDefault="00D00209" w:rsidP="00C82D83">
            <w:pPr>
              <w:rPr>
                <w:szCs w:val="18"/>
              </w:rPr>
            </w:pPr>
          </w:p>
        </w:tc>
        <w:tc>
          <w:tcPr>
            <w:tcW w:w="1843" w:type="dxa"/>
            <w:tcPrChange w:id="1041" w:author="Marie-Helene" w:date="2017-10-31T15:44:00Z">
              <w:tcPr>
                <w:tcW w:w="1843" w:type="dxa"/>
              </w:tcPr>
            </w:tcPrChange>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1B4C88" w:rsidRDefault="000B5FAE" w:rsidP="000B5FAE">
            <w:pPr>
              <w:ind w:left="317"/>
              <w:rPr>
                <w:szCs w:val="18"/>
              </w:rPr>
              <w:pPrChange w:id="1042" w:author="Marie-Helene" w:date="2017-10-31T15:44:00Z">
                <w:pPr>
                  <w:ind w:left="317"/>
                </w:pPr>
              </w:pPrChange>
            </w:pPr>
            <w:ins w:id="1043" w:author="Marie-Helene" w:date="2017-10-31T15:44:00Z">
              <w:r>
                <w:rPr>
                  <w:szCs w:val="18"/>
                  <w:u w:val="single"/>
                </w:rPr>
                <w:t xml:space="preserve">All efforts shall be made for the </w:t>
              </w:r>
              <w:r>
                <w:rPr>
                  <w:szCs w:val="18"/>
                  <w:u w:val="single"/>
                </w:rPr>
                <w:t>Committees</w:t>
              </w:r>
              <w:r>
                <w:rPr>
                  <w:szCs w:val="18"/>
                  <w:u w:val="single"/>
                </w:rPr>
                <w:t xml:space="preserve"> to make decisions by consensus.  </w:t>
              </w:r>
            </w:ins>
            <w:r w:rsidR="00D00209" w:rsidRPr="001B4C88">
              <w:rPr>
                <w:szCs w:val="18"/>
              </w:rPr>
              <w:t xml:space="preserve">If a consensus on a specific matter cannot be reached, a Committee shall decide by a simple majority of the </w:t>
            </w:r>
            <w:del w:id="1044" w:author="Marie-Hélène Grillet" w:date="2017-10-09T17:08:00Z">
              <w:r w:rsidR="00D00209" w:rsidRPr="001B4C88" w:rsidDel="00E457F1">
                <w:rPr>
                  <w:szCs w:val="18"/>
                </w:rPr>
                <w:delText>Contracting Parties</w:delText>
              </w:r>
            </w:del>
            <w:ins w:id="1045" w:author="Marie-Hélène Grillet" w:date="2017-10-09T17:08:00Z">
              <w:r w:rsidR="00D00209">
                <w:rPr>
                  <w:szCs w:val="18"/>
                </w:rPr>
                <w:t>Member States</w:t>
              </w:r>
            </w:ins>
            <w:r w:rsidR="00D00209" w:rsidRPr="001B4C88">
              <w:rPr>
                <w:szCs w:val="18"/>
              </w:rPr>
              <w:t xml:space="preserve"> represented at the meeting. There shall be only one vote per </w:t>
            </w:r>
            <w:del w:id="1046" w:author="Marie-Hélène Grillet" w:date="2017-10-09T17:08:00Z">
              <w:r w:rsidR="00D00209" w:rsidRPr="001B4C88" w:rsidDel="00E457F1">
                <w:rPr>
                  <w:szCs w:val="18"/>
                </w:rPr>
                <w:delText>Contracting Party</w:delText>
              </w:r>
            </w:del>
            <w:ins w:id="1047" w:author="Marie-Hélène Grillet" w:date="2017-10-09T17:08:00Z">
              <w:r w:rsidR="00D00209">
                <w:rPr>
                  <w:szCs w:val="18"/>
                </w:rPr>
                <w:t>Member State</w:t>
              </w:r>
            </w:ins>
            <w:r w:rsidR="00D00209" w:rsidRPr="001B4C88">
              <w:rPr>
                <w:szCs w:val="18"/>
              </w:rPr>
              <w:t>. The Chair has a casting vote if necessary.</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C01EB5" w:rsidRDefault="00D00209" w:rsidP="00C01EB5">
            <w:pPr>
              <w:pStyle w:val="Paragraphedeliste"/>
              <w:numPr>
                <w:ilvl w:val="1"/>
                <w:numId w:val="47"/>
              </w:numPr>
              <w:rPr>
                <w:b/>
                <w:szCs w:val="18"/>
              </w:rPr>
            </w:pPr>
            <w:r>
              <w:rPr>
                <w:b/>
                <w:szCs w:val="18"/>
              </w:rPr>
              <w:t>Agenda and Documents</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C01EB5" w:rsidRDefault="00D00209" w:rsidP="00CE1CCC">
            <w:pPr>
              <w:pStyle w:val="Paragraphedeliste"/>
              <w:numPr>
                <w:ilvl w:val="0"/>
                <w:numId w:val="55"/>
              </w:numPr>
              <w:rPr>
                <w:szCs w:val="18"/>
              </w:rPr>
            </w:pPr>
            <w:r w:rsidRPr="00CE1CCC">
              <w:rPr>
                <w:szCs w:val="18"/>
              </w:rPr>
              <w:t>Agenda items will depend upon the specific topics to be addressed during the particular Committee meeting to which the agenda refers.  The topics to be addressed will be determined by the Chair, assisted by the Vice Chair and the secretary to the Committee, taking into account the Strategic Vision, the Committee structure, and the work programme of the Committee.</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C01EB5" w:rsidRDefault="00D00209" w:rsidP="00967FB6">
            <w:pPr>
              <w:pStyle w:val="Paragraphedeliste"/>
              <w:numPr>
                <w:ilvl w:val="0"/>
                <w:numId w:val="55"/>
              </w:numPr>
              <w:rPr>
                <w:szCs w:val="18"/>
              </w:rPr>
            </w:pPr>
            <w:r w:rsidRPr="00CE1CCC">
              <w:rPr>
                <w:szCs w:val="18"/>
              </w:rPr>
              <w:t xml:space="preserve">Input documents for a Committee meeting should be sent to the Secretariat not later than </w:t>
            </w:r>
            <w:del w:id="1048" w:author="Marie-Helene" w:date="2017-10-06T15:34:00Z">
              <w:r w:rsidRPr="00CE1CCC" w:rsidDel="00967FB6">
                <w:rPr>
                  <w:szCs w:val="18"/>
                </w:rPr>
                <w:delText>two weeks</w:delText>
              </w:r>
            </w:del>
            <w:ins w:id="1049" w:author="Marie-Helene" w:date="2017-10-06T15:34:00Z">
              <w:r>
                <w:rPr>
                  <w:szCs w:val="18"/>
                </w:rPr>
                <w:t>one month</w:t>
              </w:r>
            </w:ins>
            <w:r w:rsidRPr="00CE1CCC">
              <w:rPr>
                <w:szCs w:val="18"/>
              </w:rPr>
              <w:t xml:space="preserve"> before the meeting and will be published on the relevant section of the </w:t>
            </w:r>
            <w:del w:id="1050" w:author="Marie-Helene" w:date="2017-10-06T15:34:00Z">
              <w:r w:rsidRPr="00CE1CCC" w:rsidDel="00967FB6">
                <w:rPr>
                  <w:szCs w:val="18"/>
                </w:rPr>
                <w:delText xml:space="preserve">IALA </w:delText>
              </w:r>
            </w:del>
            <w:r w:rsidRPr="00CE1CCC">
              <w:rPr>
                <w:szCs w:val="18"/>
              </w:rPr>
              <w:t>website</w:t>
            </w:r>
            <w:ins w:id="1051" w:author="Marie-Helene" w:date="2017-10-06T15:34:00Z">
              <w:r>
                <w:rPr>
                  <w:szCs w:val="18"/>
                </w:rPr>
                <w:t xml:space="preserve"> of the Organization</w:t>
              </w:r>
            </w:ins>
            <w:r w:rsidRPr="00CE1CCC">
              <w:rPr>
                <w:szCs w:val="18"/>
              </w:rPr>
              <w:t>. Documents should conform to the standard template, input documents.</w:t>
            </w:r>
          </w:p>
        </w:tc>
        <w:tc>
          <w:tcPr>
            <w:tcW w:w="6237" w:type="dxa"/>
          </w:tcPr>
          <w:p w:rsidR="00D00209" w:rsidRPr="00696225" w:rsidRDefault="00D00209" w:rsidP="00C82D83">
            <w:pPr>
              <w:rPr>
                <w:szCs w:val="18"/>
              </w:rPr>
            </w:pPr>
            <w:proofErr w:type="gramStart"/>
            <w:r>
              <w:rPr>
                <w:szCs w:val="18"/>
              </w:rPr>
              <w:t>Bulky documents needs</w:t>
            </w:r>
            <w:proofErr w:type="gramEnd"/>
            <w:r>
              <w:rPr>
                <w:szCs w:val="18"/>
              </w:rPr>
              <w:t xml:space="preserve"> time for consideration. Replace “two weeks” with “one month”. And, for consistency, “IALA” with “the Organization” </w:t>
            </w:r>
            <w:r w:rsidRPr="00E70BC7">
              <w:rPr>
                <w:szCs w:val="18"/>
                <w:highlight w:val="lightGray"/>
              </w:rPr>
              <w:t>(same for all IALA in subsequent paragraphs.)</w:t>
            </w:r>
          </w:p>
        </w:tc>
        <w:tc>
          <w:tcPr>
            <w:tcW w:w="1843" w:type="dxa"/>
          </w:tcPr>
          <w:p w:rsidR="00D00209" w:rsidRPr="00AA6F89" w:rsidRDefault="00D00209">
            <w:pPr>
              <w:rPr>
                <w:szCs w:val="18"/>
              </w:rPr>
            </w:pPr>
            <w:r>
              <w:rPr>
                <w:szCs w:val="18"/>
              </w:rPr>
              <w:t>Japan</w:t>
            </w:r>
          </w:p>
        </w:tc>
      </w:tr>
      <w:tr w:rsidR="00D00209" w:rsidTr="00672189">
        <w:tc>
          <w:tcPr>
            <w:tcW w:w="1555" w:type="dxa"/>
          </w:tcPr>
          <w:p w:rsidR="00D00209" w:rsidRDefault="00D00209">
            <w:pPr>
              <w:rPr>
                <w:b/>
                <w:szCs w:val="18"/>
              </w:rPr>
            </w:pPr>
          </w:p>
        </w:tc>
        <w:tc>
          <w:tcPr>
            <w:tcW w:w="5811" w:type="dxa"/>
          </w:tcPr>
          <w:p w:rsidR="00D00209" w:rsidRPr="00C01EB5" w:rsidRDefault="00D00209" w:rsidP="00CE1CCC">
            <w:pPr>
              <w:pStyle w:val="Paragraphedeliste"/>
              <w:numPr>
                <w:ilvl w:val="0"/>
                <w:numId w:val="55"/>
              </w:numPr>
              <w:rPr>
                <w:szCs w:val="18"/>
              </w:rPr>
            </w:pPr>
            <w:r w:rsidRPr="00CE1CCC">
              <w:rPr>
                <w:szCs w:val="18"/>
              </w:rPr>
              <w:t>Documents for consideration at a Committee meeting will be numbered by the Secretariat in a way that indicates the meeting number, the agenda item to which they refer and the description.</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C01EB5" w:rsidRDefault="00D00209">
            <w:pPr>
              <w:pStyle w:val="Paragraphedeliste"/>
              <w:numPr>
                <w:ilvl w:val="0"/>
                <w:numId w:val="55"/>
              </w:numPr>
              <w:rPr>
                <w:szCs w:val="18"/>
              </w:rPr>
            </w:pPr>
            <w:r w:rsidRPr="00CE1CCC">
              <w:rPr>
                <w:szCs w:val="18"/>
              </w:rPr>
              <w:t xml:space="preserve">Any </w:t>
            </w:r>
            <w:del w:id="1052" w:author="Marie-Hélène Grillet" w:date="2017-10-09T17:09:00Z">
              <w:r w:rsidRPr="00CE1CCC" w:rsidDel="009A2639">
                <w:rPr>
                  <w:szCs w:val="18"/>
                </w:rPr>
                <w:delText>Contracting Party</w:delText>
              </w:r>
            </w:del>
            <w:ins w:id="1053" w:author="Marie-Hélène Grillet" w:date="2017-10-09T17:09:00Z">
              <w:r>
                <w:rPr>
                  <w:szCs w:val="18"/>
                </w:rPr>
                <w:t>Member State</w:t>
              </w:r>
            </w:ins>
            <w:r w:rsidRPr="00CE1CCC">
              <w:rPr>
                <w:szCs w:val="18"/>
              </w:rPr>
              <w:t xml:space="preserve"> or </w:t>
            </w:r>
            <w:ins w:id="1054" w:author="Marie-Hélène Grillet" w:date="2017-10-09T17:09:00Z">
              <w:r>
                <w:rPr>
                  <w:szCs w:val="18"/>
                </w:rPr>
                <w:t>M</w:t>
              </w:r>
            </w:ins>
            <w:del w:id="1055" w:author="Marie-Hélène Grillet" w:date="2017-10-09T17:09:00Z">
              <w:r w:rsidRPr="00CE1CCC" w:rsidDel="009A2639">
                <w:rPr>
                  <w:szCs w:val="18"/>
                </w:rPr>
                <w:delText>m</w:delText>
              </w:r>
            </w:del>
            <w:r w:rsidRPr="00CE1CCC">
              <w:rPr>
                <w:szCs w:val="18"/>
              </w:rPr>
              <w:t>ember may submit a document addressing any item on the work programme of a Committee.</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C01EB5" w:rsidRDefault="00D00209" w:rsidP="00CE1CCC">
            <w:pPr>
              <w:pStyle w:val="Paragraphedeliste"/>
              <w:numPr>
                <w:ilvl w:val="0"/>
                <w:numId w:val="55"/>
              </w:numPr>
              <w:rPr>
                <w:szCs w:val="18"/>
              </w:rPr>
            </w:pPr>
            <w:r w:rsidRPr="00CE1CCC">
              <w:rPr>
                <w:szCs w:val="18"/>
              </w:rPr>
              <w:t>Working documents are documents to be carried over to a subsequent meeting.</w:t>
            </w:r>
          </w:p>
        </w:tc>
        <w:tc>
          <w:tcPr>
            <w:tcW w:w="6237" w:type="dxa"/>
          </w:tcPr>
          <w:p w:rsidR="00D00209" w:rsidRPr="00696225" w:rsidRDefault="00D00209" w:rsidP="00C82D83">
            <w:pPr>
              <w:rPr>
                <w:szCs w:val="18"/>
              </w:rPr>
            </w:pPr>
            <w:r>
              <w:rPr>
                <w:szCs w:val="18"/>
              </w:rPr>
              <w:t>Avoid repeating the word “documents”.</w:t>
            </w:r>
            <w:ins w:id="1056" w:author="Marie-Helene" w:date="2017-10-06T15:35:00Z">
              <w:r>
                <w:rPr>
                  <w:szCs w:val="18"/>
                </w:rPr>
                <w:t xml:space="preserve"> Definition of what a working document is.</w:t>
              </w:r>
            </w:ins>
          </w:p>
        </w:tc>
        <w:tc>
          <w:tcPr>
            <w:tcW w:w="1843" w:type="dxa"/>
          </w:tcPr>
          <w:p w:rsidR="00D00209" w:rsidRPr="00AA6F89" w:rsidRDefault="00D00209">
            <w:pPr>
              <w:rPr>
                <w:szCs w:val="18"/>
              </w:rPr>
            </w:pPr>
            <w:r>
              <w:rPr>
                <w:szCs w:val="18"/>
              </w:rPr>
              <w:t>Japan</w:t>
            </w:r>
          </w:p>
        </w:tc>
      </w:tr>
      <w:tr w:rsidR="00D00209" w:rsidTr="00672189">
        <w:tc>
          <w:tcPr>
            <w:tcW w:w="1555" w:type="dxa"/>
          </w:tcPr>
          <w:p w:rsidR="00D00209" w:rsidRDefault="00D00209">
            <w:pPr>
              <w:rPr>
                <w:b/>
                <w:szCs w:val="18"/>
              </w:rPr>
            </w:pPr>
          </w:p>
        </w:tc>
        <w:tc>
          <w:tcPr>
            <w:tcW w:w="5811" w:type="dxa"/>
          </w:tcPr>
          <w:p w:rsidR="00D00209" w:rsidRPr="00C01EB5" w:rsidRDefault="00D00209" w:rsidP="00CE1CCC">
            <w:pPr>
              <w:pStyle w:val="Paragraphedeliste"/>
              <w:numPr>
                <w:ilvl w:val="0"/>
                <w:numId w:val="55"/>
              </w:numPr>
              <w:rPr>
                <w:szCs w:val="18"/>
              </w:rPr>
            </w:pPr>
            <w:r w:rsidRPr="00CE1CCC">
              <w:rPr>
                <w:szCs w:val="18"/>
              </w:rPr>
              <w:t xml:space="preserve">Output documents are documents completed by the Committee. They include draft </w:t>
            </w:r>
            <w:ins w:id="1057" w:author="Marie-Hélène Grillet" w:date="2017-10-09T17:10:00Z">
              <w:r>
                <w:rPr>
                  <w:szCs w:val="18"/>
                </w:rPr>
                <w:t>s</w:t>
              </w:r>
            </w:ins>
            <w:del w:id="1058" w:author="Marie-Hélène Grillet" w:date="2017-10-09T17:10:00Z">
              <w:r w:rsidRPr="00CE1CCC" w:rsidDel="00441CB8">
                <w:rPr>
                  <w:szCs w:val="18"/>
                </w:rPr>
                <w:delText>S</w:delText>
              </w:r>
            </w:del>
            <w:r w:rsidRPr="00CE1CCC">
              <w:rPr>
                <w:szCs w:val="18"/>
              </w:rPr>
              <w:t xml:space="preserve">tandards, </w:t>
            </w:r>
            <w:ins w:id="1059" w:author="Marie-Hélène Grillet" w:date="2017-10-09T17:10:00Z">
              <w:r>
                <w:rPr>
                  <w:szCs w:val="18"/>
                </w:rPr>
                <w:t>r</w:t>
              </w:r>
            </w:ins>
            <w:del w:id="1060" w:author="Marie-Hélène Grillet" w:date="2017-10-09T17:10:00Z">
              <w:r w:rsidRPr="00CE1CCC" w:rsidDel="00441CB8">
                <w:rPr>
                  <w:szCs w:val="18"/>
                </w:rPr>
                <w:delText>R</w:delText>
              </w:r>
            </w:del>
            <w:r w:rsidRPr="00CE1CCC">
              <w:rPr>
                <w:szCs w:val="18"/>
              </w:rPr>
              <w:t xml:space="preserve">ecommendations, </w:t>
            </w:r>
            <w:ins w:id="1061" w:author="Marie-Hélène Grillet" w:date="2017-10-09T17:10:00Z">
              <w:r>
                <w:rPr>
                  <w:szCs w:val="18"/>
                </w:rPr>
                <w:t>g</w:t>
              </w:r>
            </w:ins>
            <w:del w:id="1062" w:author="Marie-Hélène Grillet" w:date="2017-10-09T17:10:00Z">
              <w:r w:rsidRPr="00CE1CCC" w:rsidDel="00441CB8">
                <w:rPr>
                  <w:szCs w:val="18"/>
                </w:rPr>
                <w:delText>G</w:delText>
              </w:r>
            </w:del>
            <w:r w:rsidRPr="00CE1CCC">
              <w:rPr>
                <w:szCs w:val="18"/>
              </w:rPr>
              <w:t xml:space="preserve">uidelines, </w:t>
            </w:r>
            <w:ins w:id="1063" w:author="Marie-Helene" w:date="2017-10-31T15:48:00Z">
              <w:r w:rsidR="00C5070D">
                <w:rPr>
                  <w:szCs w:val="18"/>
                </w:rPr>
                <w:t xml:space="preserve">manuals </w:t>
              </w:r>
            </w:ins>
            <w:r w:rsidRPr="00CE1CCC">
              <w:rPr>
                <w:szCs w:val="18"/>
              </w:rPr>
              <w:t>and other documents for submission to the Council for approval.</w:t>
            </w:r>
          </w:p>
        </w:tc>
        <w:tc>
          <w:tcPr>
            <w:tcW w:w="6237" w:type="dxa"/>
          </w:tcPr>
          <w:p w:rsidR="00D00209" w:rsidRPr="00696225" w:rsidRDefault="00D00209" w:rsidP="00C82D83">
            <w:pPr>
              <w:rPr>
                <w:szCs w:val="18"/>
              </w:rPr>
            </w:pPr>
            <w:r>
              <w:rPr>
                <w:szCs w:val="18"/>
              </w:rPr>
              <w:t>Avoid repeating the word “documents”.</w:t>
            </w:r>
          </w:p>
        </w:tc>
        <w:tc>
          <w:tcPr>
            <w:tcW w:w="1843" w:type="dxa"/>
          </w:tcPr>
          <w:p w:rsidR="00D00209" w:rsidRPr="00AA6F89" w:rsidRDefault="00D00209">
            <w:pPr>
              <w:rPr>
                <w:szCs w:val="18"/>
              </w:rPr>
            </w:pPr>
            <w:r>
              <w:rPr>
                <w:szCs w:val="18"/>
              </w:rPr>
              <w:t>Japan</w:t>
            </w:r>
          </w:p>
        </w:tc>
      </w:tr>
      <w:tr w:rsidR="00D00209" w:rsidTr="00672189">
        <w:tc>
          <w:tcPr>
            <w:tcW w:w="1555" w:type="dxa"/>
          </w:tcPr>
          <w:p w:rsidR="00D00209" w:rsidRDefault="00D00209">
            <w:pPr>
              <w:rPr>
                <w:b/>
                <w:szCs w:val="18"/>
              </w:rPr>
            </w:pPr>
          </w:p>
        </w:tc>
        <w:tc>
          <w:tcPr>
            <w:tcW w:w="5811" w:type="dxa"/>
          </w:tcPr>
          <w:p w:rsidR="00D00209" w:rsidRPr="00C01EB5" w:rsidRDefault="00D00209">
            <w:pPr>
              <w:pStyle w:val="Paragraphedeliste"/>
              <w:numPr>
                <w:ilvl w:val="0"/>
                <w:numId w:val="55"/>
              </w:numPr>
              <w:rPr>
                <w:szCs w:val="18"/>
              </w:rPr>
            </w:pPr>
            <w:r w:rsidRPr="00CE1CCC">
              <w:rPr>
                <w:szCs w:val="18"/>
              </w:rPr>
              <w:t xml:space="preserve">The report of a Committee meeting shall be approved by the Committee, endorsed by the Chair, and made available for </w:t>
            </w:r>
            <w:del w:id="1064" w:author="Marie-Hélène Grillet" w:date="2017-10-09T17:10:00Z">
              <w:r w:rsidRPr="00CE1CCC" w:rsidDel="00441CB8">
                <w:rPr>
                  <w:szCs w:val="18"/>
                </w:rPr>
                <w:delText>Contracting Parties</w:delText>
              </w:r>
            </w:del>
            <w:ins w:id="1065" w:author="Marie-Hélène Grillet" w:date="2017-10-09T17:10:00Z">
              <w:r>
                <w:rPr>
                  <w:szCs w:val="18"/>
                </w:rPr>
                <w:t>Member States</w:t>
              </w:r>
            </w:ins>
            <w:r w:rsidRPr="00CE1CCC">
              <w:rPr>
                <w:szCs w:val="18"/>
              </w:rPr>
              <w:t xml:space="preserve"> and </w:t>
            </w:r>
            <w:ins w:id="1066" w:author="Marie-Hélène Grillet" w:date="2017-10-09T17:10:00Z">
              <w:r>
                <w:rPr>
                  <w:szCs w:val="18"/>
                </w:rPr>
                <w:t>M</w:t>
              </w:r>
            </w:ins>
            <w:del w:id="1067" w:author="Marie-Hélène Grillet" w:date="2017-10-09T17:10:00Z">
              <w:r w:rsidRPr="00CE1CCC" w:rsidDel="00441CB8">
                <w:rPr>
                  <w:szCs w:val="18"/>
                </w:rPr>
                <w:delText>m</w:delText>
              </w:r>
            </w:del>
            <w:r w:rsidRPr="00CE1CCC">
              <w:rPr>
                <w:szCs w:val="18"/>
              </w:rPr>
              <w:t>embers on the website</w:t>
            </w:r>
            <w:ins w:id="1068" w:author="Marie-Helene" w:date="2017-10-06T15:36:00Z">
              <w:r>
                <w:rPr>
                  <w:szCs w:val="18"/>
                </w:rPr>
                <w:t xml:space="preserve"> of the Organization</w:t>
              </w:r>
            </w:ins>
            <w:r w:rsidRPr="00CE1CCC">
              <w:rPr>
                <w:szCs w:val="18"/>
              </w:rPr>
              <w:t xml:space="preserve"> by the Secretariat without delay.</w:t>
            </w:r>
          </w:p>
        </w:tc>
        <w:tc>
          <w:tcPr>
            <w:tcW w:w="6237" w:type="dxa"/>
          </w:tcPr>
          <w:p w:rsidR="00D00209" w:rsidRDefault="00D00209" w:rsidP="00C82D83">
            <w:pPr>
              <w:rPr>
                <w:ins w:id="1069" w:author="Marie-Helene" w:date="2017-10-06T15:36:00Z"/>
                <w:szCs w:val="18"/>
              </w:rPr>
            </w:pPr>
            <w:r>
              <w:rPr>
                <w:szCs w:val="18"/>
              </w:rPr>
              <w:t>Add at the end: “The Committee should report to the General Assembly after completion of its work.”</w:t>
            </w:r>
          </w:p>
          <w:p w:rsidR="00D00209" w:rsidRPr="00696225" w:rsidRDefault="00D00209" w:rsidP="00C82D83">
            <w:pPr>
              <w:rPr>
                <w:szCs w:val="18"/>
              </w:rPr>
            </w:pPr>
            <w:ins w:id="1070" w:author="Marie-Helene" w:date="2017-10-06T15:36:00Z">
              <w:r>
                <w:rPr>
                  <w:szCs w:val="18"/>
                </w:rPr>
                <w:t>Committee Chairs will provide of a summary of their work at the General Assembly.</w:t>
              </w:r>
            </w:ins>
          </w:p>
        </w:tc>
        <w:tc>
          <w:tcPr>
            <w:tcW w:w="1843" w:type="dxa"/>
          </w:tcPr>
          <w:p w:rsidR="00D00209" w:rsidRPr="00AA6F89" w:rsidRDefault="00D00209">
            <w:pPr>
              <w:rPr>
                <w:szCs w:val="18"/>
              </w:rPr>
            </w:pPr>
            <w:r>
              <w:rPr>
                <w:szCs w:val="18"/>
              </w:rPr>
              <w:t>Japan</w:t>
            </w:r>
          </w:p>
        </w:tc>
      </w:tr>
      <w:tr w:rsidR="00D00209" w:rsidTr="00672189">
        <w:tc>
          <w:tcPr>
            <w:tcW w:w="1555" w:type="dxa"/>
          </w:tcPr>
          <w:p w:rsidR="00D00209" w:rsidRDefault="00D00209">
            <w:pPr>
              <w:rPr>
                <w:b/>
                <w:szCs w:val="18"/>
              </w:rPr>
            </w:pPr>
          </w:p>
        </w:tc>
        <w:tc>
          <w:tcPr>
            <w:tcW w:w="5811" w:type="dxa"/>
          </w:tcPr>
          <w:p w:rsidR="00D00209" w:rsidRPr="00C01EB5" w:rsidRDefault="00D00209" w:rsidP="00CE1CCC">
            <w:pPr>
              <w:pStyle w:val="Paragraphedeliste"/>
              <w:numPr>
                <w:ilvl w:val="0"/>
                <w:numId w:val="55"/>
              </w:numPr>
              <w:rPr>
                <w:szCs w:val="18"/>
              </w:rPr>
            </w:pPr>
            <w:r w:rsidRPr="00CE1CCC">
              <w:rPr>
                <w:szCs w:val="18"/>
              </w:rPr>
              <w:t>Input documents and reports shall follow the respective template formats.</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C01EB5" w:rsidRDefault="00D00209" w:rsidP="009E6177">
            <w:pPr>
              <w:pStyle w:val="Paragraphedeliste"/>
              <w:numPr>
                <w:ilvl w:val="0"/>
                <w:numId w:val="55"/>
              </w:numPr>
              <w:rPr>
                <w:szCs w:val="18"/>
              </w:rPr>
              <w:pPrChange w:id="1071" w:author="Marie-Helene" w:date="2017-10-31T15:56:00Z">
                <w:pPr>
                  <w:pStyle w:val="Paragraphedeliste"/>
                  <w:numPr>
                    <w:numId w:val="55"/>
                  </w:numPr>
                  <w:ind w:hanging="360"/>
                </w:pPr>
              </w:pPrChange>
            </w:pPr>
            <w:r w:rsidRPr="00CE1CCC">
              <w:rPr>
                <w:szCs w:val="18"/>
              </w:rPr>
              <w:t xml:space="preserve">Draft </w:t>
            </w:r>
            <w:ins w:id="1072" w:author="Marie-Helene" w:date="2017-10-06T15:36:00Z">
              <w:r>
                <w:rPr>
                  <w:szCs w:val="18"/>
                </w:rPr>
                <w:t>s</w:t>
              </w:r>
            </w:ins>
            <w:del w:id="1073" w:author="Marie-Helene" w:date="2017-10-06T15:36:00Z">
              <w:r w:rsidRPr="00CE1CCC" w:rsidDel="00492456">
                <w:rPr>
                  <w:szCs w:val="18"/>
                </w:rPr>
                <w:delText>S</w:delText>
              </w:r>
            </w:del>
            <w:r w:rsidRPr="00CE1CCC">
              <w:rPr>
                <w:szCs w:val="18"/>
              </w:rPr>
              <w:t xml:space="preserve">tandards, </w:t>
            </w:r>
            <w:ins w:id="1074" w:author="Marie-Helene" w:date="2017-10-06T15:36:00Z">
              <w:r>
                <w:rPr>
                  <w:szCs w:val="18"/>
                </w:rPr>
                <w:t>r</w:t>
              </w:r>
            </w:ins>
            <w:del w:id="1075" w:author="Marie-Helene" w:date="2017-10-06T15:36:00Z">
              <w:r w:rsidRPr="00CE1CCC" w:rsidDel="00492456">
                <w:rPr>
                  <w:szCs w:val="18"/>
                </w:rPr>
                <w:delText>R</w:delText>
              </w:r>
            </w:del>
            <w:r w:rsidRPr="00CE1CCC">
              <w:rPr>
                <w:szCs w:val="18"/>
              </w:rPr>
              <w:t xml:space="preserve">ecommendations, </w:t>
            </w:r>
            <w:ins w:id="1076" w:author="Marie-Helene" w:date="2017-10-06T15:37:00Z">
              <w:r>
                <w:rPr>
                  <w:szCs w:val="18"/>
                </w:rPr>
                <w:t>g</w:t>
              </w:r>
            </w:ins>
            <w:del w:id="1077" w:author="Marie-Helene" w:date="2017-10-06T15:37:00Z">
              <w:r w:rsidRPr="00CE1CCC" w:rsidDel="00492456">
                <w:rPr>
                  <w:szCs w:val="18"/>
                </w:rPr>
                <w:delText>G</w:delText>
              </w:r>
            </w:del>
            <w:r w:rsidRPr="00CE1CCC">
              <w:rPr>
                <w:szCs w:val="18"/>
              </w:rPr>
              <w:t xml:space="preserve">uidelines, </w:t>
            </w:r>
            <w:ins w:id="1078" w:author="Marie-Helene" w:date="2017-10-06T15:37:00Z">
              <w:r>
                <w:rPr>
                  <w:szCs w:val="18"/>
                </w:rPr>
                <w:t xml:space="preserve">manuals </w:t>
              </w:r>
            </w:ins>
            <w:r w:rsidRPr="00CE1CCC">
              <w:rPr>
                <w:szCs w:val="18"/>
              </w:rPr>
              <w:t xml:space="preserve">and </w:t>
            </w:r>
            <w:del w:id="1079" w:author="Marie-Helene" w:date="2017-10-06T15:37:00Z">
              <w:r w:rsidRPr="00CE1CCC" w:rsidDel="00492456">
                <w:rPr>
                  <w:szCs w:val="18"/>
                </w:rPr>
                <w:delText xml:space="preserve">similar </w:delText>
              </w:r>
            </w:del>
            <w:ins w:id="1080" w:author="Marie-Helene" w:date="2017-10-06T15:37:00Z">
              <w:r>
                <w:rPr>
                  <w:szCs w:val="18"/>
                </w:rPr>
                <w:t>other documents</w:t>
              </w:r>
              <w:r w:rsidRPr="00CE1CCC">
                <w:rPr>
                  <w:szCs w:val="18"/>
                </w:rPr>
                <w:t xml:space="preserve"> </w:t>
              </w:r>
            </w:ins>
            <w:del w:id="1081" w:author="Marie-Helene" w:date="2017-10-06T15:38:00Z">
              <w:r w:rsidRPr="00CE1CCC" w:rsidDel="00492456">
                <w:rPr>
                  <w:szCs w:val="18"/>
                </w:rPr>
                <w:delText xml:space="preserve">created </w:delText>
              </w:r>
            </w:del>
            <w:ins w:id="1082" w:author="Marie-Helene" w:date="2017-10-06T15:38:00Z">
              <w:r>
                <w:rPr>
                  <w:szCs w:val="18"/>
                </w:rPr>
                <w:t>produced</w:t>
              </w:r>
              <w:r w:rsidRPr="00CE1CCC">
                <w:rPr>
                  <w:szCs w:val="18"/>
                </w:rPr>
                <w:t xml:space="preserve"> </w:t>
              </w:r>
            </w:ins>
            <w:r w:rsidRPr="00CE1CCC">
              <w:rPr>
                <w:szCs w:val="18"/>
              </w:rPr>
              <w:t>by a Committee shall follow a quality assurance process</w:t>
            </w:r>
            <w:del w:id="1083" w:author="Marie-Helene" w:date="2017-10-31T15:56:00Z">
              <w:r w:rsidRPr="00CE1CCC" w:rsidDel="009E6177">
                <w:rPr>
                  <w:szCs w:val="18"/>
                </w:rPr>
                <w:delText xml:space="preserve"> to ensure that both content and presentation reflect the expected standard</w:delText>
              </w:r>
            </w:del>
            <w:r w:rsidRPr="00CE1CCC">
              <w:rPr>
                <w:szCs w:val="18"/>
              </w:rPr>
              <w:t>. This process has the following steps:</w:t>
            </w:r>
          </w:p>
        </w:tc>
        <w:tc>
          <w:tcPr>
            <w:tcW w:w="6237" w:type="dxa"/>
          </w:tcPr>
          <w:p w:rsidR="00D00209" w:rsidRDefault="00D00209" w:rsidP="00C82D83">
            <w:pPr>
              <w:rPr>
                <w:szCs w:val="18"/>
              </w:rPr>
            </w:pPr>
            <w:r>
              <w:rPr>
                <w:szCs w:val="18"/>
              </w:rPr>
              <w:t>Insert “documents” between “similar” and “created”.</w:t>
            </w:r>
          </w:p>
          <w:p w:rsidR="00D00209" w:rsidRDefault="00D00209" w:rsidP="00C82D83">
            <w:pPr>
              <w:rPr>
                <w:szCs w:val="18"/>
              </w:rPr>
            </w:pPr>
          </w:p>
          <w:p w:rsidR="00D00209" w:rsidRDefault="00D00209" w:rsidP="00C82D83">
            <w:pPr>
              <w:rPr>
                <w:ins w:id="1084" w:author="Marie-Helene" w:date="2017-10-31T15:50:00Z"/>
                <w:szCs w:val="18"/>
                <w:u w:val="single"/>
              </w:rPr>
            </w:pPr>
            <w:r>
              <w:rPr>
                <w:szCs w:val="18"/>
              </w:rPr>
              <w:t>Edit to small case and replace “</w:t>
            </w:r>
            <w:r>
              <w:rPr>
                <w:strike/>
                <w:szCs w:val="18"/>
              </w:rPr>
              <w:t>created”</w:t>
            </w:r>
            <w:r>
              <w:rPr>
                <w:szCs w:val="18"/>
              </w:rPr>
              <w:t xml:space="preserve"> with “</w:t>
            </w:r>
            <w:r>
              <w:rPr>
                <w:szCs w:val="18"/>
                <w:u w:val="single"/>
              </w:rPr>
              <w:t>produced”</w:t>
            </w:r>
          </w:p>
          <w:p w:rsidR="00C5070D" w:rsidRDefault="00C5070D" w:rsidP="00C82D83">
            <w:pPr>
              <w:rPr>
                <w:ins w:id="1085" w:author="Marie-Helene" w:date="2017-10-31T15:50:00Z"/>
                <w:szCs w:val="18"/>
                <w:u w:val="single"/>
              </w:rPr>
            </w:pPr>
          </w:p>
          <w:p w:rsidR="00C5070D" w:rsidRPr="0063188B" w:rsidRDefault="00C5070D" w:rsidP="00C82D83">
            <w:pPr>
              <w:rPr>
                <w:szCs w:val="18"/>
                <w:u w:val="single"/>
              </w:rPr>
            </w:pPr>
            <w:ins w:id="1086" w:author="Marie-Helene" w:date="2017-10-31T15:50:00Z">
              <w:r>
                <w:rPr>
                  <w:szCs w:val="18"/>
                  <w:u w:val="single"/>
                </w:rPr>
                <w:t xml:space="preserve">Have descriptions </w:t>
              </w:r>
            </w:ins>
            <w:ins w:id="1087" w:author="Marie-Helene" w:date="2017-10-31T15:52:00Z">
              <w:r>
                <w:rPr>
                  <w:szCs w:val="18"/>
                  <w:u w:val="single"/>
                </w:rPr>
                <w:t xml:space="preserve">(definitions) </w:t>
              </w:r>
            </w:ins>
            <w:ins w:id="1088" w:author="Marie-Helene" w:date="2017-10-31T15:50:00Z">
              <w:r>
                <w:rPr>
                  <w:szCs w:val="18"/>
                  <w:u w:val="single"/>
                </w:rPr>
                <w:t>of standards, recommendations and guidelines</w:t>
              </w:r>
            </w:ins>
          </w:p>
        </w:tc>
        <w:tc>
          <w:tcPr>
            <w:tcW w:w="1843" w:type="dxa"/>
          </w:tcPr>
          <w:p w:rsidR="00D00209" w:rsidRDefault="00D00209">
            <w:pPr>
              <w:rPr>
                <w:szCs w:val="18"/>
              </w:rPr>
            </w:pPr>
            <w:r>
              <w:rPr>
                <w:szCs w:val="18"/>
              </w:rPr>
              <w:t>Japan</w:t>
            </w:r>
          </w:p>
          <w:p w:rsidR="00D00209" w:rsidRDefault="00D00209">
            <w:pPr>
              <w:rPr>
                <w:szCs w:val="18"/>
              </w:rPr>
            </w:pPr>
          </w:p>
          <w:p w:rsidR="00D00209" w:rsidRDefault="00D00209">
            <w:pPr>
              <w:rPr>
                <w:ins w:id="1089" w:author="Marie-Helene" w:date="2017-10-31T15:51:00Z"/>
                <w:szCs w:val="18"/>
              </w:rPr>
            </w:pPr>
            <w:r>
              <w:rPr>
                <w:szCs w:val="18"/>
              </w:rPr>
              <w:t>Spain</w:t>
            </w:r>
          </w:p>
          <w:p w:rsidR="00C5070D" w:rsidRDefault="00C5070D">
            <w:pPr>
              <w:rPr>
                <w:ins w:id="1090" w:author="Marie-Helene" w:date="2017-10-31T15:51:00Z"/>
                <w:szCs w:val="18"/>
              </w:rPr>
            </w:pPr>
          </w:p>
          <w:p w:rsidR="00C5070D" w:rsidRPr="00AA6F89" w:rsidRDefault="00C5070D">
            <w:pPr>
              <w:rPr>
                <w:szCs w:val="18"/>
              </w:rPr>
            </w:pPr>
            <w:ins w:id="1091" w:author="Marie-Helene" w:date="2017-10-31T15:51:00Z">
              <w:r>
                <w:rPr>
                  <w:szCs w:val="18"/>
                </w:rPr>
                <w:t>Canada</w:t>
              </w:r>
            </w:ins>
          </w:p>
        </w:tc>
      </w:tr>
      <w:tr w:rsidR="00D00209" w:rsidTr="00672189">
        <w:tc>
          <w:tcPr>
            <w:tcW w:w="1555" w:type="dxa"/>
          </w:tcPr>
          <w:p w:rsidR="00D00209" w:rsidRDefault="00D00209">
            <w:pPr>
              <w:rPr>
                <w:b/>
                <w:szCs w:val="18"/>
              </w:rPr>
            </w:pPr>
          </w:p>
        </w:tc>
        <w:tc>
          <w:tcPr>
            <w:tcW w:w="5811" w:type="dxa"/>
          </w:tcPr>
          <w:p w:rsidR="00D00209" w:rsidRPr="008F4963" w:rsidRDefault="00D00209" w:rsidP="00973B74">
            <w:pPr>
              <w:pStyle w:val="Paragraphedeliste"/>
              <w:numPr>
                <w:ilvl w:val="0"/>
                <w:numId w:val="56"/>
              </w:numPr>
              <w:ind w:left="884" w:hanging="142"/>
              <w:rPr>
                <w:szCs w:val="18"/>
              </w:rPr>
            </w:pPr>
            <w:r w:rsidRPr="00CE1CCC">
              <w:rPr>
                <w:szCs w:val="18"/>
              </w:rPr>
              <w:t xml:space="preserve">The Chair and Vice-Chair of the Committee shall be actively involved throughout the development process.  The </w:t>
            </w:r>
            <w:del w:id="1092" w:author="Marie-Helene" w:date="2017-10-06T15:38:00Z">
              <w:r w:rsidRPr="00CE1CCC" w:rsidDel="00973B74">
                <w:rPr>
                  <w:szCs w:val="18"/>
                </w:rPr>
                <w:delText xml:space="preserve">IALA </w:delText>
              </w:r>
            </w:del>
            <w:r w:rsidRPr="00CE1CCC">
              <w:rPr>
                <w:szCs w:val="18"/>
              </w:rPr>
              <w:t>Secretariat (secretary to the Committee) shall be involved throughout the development process for format and editorial review.</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F4963" w:rsidRDefault="00D00209" w:rsidP="00CE1CCC">
            <w:pPr>
              <w:pStyle w:val="Paragraphedeliste"/>
              <w:numPr>
                <w:ilvl w:val="0"/>
                <w:numId w:val="56"/>
              </w:numPr>
              <w:ind w:left="884" w:hanging="142"/>
              <w:rPr>
                <w:szCs w:val="18"/>
              </w:rPr>
            </w:pPr>
            <w:r w:rsidRPr="00CE1CCC">
              <w:rPr>
                <w:szCs w:val="18"/>
              </w:rPr>
              <w:t>Once completed by a Committee, an output document shall proceed through a quality assurance check via the Secretariat including final formatting, and shall then be sent to the Council for review and approval.</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F4963" w:rsidRDefault="00D00209">
            <w:pPr>
              <w:pStyle w:val="Paragraphedeliste"/>
              <w:numPr>
                <w:ilvl w:val="0"/>
                <w:numId w:val="56"/>
              </w:numPr>
              <w:ind w:left="884" w:hanging="142"/>
              <w:rPr>
                <w:szCs w:val="18"/>
              </w:rPr>
            </w:pPr>
            <w:r w:rsidRPr="00CE1CCC">
              <w:rPr>
                <w:szCs w:val="18"/>
              </w:rPr>
              <w:t xml:space="preserve">Before approval by the Council or the General Assembly in the case of </w:t>
            </w:r>
            <w:del w:id="1093" w:author="Marie-Hélène Grillet" w:date="2017-10-09T17:11:00Z">
              <w:r w:rsidRPr="00CE1CCC" w:rsidDel="00441CB8">
                <w:rPr>
                  <w:szCs w:val="18"/>
                </w:rPr>
                <w:delText>S</w:delText>
              </w:r>
            </w:del>
            <w:ins w:id="1094" w:author="Marie-Hélène Grillet" w:date="2017-10-09T17:11:00Z">
              <w:r>
                <w:rPr>
                  <w:szCs w:val="18"/>
                </w:rPr>
                <w:t>s</w:t>
              </w:r>
            </w:ins>
            <w:r w:rsidRPr="00CE1CCC">
              <w:rPr>
                <w:szCs w:val="18"/>
              </w:rPr>
              <w:t>tandards, an output document must be watermarked “Draft” on each page.</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F4963" w:rsidRDefault="00D00209">
            <w:pPr>
              <w:pStyle w:val="Paragraphedeliste"/>
              <w:numPr>
                <w:ilvl w:val="0"/>
                <w:numId w:val="56"/>
              </w:numPr>
              <w:ind w:left="884" w:hanging="142"/>
              <w:rPr>
                <w:szCs w:val="18"/>
              </w:rPr>
            </w:pPr>
            <w:r w:rsidRPr="00CE1CCC">
              <w:rPr>
                <w:szCs w:val="18"/>
              </w:rPr>
              <w:t xml:space="preserve">After approval by the Council or the General Assembly as appropriate, the document shall be placed on the </w:t>
            </w:r>
            <w:del w:id="1095" w:author="Marie-Hélène Grillet" w:date="2017-10-09T17:11:00Z">
              <w:r w:rsidRPr="00CE1CCC" w:rsidDel="00441CB8">
                <w:rPr>
                  <w:szCs w:val="18"/>
                </w:rPr>
                <w:delText xml:space="preserve">IALA </w:delText>
              </w:r>
            </w:del>
            <w:r w:rsidRPr="00CE1CCC">
              <w:rPr>
                <w:szCs w:val="18"/>
              </w:rPr>
              <w:t xml:space="preserve">website </w:t>
            </w:r>
            <w:ins w:id="1096" w:author="Marie-Hélène Grillet" w:date="2017-10-09T17:11:00Z">
              <w:r>
                <w:rPr>
                  <w:szCs w:val="18"/>
                </w:rPr>
                <w:t xml:space="preserve">of the Organization </w:t>
              </w:r>
            </w:ins>
            <w:r w:rsidRPr="00CE1CCC">
              <w:rPr>
                <w:szCs w:val="18"/>
              </w:rPr>
              <w:t>with public access.</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F4963" w:rsidRDefault="00D00209" w:rsidP="00CE1CCC">
            <w:pPr>
              <w:pStyle w:val="Paragraphedeliste"/>
              <w:numPr>
                <w:ilvl w:val="0"/>
                <w:numId w:val="56"/>
              </w:numPr>
              <w:ind w:left="884" w:hanging="142"/>
              <w:rPr>
                <w:szCs w:val="18"/>
              </w:rPr>
            </w:pPr>
            <w:del w:id="1097" w:author="Marie-Hélène Grillet" w:date="2017-10-09T17:12:00Z">
              <w:r w:rsidRPr="00CE1CCC" w:rsidDel="00441CB8">
                <w:rPr>
                  <w:szCs w:val="18"/>
                </w:rPr>
                <w:delText>Contracting Parties</w:delText>
              </w:r>
            </w:del>
            <w:ins w:id="1098" w:author="Marie-Hélène Grillet" w:date="2017-10-09T17:12:00Z">
              <w:r>
                <w:rPr>
                  <w:szCs w:val="18"/>
                </w:rPr>
                <w:t>Member States</w:t>
              </w:r>
            </w:ins>
            <w:r w:rsidRPr="00CE1CCC">
              <w:rPr>
                <w:szCs w:val="18"/>
              </w:rPr>
              <w:t xml:space="preserve"> and </w:t>
            </w:r>
            <w:ins w:id="1099" w:author="Marie-Hélène Grillet" w:date="2017-10-09T17:12:00Z">
              <w:r>
                <w:rPr>
                  <w:szCs w:val="18"/>
                </w:rPr>
                <w:t>M</w:t>
              </w:r>
            </w:ins>
            <w:del w:id="1100" w:author="Marie-Hélène Grillet" w:date="2017-10-09T17:12:00Z">
              <w:r w:rsidRPr="00CE1CCC" w:rsidDel="00441CB8">
                <w:rPr>
                  <w:szCs w:val="18"/>
                </w:rPr>
                <w:delText>m</w:delText>
              </w:r>
            </w:del>
            <w:r w:rsidRPr="00CE1CCC">
              <w:rPr>
                <w:szCs w:val="18"/>
              </w:rPr>
              <w:t>embers shall be notified of newly approved documents.</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AE6BAC">
        <w:tc>
          <w:tcPr>
            <w:tcW w:w="1555" w:type="dxa"/>
          </w:tcPr>
          <w:p w:rsidR="00D00209" w:rsidRDefault="00D00209" w:rsidP="0074164B">
            <w:pPr>
              <w:rPr>
                <w:b/>
                <w:szCs w:val="18"/>
              </w:rPr>
            </w:pPr>
            <w:r>
              <w:rPr>
                <w:b/>
                <w:szCs w:val="18"/>
              </w:rPr>
              <w:t>7 The Secretary-General and the Secretariat</w:t>
            </w:r>
          </w:p>
        </w:tc>
        <w:tc>
          <w:tcPr>
            <w:tcW w:w="5811" w:type="dxa"/>
            <w:vAlign w:val="bottom"/>
          </w:tcPr>
          <w:p w:rsidR="00D00209" w:rsidRPr="00441CB8" w:rsidRDefault="00D00209">
            <w:pPr>
              <w:rPr>
                <w:b/>
                <w:szCs w:val="18"/>
                <w:rPrChange w:id="1101" w:author="Marie-Hélène Grillet" w:date="2017-10-09T17:12:00Z">
                  <w:rPr/>
                </w:rPrChange>
              </w:rPr>
              <w:pPrChange w:id="1102" w:author="Marie-Hélène Grillet" w:date="2017-10-09T17:12:00Z">
                <w:pPr>
                  <w:pStyle w:val="Paragraphedeliste"/>
                  <w:numPr>
                    <w:numId w:val="57"/>
                  </w:numPr>
                  <w:ind w:left="360" w:hanging="360"/>
                </w:pPr>
              </w:pPrChange>
            </w:pPr>
            <w:del w:id="1103" w:author="Marie-Hélène Grillet" w:date="2017-10-09T17:12:00Z">
              <w:r w:rsidRPr="00441CB8" w:rsidDel="00441CB8">
                <w:rPr>
                  <w:b/>
                  <w:szCs w:val="18"/>
                  <w:rPrChange w:id="1104" w:author="Marie-Hélène Grillet" w:date="2017-10-09T17:12:00Z">
                    <w:rPr/>
                  </w:rPrChange>
                </w:rPr>
                <w:delText>Appointment of the Secretary-General</w:delText>
              </w:r>
            </w:del>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93345F" w:rsidRDefault="00D00209">
            <w:pPr>
              <w:ind w:left="360"/>
              <w:rPr>
                <w:szCs w:val="18"/>
              </w:rPr>
              <w:pPrChange w:id="1105" w:author="Marie-Hélène Grillet" w:date="2017-10-09T17:12:00Z">
                <w:pPr>
                  <w:pStyle w:val="Paragraphedeliste"/>
                  <w:numPr>
                    <w:numId w:val="58"/>
                  </w:numPr>
                  <w:ind w:hanging="360"/>
                </w:pPr>
              </w:pPrChange>
            </w:pPr>
            <w:del w:id="1106" w:author="Marie-Hélène Grillet" w:date="2017-10-09T17:12:00Z">
              <w:r w:rsidRPr="00117979" w:rsidDel="00441CB8">
                <w:rPr>
                  <w:szCs w:val="18"/>
                </w:rPr>
                <w:delText xml:space="preserve">In accordance with the Convention Article </w:delText>
              </w:r>
            </w:del>
            <w:ins w:id="1107" w:author="Marie-Helene" w:date="2017-10-06T15:39:00Z">
              <w:del w:id="1108" w:author="Marie-Hélène Grillet" w:date="2017-10-09T17:12:00Z">
                <w:r w:rsidRPr="00C401CA" w:rsidDel="00441CB8">
                  <w:rPr>
                    <w:szCs w:val="18"/>
                  </w:rPr>
                  <w:delText>6</w:delText>
                </w:r>
              </w:del>
            </w:ins>
            <w:del w:id="1109" w:author="Marie-Hélène Grillet" w:date="2017-10-09T17:12:00Z">
              <w:r w:rsidRPr="00C401CA" w:rsidDel="00441CB8">
                <w:rPr>
                  <w:szCs w:val="18"/>
                </w:rPr>
                <w:delText xml:space="preserve">7.6 (h) the Council </w:delText>
              </w:r>
            </w:del>
            <w:ins w:id="1110" w:author="Marie-Helene" w:date="2017-10-06T15:39:00Z">
              <w:del w:id="1111" w:author="Marie-Hélène Grillet" w:date="2017-10-09T17:12:00Z">
                <w:r w:rsidRPr="00375038" w:rsidDel="00441CB8">
                  <w:rPr>
                    <w:szCs w:val="18"/>
                  </w:rPr>
                  <w:delText xml:space="preserve">General Assembly </w:delText>
                </w:r>
              </w:del>
            </w:ins>
            <w:del w:id="1112" w:author="Marie-Hélène Grillet" w:date="2017-10-09T17:12:00Z">
              <w:r w:rsidRPr="00A40F1B" w:rsidDel="00441CB8">
                <w:rPr>
                  <w:szCs w:val="18"/>
                </w:rPr>
                <w:delText xml:space="preserve">will appoint </w:delText>
              </w:r>
            </w:del>
            <w:ins w:id="1113" w:author="Marie-Helene" w:date="2017-10-06T15:39:00Z">
              <w:del w:id="1114" w:author="Marie-Hélène Grillet" w:date="2017-10-09T17:12:00Z">
                <w:r w:rsidRPr="00A40F1B" w:rsidDel="00441CB8">
                  <w:rPr>
                    <w:szCs w:val="18"/>
                  </w:rPr>
                  <w:delText xml:space="preserve">elect </w:delText>
                </w:r>
              </w:del>
            </w:ins>
            <w:del w:id="1115" w:author="Marie-Hélène Grillet" w:date="2017-10-09T17:12:00Z">
              <w:r w:rsidRPr="00A40F1B" w:rsidDel="00441CB8">
                <w:rPr>
                  <w:szCs w:val="18"/>
                </w:rPr>
                <w:delText>a Secretary‐General to act as legal representative and Chief Executive of IALA for a term of four years and may reappoint the Secretary‐General for one additional term not exceeding four years.</w:delText>
              </w:r>
            </w:del>
          </w:p>
        </w:tc>
        <w:tc>
          <w:tcPr>
            <w:tcW w:w="6237" w:type="dxa"/>
          </w:tcPr>
          <w:p w:rsidR="00D00209" w:rsidRPr="00696225" w:rsidRDefault="00D00209" w:rsidP="00C82D83">
            <w:pPr>
              <w:rPr>
                <w:szCs w:val="18"/>
              </w:rPr>
            </w:pPr>
            <w:r>
              <w:rPr>
                <w:szCs w:val="18"/>
              </w:rPr>
              <w:t>Move “Article 7.6(h)” before Convention (“Article7.6(h) of the Convention”</w:t>
            </w:r>
          </w:p>
        </w:tc>
        <w:tc>
          <w:tcPr>
            <w:tcW w:w="1843" w:type="dxa"/>
          </w:tcPr>
          <w:p w:rsidR="00D00209" w:rsidRPr="00AA6F89" w:rsidRDefault="00D00209">
            <w:pPr>
              <w:rPr>
                <w:szCs w:val="18"/>
              </w:rPr>
            </w:pPr>
            <w:r>
              <w:rPr>
                <w:szCs w:val="18"/>
              </w:rPr>
              <w:t>Japan</w:t>
            </w:r>
          </w:p>
        </w:tc>
      </w:tr>
      <w:tr w:rsidR="00D00209" w:rsidTr="00672189">
        <w:tc>
          <w:tcPr>
            <w:tcW w:w="1555" w:type="dxa"/>
          </w:tcPr>
          <w:p w:rsidR="00D00209" w:rsidRDefault="00D00209">
            <w:pPr>
              <w:rPr>
                <w:b/>
                <w:szCs w:val="18"/>
              </w:rPr>
            </w:pPr>
          </w:p>
        </w:tc>
        <w:tc>
          <w:tcPr>
            <w:tcW w:w="5811" w:type="dxa"/>
          </w:tcPr>
          <w:p w:rsidR="00D00209" w:rsidRPr="00C401CA" w:rsidRDefault="00D00209">
            <w:pPr>
              <w:ind w:left="360"/>
              <w:rPr>
                <w:szCs w:val="18"/>
              </w:rPr>
              <w:pPrChange w:id="1116" w:author="Marie-Hélène Grillet" w:date="2017-10-09T17:12:00Z">
                <w:pPr>
                  <w:pStyle w:val="Paragraphedeliste"/>
                  <w:numPr>
                    <w:numId w:val="58"/>
                  </w:numPr>
                  <w:ind w:hanging="360"/>
                </w:pPr>
              </w:pPrChange>
            </w:pPr>
            <w:del w:id="1117" w:author="Marie-Helene" w:date="2017-10-06T15:39:00Z">
              <w:r w:rsidRPr="00117979" w:rsidDel="00B73D06">
                <w:rPr>
                  <w:szCs w:val="18"/>
                </w:rPr>
                <w:delText xml:space="preserve">The Council, upon advice of a forthcoming vacancy in the </w:delText>
              </w:r>
              <w:r w:rsidRPr="00C401CA" w:rsidDel="00B73D06">
                <w:rPr>
                  <w:szCs w:val="18"/>
                </w:rPr>
                <w:delText>position of Secretary‐ General, will empower a panel of Councillors to act as Selection Panel to fill that vacancy.</w:delText>
              </w:r>
            </w:del>
          </w:p>
        </w:tc>
        <w:tc>
          <w:tcPr>
            <w:tcW w:w="6237" w:type="dxa"/>
          </w:tcPr>
          <w:p w:rsidR="00D00209" w:rsidRPr="00696225" w:rsidRDefault="00D00209" w:rsidP="00C82D83">
            <w:pPr>
              <w:rPr>
                <w:szCs w:val="18"/>
              </w:rPr>
            </w:pPr>
            <w:r>
              <w:rPr>
                <w:szCs w:val="18"/>
              </w:rPr>
              <w:t>“</w:t>
            </w:r>
            <w:r w:rsidRPr="00BA7728">
              <w:rPr>
                <w:szCs w:val="18"/>
              </w:rPr>
              <w:t xml:space="preserve">The Council, upon advice of a forthcoming vacancy in the position of Secretary‐ General, will </w:t>
            </w:r>
            <w:r w:rsidRPr="002B5650">
              <w:rPr>
                <w:strike/>
                <w:szCs w:val="18"/>
              </w:rPr>
              <w:t>empower a panel of Councillors to act as Selection Panel</w:t>
            </w:r>
            <w:r w:rsidRPr="00BA7728">
              <w:rPr>
                <w:szCs w:val="18"/>
              </w:rPr>
              <w:t xml:space="preserve"> </w:t>
            </w:r>
            <w:proofErr w:type="gramStart"/>
            <w:r>
              <w:rPr>
                <w:szCs w:val="18"/>
                <w:u w:val="single"/>
              </w:rPr>
              <w:t>invite</w:t>
            </w:r>
            <w:proofErr w:type="gramEnd"/>
            <w:r>
              <w:rPr>
                <w:szCs w:val="18"/>
                <w:u w:val="single"/>
              </w:rPr>
              <w:t xml:space="preserve"> Member States to nominate candidates</w:t>
            </w:r>
            <w:r>
              <w:rPr>
                <w:szCs w:val="18"/>
              </w:rPr>
              <w:t xml:space="preserve"> </w:t>
            </w:r>
            <w:r w:rsidRPr="00BA7728">
              <w:rPr>
                <w:szCs w:val="18"/>
              </w:rPr>
              <w:t>to f</w:t>
            </w:r>
            <w:r>
              <w:rPr>
                <w:szCs w:val="18"/>
              </w:rPr>
              <w:t>ill that vacancy</w:t>
            </w:r>
            <w:r>
              <w:rPr>
                <w:szCs w:val="18"/>
                <w:u w:val="single"/>
              </w:rPr>
              <w:t>, within a period of ninety days. Only States not present at the Council can present candidates.</w:t>
            </w:r>
            <w:r>
              <w:rPr>
                <w:szCs w:val="18"/>
              </w:rPr>
              <w:t>”</w:t>
            </w:r>
          </w:p>
        </w:tc>
        <w:tc>
          <w:tcPr>
            <w:tcW w:w="1843" w:type="dxa"/>
          </w:tcPr>
          <w:p w:rsidR="00D00209" w:rsidRPr="00AA6F89" w:rsidRDefault="00D00209">
            <w:pPr>
              <w:rPr>
                <w:szCs w:val="18"/>
              </w:rPr>
            </w:pPr>
            <w:r>
              <w:rPr>
                <w:szCs w:val="18"/>
              </w:rPr>
              <w:t>Spain</w:t>
            </w:r>
          </w:p>
        </w:tc>
      </w:tr>
      <w:tr w:rsidR="00D00209" w:rsidTr="00672189">
        <w:tc>
          <w:tcPr>
            <w:tcW w:w="1555" w:type="dxa"/>
          </w:tcPr>
          <w:p w:rsidR="00D00209" w:rsidRDefault="00D00209">
            <w:pPr>
              <w:rPr>
                <w:b/>
                <w:szCs w:val="18"/>
              </w:rPr>
            </w:pPr>
          </w:p>
        </w:tc>
        <w:tc>
          <w:tcPr>
            <w:tcW w:w="5811" w:type="dxa"/>
          </w:tcPr>
          <w:p w:rsidR="00D00209" w:rsidRPr="00C401CA" w:rsidRDefault="00D00209">
            <w:pPr>
              <w:ind w:left="360"/>
              <w:rPr>
                <w:szCs w:val="18"/>
              </w:rPr>
              <w:pPrChange w:id="1118" w:author="Marie-Hélène Grillet" w:date="2017-10-09T17:13:00Z">
                <w:pPr>
                  <w:pStyle w:val="Paragraphedeliste"/>
                  <w:numPr>
                    <w:numId w:val="58"/>
                  </w:numPr>
                  <w:ind w:hanging="360"/>
                </w:pPr>
              </w:pPrChange>
            </w:pPr>
            <w:del w:id="1119" w:author="Marie-Helene" w:date="2017-10-06T15:39:00Z">
              <w:r w:rsidRPr="00117979" w:rsidDel="00B73D06">
                <w:rPr>
                  <w:szCs w:val="18"/>
                </w:rPr>
                <w:delText xml:space="preserve">The Selection Panel shall consist of the President, the Vice </w:delText>
              </w:r>
              <w:r w:rsidRPr="00117979" w:rsidDel="00B73D06">
                <w:rPr>
                  <w:szCs w:val="18"/>
                </w:rPr>
                <w:lastRenderedPageBreak/>
                <w:delText xml:space="preserve">President, </w:delText>
              </w:r>
              <w:r w:rsidRPr="00C401CA" w:rsidDel="00B73D06">
                <w:rPr>
                  <w:szCs w:val="18"/>
                </w:rPr>
                <w:delText>the Treasurer and two other Councillors, which shall be assisted by a suitably qualified member of the staff of the Secretariat appointed by the incumbent Secretary‐General.</w:delText>
              </w:r>
            </w:del>
          </w:p>
        </w:tc>
        <w:tc>
          <w:tcPr>
            <w:tcW w:w="6237" w:type="dxa"/>
          </w:tcPr>
          <w:p w:rsidR="00D00209" w:rsidRDefault="00D00209" w:rsidP="00C82D83">
            <w:pPr>
              <w:rPr>
                <w:szCs w:val="18"/>
              </w:rPr>
            </w:pPr>
            <w:r>
              <w:rPr>
                <w:szCs w:val="18"/>
              </w:rPr>
              <w:lastRenderedPageBreak/>
              <w:t xml:space="preserve">Keep paragraphs c) d) and e) into brackets: a selection panel as the best way to </w:t>
            </w:r>
            <w:r>
              <w:rPr>
                <w:szCs w:val="18"/>
              </w:rPr>
              <w:lastRenderedPageBreak/>
              <w:t>appoint the Sg needs discussion.</w:t>
            </w:r>
          </w:p>
          <w:p w:rsidR="00D00209" w:rsidRDefault="00D00209" w:rsidP="00C82D83">
            <w:pPr>
              <w:rPr>
                <w:szCs w:val="18"/>
              </w:rPr>
            </w:pPr>
          </w:p>
          <w:p w:rsidR="00D00209" w:rsidRDefault="00D00209" w:rsidP="00C82D83">
            <w:pPr>
              <w:rPr>
                <w:szCs w:val="18"/>
              </w:rPr>
            </w:pPr>
            <w:r>
              <w:rPr>
                <w:szCs w:val="18"/>
              </w:rPr>
              <w:t>New text for c):</w:t>
            </w:r>
          </w:p>
          <w:p w:rsidR="00D00209" w:rsidRPr="00696225" w:rsidRDefault="00D00209" w:rsidP="00C82D83">
            <w:pPr>
              <w:rPr>
                <w:szCs w:val="18"/>
              </w:rPr>
            </w:pPr>
            <w:r>
              <w:rPr>
                <w:szCs w:val="18"/>
              </w:rPr>
              <w:t>“The election of the Secretary-General will take place at the next General Assembly. The candidate winning an absolute majority of votes will be elected. When several candidates compete for the position, rounds of vote will be conducted, in order to eliminate each time the candidate with fewer votes, until only two remain.”</w:t>
            </w:r>
          </w:p>
        </w:tc>
        <w:tc>
          <w:tcPr>
            <w:tcW w:w="1843" w:type="dxa"/>
          </w:tcPr>
          <w:p w:rsidR="00D00209" w:rsidRDefault="00D00209">
            <w:pPr>
              <w:rPr>
                <w:szCs w:val="18"/>
              </w:rPr>
            </w:pPr>
            <w:r>
              <w:rPr>
                <w:szCs w:val="18"/>
              </w:rPr>
              <w:lastRenderedPageBreak/>
              <w:t>Japan</w:t>
            </w:r>
          </w:p>
          <w:p w:rsidR="00D00209" w:rsidRDefault="00D00209">
            <w:pPr>
              <w:rPr>
                <w:szCs w:val="18"/>
              </w:rPr>
            </w:pPr>
          </w:p>
          <w:p w:rsidR="00D00209" w:rsidRDefault="00D00209">
            <w:pPr>
              <w:rPr>
                <w:szCs w:val="18"/>
              </w:rPr>
            </w:pPr>
          </w:p>
          <w:p w:rsidR="00D00209" w:rsidRPr="00AA6F89" w:rsidRDefault="00D00209">
            <w:pPr>
              <w:rPr>
                <w:szCs w:val="18"/>
              </w:rPr>
            </w:pPr>
            <w:r>
              <w:rPr>
                <w:szCs w:val="18"/>
              </w:rPr>
              <w:t>Spain</w:t>
            </w:r>
          </w:p>
        </w:tc>
      </w:tr>
      <w:tr w:rsidR="00D00209" w:rsidTr="00672189">
        <w:tc>
          <w:tcPr>
            <w:tcW w:w="1555" w:type="dxa"/>
          </w:tcPr>
          <w:p w:rsidR="00D00209" w:rsidRDefault="00D00209">
            <w:pPr>
              <w:rPr>
                <w:b/>
                <w:szCs w:val="18"/>
              </w:rPr>
            </w:pPr>
          </w:p>
        </w:tc>
        <w:tc>
          <w:tcPr>
            <w:tcW w:w="5811" w:type="dxa"/>
          </w:tcPr>
          <w:p w:rsidR="00D00209" w:rsidRPr="00C401CA" w:rsidRDefault="00D00209">
            <w:pPr>
              <w:ind w:left="360"/>
              <w:rPr>
                <w:szCs w:val="18"/>
              </w:rPr>
              <w:pPrChange w:id="1120" w:author="Marie-Hélène Grillet" w:date="2017-10-09T17:13:00Z">
                <w:pPr>
                  <w:pStyle w:val="Paragraphedeliste"/>
                  <w:numPr>
                    <w:numId w:val="58"/>
                  </w:numPr>
                  <w:ind w:hanging="360"/>
                </w:pPr>
              </w:pPrChange>
            </w:pPr>
            <w:del w:id="1121" w:author="Marie-Helene" w:date="2017-10-06T15:40:00Z">
              <w:r w:rsidRPr="00117979" w:rsidDel="00B73D06">
                <w:rPr>
                  <w:szCs w:val="18"/>
                </w:rPr>
                <w:delText>The Selection Panel will:</w:delText>
              </w:r>
            </w:del>
          </w:p>
        </w:tc>
        <w:tc>
          <w:tcPr>
            <w:tcW w:w="6237" w:type="dxa"/>
          </w:tcPr>
          <w:p w:rsidR="00D00209" w:rsidRDefault="00D00209" w:rsidP="00C82D83">
            <w:pPr>
              <w:rPr>
                <w:szCs w:val="18"/>
              </w:rPr>
            </w:pPr>
            <w:r>
              <w:rPr>
                <w:szCs w:val="18"/>
              </w:rPr>
              <w:t>See comment at 7.1(c)</w:t>
            </w:r>
          </w:p>
          <w:p w:rsidR="00D00209" w:rsidRDefault="00D00209" w:rsidP="00C82D83">
            <w:pPr>
              <w:rPr>
                <w:szCs w:val="18"/>
              </w:rPr>
            </w:pPr>
          </w:p>
          <w:p w:rsidR="00D00209" w:rsidRPr="00696225" w:rsidRDefault="00D00209" w:rsidP="00C82D83">
            <w:pPr>
              <w:rPr>
                <w:szCs w:val="18"/>
              </w:rPr>
            </w:pPr>
            <w:r>
              <w:rPr>
                <w:szCs w:val="18"/>
              </w:rPr>
              <w:t>“</w:t>
            </w:r>
            <w:r w:rsidRPr="00BA7728">
              <w:rPr>
                <w:szCs w:val="18"/>
              </w:rPr>
              <w:t xml:space="preserve">The </w:t>
            </w:r>
            <w:r w:rsidRPr="002B5650">
              <w:rPr>
                <w:strike/>
                <w:szCs w:val="18"/>
              </w:rPr>
              <w:t>Selection Panel</w:t>
            </w:r>
            <w:r w:rsidRPr="00BA7728">
              <w:rPr>
                <w:szCs w:val="18"/>
              </w:rPr>
              <w:t xml:space="preserve"> </w:t>
            </w:r>
            <w:r>
              <w:rPr>
                <w:szCs w:val="18"/>
                <w:u w:val="single"/>
              </w:rPr>
              <w:t>Secretariat</w:t>
            </w:r>
            <w:r>
              <w:rPr>
                <w:szCs w:val="18"/>
              </w:rPr>
              <w:t xml:space="preserve"> </w:t>
            </w:r>
            <w:r w:rsidRPr="00BA7728">
              <w:rPr>
                <w:szCs w:val="18"/>
              </w:rPr>
              <w:t>will</w:t>
            </w:r>
            <w:r>
              <w:rPr>
                <w:szCs w:val="18"/>
              </w:rPr>
              <w:t>”</w:t>
            </w:r>
          </w:p>
        </w:tc>
        <w:tc>
          <w:tcPr>
            <w:tcW w:w="1843" w:type="dxa"/>
          </w:tcPr>
          <w:p w:rsidR="00D00209" w:rsidRDefault="00D00209">
            <w:pPr>
              <w:rPr>
                <w:szCs w:val="18"/>
              </w:rPr>
            </w:pPr>
            <w:r>
              <w:rPr>
                <w:szCs w:val="18"/>
              </w:rPr>
              <w:t>Japan</w:t>
            </w:r>
          </w:p>
          <w:p w:rsidR="00D00209" w:rsidRDefault="00D00209">
            <w:pPr>
              <w:rPr>
                <w:szCs w:val="18"/>
              </w:rPr>
            </w:pPr>
          </w:p>
          <w:p w:rsidR="00D00209" w:rsidRPr="00AA6F89" w:rsidRDefault="00D00209">
            <w:pPr>
              <w:rPr>
                <w:szCs w:val="18"/>
              </w:rPr>
            </w:pPr>
            <w:r>
              <w:rPr>
                <w:szCs w:val="18"/>
              </w:rPr>
              <w:t>Spain</w:t>
            </w:r>
          </w:p>
        </w:tc>
      </w:tr>
      <w:tr w:rsidR="00D00209" w:rsidTr="00672189">
        <w:tc>
          <w:tcPr>
            <w:tcW w:w="1555" w:type="dxa"/>
          </w:tcPr>
          <w:p w:rsidR="00D00209" w:rsidRDefault="00D00209">
            <w:pPr>
              <w:rPr>
                <w:b/>
                <w:szCs w:val="18"/>
              </w:rPr>
            </w:pPr>
          </w:p>
        </w:tc>
        <w:tc>
          <w:tcPr>
            <w:tcW w:w="5811" w:type="dxa"/>
          </w:tcPr>
          <w:p w:rsidR="00D00209" w:rsidRPr="00A24824" w:rsidRDefault="00D00209">
            <w:pPr>
              <w:pStyle w:val="Paragraphedeliste"/>
              <w:numPr>
                <w:ilvl w:val="0"/>
                <w:numId w:val="77"/>
              </w:numPr>
              <w:rPr>
                <w:szCs w:val="18"/>
              </w:rPr>
              <w:pPrChange w:id="1122" w:author="Marie-Hélène Grillet" w:date="2017-10-09T17:13:00Z">
                <w:pPr>
                  <w:pStyle w:val="Paragraphedeliste"/>
                  <w:numPr>
                    <w:numId w:val="59"/>
                  </w:numPr>
                  <w:ind w:left="884" w:hanging="142"/>
                </w:pPr>
              </w:pPrChange>
            </w:pPr>
            <w:del w:id="1123" w:author="Marie-Helene" w:date="2017-10-06T15:40:00Z">
              <w:r w:rsidRPr="00BA7728" w:rsidDel="00B73D06">
                <w:rPr>
                  <w:szCs w:val="18"/>
                </w:rPr>
                <w:delText>review the existing position description and salary by comparison with like positions in other organizations;</w:delText>
              </w:r>
            </w:del>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A24824" w:rsidRDefault="00D00209">
            <w:pPr>
              <w:pStyle w:val="Paragraphedeliste"/>
              <w:numPr>
                <w:ilvl w:val="0"/>
                <w:numId w:val="77"/>
              </w:numPr>
              <w:rPr>
                <w:szCs w:val="18"/>
              </w:rPr>
              <w:pPrChange w:id="1124" w:author="Marie-Hélène Grillet" w:date="2017-10-09T17:13:00Z">
                <w:pPr>
                  <w:pStyle w:val="Paragraphedeliste"/>
                  <w:numPr>
                    <w:numId w:val="59"/>
                  </w:numPr>
                  <w:ind w:left="884" w:hanging="142"/>
                </w:pPr>
              </w:pPrChange>
            </w:pPr>
            <w:del w:id="1125" w:author="Marie-Helene" w:date="2017-10-06T15:40:00Z">
              <w:r w:rsidRPr="00BA7728" w:rsidDel="00B73D06">
                <w:rPr>
                  <w:szCs w:val="18"/>
                </w:rPr>
                <w:delText>prepare an updated position description, vacancy notice, selection criteria, candidate assessment matrix and interview process;</w:delText>
              </w:r>
            </w:del>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A24824" w:rsidRDefault="00D00209">
            <w:pPr>
              <w:pStyle w:val="Paragraphedeliste"/>
              <w:numPr>
                <w:ilvl w:val="0"/>
                <w:numId w:val="77"/>
              </w:numPr>
              <w:rPr>
                <w:szCs w:val="18"/>
              </w:rPr>
              <w:pPrChange w:id="1126" w:author="Marie-Hélène Grillet" w:date="2017-10-09T17:13:00Z">
                <w:pPr>
                  <w:pStyle w:val="Paragraphedeliste"/>
                  <w:numPr>
                    <w:numId w:val="59"/>
                  </w:numPr>
                  <w:ind w:left="884" w:hanging="142"/>
                </w:pPr>
              </w:pPrChange>
            </w:pPr>
            <w:del w:id="1127" w:author="Marie-Helene" w:date="2017-10-06T15:40:00Z">
              <w:r w:rsidRPr="00BA7728" w:rsidDel="00B73D06">
                <w:rPr>
                  <w:szCs w:val="18"/>
                </w:rPr>
                <w:delText>consult with the Finance and Audit Committee to establish a remuneration and benefits package for the position;</w:delText>
              </w:r>
            </w:del>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A24824" w:rsidRDefault="00D00209">
            <w:pPr>
              <w:pStyle w:val="Paragraphedeliste"/>
              <w:numPr>
                <w:ilvl w:val="0"/>
                <w:numId w:val="77"/>
              </w:numPr>
              <w:rPr>
                <w:szCs w:val="18"/>
              </w:rPr>
              <w:pPrChange w:id="1128" w:author="Marie-Hélène Grillet" w:date="2017-10-09T17:13:00Z">
                <w:pPr>
                  <w:pStyle w:val="Paragraphedeliste"/>
                  <w:numPr>
                    <w:numId w:val="59"/>
                  </w:numPr>
                  <w:ind w:left="884" w:hanging="142"/>
                </w:pPr>
              </w:pPrChange>
            </w:pPr>
            <w:del w:id="1129" w:author="Marie-Helene" w:date="2017-10-06T15:40:00Z">
              <w:r w:rsidRPr="00BA7728" w:rsidDel="00B73D06">
                <w:rPr>
                  <w:szCs w:val="18"/>
                </w:rPr>
                <w:delText>publish the vacancy notice on the IALA website and in other media as appropriate;</w:delText>
              </w:r>
            </w:del>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A24824" w:rsidRDefault="00D00209">
            <w:pPr>
              <w:pStyle w:val="Paragraphedeliste"/>
              <w:numPr>
                <w:ilvl w:val="0"/>
                <w:numId w:val="77"/>
              </w:numPr>
              <w:rPr>
                <w:szCs w:val="18"/>
              </w:rPr>
              <w:pPrChange w:id="1130" w:author="Marie-Hélène Grillet" w:date="2017-10-09T17:13:00Z">
                <w:pPr>
                  <w:pStyle w:val="Paragraphedeliste"/>
                  <w:numPr>
                    <w:numId w:val="59"/>
                  </w:numPr>
                  <w:ind w:left="884" w:hanging="142"/>
                </w:pPr>
              </w:pPrChange>
            </w:pPr>
            <w:del w:id="1131" w:author="Marie-Helene" w:date="2017-10-06T15:40:00Z">
              <w:r w:rsidRPr="00BA7728" w:rsidDel="00B73D06">
                <w:rPr>
                  <w:szCs w:val="18"/>
                </w:rPr>
                <w:delText>determine and implement interview arrangements;</w:delText>
              </w:r>
            </w:del>
          </w:p>
        </w:tc>
        <w:tc>
          <w:tcPr>
            <w:tcW w:w="6237" w:type="dxa"/>
          </w:tcPr>
          <w:p w:rsidR="00D00209" w:rsidRPr="00696225" w:rsidRDefault="00D00209" w:rsidP="00C82D83">
            <w:pPr>
              <w:rPr>
                <w:szCs w:val="18"/>
              </w:rPr>
            </w:pPr>
            <w:r>
              <w:rPr>
                <w:szCs w:val="18"/>
              </w:rPr>
              <w:t>Remove</w:t>
            </w:r>
          </w:p>
        </w:tc>
        <w:tc>
          <w:tcPr>
            <w:tcW w:w="1843" w:type="dxa"/>
          </w:tcPr>
          <w:p w:rsidR="00D00209" w:rsidRPr="00AA6F89" w:rsidRDefault="00D00209">
            <w:pPr>
              <w:rPr>
                <w:szCs w:val="18"/>
              </w:rPr>
            </w:pPr>
            <w:r>
              <w:rPr>
                <w:szCs w:val="18"/>
              </w:rPr>
              <w:t>Spain</w:t>
            </w:r>
          </w:p>
        </w:tc>
      </w:tr>
      <w:tr w:rsidR="00D00209" w:rsidTr="00672189">
        <w:tc>
          <w:tcPr>
            <w:tcW w:w="1555" w:type="dxa"/>
          </w:tcPr>
          <w:p w:rsidR="00D00209" w:rsidRDefault="00D00209">
            <w:pPr>
              <w:rPr>
                <w:b/>
                <w:szCs w:val="18"/>
              </w:rPr>
            </w:pPr>
          </w:p>
        </w:tc>
        <w:tc>
          <w:tcPr>
            <w:tcW w:w="5811" w:type="dxa"/>
          </w:tcPr>
          <w:p w:rsidR="00D00209" w:rsidRPr="00A24824" w:rsidRDefault="00D00209">
            <w:pPr>
              <w:pStyle w:val="Paragraphedeliste"/>
              <w:numPr>
                <w:ilvl w:val="0"/>
                <w:numId w:val="77"/>
              </w:numPr>
              <w:rPr>
                <w:szCs w:val="18"/>
              </w:rPr>
              <w:pPrChange w:id="1132" w:author="Marie-Hélène Grillet" w:date="2017-10-09T17:13:00Z">
                <w:pPr>
                  <w:pStyle w:val="Paragraphedeliste"/>
                  <w:numPr>
                    <w:numId w:val="59"/>
                  </w:numPr>
                  <w:ind w:left="884" w:hanging="142"/>
                </w:pPr>
              </w:pPrChange>
            </w:pPr>
            <w:del w:id="1133" w:author="Marie-Helene" w:date="2017-10-06T15:40:00Z">
              <w:r w:rsidRPr="00BA7728" w:rsidDel="00B73D06">
                <w:rPr>
                  <w:szCs w:val="18"/>
                </w:rPr>
                <w:delText>individually evaluate applications against the selection criteria using the candidate assessment matrix;</w:delText>
              </w:r>
            </w:del>
          </w:p>
        </w:tc>
        <w:tc>
          <w:tcPr>
            <w:tcW w:w="6237" w:type="dxa"/>
          </w:tcPr>
          <w:p w:rsidR="00D00209" w:rsidRPr="00696225" w:rsidRDefault="00D00209" w:rsidP="00C82D83">
            <w:pPr>
              <w:rPr>
                <w:szCs w:val="18"/>
              </w:rPr>
            </w:pPr>
            <w:r>
              <w:rPr>
                <w:szCs w:val="18"/>
              </w:rPr>
              <w:t>Remove</w:t>
            </w:r>
          </w:p>
        </w:tc>
        <w:tc>
          <w:tcPr>
            <w:tcW w:w="1843" w:type="dxa"/>
          </w:tcPr>
          <w:p w:rsidR="00D00209" w:rsidRPr="00AA6F89" w:rsidRDefault="00D00209">
            <w:pPr>
              <w:rPr>
                <w:szCs w:val="18"/>
              </w:rPr>
            </w:pPr>
            <w:r>
              <w:rPr>
                <w:szCs w:val="18"/>
              </w:rPr>
              <w:t>Spain</w:t>
            </w:r>
          </w:p>
        </w:tc>
      </w:tr>
      <w:tr w:rsidR="00D00209" w:rsidTr="00672189">
        <w:tc>
          <w:tcPr>
            <w:tcW w:w="1555" w:type="dxa"/>
          </w:tcPr>
          <w:p w:rsidR="00D00209" w:rsidRDefault="00D00209">
            <w:pPr>
              <w:rPr>
                <w:b/>
                <w:szCs w:val="18"/>
              </w:rPr>
            </w:pPr>
          </w:p>
        </w:tc>
        <w:tc>
          <w:tcPr>
            <w:tcW w:w="5811" w:type="dxa"/>
          </w:tcPr>
          <w:p w:rsidR="00D00209" w:rsidRPr="00A24824" w:rsidRDefault="00D00209">
            <w:pPr>
              <w:pStyle w:val="Paragraphedeliste"/>
              <w:numPr>
                <w:ilvl w:val="0"/>
                <w:numId w:val="77"/>
              </w:numPr>
              <w:rPr>
                <w:szCs w:val="18"/>
              </w:rPr>
              <w:pPrChange w:id="1134" w:author="Marie-Hélène Grillet" w:date="2017-10-09T17:13:00Z">
                <w:pPr>
                  <w:pStyle w:val="Paragraphedeliste"/>
                  <w:numPr>
                    <w:numId w:val="59"/>
                  </w:numPr>
                  <w:ind w:left="884" w:hanging="142"/>
                </w:pPr>
              </w:pPrChange>
            </w:pPr>
            <w:del w:id="1135" w:author="Marie-Helene" w:date="2017-10-06T15:40:00Z">
              <w:r w:rsidRPr="00BA7728" w:rsidDel="00B73D06">
                <w:rPr>
                  <w:szCs w:val="18"/>
                </w:rPr>
                <w:delText>collectively identify candidates for interview based on completion of a combined candidate assessment matrix;</w:delText>
              </w:r>
            </w:del>
          </w:p>
        </w:tc>
        <w:tc>
          <w:tcPr>
            <w:tcW w:w="6237" w:type="dxa"/>
          </w:tcPr>
          <w:p w:rsidR="00D00209" w:rsidRPr="00696225" w:rsidRDefault="00D00209" w:rsidP="00C82D83">
            <w:pPr>
              <w:rPr>
                <w:szCs w:val="18"/>
              </w:rPr>
            </w:pPr>
            <w:r>
              <w:rPr>
                <w:szCs w:val="18"/>
              </w:rPr>
              <w:t>Remove</w:t>
            </w:r>
          </w:p>
        </w:tc>
        <w:tc>
          <w:tcPr>
            <w:tcW w:w="1843" w:type="dxa"/>
          </w:tcPr>
          <w:p w:rsidR="00D00209" w:rsidRPr="00AA6F89" w:rsidRDefault="00D00209">
            <w:pPr>
              <w:rPr>
                <w:szCs w:val="18"/>
              </w:rPr>
            </w:pPr>
            <w:r>
              <w:rPr>
                <w:szCs w:val="18"/>
              </w:rPr>
              <w:t>Spain</w:t>
            </w:r>
          </w:p>
        </w:tc>
      </w:tr>
      <w:tr w:rsidR="00D00209" w:rsidTr="00672189">
        <w:tc>
          <w:tcPr>
            <w:tcW w:w="1555" w:type="dxa"/>
          </w:tcPr>
          <w:p w:rsidR="00D00209" w:rsidRDefault="00D00209">
            <w:pPr>
              <w:rPr>
                <w:b/>
                <w:szCs w:val="18"/>
              </w:rPr>
            </w:pPr>
          </w:p>
        </w:tc>
        <w:tc>
          <w:tcPr>
            <w:tcW w:w="5811" w:type="dxa"/>
          </w:tcPr>
          <w:p w:rsidR="00D00209" w:rsidRPr="00A24824" w:rsidRDefault="00D00209">
            <w:pPr>
              <w:pStyle w:val="Paragraphedeliste"/>
              <w:numPr>
                <w:ilvl w:val="0"/>
                <w:numId w:val="77"/>
              </w:numPr>
              <w:rPr>
                <w:szCs w:val="18"/>
              </w:rPr>
              <w:pPrChange w:id="1136" w:author="Marie-Hélène Grillet" w:date="2017-10-09T17:13:00Z">
                <w:pPr>
                  <w:pStyle w:val="Paragraphedeliste"/>
                  <w:numPr>
                    <w:numId w:val="59"/>
                  </w:numPr>
                  <w:ind w:left="884" w:hanging="142"/>
                </w:pPr>
              </w:pPrChange>
            </w:pPr>
            <w:del w:id="1137" w:author="Marie-Helene" w:date="2017-10-06T15:40:00Z">
              <w:r w:rsidDel="00B73D06">
                <w:rPr>
                  <w:szCs w:val="18"/>
                </w:rPr>
                <w:delText>conduct interviews;</w:delText>
              </w:r>
            </w:del>
          </w:p>
        </w:tc>
        <w:tc>
          <w:tcPr>
            <w:tcW w:w="6237" w:type="dxa"/>
          </w:tcPr>
          <w:p w:rsidR="00D00209" w:rsidRPr="00696225" w:rsidRDefault="00D00209" w:rsidP="00C82D83">
            <w:pPr>
              <w:rPr>
                <w:szCs w:val="18"/>
              </w:rPr>
            </w:pPr>
            <w:r>
              <w:rPr>
                <w:szCs w:val="18"/>
              </w:rPr>
              <w:t>Remove</w:t>
            </w:r>
          </w:p>
        </w:tc>
        <w:tc>
          <w:tcPr>
            <w:tcW w:w="1843" w:type="dxa"/>
          </w:tcPr>
          <w:p w:rsidR="00D00209" w:rsidRPr="00AA6F89" w:rsidRDefault="00D00209">
            <w:pPr>
              <w:rPr>
                <w:szCs w:val="18"/>
              </w:rPr>
            </w:pPr>
            <w:r>
              <w:rPr>
                <w:szCs w:val="18"/>
              </w:rPr>
              <w:t>Spain</w:t>
            </w:r>
          </w:p>
        </w:tc>
      </w:tr>
      <w:tr w:rsidR="00D00209" w:rsidTr="00672189">
        <w:tc>
          <w:tcPr>
            <w:tcW w:w="1555" w:type="dxa"/>
          </w:tcPr>
          <w:p w:rsidR="00D00209" w:rsidRDefault="00D00209">
            <w:pPr>
              <w:rPr>
                <w:b/>
                <w:szCs w:val="18"/>
              </w:rPr>
            </w:pPr>
          </w:p>
        </w:tc>
        <w:tc>
          <w:tcPr>
            <w:tcW w:w="5811" w:type="dxa"/>
          </w:tcPr>
          <w:p w:rsidR="00D00209" w:rsidRPr="00A24824" w:rsidRDefault="00D00209">
            <w:pPr>
              <w:pStyle w:val="Paragraphedeliste"/>
              <w:numPr>
                <w:ilvl w:val="0"/>
                <w:numId w:val="77"/>
              </w:numPr>
              <w:rPr>
                <w:szCs w:val="18"/>
              </w:rPr>
              <w:pPrChange w:id="1138" w:author="Marie-Hélène Grillet" w:date="2017-10-09T17:13:00Z">
                <w:pPr>
                  <w:pStyle w:val="Paragraphedeliste"/>
                  <w:numPr>
                    <w:numId w:val="59"/>
                  </w:numPr>
                  <w:ind w:left="884" w:hanging="142"/>
                </w:pPr>
              </w:pPrChange>
            </w:pPr>
            <w:del w:id="1139" w:author="Marie-Helene" w:date="2017-10-06T15:40:00Z">
              <w:r w:rsidRPr="00BA7728" w:rsidDel="00B73D06">
                <w:rPr>
                  <w:szCs w:val="18"/>
                </w:rPr>
                <w:delText>collectively assess and rank each candidate against the selection criteria based on application and interview performance;</w:delText>
              </w:r>
            </w:del>
          </w:p>
        </w:tc>
        <w:tc>
          <w:tcPr>
            <w:tcW w:w="6237" w:type="dxa"/>
          </w:tcPr>
          <w:p w:rsidR="00D00209" w:rsidRPr="00696225" w:rsidRDefault="00D00209" w:rsidP="00C82D83">
            <w:pPr>
              <w:rPr>
                <w:szCs w:val="18"/>
              </w:rPr>
            </w:pPr>
            <w:r>
              <w:rPr>
                <w:szCs w:val="18"/>
              </w:rPr>
              <w:t>Remove</w:t>
            </w:r>
          </w:p>
        </w:tc>
        <w:tc>
          <w:tcPr>
            <w:tcW w:w="1843" w:type="dxa"/>
          </w:tcPr>
          <w:p w:rsidR="00D00209" w:rsidRPr="00AA6F89" w:rsidRDefault="00D00209">
            <w:pPr>
              <w:rPr>
                <w:szCs w:val="18"/>
              </w:rPr>
            </w:pPr>
            <w:r>
              <w:rPr>
                <w:szCs w:val="18"/>
              </w:rPr>
              <w:t>Spain</w:t>
            </w:r>
          </w:p>
        </w:tc>
      </w:tr>
      <w:tr w:rsidR="00D00209" w:rsidTr="00672189">
        <w:tc>
          <w:tcPr>
            <w:tcW w:w="1555" w:type="dxa"/>
          </w:tcPr>
          <w:p w:rsidR="00D00209" w:rsidRDefault="00D00209">
            <w:pPr>
              <w:rPr>
                <w:b/>
                <w:szCs w:val="18"/>
              </w:rPr>
            </w:pPr>
          </w:p>
        </w:tc>
        <w:tc>
          <w:tcPr>
            <w:tcW w:w="5811" w:type="dxa"/>
          </w:tcPr>
          <w:p w:rsidR="00D00209" w:rsidRPr="00A24824" w:rsidRDefault="00D00209">
            <w:pPr>
              <w:pStyle w:val="Paragraphedeliste"/>
              <w:numPr>
                <w:ilvl w:val="0"/>
                <w:numId w:val="77"/>
              </w:numPr>
              <w:rPr>
                <w:szCs w:val="18"/>
              </w:rPr>
              <w:pPrChange w:id="1140" w:author="Marie-Hélène Grillet" w:date="2017-10-09T17:13:00Z">
                <w:pPr>
                  <w:pStyle w:val="Paragraphedeliste"/>
                  <w:numPr>
                    <w:numId w:val="59"/>
                  </w:numPr>
                  <w:ind w:left="884" w:hanging="142"/>
                </w:pPr>
              </w:pPrChange>
            </w:pPr>
            <w:del w:id="1141" w:author="Marie-Helene" w:date="2017-10-06T15:40:00Z">
              <w:r w:rsidRPr="00BA7728" w:rsidDel="00B73D06">
                <w:rPr>
                  <w:szCs w:val="18"/>
                </w:rPr>
                <w:delText>undertake consultation with referees for short‐listed candidates;</w:delText>
              </w:r>
            </w:del>
          </w:p>
        </w:tc>
        <w:tc>
          <w:tcPr>
            <w:tcW w:w="6237" w:type="dxa"/>
          </w:tcPr>
          <w:p w:rsidR="00D00209" w:rsidRPr="00696225" w:rsidRDefault="00D00209" w:rsidP="00C82D83">
            <w:pPr>
              <w:rPr>
                <w:szCs w:val="18"/>
              </w:rPr>
            </w:pPr>
            <w:r>
              <w:rPr>
                <w:szCs w:val="18"/>
              </w:rPr>
              <w:t>Remove</w:t>
            </w:r>
          </w:p>
        </w:tc>
        <w:tc>
          <w:tcPr>
            <w:tcW w:w="1843" w:type="dxa"/>
          </w:tcPr>
          <w:p w:rsidR="00D00209" w:rsidRPr="00AA6F89" w:rsidRDefault="00D00209">
            <w:pPr>
              <w:rPr>
                <w:szCs w:val="18"/>
              </w:rPr>
            </w:pPr>
            <w:r>
              <w:rPr>
                <w:szCs w:val="18"/>
              </w:rPr>
              <w:t>Spain</w:t>
            </w:r>
          </w:p>
        </w:tc>
      </w:tr>
      <w:tr w:rsidR="00D00209" w:rsidTr="00672189">
        <w:tc>
          <w:tcPr>
            <w:tcW w:w="1555" w:type="dxa"/>
          </w:tcPr>
          <w:p w:rsidR="00D00209" w:rsidRDefault="00D00209">
            <w:pPr>
              <w:rPr>
                <w:b/>
                <w:szCs w:val="18"/>
              </w:rPr>
            </w:pPr>
          </w:p>
        </w:tc>
        <w:tc>
          <w:tcPr>
            <w:tcW w:w="5811" w:type="dxa"/>
          </w:tcPr>
          <w:p w:rsidR="00D00209" w:rsidRPr="00A24824" w:rsidRDefault="00D00209">
            <w:pPr>
              <w:pStyle w:val="Paragraphedeliste"/>
              <w:numPr>
                <w:ilvl w:val="0"/>
                <w:numId w:val="77"/>
              </w:numPr>
              <w:rPr>
                <w:szCs w:val="18"/>
              </w:rPr>
              <w:pPrChange w:id="1142" w:author="Marie-Hélène Grillet" w:date="2017-10-09T17:13:00Z">
                <w:pPr>
                  <w:pStyle w:val="Paragraphedeliste"/>
                  <w:numPr>
                    <w:numId w:val="59"/>
                  </w:numPr>
                  <w:ind w:left="884" w:hanging="142"/>
                </w:pPr>
              </w:pPrChange>
            </w:pPr>
            <w:del w:id="1143" w:author="Marie-Helene" w:date="2017-10-06T15:40:00Z">
              <w:r w:rsidRPr="00BA7728" w:rsidDel="00B73D06">
                <w:rPr>
                  <w:szCs w:val="18"/>
                </w:rPr>
                <w:delText xml:space="preserve">enter without prejudice negotiations with the preferred candidate, inter alia  in relation to the position description, employment conditions and  remuneration and benefits package; and </w:delText>
              </w:r>
            </w:del>
          </w:p>
        </w:tc>
        <w:tc>
          <w:tcPr>
            <w:tcW w:w="6237" w:type="dxa"/>
          </w:tcPr>
          <w:p w:rsidR="00D00209" w:rsidRPr="00696225" w:rsidRDefault="00D00209" w:rsidP="00C82D83">
            <w:pPr>
              <w:rPr>
                <w:szCs w:val="18"/>
              </w:rPr>
            </w:pPr>
            <w:r>
              <w:rPr>
                <w:szCs w:val="18"/>
              </w:rPr>
              <w:t>Remove</w:t>
            </w:r>
          </w:p>
        </w:tc>
        <w:tc>
          <w:tcPr>
            <w:tcW w:w="1843" w:type="dxa"/>
          </w:tcPr>
          <w:p w:rsidR="00D00209" w:rsidRPr="00AA6F89" w:rsidRDefault="00D00209">
            <w:pPr>
              <w:rPr>
                <w:szCs w:val="18"/>
              </w:rPr>
            </w:pPr>
            <w:r>
              <w:rPr>
                <w:szCs w:val="18"/>
              </w:rPr>
              <w:t>Spain</w:t>
            </w:r>
          </w:p>
        </w:tc>
      </w:tr>
      <w:tr w:rsidR="00D00209" w:rsidTr="00672189">
        <w:tc>
          <w:tcPr>
            <w:tcW w:w="1555" w:type="dxa"/>
          </w:tcPr>
          <w:p w:rsidR="00D00209" w:rsidRDefault="00D00209">
            <w:pPr>
              <w:rPr>
                <w:b/>
                <w:szCs w:val="18"/>
              </w:rPr>
            </w:pPr>
          </w:p>
        </w:tc>
        <w:tc>
          <w:tcPr>
            <w:tcW w:w="5811" w:type="dxa"/>
          </w:tcPr>
          <w:p w:rsidR="00D00209" w:rsidRPr="00A24824" w:rsidRDefault="00D00209">
            <w:pPr>
              <w:pStyle w:val="Paragraphedeliste"/>
              <w:numPr>
                <w:ilvl w:val="0"/>
                <w:numId w:val="77"/>
              </w:numPr>
              <w:rPr>
                <w:szCs w:val="18"/>
              </w:rPr>
              <w:pPrChange w:id="1144" w:author="Marie-Hélène Grillet" w:date="2017-10-09T17:13:00Z">
                <w:pPr>
                  <w:pStyle w:val="Paragraphedeliste"/>
                  <w:numPr>
                    <w:numId w:val="59"/>
                  </w:numPr>
                  <w:ind w:left="884" w:hanging="142"/>
                </w:pPr>
              </w:pPrChange>
            </w:pPr>
            <w:del w:id="1145" w:author="Marie-Helene" w:date="2017-10-06T15:40:00Z">
              <w:r w:rsidRPr="00BA7728" w:rsidDel="00B73D06">
                <w:rPr>
                  <w:szCs w:val="18"/>
                </w:rPr>
                <w:delText>document its conduct of the above process, including a comparative assessment of short‐listed candidates, and report to the Council, nominating a preferred candidate.</w:delText>
              </w:r>
            </w:del>
          </w:p>
        </w:tc>
        <w:tc>
          <w:tcPr>
            <w:tcW w:w="6237" w:type="dxa"/>
          </w:tcPr>
          <w:p w:rsidR="00D00209" w:rsidRPr="00696225" w:rsidRDefault="00D00209" w:rsidP="00C82D83">
            <w:pPr>
              <w:rPr>
                <w:szCs w:val="18"/>
              </w:rPr>
            </w:pPr>
            <w:r>
              <w:rPr>
                <w:szCs w:val="18"/>
              </w:rPr>
              <w:t>Remove</w:t>
            </w:r>
          </w:p>
        </w:tc>
        <w:tc>
          <w:tcPr>
            <w:tcW w:w="1843" w:type="dxa"/>
          </w:tcPr>
          <w:p w:rsidR="00D00209" w:rsidRPr="00AA6F89" w:rsidRDefault="00D00209">
            <w:pPr>
              <w:rPr>
                <w:szCs w:val="18"/>
              </w:rPr>
            </w:pPr>
            <w:r>
              <w:rPr>
                <w:szCs w:val="18"/>
              </w:rPr>
              <w:t>Spain</w:t>
            </w:r>
          </w:p>
        </w:tc>
      </w:tr>
      <w:tr w:rsidR="00D00209" w:rsidTr="00672189">
        <w:tc>
          <w:tcPr>
            <w:tcW w:w="1555" w:type="dxa"/>
          </w:tcPr>
          <w:p w:rsidR="00D00209" w:rsidRDefault="00D00209">
            <w:pPr>
              <w:rPr>
                <w:b/>
                <w:szCs w:val="18"/>
              </w:rPr>
            </w:pPr>
          </w:p>
        </w:tc>
        <w:tc>
          <w:tcPr>
            <w:tcW w:w="5811" w:type="dxa"/>
          </w:tcPr>
          <w:p w:rsidR="00D00209" w:rsidRPr="00A24824" w:rsidRDefault="00D00209">
            <w:pPr>
              <w:pStyle w:val="Paragraphedeliste"/>
              <w:numPr>
                <w:ilvl w:val="0"/>
                <w:numId w:val="77"/>
              </w:numPr>
              <w:rPr>
                <w:szCs w:val="18"/>
              </w:rPr>
              <w:pPrChange w:id="1146" w:author="Marie-Hélène Grillet" w:date="2017-10-09T17:13:00Z">
                <w:pPr>
                  <w:pStyle w:val="Paragraphedeliste"/>
                  <w:numPr>
                    <w:numId w:val="58"/>
                  </w:numPr>
                  <w:ind w:hanging="360"/>
                </w:pPr>
              </w:pPrChange>
            </w:pPr>
            <w:del w:id="1147" w:author="Marie-Helene" w:date="2017-10-06T15:40:00Z">
              <w:r w:rsidRPr="00561ABF" w:rsidDel="00B73D06">
                <w:rPr>
                  <w:szCs w:val="18"/>
                </w:rPr>
                <w:delText>The Council will consider the report and nomination of the Selection Panel, meeting in extraordinary session if required, and unless there is evidence of lack of good faith or dereliction of duty on the part of the Selection Panel, confirm the nomination.</w:delText>
              </w:r>
            </w:del>
          </w:p>
        </w:tc>
        <w:tc>
          <w:tcPr>
            <w:tcW w:w="6237" w:type="dxa"/>
          </w:tcPr>
          <w:p w:rsidR="00D00209" w:rsidRPr="00696225" w:rsidRDefault="00D00209" w:rsidP="00C82D83">
            <w:pPr>
              <w:rPr>
                <w:szCs w:val="18"/>
              </w:rPr>
            </w:pPr>
            <w:r>
              <w:rPr>
                <w:szCs w:val="18"/>
              </w:rPr>
              <w:t>Remove</w:t>
            </w:r>
          </w:p>
        </w:tc>
        <w:tc>
          <w:tcPr>
            <w:tcW w:w="1843" w:type="dxa"/>
          </w:tcPr>
          <w:p w:rsidR="00D00209" w:rsidRPr="00AA6F89" w:rsidRDefault="00D00209">
            <w:pPr>
              <w:rPr>
                <w:szCs w:val="18"/>
              </w:rPr>
            </w:pPr>
            <w:r>
              <w:rPr>
                <w:szCs w:val="18"/>
              </w:rPr>
              <w:t>Spain</w:t>
            </w:r>
          </w:p>
        </w:tc>
      </w:tr>
      <w:tr w:rsidR="00D00209" w:rsidTr="00672189">
        <w:tc>
          <w:tcPr>
            <w:tcW w:w="1555" w:type="dxa"/>
          </w:tcPr>
          <w:p w:rsidR="00D00209" w:rsidRDefault="00D00209">
            <w:pPr>
              <w:rPr>
                <w:b/>
                <w:szCs w:val="18"/>
              </w:rPr>
            </w:pPr>
          </w:p>
        </w:tc>
        <w:tc>
          <w:tcPr>
            <w:tcW w:w="5811" w:type="dxa"/>
          </w:tcPr>
          <w:p w:rsidR="00D00209" w:rsidRPr="00A24824" w:rsidRDefault="00D00209">
            <w:pPr>
              <w:pStyle w:val="Paragraphedeliste"/>
              <w:numPr>
                <w:ilvl w:val="0"/>
                <w:numId w:val="77"/>
              </w:numPr>
              <w:rPr>
                <w:szCs w:val="18"/>
              </w:rPr>
              <w:pPrChange w:id="1148" w:author="Marie-Hélène Grillet" w:date="2017-10-09T17:13:00Z">
                <w:pPr>
                  <w:pStyle w:val="Paragraphedeliste"/>
                  <w:numPr>
                    <w:numId w:val="58"/>
                  </w:numPr>
                  <w:ind w:hanging="360"/>
                </w:pPr>
              </w:pPrChange>
            </w:pPr>
            <w:del w:id="1149" w:author="Marie-Helene" w:date="2017-10-06T15:40:00Z">
              <w:r w:rsidRPr="00561ABF" w:rsidDel="00B73D06">
                <w:rPr>
                  <w:szCs w:val="18"/>
                </w:rPr>
                <w:delText>The President will then take all necessary steps to finalise the appointment.</w:delText>
              </w:r>
            </w:del>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rPr>
          <w:ins w:id="1150" w:author="Marie-Hélène Grillet" w:date="2017-10-09T17:16:00Z"/>
        </w:trPr>
        <w:tc>
          <w:tcPr>
            <w:tcW w:w="1555" w:type="dxa"/>
          </w:tcPr>
          <w:p w:rsidR="00D00209" w:rsidRDefault="00D00209">
            <w:pPr>
              <w:rPr>
                <w:ins w:id="1151" w:author="Marie-Hélène Grillet" w:date="2017-10-09T17:16:00Z"/>
                <w:b/>
                <w:szCs w:val="18"/>
              </w:rPr>
            </w:pPr>
          </w:p>
        </w:tc>
        <w:tc>
          <w:tcPr>
            <w:tcW w:w="5811" w:type="dxa"/>
          </w:tcPr>
          <w:p w:rsidR="00D00209" w:rsidRPr="00441CB8" w:rsidDel="00B73D06" w:rsidRDefault="00D00209">
            <w:pPr>
              <w:pStyle w:val="Paragraphedeliste"/>
              <w:numPr>
                <w:ilvl w:val="0"/>
                <w:numId w:val="57"/>
              </w:numPr>
              <w:rPr>
                <w:ins w:id="1152" w:author="Marie-Hélène Grillet" w:date="2017-10-09T17:16:00Z"/>
                <w:b/>
                <w:szCs w:val="18"/>
                <w:rPrChange w:id="1153" w:author="Marie-Hélène Grillet" w:date="2017-10-09T17:17:00Z">
                  <w:rPr>
                    <w:ins w:id="1154" w:author="Marie-Hélène Grillet" w:date="2017-10-09T17:16:00Z"/>
                  </w:rPr>
                </w:rPrChange>
              </w:rPr>
              <w:pPrChange w:id="1155" w:author="Marie-Hélène Grillet" w:date="2017-10-09T17:17:00Z">
                <w:pPr>
                  <w:pStyle w:val="Paragraphedeliste"/>
                  <w:numPr>
                    <w:numId w:val="77"/>
                  </w:numPr>
                  <w:ind w:hanging="360"/>
                </w:pPr>
              </w:pPrChange>
            </w:pPr>
            <w:ins w:id="1156" w:author="Marie-Hélène Grillet" w:date="2017-10-09T17:17:00Z">
              <w:del w:id="1157" w:author="Marie-Helene" w:date="2017-10-31T15:59:00Z">
                <w:r w:rsidDel="000B1E91">
                  <w:rPr>
                    <w:b/>
                    <w:szCs w:val="18"/>
                  </w:rPr>
                  <w:delText xml:space="preserve">Engagement of the </w:delText>
                </w:r>
              </w:del>
              <w:r>
                <w:rPr>
                  <w:b/>
                  <w:szCs w:val="18"/>
                </w:rPr>
                <w:t>Secretary-General</w:t>
              </w:r>
            </w:ins>
          </w:p>
        </w:tc>
        <w:tc>
          <w:tcPr>
            <w:tcW w:w="6237" w:type="dxa"/>
          </w:tcPr>
          <w:p w:rsidR="00D00209" w:rsidRPr="00696225" w:rsidRDefault="00D00209" w:rsidP="00C82D83">
            <w:pPr>
              <w:rPr>
                <w:ins w:id="1158" w:author="Marie-Hélène Grillet" w:date="2017-10-09T17:16:00Z"/>
                <w:szCs w:val="18"/>
              </w:rPr>
            </w:pPr>
          </w:p>
        </w:tc>
        <w:tc>
          <w:tcPr>
            <w:tcW w:w="1843" w:type="dxa"/>
          </w:tcPr>
          <w:p w:rsidR="00D00209" w:rsidRPr="00AA6F89" w:rsidRDefault="00D00209">
            <w:pPr>
              <w:rPr>
                <w:ins w:id="1159" w:author="Marie-Hélène Grillet" w:date="2017-10-09T17:16:00Z"/>
                <w:szCs w:val="18"/>
              </w:rPr>
            </w:pPr>
          </w:p>
        </w:tc>
      </w:tr>
      <w:tr w:rsidR="000B1E91" w:rsidTr="00672189">
        <w:trPr>
          <w:ins w:id="1160" w:author="Marie-Helene" w:date="2017-10-31T15:59:00Z"/>
        </w:trPr>
        <w:tc>
          <w:tcPr>
            <w:tcW w:w="1555" w:type="dxa"/>
          </w:tcPr>
          <w:p w:rsidR="000B1E91" w:rsidRDefault="000B1E91">
            <w:pPr>
              <w:rPr>
                <w:ins w:id="1161" w:author="Marie-Helene" w:date="2017-10-31T15:59:00Z"/>
                <w:b/>
                <w:szCs w:val="18"/>
              </w:rPr>
            </w:pPr>
          </w:p>
        </w:tc>
        <w:tc>
          <w:tcPr>
            <w:tcW w:w="5811" w:type="dxa"/>
          </w:tcPr>
          <w:p w:rsidR="000B1E91" w:rsidRPr="00DB1666" w:rsidRDefault="000B1E91" w:rsidP="00DB1666">
            <w:pPr>
              <w:pStyle w:val="Paragraphedeliste"/>
              <w:numPr>
                <w:ilvl w:val="0"/>
                <w:numId w:val="79"/>
              </w:numPr>
              <w:rPr>
                <w:ins w:id="1162" w:author="Marie-Helene" w:date="2017-10-31T15:59:00Z"/>
                <w:szCs w:val="18"/>
                <w:rPrChange w:id="1163" w:author="Marie-Helene" w:date="2017-10-31T16:14:00Z">
                  <w:rPr>
                    <w:ins w:id="1164" w:author="Marie-Helene" w:date="2017-10-31T15:59:00Z"/>
                  </w:rPr>
                </w:rPrChange>
              </w:rPr>
              <w:pPrChange w:id="1165" w:author="Marie-Helene" w:date="2017-10-31T16:14:00Z">
                <w:pPr/>
              </w:pPrChange>
            </w:pPr>
            <w:ins w:id="1166" w:author="Marie-Helene" w:date="2017-10-31T16:00:00Z">
              <w:r w:rsidRPr="00DB1666">
                <w:rPr>
                  <w:szCs w:val="18"/>
                  <w:rPrChange w:id="1167" w:author="Marie-Helene" w:date="2017-10-31T16:14:00Z">
                    <w:rPr/>
                  </w:rPrChange>
                </w:rPr>
                <w:t xml:space="preserve">The Secretary-General shall be the legal representative and chief executive of </w:t>
              </w:r>
            </w:ins>
            <w:ins w:id="1168" w:author="Marie-Helene" w:date="2017-10-31T16:13:00Z">
              <w:r w:rsidR="008B5797" w:rsidRPr="00DB1666">
                <w:rPr>
                  <w:szCs w:val="18"/>
                  <w:rPrChange w:id="1169" w:author="Marie-Helene" w:date="2017-10-31T16:14:00Z">
                    <w:rPr/>
                  </w:rPrChange>
                </w:rPr>
                <w:t>the Organization</w:t>
              </w:r>
            </w:ins>
            <w:ins w:id="1170" w:author="Marie-Helene" w:date="2017-10-31T16:00:00Z">
              <w:r w:rsidRPr="00DB1666">
                <w:rPr>
                  <w:szCs w:val="18"/>
                  <w:rPrChange w:id="1171" w:author="Marie-Helene" w:date="2017-10-31T16:14:00Z">
                    <w:rPr/>
                  </w:rPrChange>
                </w:rPr>
                <w:t>.</w:t>
              </w:r>
            </w:ins>
          </w:p>
        </w:tc>
        <w:tc>
          <w:tcPr>
            <w:tcW w:w="6237" w:type="dxa"/>
          </w:tcPr>
          <w:p w:rsidR="000B1E91" w:rsidRPr="00696225" w:rsidRDefault="000B1E91" w:rsidP="00C82D83">
            <w:pPr>
              <w:rPr>
                <w:ins w:id="1172" w:author="Marie-Helene" w:date="2017-10-31T15:59:00Z"/>
                <w:szCs w:val="18"/>
              </w:rPr>
            </w:pPr>
          </w:p>
        </w:tc>
        <w:tc>
          <w:tcPr>
            <w:tcW w:w="1843" w:type="dxa"/>
          </w:tcPr>
          <w:p w:rsidR="000B1E91" w:rsidRPr="00AA6F89" w:rsidRDefault="000B1E91">
            <w:pPr>
              <w:rPr>
                <w:ins w:id="1173" w:author="Marie-Helene" w:date="2017-10-31T15:59:00Z"/>
                <w:szCs w:val="18"/>
              </w:rPr>
            </w:pPr>
          </w:p>
        </w:tc>
      </w:tr>
      <w:tr w:rsidR="00D00209" w:rsidTr="00672189">
        <w:tc>
          <w:tcPr>
            <w:tcW w:w="1555" w:type="dxa"/>
          </w:tcPr>
          <w:p w:rsidR="00D00209" w:rsidRDefault="00D00209">
            <w:pPr>
              <w:rPr>
                <w:b/>
                <w:szCs w:val="18"/>
              </w:rPr>
            </w:pPr>
          </w:p>
        </w:tc>
        <w:tc>
          <w:tcPr>
            <w:tcW w:w="5811" w:type="dxa"/>
          </w:tcPr>
          <w:p w:rsidR="00D00209" w:rsidRPr="00DB1666" w:rsidRDefault="00D00209" w:rsidP="00C46773">
            <w:pPr>
              <w:pStyle w:val="Paragraphedeliste"/>
              <w:numPr>
                <w:ilvl w:val="0"/>
                <w:numId w:val="79"/>
              </w:numPr>
              <w:rPr>
                <w:szCs w:val="18"/>
                <w:rPrChange w:id="1174" w:author="Marie-Helene" w:date="2017-10-31T16:14:00Z">
                  <w:rPr/>
                </w:rPrChange>
              </w:rPr>
              <w:pPrChange w:id="1175" w:author="Marie-Helene" w:date="2017-10-31T16:26:00Z">
                <w:pPr>
                  <w:pStyle w:val="Paragraphedeliste"/>
                  <w:numPr>
                    <w:numId w:val="58"/>
                  </w:numPr>
                  <w:ind w:hanging="360"/>
                </w:pPr>
              </w:pPrChange>
            </w:pPr>
            <w:r w:rsidRPr="00DB1666">
              <w:rPr>
                <w:szCs w:val="18"/>
                <w:rPrChange w:id="1176" w:author="Marie-Helene" w:date="2017-10-31T16:14:00Z">
                  <w:rPr/>
                </w:rPrChange>
              </w:rPr>
              <w:t>Upon the commencement of duty by the new Secretary‐</w:t>
            </w:r>
            <w:r w:rsidRPr="00DB1666">
              <w:rPr>
                <w:szCs w:val="18"/>
                <w:rPrChange w:id="1177" w:author="Marie-Helene" w:date="2017-10-31T16:14:00Z">
                  <w:rPr/>
                </w:rPrChange>
              </w:rPr>
              <w:lastRenderedPageBreak/>
              <w:t>General the President and the Treasurer shall meet with the Secretary‐General to discuss expectations</w:t>
            </w:r>
            <w:ins w:id="1178" w:author="Marie-Helene" w:date="2017-10-31T16:25:00Z">
              <w:r w:rsidR="00C46773">
                <w:rPr>
                  <w:szCs w:val="18"/>
                </w:rPr>
                <w:t xml:space="preserve"> and</w:t>
              </w:r>
            </w:ins>
            <w:del w:id="1179" w:author="Marie-Helene" w:date="2017-10-31T16:25:00Z">
              <w:r w:rsidRPr="00DB1666" w:rsidDel="00C46773">
                <w:rPr>
                  <w:szCs w:val="18"/>
                  <w:rPrChange w:id="1180" w:author="Marie-Helene" w:date="2017-10-31T16:14:00Z">
                    <w:rPr/>
                  </w:rPrChange>
                </w:rPr>
                <w:delText>,</w:delText>
              </w:r>
            </w:del>
            <w:r w:rsidRPr="00DB1666">
              <w:rPr>
                <w:szCs w:val="18"/>
                <w:rPrChange w:id="1181" w:author="Marie-Helene" w:date="2017-10-31T16:14:00Z">
                  <w:rPr/>
                </w:rPrChange>
              </w:rPr>
              <w:t xml:space="preserve"> performance requirements</w:t>
            </w:r>
            <w:ins w:id="1182" w:author="Marie-Helene" w:date="2017-10-31T16:24:00Z">
              <w:r w:rsidR="00C46773">
                <w:rPr>
                  <w:szCs w:val="18"/>
                </w:rPr>
                <w:t xml:space="preserve"> </w:t>
              </w:r>
            </w:ins>
            <w:ins w:id="1183" w:author="Marie-Helene" w:date="2017-10-31T16:26:00Z">
              <w:r w:rsidR="00C46773">
                <w:rPr>
                  <w:szCs w:val="18"/>
                </w:rPr>
                <w:t>having</w:t>
              </w:r>
            </w:ins>
            <w:ins w:id="1184" w:author="Marie-Helene" w:date="2017-10-31T16:24:00Z">
              <w:r w:rsidR="00C46773">
                <w:rPr>
                  <w:szCs w:val="18"/>
                </w:rPr>
                <w:t xml:space="preserve"> regard to the aim and objectives</w:t>
              </w:r>
            </w:ins>
            <w:ins w:id="1185" w:author="Marie-Helene" w:date="2017-10-31T16:25:00Z">
              <w:r w:rsidR="00C46773">
                <w:rPr>
                  <w:szCs w:val="18"/>
                </w:rPr>
                <w:t xml:space="preserve"> of the Organization</w:t>
              </w:r>
            </w:ins>
            <w:del w:id="1186" w:author="Marie-Helene" w:date="2017-10-31T16:26:00Z">
              <w:r w:rsidRPr="00DB1666" w:rsidDel="00C46773">
                <w:rPr>
                  <w:szCs w:val="18"/>
                  <w:rPrChange w:id="1187" w:author="Marie-Helene" w:date="2017-10-31T16:14:00Z">
                    <w:rPr/>
                  </w:rPrChange>
                </w:rPr>
                <w:delText>, powers and responsibilities and to commence an induction into the operation of the organs of the Organization and management of the Secretariat.</w:delText>
              </w:r>
            </w:del>
            <w:ins w:id="1188" w:author="Marie-Helene" w:date="2017-10-31T16:26:00Z">
              <w:r w:rsidR="00C46773">
                <w:rPr>
                  <w:szCs w:val="18"/>
                </w:rPr>
                <w:t>.</w:t>
              </w:r>
            </w:ins>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DB1666" w:rsidRDefault="00D00209" w:rsidP="00DB1666">
            <w:pPr>
              <w:pStyle w:val="Paragraphedeliste"/>
              <w:numPr>
                <w:ilvl w:val="0"/>
                <w:numId w:val="79"/>
              </w:numPr>
              <w:rPr>
                <w:szCs w:val="18"/>
                <w:rPrChange w:id="1189" w:author="Marie-Helene" w:date="2017-10-31T16:14:00Z">
                  <w:rPr/>
                </w:rPrChange>
              </w:rPr>
              <w:pPrChange w:id="1190" w:author="Marie-Helene" w:date="2017-10-31T16:14:00Z">
                <w:pPr>
                  <w:pStyle w:val="Paragraphedeliste"/>
                  <w:numPr>
                    <w:numId w:val="58"/>
                  </w:numPr>
                  <w:ind w:hanging="360"/>
                </w:pPr>
              </w:pPrChange>
            </w:pPr>
            <w:r w:rsidRPr="00DB1666">
              <w:rPr>
                <w:szCs w:val="18"/>
                <w:rPrChange w:id="1191" w:author="Marie-Helene" w:date="2017-10-31T16:14:00Z">
                  <w:rPr/>
                </w:rPrChange>
              </w:rPr>
              <w:t>The Secretary‐General shall be subject to the Staff Rules and the Secretariat Procedures to the extent that this is appropriate.</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BA7728" w:rsidRDefault="00D00209" w:rsidP="00BA7728">
            <w:pPr>
              <w:pStyle w:val="Paragraphedeliste"/>
              <w:numPr>
                <w:ilvl w:val="0"/>
                <w:numId w:val="57"/>
              </w:numPr>
              <w:rPr>
                <w:b/>
                <w:szCs w:val="18"/>
              </w:rPr>
            </w:pPr>
            <w:r>
              <w:rPr>
                <w:b/>
                <w:szCs w:val="18"/>
              </w:rPr>
              <w:t>Appointment and Management of the Staff</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6902A9" w:rsidRDefault="00D00209" w:rsidP="006902A9">
            <w:pPr>
              <w:rPr>
                <w:szCs w:val="18"/>
              </w:rPr>
            </w:pPr>
            <w:r>
              <w:rPr>
                <w:szCs w:val="18"/>
              </w:rPr>
              <w:t>The Secretary-General shall:</w:t>
            </w:r>
          </w:p>
        </w:tc>
        <w:tc>
          <w:tcPr>
            <w:tcW w:w="6237" w:type="dxa"/>
          </w:tcPr>
          <w:p w:rsidR="00D00209" w:rsidRDefault="00D00209" w:rsidP="00C82D83">
            <w:pPr>
              <w:rPr>
                <w:ins w:id="1192" w:author="Marie-Helene" w:date="2017-10-06T15:42:00Z"/>
                <w:szCs w:val="18"/>
              </w:rPr>
            </w:pPr>
            <w:r w:rsidRPr="00935436">
              <w:rPr>
                <w:szCs w:val="18"/>
              </w:rPr>
              <w:t>Regarding the staff, it only points out that the Secretary General will prepare the Staff Regulations, which will be approved by the Council (Article 7.2), without defining the type of personnel required (technical or administrative)</w:t>
            </w:r>
          </w:p>
          <w:p w:rsidR="00D00209" w:rsidRPr="00696225" w:rsidRDefault="00D00209" w:rsidP="00C82D83">
            <w:pPr>
              <w:rPr>
                <w:szCs w:val="18"/>
              </w:rPr>
            </w:pPr>
            <w:ins w:id="1193" w:author="Marie-Helene" w:date="2017-10-06T15:42:00Z">
              <w:r>
                <w:rPr>
                  <w:szCs w:val="18"/>
                </w:rPr>
                <w:t>According to the budget.</w:t>
              </w:r>
            </w:ins>
          </w:p>
        </w:tc>
        <w:tc>
          <w:tcPr>
            <w:tcW w:w="1843" w:type="dxa"/>
          </w:tcPr>
          <w:p w:rsidR="00D00209" w:rsidRPr="00AA6F89" w:rsidRDefault="00D00209">
            <w:pPr>
              <w:rPr>
                <w:szCs w:val="18"/>
              </w:rPr>
            </w:pPr>
            <w:r>
              <w:rPr>
                <w:szCs w:val="18"/>
              </w:rPr>
              <w:t>Mexico</w:t>
            </w:r>
          </w:p>
        </w:tc>
      </w:tr>
      <w:tr w:rsidR="00D00209" w:rsidTr="00672189">
        <w:tc>
          <w:tcPr>
            <w:tcW w:w="1555" w:type="dxa"/>
          </w:tcPr>
          <w:p w:rsidR="00D00209" w:rsidRDefault="00D00209">
            <w:pPr>
              <w:rPr>
                <w:b/>
                <w:szCs w:val="18"/>
              </w:rPr>
            </w:pPr>
          </w:p>
        </w:tc>
        <w:tc>
          <w:tcPr>
            <w:tcW w:w="5811" w:type="dxa"/>
          </w:tcPr>
          <w:p w:rsidR="00D00209" w:rsidRPr="0082790D" w:rsidRDefault="00D00209" w:rsidP="0082790D">
            <w:pPr>
              <w:pStyle w:val="Paragraphedeliste"/>
              <w:numPr>
                <w:ilvl w:val="0"/>
                <w:numId w:val="60"/>
              </w:numPr>
              <w:rPr>
                <w:szCs w:val="18"/>
              </w:rPr>
            </w:pPr>
            <w:ins w:id="1194" w:author="Marie-Hélène Grillet" w:date="2017-10-09T17:18:00Z">
              <w:r>
                <w:rPr>
                  <w:szCs w:val="18"/>
                </w:rPr>
                <w:t>D</w:t>
              </w:r>
            </w:ins>
            <w:del w:id="1195" w:author="Marie-Hélène Grillet" w:date="2017-10-09T17:18:00Z">
              <w:r w:rsidRPr="0082790D" w:rsidDel="00441CB8">
                <w:rPr>
                  <w:szCs w:val="18"/>
                </w:rPr>
                <w:delText>d</w:delText>
              </w:r>
            </w:del>
            <w:r w:rsidRPr="0082790D">
              <w:rPr>
                <w:szCs w:val="18"/>
              </w:rPr>
              <w:t>etermine the requirement for, and functional organi</w:t>
            </w:r>
            <w:ins w:id="1196" w:author="Jon Price" w:date="2017-10-10T16:34:00Z">
              <w:r>
                <w:rPr>
                  <w:szCs w:val="18"/>
                </w:rPr>
                <w:t>z</w:t>
              </w:r>
            </w:ins>
            <w:del w:id="1197" w:author="Jon Price" w:date="2017-10-10T16:34:00Z">
              <w:r w:rsidRPr="0082790D" w:rsidDel="0089408D">
                <w:rPr>
                  <w:szCs w:val="18"/>
                </w:rPr>
                <w:delText>s</w:delText>
              </w:r>
            </w:del>
            <w:r w:rsidRPr="0082790D">
              <w:rPr>
                <w:szCs w:val="18"/>
              </w:rPr>
              <w:t>ation of, the staff of the Secretariat;</w:t>
            </w:r>
          </w:p>
        </w:tc>
        <w:tc>
          <w:tcPr>
            <w:tcW w:w="6237" w:type="dxa"/>
          </w:tcPr>
          <w:p w:rsidR="00D00209" w:rsidRDefault="00D00209" w:rsidP="00C82D83">
            <w:pPr>
              <w:rPr>
                <w:szCs w:val="18"/>
              </w:rPr>
            </w:pPr>
            <w:r>
              <w:rPr>
                <w:szCs w:val="18"/>
              </w:rPr>
              <w:t>“</w:t>
            </w:r>
            <w:r w:rsidRPr="00CF5A3A">
              <w:rPr>
                <w:strike/>
                <w:szCs w:val="18"/>
              </w:rPr>
              <w:t>determine</w:t>
            </w:r>
            <w:r w:rsidRPr="0082790D">
              <w:rPr>
                <w:szCs w:val="18"/>
              </w:rPr>
              <w:t xml:space="preserve"> </w:t>
            </w:r>
            <w:r>
              <w:rPr>
                <w:szCs w:val="18"/>
                <w:u w:val="single"/>
              </w:rPr>
              <w:t>submit to the Finance and Audit Committee of the Council</w:t>
            </w:r>
            <w:r>
              <w:rPr>
                <w:szCs w:val="18"/>
              </w:rPr>
              <w:t xml:space="preserve"> </w:t>
            </w:r>
            <w:r w:rsidRPr="0082790D">
              <w:rPr>
                <w:szCs w:val="18"/>
              </w:rPr>
              <w:t>the requirement for, and functional organisation of, the staff of the Secretariat</w:t>
            </w:r>
            <w:r>
              <w:rPr>
                <w:szCs w:val="18"/>
              </w:rPr>
              <w:t xml:space="preserve"> </w:t>
            </w:r>
            <w:r>
              <w:rPr>
                <w:szCs w:val="18"/>
                <w:u w:val="single"/>
              </w:rPr>
              <w:t>for approval</w:t>
            </w:r>
            <w:r w:rsidRPr="0082790D">
              <w:rPr>
                <w:szCs w:val="18"/>
              </w:rPr>
              <w:t>;</w:t>
            </w:r>
            <w:r>
              <w:rPr>
                <w:szCs w:val="18"/>
              </w:rPr>
              <w:t>”</w:t>
            </w:r>
          </w:p>
          <w:p w:rsidR="00D00209" w:rsidRPr="00696225" w:rsidRDefault="00D00209" w:rsidP="00C82D83">
            <w:pPr>
              <w:rPr>
                <w:szCs w:val="18"/>
              </w:rPr>
            </w:pPr>
            <w:r>
              <w:rPr>
                <w:szCs w:val="18"/>
              </w:rPr>
              <w:t>(enhance budgetary control and give full Council support to the Secretary-general)</w:t>
            </w:r>
          </w:p>
        </w:tc>
        <w:tc>
          <w:tcPr>
            <w:tcW w:w="1843" w:type="dxa"/>
          </w:tcPr>
          <w:p w:rsidR="00D00209" w:rsidRPr="00AA6F89" w:rsidRDefault="00D00209">
            <w:pPr>
              <w:rPr>
                <w:szCs w:val="18"/>
              </w:rPr>
            </w:pPr>
            <w:r>
              <w:rPr>
                <w:szCs w:val="18"/>
              </w:rPr>
              <w:t>Spain</w:t>
            </w:r>
          </w:p>
        </w:tc>
      </w:tr>
      <w:tr w:rsidR="00D00209" w:rsidTr="00672189">
        <w:tc>
          <w:tcPr>
            <w:tcW w:w="1555" w:type="dxa"/>
          </w:tcPr>
          <w:p w:rsidR="00D00209" w:rsidRDefault="00D00209">
            <w:pPr>
              <w:rPr>
                <w:b/>
                <w:szCs w:val="18"/>
              </w:rPr>
            </w:pPr>
          </w:p>
        </w:tc>
        <w:tc>
          <w:tcPr>
            <w:tcW w:w="5811" w:type="dxa"/>
          </w:tcPr>
          <w:p w:rsidR="00D00209" w:rsidRPr="0082790D" w:rsidRDefault="00D00209" w:rsidP="0082790D">
            <w:pPr>
              <w:pStyle w:val="Paragraphedeliste"/>
              <w:numPr>
                <w:ilvl w:val="0"/>
                <w:numId w:val="60"/>
              </w:numPr>
              <w:rPr>
                <w:szCs w:val="18"/>
              </w:rPr>
            </w:pPr>
            <w:ins w:id="1198" w:author="Marie-Hélène Grillet" w:date="2017-10-09T17:18:00Z">
              <w:r>
                <w:rPr>
                  <w:szCs w:val="18"/>
                </w:rPr>
                <w:t>P</w:t>
              </w:r>
            </w:ins>
            <w:del w:id="1199" w:author="Marie-Hélène Grillet" w:date="2017-10-09T17:18:00Z">
              <w:r w:rsidRPr="0082790D" w:rsidDel="00441CB8">
                <w:rPr>
                  <w:szCs w:val="18"/>
                </w:rPr>
                <w:delText>p</w:delText>
              </w:r>
            </w:del>
            <w:r w:rsidRPr="0082790D">
              <w:rPr>
                <w:szCs w:val="18"/>
              </w:rPr>
              <w:t>repare Staff Rules for approval by the Council;</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2790D" w:rsidRDefault="00D00209" w:rsidP="0082790D">
            <w:pPr>
              <w:pStyle w:val="Paragraphedeliste"/>
              <w:numPr>
                <w:ilvl w:val="0"/>
                <w:numId w:val="60"/>
              </w:numPr>
              <w:rPr>
                <w:szCs w:val="18"/>
              </w:rPr>
            </w:pPr>
            <w:ins w:id="1200" w:author="Marie-Hélène Grillet" w:date="2017-10-09T17:18:00Z">
              <w:r>
                <w:rPr>
                  <w:szCs w:val="18"/>
                </w:rPr>
                <w:t>S</w:t>
              </w:r>
            </w:ins>
            <w:del w:id="1201" w:author="Marie-Hélène Grillet" w:date="2017-10-09T17:18:00Z">
              <w:r w:rsidRPr="0082790D" w:rsidDel="00441CB8">
                <w:rPr>
                  <w:szCs w:val="18"/>
                </w:rPr>
                <w:delText>s</w:delText>
              </w:r>
            </w:del>
            <w:r w:rsidRPr="0082790D">
              <w:rPr>
                <w:szCs w:val="18"/>
              </w:rPr>
              <w:t>elect and engage the staff of the Secretariat in accordance with the Staff Rules; and</w:t>
            </w:r>
          </w:p>
        </w:tc>
        <w:tc>
          <w:tcPr>
            <w:tcW w:w="6237" w:type="dxa"/>
          </w:tcPr>
          <w:p w:rsidR="00D00209" w:rsidRDefault="00D00209" w:rsidP="00C82D83">
            <w:pPr>
              <w:rPr>
                <w:ins w:id="1202" w:author="Marie-Helene" w:date="2017-10-06T15:44:00Z"/>
                <w:szCs w:val="18"/>
              </w:rPr>
            </w:pPr>
            <w:r>
              <w:rPr>
                <w:szCs w:val="18"/>
              </w:rPr>
              <w:t>Appointment of executives such as the Deputy Secretary-General or the Dean of the Academy should be approved by the Council.</w:t>
            </w:r>
          </w:p>
          <w:p w:rsidR="00D00209" w:rsidRPr="00696225" w:rsidRDefault="00D00209" w:rsidP="00C82D83">
            <w:pPr>
              <w:rPr>
                <w:szCs w:val="18"/>
              </w:rPr>
            </w:pPr>
          </w:p>
        </w:tc>
        <w:tc>
          <w:tcPr>
            <w:tcW w:w="1843" w:type="dxa"/>
          </w:tcPr>
          <w:p w:rsidR="00D00209" w:rsidRPr="00AA6F89" w:rsidRDefault="00D00209">
            <w:pPr>
              <w:rPr>
                <w:szCs w:val="18"/>
              </w:rPr>
            </w:pPr>
            <w:r>
              <w:rPr>
                <w:szCs w:val="18"/>
              </w:rPr>
              <w:t>Japan</w:t>
            </w:r>
          </w:p>
        </w:tc>
      </w:tr>
      <w:tr w:rsidR="00D00209" w:rsidTr="00672189">
        <w:tc>
          <w:tcPr>
            <w:tcW w:w="1555" w:type="dxa"/>
          </w:tcPr>
          <w:p w:rsidR="00D00209" w:rsidRDefault="00D00209">
            <w:pPr>
              <w:rPr>
                <w:b/>
                <w:szCs w:val="18"/>
              </w:rPr>
            </w:pPr>
          </w:p>
        </w:tc>
        <w:tc>
          <w:tcPr>
            <w:tcW w:w="5811" w:type="dxa"/>
          </w:tcPr>
          <w:p w:rsidR="00D00209" w:rsidRPr="0082790D" w:rsidRDefault="00D00209" w:rsidP="0082790D">
            <w:pPr>
              <w:pStyle w:val="Paragraphedeliste"/>
              <w:numPr>
                <w:ilvl w:val="0"/>
                <w:numId w:val="60"/>
              </w:numPr>
              <w:rPr>
                <w:szCs w:val="18"/>
              </w:rPr>
            </w:pPr>
            <w:del w:id="1203" w:author="Marie-Hélène Grillet" w:date="2017-10-09T17:18:00Z">
              <w:r w:rsidRPr="0082790D" w:rsidDel="00441CB8">
                <w:rPr>
                  <w:szCs w:val="18"/>
                </w:rPr>
                <w:delText>manage</w:delText>
              </w:r>
            </w:del>
            <w:ins w:id="1204" w:author="Marie-Hélène Grillet" w:date="2017-10-09T17:18:00Z">
              <w:r w:rsidRPr="0082790D">
                <w:rPr>
                  <w:szCs w:val="18"/>
                </w:rPr>
                <w:t>Manage</w:t>
              </w:r>
            </w:ins>
            <w:r w:rsidRPr="0082790D">
              <w:rPr>
                <w:szCs w:val="18"/>
              </w:rPr>
              <w:t xml:space="preserve"> the performance of the staff of the Secretariat in accordance with the Staff Rules.</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2790D" w:rsidRDefault="00D00209" w:rsidP="0082790D">
            <w:pPr>
              <w:pStyle w:val="Paragraphedeliste"/>
              <w:numPr>
                <w:ilvl w:val="0"/>
                <w:numId w:val="57"/>
              </w:numPr>
              <w:rPr>
                <w:b/>
                <w:szCs w:val="18"/>
              </w:rPr>
            </w:pPr>
            <w:r>
              <w:rPr>
                <w:b/>
                <w:szCs w:val="18"/>
              </w:rPr>
              <w:t>Function of the Secretariat</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907870" w:rsidRDefault="00D00209" w:rsidP="00B67E7D">
            <w:pPr>
              <w:rPr>
                <w:szCs w:val="18"/>
              </w:rPr>
              <w:pPrChange w:id="1205" w:author="Marie-Helene" w:date="2017-10-31T16:37:00Z">
                <w:pPr/>
              </w:pPrChange>
            </w:pPr>
            <w:del w:id="1206" w:author="Marie-Helene" w:date="2017-10-31T16:37:00Z">
              <w:r w:rsidRPr="00350F24" w:rsidDel="00B67E7D">
                <w:rPr>
                  <w:szCs w:val="18"/>
                </w:rPr>
                <w:delText xml:space="preserve">In the performance of their duties the staff of the Secretariat shall not seek or accept instructions from any authority external to the Organization. </w:delText>
              </w:r>
            </w:del>
            <w:ins w:id="1207" w:author="Marie-Helene" w:date="2017-10-31T16:36:00Z">
              <w:r w:rsidR="00B67E7D">
                <w:rPr>
                  <w:szCs w:val="18"/>
                </w:rPr>
                <w:t xml:space="preserve">In the performance </w:t>
              </w:r>
              <w:r w:rsidR="00B67E7D">
                <w:rPr>
                  <w:szCs w:val="18"/>
                </w:rPr>
                <w:t>of their duties, the Secretary-</w:t>
              </w:r>
            </w:ins>
            <w:ins w:id="1208" w:author="Marie-Helene" w:date="2017-10-31T16:37:00Z">
              <w:r w:rsidR="00B67E7D">
                <w:rPr>
                  <w:szCs w:val="18"/>
                </w:rPr>
                <w:t>G</w:t>
              </w:r>
            </w:ins>
            <w:ins w:id="1209" w:author="Marie-Helene" w:date="2017-10-31T16:36:00Z">
              <w:r w:rsidR="00B67E7D">
                <w:rPr>
                  <w:szCs w:val="18"/>
                </w:rPr>
                <w:t>eneral and the staff shall not seek or receive instructions from any Government of from any authority external to the Organization. They shall refrain from any action which might reflect on their position as</w:t>
              </w:r>
              <w:r w:rsidR="00B67E7D">
                <w:rPr>
                  <w:szCs w:val="18"/>
                </w:rPr>
                <w:t xml:space="preserve"> international officials. Each </w:t>
              </w:r>
            </w:ins>
            <w:ins w:id="1210" w:author="Marie-Helene" w:date="2017-10-31T16:37:00Z">
              <w:r w:rsidR="00B67E7D">
                <w:rPr>
                  <w:szCs w:val="18"/>
                </w:rPr>
                <w:t>Member</w:t>
              </w:r>
            </w:ins>
            <w:ins w:id="1211" w:author="Marie-Helene" w:date="2017-10-31T16:36:00Z">
              <w:r w:rsidR="00B67E7D">
                <w:rPr>
                  <w:szCs w:val="18"/>
                </w:rPr>
                <w:t xml:space="preserve"> </w:t>
              </w:r>
            </w:ins>
            <w:ins w:id="1212" w:author="Marie-Helene" w:date="2017-10-31T16:37:00Z">
              <w:r w:rsidR="00B67E7D">
                <w:rPr>
                  <w:szCs w:val="18"/>
                </w:rPr>
                <w:t>State</w:t>
              </w:r>
            </w:ins>
            <w:ins w:id="1213" w:author="Marie-Helene" w:date="2017-10-31T16:36:00Z">
              <w:r w:rsidR="00B67E7D">
                <w:rPr>
                  <w:szCs w:val="18"/>
                </w:rPr>
                <w:t xml:space="preserve"> on its part undertakes to respect the exclusively international character of the responsibilities of the Secretary-General and the staff and not to seek to influence them in the discharge of their responsibilities.</w:t>
              </w:r>
            </w:ins>
            <w:del w:id="1214" w:author="Marie-Helene" w:date="2017-10-31T16:36:00Z">
              <w:r w:rsidRPr="00B67E7D" w:rsidDel="00B67E7D">
                <w:rPr>
                  <w:szCs w:val="18"/>
                  <w:rPrChange w:id="1215" w:author="Marie-Helene" w:date="2017-10-31T16:36:00Z">
                    <w:rPr>
                      <w:szCs w:val="18"/>
                    </w:rPr>
                  </w:rPrChange>
                </w:rPr>
                <w:delText>They shall refrain from any action which might adversely reflect on their position in the Organization as international officers.</w:delText>
              </w:r>
            </w:del>
          </w:p>
        </w:tc>
        <w:tc>
          <w:tcPr>
            <w:tcW w:w="6237" w:type="dxa"/>
          </w:tcPr>
          <w:p w:rsidR="00D00209" w:rsidRPr="00696225" w:rsidRDefault="00B67E7D" w:rsidP="00C82D83">
            <w:pPr>
              <w:rPr>
                <w:szCs w:val="18"/>
              </w:rPr>
            </w:pPr>
            <w:ins w:id="1216" w:author="Marie-Helene" w:date="2017-10-31T16:38:00Z">
              <w:r>
                <w:rPr>
                  <w:szCs w:val="18"/>
                </w:rPr>
                <w:t>Suggestion by Japan</w:t>
              </w:r>
            </w:ins>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350F24" w:rsidRDefault="00D00209" w:rsidP="00907870">
            <w:pPr>
              <w:rPr>
                <w:szCs w:val="18"/>
              </w:rPr>
            </w:pPr>
            <w:r w:rsidRPr="00350F24">
              <w:rPr>
                <w:szCs w:val="18"/>
              </w:rPr>
              <w:t>The Secretariat, under the direction of the Secretary‐General, and in accordance with the Secretariat Procedures, shall:</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2034C5" w:rsidRDefault="00D00209">
            <w:pPr>
              <w:pStyle w:val="Paragraphedeliste"/>
              <w:numPr>
                <w:ilvl w:val="0"/>
                <w:numId w:val="61"/>
              </w:numPr>
              <w:rPr>
                <w:szCs w:val="18"/>
              </w:rPr>
            </w:pPr>
            <w:ins w:id="1217" w:author="Marie-Hélène Grillet" w:date="2017-10-09T17:20:00Z">
              <w:r>
                <w:rPr>
                  <w:szCs w:val="18"/>
                </w:rPr>
                <w:t>H</w:t>
              </w:r>
            </w:ins>
            <w:del w:id="1218" w:author="Marie-Hélène Grillet" w:date="2017-10-09T17:20:00Z">
              <w:r w:rsidRPr="002034C5" w:rsidDel="00714579">
                <w:rPr>
                  <w:szCs w:val="18"/>
                </w:rPr>
                <w:delText>h</w:delText>
              </w:r>
            </w:del>
            <w:r w:rsidRPr="002034C5">
              <w:rPr>
                <w:szCs w:val="18"/>
              </w:rPr>
              <w:t xml:space="preserve">andle all day‐to‐day administration of the Organization, including the flow of information between the Secretariat and </w:t>
            </w:r>
            <w:del w:id="1219" w:author="Marie-Hélène Grillet" w:date="2017-10-09T17:20:00Z">
              <w:r w:rsidRPr="002034C5" w:rsidDel="00714579">
                <w:rPr>
                  <w:szCs w:val="18"/>
                </w:rPr>
                <w:delText>Contracting Parties</w:delText>
              </w:r>
            </w:del>
            <w:ins w:id="1220" w:author="Marie-Hélène Grillet" w:date="2017-10-09T17:20:00Z">
              <w:r>
                <w:rPr>
                  <w:szCs w:val="18"/>
                </w:rPr>
                <w:t>Member States</w:t>
              </w:r>
            </w:ins>
            <w:r w:rsidRPr="002034C5">
              <w:rPr>
                <w:szCs w:val="18"/>
              </w:rPr>
              <w:t xml:space="preserve"> and </w:t>
            </w:r>
            <w:ins w:id="1221" w:author="Marie-Hélène Grillet" w:date="2017-10-09T17:20:00Z">
              <w:r>
                <w:rPr>
                  <w:szCs w:val="18"/>
                </w:rPr>
                <w:t>M</w:t>
              </w:r>
            </w:ins>
            <w:del w:id="1222" w:author="Marie-Hélène Grillet" w:date="2017-10-09T17:20:00Z">
              <w:r w:rsidRPr="002034C5" w:rsidDel="00714579">
                <w:rPr>
                  <w:szCs w:val="18"/>
                </w:rPr>
                <w:delText>m</w:delText>
              </w:r>
            </w:del>
            <w:r w:rsidRPr="002034C5">
              <w:rPr>
                <w:szCs w:val="18"/>
              </w:rPr>
              <w:t>embers;</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2034C5" w:rsidRDefault="00D00209" w:rsidP="002034C5">
            <w:pPr>
              <w:pStyle w:val="Paragraphedeliste"/>
              <w:numPr>
                <w:ilvl w:val="0"/>
                <w:numId w:val="61"/>
              </w:numPr>
              <w:rPr>
                <w:szCs w:val="18"/>
              </w:rPr>
            </w:pPr>
            <w:ins w:id="1223" w:author="Marie-Hélène Grillet" w:date="2017-10-09T17:20:00Z">
              <w:r>
                <w:rPr>
                  <w:szCs w:val="18"/>
                </w:rPr>
                <w:t>O</w:t>
              </w:r>
            </w:ins>
            <w:del w:id="1224" w:author="Marie-Hélène Grillet" w:date="2017-10-09T17:20:00Z">
              <w:r w:rsidRPr="002034C5" w:rsidDel="00714579">
                <w:rPr>
                  <w:szCs w:val="18"/>
                </w:rPr>
                <w:delText>o</w:delText>
              </w:r>
            </w:del>
            <w:r w:rsidRPr="002034C5">
              <w:rPr>
                <w:szCs w:val="18"/>
              </w:rPr>
              <w:t>rgani</w:t>
            </w:r>
            <w:ins w:id="1225" w:author="Marie-Helene" w:date="2017-10-31T16:38:00Z">
              <w:r w:rsidR="004A0D9D">
                <w:rPr>
                  <w:szCs w:val="18"/>
                </w:rPr>
                <w:t>z</w:t>
              </w:r>
            </w:ins>
            <w:del w:id="1226" w:author="Marie-Helene" w:date="2017-10-31T16:38:00Z">
              <w:r w:rsidRPr="002034C5" w:rsidDel="004A0D9D">
                <w:rPr>
                  <w:szCs w:val="18"/>
                </w:rPr>
                <w:delText>s</w:delText>
              </w:r>
            </w:del>
            <w:r w:rsidRPr="002034C5">
              <w:rPr>
                <w:szCs w:val="18"/>
              </w:rPr>
              <w:t>e and support meetings of the General Assembly and the Council;</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2034C5" w:rsidRDefault="00D00209" w:rsidP="002034C5">
            <w:pPr>
              <w:pStyle w:val="Paragraphedeliste"/>
              <w:numPr>
                <w:ilvl w:val="0"/>
                <w:numId w:val="61"/>
              </w:numPr>
              <w:rPr>
                <w:szCs w:val="18"/>
              </w:rPr>
            </w:pPr>
            <w:ins w:id="1227" w:author="Marie-Hélène Grillet" w:date="2017-10-09T17:20:00Z">
              <w:r>
                <w:rPr>
                  <w:szCs w:val="18"/>
                </w:rPr>
                <w:t>P</w:t>
              </w:r>
            </w:ins>
            <w:del w:id="1228" w:author="Marie-Hélène Grillet" w:date="2017-10-09T17:20:00Z">
              <w:r w:rsidRPr="002034C5" w:rsidDel="00714579">
                <w:rPr>
                  <w:szCs w:val="18"/>
                </w:rPr>
                <w:delText>p</w:delText>
              </w:r>
            </w:del>
            <w:r w:rsidRPr="002034C5">
              <w:rPr>
                <w:szCs w:val="18"/>
              </w:rPr>
              <w:t xml:space="preserve">repare </w:t>
            </w:r>
            <w:ins w:id="1229" w:author="Marie-Helene" w:date="2017-10-06T15:47:00Z">
              <w:r>
                <w:rPr>
                  <w:szCs w:val="18"/>
                </w:rPr>
                <w:t>t</w:t>
              </w:r>
            </w:ins>
            <w:del w:id="1230" w:author="Marie-Helene" w:date="2017-10-06T15:47:00Z">
              <w:r w:rsidRPr="002034C5" w:rsidDel="005A3050">
                <w:rPr>
                  <w:szCs w:val="18"/>
                </w:rPr>
                <w:delText>T</w:delText>
              </w:r>
            </w:del>
            <w:r w:rsidRPr="002034C5">
              <w:rPr>
                <w:szCs w:val="18"/>
              </w:rPr>
              <w:t xml:space="preserve">erms of </w:t>
            </w:r>
            <w:ins w:id="1231" w:author="Marie-Helene" w:date="2017-10-06T15:47:00Z">
              <w:r>
                <w:rPr>
                  <w:szCs w:val="18"/>
                </w:rPr>
                <w:t>r</w:t>
              </w:r>
            </w:ins>
            <w:del w:id="1232" w:author="Marie-Helene" w:date="2017-10-06T15:47:00Z">
              <w:r w:rsidRPr="002034C5" w:rsidDel="005A3050">
                <w:rPr>
                  <w:szCs w:val="18"/>
                </w:rPr>
                <w:delText>R</w:delText>
              </w:r>
            </w:del>
            <w:r w:rsidRPr="002034C5">
              <w:rPr>
                <w:szCs w:val="18"/>
              </w:rPr>
              <w:t xml:space="preserve">eference for Committees and </w:t>
            </w:r>
            <w:del w:id="1233" w:author="Marie-Hélène Grillet" w:date="2017-10-09T17:29:00Z">
              <w:r w:rsidRPr="002034C5" w:rsidDel="006962CF">
                <w:rPr>
                  <w:szCs w:val="18"/>
                </w:rPr>
                <w:delText xml:space="preserve">other </w:delText>
              </w:r>
              <w:r w:rsidRPr="002034C5" w:rsidDel="006962CF">
                <w:rPr>
                  <w:szCs w:val="18"/>
                </w:rPr>
                <w:lastRenderedPageBreak/>
                <w:delText>bodies</w:delText>
              </w:r>
            </w:del>
            <w:ins w:id="1234" w:author="Marie-Hélène Grillet" w:date="2017-10-09T17:29:00Z">
              <w:r>
                <w:rPr>
                  <w:szCs w:val="18"/>
                </w:rPr>
                <w:t>other subsidiary bodies</w:t>
              </w:r>
            </w:ins>
            <w:r w:rsidRPr="002034C5">
              <w:rPr>
                <w:szCs w:val="18"/>
              </w:rPr>
              <w:t xml:space="preserve"> for approval by the Council;</w:t>
            </w:r>
          </w:p>
        </w:tc>
        <w:tc>
          <w:tcPr>
            <w:tcW w:w="6237" w:type="dxa"/>
          </w:tcPr>
          <w:p w:rsidR="00D00209" w:rsidRPr="00E16FF5" w:rsidRDefault="00D00209" w:rsidP="00C82D83">
            <w:pPr>
              <w:rPr>
                <w:szCs w:val="18"/>
                <w:u w:val="single"/>
              </w:rPr>
            </w:pPr>
            <w:r>
              <w:rPr>
                <w:szCs w:val="18"/>
              </w:rPr>
              <w:lastRenderedPageBreak/>
              <w:t xml:space="preserve">For approval by the </w:t>
            </w:r>
            <w:r>
              <w:rPr>
                <w:szCs w:val="18"/>
                <w:u w:val="single"/>
              </w:rPr>
              <w:t>General Assembly.</w:t>
            </w:r>
          </w:p>
        </w:tc>
        <w:tc>
          <w:tcPr>
            <w:tcW w:w="1843" w:type="dxa"/>
          </w:tcPr>
          <w:p w:rsidR="00D00209" w:rsidRPr="00AA6F89" w:rsidRDefault="00D00209">
            <w:pPr>
              <w:rPr>
                <w:szCs w:val="18"/>
              </w:rPr>
            </w:pPr>
            <w:r>
              <w:rPr>
                <w:szCs w:val="18"/>
              </w:rPr>
              <w:t>Japan</w:t>
            </w:r>
          </w:p>
        </w:tc>
      </w:tr>
      <w:tr w:rsidR="00D00209" w:rsidTr="00672189">
        <w:tc>
          <w:tcPr>
            <w:tcW w:w="1555" w:type="dxa"/>
          </w:tcPr>
          <w:p w:rsidR="00D00209" w:rsidRDefault="00D00209">
            <w:pPr>
              <w:rPr>
                <w:b/>
                <w:szCs w:val="18"/>
              </w:rPr>
            </w:pPr>
          </w:p>
        </w:tc>
        <w:tc>
          <w:tcPr>
            <w:tcW w:w="5811" w:type="dxa"/>
          </w:tcPr>
          <w:p w:rsidR="00D00209" w:rsidRPr="002034C5" w:rsidRDefault="00D00209" w:rsidP="002034C5">
            <w:pPr>
              <w:pStyle w:val="Paragraphedeliste"/>
              <w:numPr>
                <w:ilvl w:val="0"/>
                <w:numId w:val="61"/>
              </w:numPr>
              <w:rPr>
                <w:szCs w:val="18"/>
              </w:rPr>
            </w:pPr>
            <w:ins w:id="1235" w:author="Marie-Hélène Grillet" w:date="2017-10-09T17:21:00Z">
              <w:r>
                <w:rPr>
                  <w:szCs w:val="18"/>
                </w:rPr>
                <w:t>O</w:t>
              </w:r>
            </w:ins>
            <w:del w:id="1236" w:author="Marie-Hélène Grillet" w:date="2017-10-09T17:21:00Z">
              <w:r w:rsidRPr="002034C5" w:rsidDel="00714579">
                <w:rPr>
                  <w:szCs w:val="18"/>
                </w:rPr>
                <w:delText>o</w:delText>
              </w:r>
            </w:del>
            <w:r w:rsidRPr="002034C5">
              <w:rPr>
                <w:szCs w:val="18"/>
              </w:rPr>
              <w:t>rgani</w:t>
            </w:r>
            <w:ins w:id="1237" w:author="Marie-Helene" w:date="2017-10-31T16:39:00Z">
              <w:r w:rsidR="004A0D9D">
                <w:rPr>
                  <w:szCs w:val="18"/>
                </w:rPr>
                <w:t>z</w:t>
              </w:r>
            </w:ins>
            <w:del w:id="1238" w:author="Marie-Helene" w:date="2017-10-31T16:39:00Z">
              <w:r w:rsidRPr="002034C5" w:rsidDel="004A0D9D">
                <w:rPr>
                  <w:szCs w:val="18"/>
                </w:rPr>
                <w:delText>s</w:delText>
              </w:r>
            </w:del>
            <w:r w:rsidRPr="002034C5">
              <w:rPr>
                <w:szCs w:val="18"/>
              </w:rPr>
              <w:t xml:space="preserve">e and support the Committees and </w:t>
            </w:r>
            <w:del w:id="1239" w:author="Marie-Hélène Grillet" w:date="2017-10-09T17:29:00Z">
              <w:r w:rsidRPr="002034C5" w:rsidDel="006962CF">
                <w:rPr>
                  <w:szCs w:val="18"/>
                </w:rPr>
                <w:delText>other bodies</w:delText>
              </w:r>
            </w:del>
            <w:ins w:id="1240" w:author="Marie-Hélène Grillet" w:date="2017-10-09T17:29:00Z">
              <w:r>
                <w:rPr>
                  <w:szCs w:val="18"/>
                </w:rPr>
                <w:t>other subsidiary bodies</w:t>
              </w:r>
            </w:ins>
            <w:r w:rsidRPr="002034C5">
              <w:rPr>
                <w:szCs w:val="18"/>
              </w:rPr>
              <w:t xml:space="preserve"> in accordance with the </w:t>
            </w:r>
            <w:ins w:id="1241" w:author="Marie-Helene" w:date="2017-10-06T15:47:00Z">
              <w:r>
                <w:rPr>
                  <w:szCs w:val="18"/>
                </w:rPr>
                <w:t>w</w:t>
              </w:r>
            </w:ins>
            <w:del w:id="1242" w:author="Marie-Helene" w:date="2017-10-06T15:47:00Z">
              <w:r w:rsidRPr="002034C5" w:rsidDel="005A3050">
                <w:rPr>
                  <w:szCs w:val="18"/>
                </w:rPr>
                <w:delText>W</w:delText>
              </w:r>
            </w:del>
            <w:r w:rsidRPr="002034C5">
              <w:rPr>
                <w:szCs w:val="18"/>
              </w:rPr>
              <w:t xml:space="preserve">ork </w:t>
            </w:r>
            <w:ins w:id="1243" w:author="Marie-Helene" w:date="2017-10-06T15:47:00Z">
              <w:r>
                <w:rPr>
                  <w:szCs w:val="18"/>
                </w:rPr>
                <w:t>p</w:t>
              </w:r>
            </w:ins>
            <w:del w:id="1244" w:author="Marie-Helene" w:date="2017-10-06T15:47:00Z">
              <w:r w:rsidRPr="002034C5" w:rsidDel="005A3050">
                <w:rPr>
                  <w:szCs w:val="18"/>
                </w:rPr>
                <w:delText>P</w:delText>
              </w:r>
            </w:del>
            <w:r w:rsidRPr="002034C5">
              <w:rPr>
                <w:szCs w:val="18"/>
              </w:rPr>
              <w:t>rogramme approved by the Council, by (as required):</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2034C5" w:rsidRDefault="00D00209" w:rsidP="002034C5">
            <w:pPr>
              <w:pStyle w:val="Paragraphedeliste"/>
              <w:numPr>
                <w:ilvl w:val="0"/>
                <w:numId w:val="62"/>
              </w:numPr>
              <w:ind w:left="884" w:hanging="142"/>
              <w:rPr>
                <w:szCs w:val="18"/>
              </w:rPr>
            </w:pPr>
            <w:r>
              <w:rPr>
                <w:szCs w:val="18"/>
              </w:rPr>
              <w:t>hosting the meetings;</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Default="00D00209" w:rsidP="002034C5">
            <w:pPr>
              <w:pStyle w:val="Paragraphedeliste"/>
              <w:numPr>
                <w:ilvl w:val="0"/>
                <w:numId w:val="62"/>
              </w:numPr>
              <w:ind w:left="884" w:hanging="142"/>
              <w:rPr>
                <w:szCs w:val="18"/>
              </w:rPr>
            </w:pPr>
            <w:r>
              <w:rPr>
                <w:szCs w:val="18"/>
              </w:rPr>
              <w:t>providing secretarial and technical support;</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Default="00D00209" w:rsidP="002034C5">
            <w:pPr>
              <w:pStyle w:val="Paragraphedeliste"/>
              <w:numPr>
                <w:ilvl w:val="0"/>
                <w:numId w:val="62"/>
              </w:numPr>
              <w:ind w:left="884" w:hanging="142"/>
              <w:rPr>
                <w:szCs w:val="18"/>
              </w:rPr>
            </w:pPr>
            <w:r>
              <w:rPr>
                <w:szCs w:val="18"/>
              </w:rPr>
              <w:t>preparing and submitting related documents to the Council; and</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Default="00D00209" w:rsidP="002034C5">
            <w:pPr>
              <w:pStyle w:val="Paragraphedeliste"/>
              <w:numPr>
                <w:ilvl w:val="0"/>
                <w:numId w:val="62"/>
              </w:numPr>
              <w:ind w:left="884" w:hanging="142"/>
              <w:rPr>
                <w:szCs w:val="18"/>
              </w:rPr>
            </w:pPr>
            <w:proofErr w:type="gramStart"/>
            <w:r>
              <w:rPr>
                <w:szCs w:val="18"/>
              </w:rPr>
              <w:t>circulating</w:t>
            </w:r>
            <w:proofErr w:type="gramEnd"/>
            <w:r>
              <w:rPr>
                <w:szCs w:val="18"/>
              </w:rPr>
              <w:t xml:space="preserve"> meeting documents.</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4A0D9D" w:rsidRDefault="00D00209" w:rsidP="004A0D9D">
            <w:pPr>
              <w:ind w:left="360"/>
              <w:rPr>
                <w:szCs w:val="18"/>
                <w:rPrChange w:id="1245" w:author="Marie-Helene" w:date="2017-10-31T16:47:00Z">
                  <w:rPr/>
                </w:rPrChange>
              </w:rPr>
              <w:pPrChange w:id="1246" w:author="Marie-Helene" w:date="2017-10-31T16:47:00Z">
                <w:pPr>
                  <w:pStyle w:val="Paragraphedeliste"/>
                  <w:numPr>
                    <w:numId w:val="61"/>
                  </w:numPr>
                  <w:ind w:hanging="360"/>
                </w:pPr>
              </w:pPrChange>
            </w:pPr>
            <w:ins w:id="1247" w:author="Marie-Hélène Grillet" w:date="2017-10-09T17:21:00Z">
              <w:del w:id="1248" w:author="Marie-Helene" w:date="2017-10-31T16:47:00Z">
                <w:r w:rsidRPr="004A0D9D" w:rsidDel="004A0D9D">
                  <w:rPr>
                    <w:szCs w:val="18"/>
                    <w:rPrChange w:id="1249" w:author="Marie-Helene" w:date="2017-10-31T16:47:00Z">
                      <w:rPr/>
                    </w:rPrChange>
                  </w:rPr>
                  <w:delText>E</w:delText>
                </w:r>
              </w:del>
            </w:ins>
            <w:del w:id="1250" w:author="Marie-Helene" w:date="2017-10-31T16:47:00Z">
              <w:r w:rsidRPr="004A0D9D" w:rsidDel="004A0D9D">
                <w:rPr>
                  <w:szCs w:val="18"/>
                  <w:rPrChange w:id="1251" w:author="Marie-Helene" w:date="2017-10-31T16:47:00Z">
                    <w:rPr/>
                  </w:rPrChange>
                </w:rPr>
                <w:delText xml:space="preserve">establish </w:delText>
              </w:r>
            </w:del>
            <w:del w:id="1252" w:author="Marie-Helene" w:date="2017-10-31T16:46:00Z">
              <w:r w:rsidRPr="004A0D9D" w:rsidDel="004A0D9D">
                <w:rPr>
                  <w:szCs w:val="18"/>
                  <w:rPrChange w:id="1253" w:author="Marie-Helene" w:date="2017-10-31T16:47:00Z">
                    <w:rPr/>
                  </w:rPrChange>
                </w:rPr>
                <w:delText>Rules of Procedure</w:delText>
              </w:r>
            </w:del>
            <w:del w:id="1254" w:author="Marie-Helene" w:date="2017-10-31T16:47:00Z">
              <w:r w:rsidRPr="004A0D9D" w:rsidDel="004A0D9D">
                <w:rPr>
                  <w:szCs w:val="18"/>
                  <w:rPrChange w:id="1255" w:author="Marie-Helene" w:date="2017-10-31T16:47:00Z">
                    <w:rPr/>
                  </w:rPrChange>
                </w:rPr>
                <w:delText xml:space="preserve"> for </w:delText>
              </w:r>
            </w:del>
            <w:del w:id="1256" w:author="Marie-Helene" w:date="2017-10-31T16:45:00Z">
              <w:r w:rsidRPr="004A0D9D" w:rsidDel="004A0D9D">
                <w:rPr>
                  <w:szCs w:val="18"/>
                  <w:rPrChange w:id="1257" w:author="Marie-Helene" w:date="2017-10-31T16:47:00Z">
                    <w:rPr/>
                  </w:rPrChange>
                </w:rPr>
                <w:delText xml:space="preserve">participation in </w:delText>
              </w:r>
            </w:del>
            <w:ins w:id="1258" w:author="Marie-Hélène Grillet" w:date="2017-10-09T17:21:00Z">
              <w:del w:id="1259" w:author="Marie-Helene" w:date="2017-10-31T16:47:00Z">
                <w:r w:rsidRPr="004A0D9D" w:rsidDel="004A0D9D">
                  <w:rPr>
                    <w:szCs w:val="18"/>
                    <w:rPrChange w:id="1260" w:author="Marie-Helene" w:date="2017-10-31T16:47:00Z">
                      <w:rPr/>
                    </w:rPrChange>
                  </w:rPr>
                  <w:delText>c</w:delText>
                </w:r>
              </w:del>
            </w:ins>
            <w:del w:id="1261" w:author="Marie-Helene" w:date="2017-10-31T16:47:00Z">
              <w:r w:rsidRPr="004A0D9D" w:rsidDel="004A0D9D">
                <w:rPr>
                  <w:szCs w:val="18"/>
                  <w:rPrChange w:id="1262" w:author="Marie-Helene" w:date="2017-10-31T16:47:00Z">
                    <w:rPr/>
                  </w:rPrChange>
                </w:rPr>
                <w:delText xml:space="preserve">Conferences and </w:delText>
              </w:r>
            </w:del>
            <w:ins w:id="1263" w:author="Marie-Hélène Grillet" w:date="2017-10-09T17:21:00Z">
              <w:del w:id="1264" w:author="Marie-Helene" w:date="2017-10-31T16:47:00Z">
                <w:r w:rsidRPr="004A0D9D" w:rsidDel="004A0D9D">
                  <w:rPr>
                    <w:szCs w:val="18"/>
                    <w:rPrChange w:id="1265" w:author="Marie-Helene" w:date="2017-10-31T16:47:00Z">
                      <w:rPr/>
                    </w:rPrChange>
                  </w:rPr>
                  <w:delText>s</w:delText>
                </w:r>
              </w:del>
            </w:ins>
            <w:del w:id="1266" w:author="Marie-Helene" w:date="2017-10-31T16:47:00Z">
              <w:r w:rsidRPr="004A0D9D" w:rsidDel="004A0D9D">
                <w:rPr>
                  <w:szCs w:val="18"/>
                  <w:rPrChange w:id="1267" w:author="Marie-Helene" w:date="2017-10-31T16:47:00Z">
                    <w:rPr/>
                  </w:rPrChange>
                </w:rPr>
                <w:delText>Symposia for approval by the Council;</w:delText>
              </w:r>
            </w:del>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714579" w:rsidRDefault="00D00209" w:rsidP="002034C5">
            <w:pPr>
              <w:pStyle w:val="Paragraphedeliste"/>
              <w:numPr>
                <w:ilvl w:val="0"/>
                <w:numId w:val="61"/>
              </w:numPr>
              <w:rPr>
                <w:szCs w:val="18"/>
              </w:rPr>
            </w:pPr>
            <w:ins w:id="1268" w:author="Marie-Hélène Grillet" w:date="2017-10-09T17:22:00Z">
              <w:r>
                <w:rPr>
                  <w:szCs w:val="18"/>
                </w:rPr>
                <w:t>O</w:t>
              </w:r>
            </w:ins>
            <w:del w:id="1269" w:author="Marie-Hélène Grillet" w:date="2017-10-09T17:22:00Z">
              <w:r w:rsidRPr="00714579" w:rsidDel="00714579">
                <w:rPr>
                  <w:szCs w:val="18"/>
                </w:rPr>
                <w:delText>o</w:delText>
              </w:r>
            </w:del>
            <w:r w:rsidRPr="00714579">
              <w:rPr>
                <w:szCs w:val="18"/>
              </w:rPr>
              <w:t>rgani</w:t>
            </w:r>
            <w:ins w:id="1270" w:author="Marie-Helene" w:date="2017-10-31T16:43:00Z">
              <w:r w:rsidR="004A0D9D">
                <w:rPr>
                  <w:szCs w:val="18"/>
                </w:rPr>
                <w:t>z</w:t>
              </w:r>
            </w:ins>
            <w:del w:id="1271" w:author="Marie-Helene" w:date="2017-10-31T16:43:00Z">
              <w:r w:rsidRPr="00714579" w:rsidDel="004A0D9D">
                <w:rPr>
                  <w:szCs w:val="18"/>
                </w:rPr>
                <w:delText>s</w:delText>
              </w:r>
            </w:del>
            <w:r w:rsidRPr="00714579">
              <w:rPr>
                <w:szCs w:val="18"/>
              </w:rPr>
              <w:t xml:space="preserve">e </w:t>
            </w:r>
            <w:ins w:id="1272" w:author="Marie-Helene" w:date="2017-10-31T16:48:00Z">
              <w:r w:rsidR="00053051">
                <w:rPr>
                  <w:szCs w:val="18"/>
                </w:rPr>
                <w:t>and support c</w:t>
              </w:r>
            </w:ins>
            <w:ins w:id="1273" w:author="Marie-Hélène Grillet" w:date="2017-10-09T17:21:00Z">
              <w:del w:id="1274" w:author="Marie-Helene" w:date="2017-10-31T16:48:00Z">
                <w:r w:rsidDel="00053051">
                  <w:rPr>
                    <w:szCs w:val="18"/>
                  </w:rPr>
                  <w:delText>C</w:delText>
                </w:r>
              </w:del>
            </w:ins>
            <w:del w:id="1275" w:author="Marie-Hélène Grillet" w:date="2017-10-09T17:21:00Z">
              <w:r w:rsidRPr="00714579" w:rsidDel="00714579">
                <w:rPr>
                  <w:szCs w:val="18"/>
                </w:rPr>
                <w:delText>C</w:delText>
              </w:r>
            </w:del>
            <w:r w:rsidRPr="00714579">
              <w:rPr>
                <w:szCs w:val="18"/>
              </w:rPr>
              <w:t xml:space="preserve">onferences, </w:t>
            </w:r>
            <w:ins w:id="1276" w:author="Marie-Helene" w:date="2017-10-31T16:48:00Z">
              <w:r w:rsidR="00053051">
                <w:rPr>
                  <w:szCs w:val="18"/>
                </w:rPr>
                <w:t>s</w:t>
              </w:r>
            </w:ins>
            <w:ins w:id="1277" w:author="Marie-Hélène Grillet" w:date="2017-10-09T17:21:00Z">
              <w:del w:id="1278" w:author="Marie-Helene" w:date="2017-10-31T16:48:00Z">
                <w:r w:rsidDel="00053051">
                  <w:rPr>
                    <w:szCs w:val="18"/>
                  </w:rPr>
                  <w:delText>S</w:delText>
                </w:r>
              </w:del>
            </w:ins>
            <w:del w:id="1279" w:author="Marie-Hélène Grillet" w:date="2017-10-09T17:21:00Z">
              <w:r w:rsidRPr="00714579" w:rsidDel="00714579">
                <w:rPr>
                  <w:szCs w:val="18"/>
                </w:rPr>
                <w:delText>S</w:delText>
              </w:r>
            </w:del>
            <w:r w:rsidRPr="00714579">
              <w:rPr>
                <w:szCs w:val="18"/>
              </w:rPr>
              <w:t>ymposia, seminars, workshops and other events;</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714579" w:rsidRDefault="00D00209" w:rsidP="002034C5">
            <w:pPr>
              <w:pStyle w:val="Paragraphedeliste"/>
              <w:numPr>
                <w:ilvl w:val="0"/>
                <w:numId w:val="61"/>
              </w:numPr>
              <w:rPr>
                <w:szCs w:val="18"/>
              </w:rPr>
            </w:pPr>
            <w:del w:id="1280" w:author="Marie-Helene" w:date="2017-10-06T15:48:00Z">
              <w:r w:rsidRPr="00714579" w:rsidDel="005A3050">
                <w:rPr>
                  <w:szCs w:val="18"/>
                </w:rPr>
                <w:delText xml:space="preserve">manage </w:delText>
              </w:r>
            </w:del>
            <w:ins w:id="1281" w:author="Marie-Hélène Grillet" w:date="2017-10-09T17:22:00Z">
              <w:r>
                <w:rPr>
                  <w:szCs w:val="18"/>
                </w:rPr>
                <w:t>A</w:t>
              </w:r>
            </w:ins>
            <w:ins w:id="1282" w:author="Marie-Helene" w:date="2017-10-06T15:48:00Z">
              <w:del w:id="1283" w:author="Marie-Hélène Grillet" w:date="2017-10-09T17:22:00Z">
                <w:r w:rsidRPr="00714579" w:rsidDel="00714579">
                  <w:rPr>
                    <w:szCs w:val="18"/>
                  </w:rPr>
                  <w:delText>a</w:delText>
                </w:r>
              </w:del>
              <w:r w:rsidRPr="00714579">
                <w:rPr>
                  <w:szCs w:val="18"/>
                </w:rPr>
                <w:t xml:space="preserve">dminister </w:t>
              </w:r>
            </w:ins>
            <w:r w:rsidRPr="00714579">
              <w:rPr>
                <w:szCs w:val="18"/>
              </w:rPr>
              <w:t>finances under the direction of the Council and in accordance with the Financial Regulations;</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714579" w:rsidRDefault="00D00209" w:rsidP="00FF5095">
            <w:pPr>
              <w:pStyle w:val="Paragraphedeliste"/>
              <w:numPr>
                <w:ilvl w:val="0"/>
                <w:numId w:val="61"/>
              </w:numPr>
              <w:rPr>
                <w:szCs w:val="18"/>
              </w:rPr>
              <w:pPrChange w:id="1284" w:author="Marie-Helene" w:date="2017-10-31T16:51:00Z">
                <w:pPr>
                  <w:pStyle w:val="Paragraphedeliste"/>
                  <w:numPr>
                    <w:numId w:val="61"/>
                  </w:numPr>
                  <w:ind w:hanging="360"/>
                </w:pPr>
              </w:pPrChange>
            </w:pPr>
            <w:ins w:id="1285" w:author="Marie-Hélène Grillet" w:date="2017-10-09T17:23:00Z">
              <w:r>
                <w:rPr>
                  <w:szCs w:val="18"/>
                </w:rPr>
                <w:t>P</w:t>
              </w:r>
            </w:ins>
            <w:del w:id="1286" w:author="Marie-Hélène Grillet" w:date="2017-10-09T17:22:00Z">
              <w:r w:rsidRPr="00714579" w:rsidDel="00714579">
                <w:rPr>
                  <w:szCs w:val="18"/>
                </w:rPr>
                <w:delText>p</w:delText>
              </w:r>
            </w:del>
            <w:r w:rsidRPr="00714579">
              <w:rPr>
                <w:szCs w:val="18"/>
              </w:rPr>
              <w:t xml:space="preserve">repare the annual budget and accounts for submission to the </w:t>
            </w:r>
            <w:del w:id="1287" w:author="Marie-Helene" w:date="2017-10-31T16:51:00Z">
              <w:r w:rsidRPr="00714579" w:rsidDel="00FF5095">
                <w:rPr>
                  <w:szCs w:val="18"/>
                </w:rPr>
                <w:delText>Finance and Audit Committee</w:delText>
              </w:r>
            </w:del>
            <w:ins w:id="1288" w:author="Marie-Helene" w:date="2017-10-31T16:51:00Z">
              <w:r w:rsidR="00FF5095">
                <w:rPr>
                  <w:szCs w:val="18"/>
                </w:rPr>
                <w:t>Council</w:t>
              </w:r>
            </w:ins>
            <w:r w:rsidRPr="00714579">
              <w:rPr>
                <w:szCs w:val="18"/>
              </w:rPr>
              <w:t>;</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2034C5" w:rsidRDefault="00D00209" w:rsidP="002034C5">
            <w:pPr>
              <w:pStyle w:val="Paragraphedeliste"/>
              <w:numPr>
                <w:ilvl w:val="0"/>
                <w:numId w:val="61"/>
              </w:numPr>
              <w:rPr>
                <w:szCs w:val="18"/>
              </w:rPr>
            </w:pPr>
            <w:ins w:id="1289" w:author="Marie-Hélène Grillet" w:date="2017-10-09T17:23:00Z">
              <w:r>
                <w:rPr>
                  <w:szCs w:val="18"/>
                </w:rPr>
                <w:t>P</w:t>
              </w:r>
            </w:ins>
            <w:del w:id="1290" w:author="Marie-Hélène Grillet" w:date="2017-10-09T17:23:00Z">
              <w:r w:rsidDel="00714579">
                <w:rPr>
                  <w:szCs w:val="18"/>
                </w:rPr>
                <w:delText>p</w:delText>
              </w:r>
            </w:del>
            <w:r>
              <w:rPr>
                <w:szCs w:val="18"/>
              </w:rPr>
              <w:t xml:space="preserve">roduce the </w:t>
            </w:r>
            <w:ins w:id="1291" w:author="Marie-Hélène Grillet" w:date="2017-10-09T17:22:00Z">
              <w:r>
                <w:rPr>
                  <w:szCs w:val="18"/>
                </w:rPr>
                <w:t>a</w:t>
              </w:r>
            </w:ins>
            <w:del w:id="1292" w:author="Marie-Hélène Grillet" w:date="2017-10-09T17:22:00Z">
              <w:r w:rsidDel="00714579">
                <w:rPr>
                  <w:szCs w:val="18"/>
                </w:rPr>
                <w:delText>A</w:delText>
              </w:r>
            </w:del>
            <w:r>
              <w:rPr>
                <w:szCs w:val="18"/>
              </w:rPr>
              <w:t xml:space="preserve">nnual </w:t>
            </w:r>
            <w:ins w:id="1293" w:author="Marie-Hélène Grillet" w:date="2017-10-09T17:22:00Z">
              <w:r>
                <w:rPr>
                  <w:szCs w:val="18"/>
                </w:rPr>
                <w:t>r</w:t>
              </w:r>
            </w:ins>
            <w:del w:id="1294" w:author="Marie-Hélène Grillet" w:date="2017-10-09T17:22:00Z">
              <w:r w:rsidDel="00714579">
                <w:rPr>
                  <w:szCs w:val="18"/>
                </w:rPr>
                <w:delText>R</w:delText>
              </w:r>
            </w:del>
            <w:r>
              <w:rPr>
                <w:szCs w:val="18"/>
              </w:rPr>
              <w:t>eport;</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Default="00D00209" w:rsidP="002034C5">
            <w:pPr>
              <w:pStyle w:val="Paragraphedeliste"/>
              <w:numPr>
                <w:ilvl w:val="0"/>
                <w:numId w:val="61"/>
              </w:numPr>
              <w:rPr>
                <w:szCs w:val="18"/>
              </w:rPr>
            </w:pPr>
            <w:ins w:id="1295" w:author="Marie-Hélène Grillet" w:date="2017-10-09T17:23:00Z">
              <w:r>
                <w:rPr>
                  <w:szCs w:val="18"/>
                </w:rPr>
                <w:t>R</w:t>
              </w:r>
            </w:ins>
            <w:del w:id="1296" w:author="Marie-Hélène Grillet" w:date="2017-10-09T17:23:00Z">
              <w:r w:rsidRPr="002034C5" w:rsidDel="00714579">
                <w:rPr>
                  <w:szCs w:val="18"/>
                </w:rPr>
                <w:delText>r</w:delText>
              </w:r>
            </w:del>
            <w:r w:rsidRPr="002034C5">
              <w:rPr>
                <w:szCs w:val="18"/>
              </w:rPr>
              <w:t xml:space="preserve">eceive, print, file and/or circulate/publish documents, and in so doing, ensure that all </w:t>
            </w:r>
            <w:ins w:id="1297" w:author="Marie-Hélène Grillet" w:date="2017-10-09T17:22:00Z">
              <w:r>
                <w:rPr>
                  <w:szCs w:val="18"/>
                </w:rPr>
                <w:t>s</w:t>
              </w:r>
            </w:ins>
            <w:del w:id="1298" w:author="Marie-Hélène Grillet" w:date="2017-10-09T17:22:00Z">
              <w:r w:rsidRPr="002034C5" w:rsidDel="00714579">
                <w:rPr>
                  <w:szCs w:val="18"/>
                </w:rPr>
                <w:delText>S</w:delText>
              </w:r>
            </w:del>
            <w:r w:rsidRPr="002034C5">
              <w:rPr>
                <w:szCs w:val="18"/>
              </w:rPr>
              <w:t xml:space="preserve">tandards, </w:t>
            </w:r>
            <w:ins w:id="1299" w:author="Marie-Hélène Grillet" w:date="2017-10-09T17:22:00Z">
              <w:r>
                <w:rPr>
                  <w:szCs w:val="18"/>
                </w:rPr>
                <w:t>r</w:t>
              </w:r>
            </w:ins>
            <w:del w:id="1300" w:author="Marie-Hélène Grillet" w:date="2017-10-09T17:22:00Z">
              <w:r w:rsidRPr="002034C5" w:rsidDel="00714579">
                <w:rPr>
                  <w:szCs w:val="18"/>
                </w:rPr>
                <w:delText>R</w:delText>
              </w:r>
            </w:del>
            <w:r w:rsidRPr="002034C5">
              <w:rPr>
                <w:szCs w:val="18"/>
              </w:rPr>
              <w:t xml:space="preserve">ecommendations, </w:t>
            </w:r>
            <w:ins w:id="1301" w:author="Marie-Hélène Grillet" w:date="2017-10-09T17:22:00Z">
              <w:r>
                <w:rPr>
                  <w:szCs w:val="18"/>
                </w:rPr>
                <w:t>g</w:t>
              </w:r>
            </w:ins>
            <w:del w:id="1302" w:author="Marie-Hélène Grillet" w:date="2017-10-09T17:22:00Z">
              <w:r w:rsidRPr="002034C5" w:rsidDel="00714579">
                <w:rPr>
                  <w:szCs w:val="18"/>
                </w:rPr>
                <w:delText>G</w:delText>
              </w:r>
            </w:del>
            <w:r w:rsidRPr="002034C5">
              <w:rPr>
                <w:szCs w:val="18"/>
              </w:rPr>
              <w:t xml:space="preserve">uidelines and </w:t>
            </w:r>
            <w:ins w:id="1303" w:author="Marie-Hélène Grillet" w:date="2017-10-09T17:22:00Z">
              <w:r>
                <w:rPr>
                  <w:szCs w:val="18"/>
                </w:rPr>
                <w:t>m</w:t>
              </w:r>
            </w:ins>
            <w:del w:id="1304" w:author="Marie-Hélène Grillet" w:date="2017-10-09T17:22:00Z">
              <w:r w:rsidRPr="002034C5" w:rsidDel="00714579">
                <w:rPr>
                  <w:szCs w:val="18"/>
                </w:rPr>
                <w:delText>M</w:delText>
              </w:r>
            </w:del>
            <w:r w:rsidRPr="002034C5">
              <w:rPr>
                <w:szCs w:val="18"/>
              </w:rPr>
              <w:t>anuals upon their publication are made available in all the official languages of the Organization;</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2034C5" w:rsidRDefault="00D00209" w:rsidP="002034C5">
            <w:pPr>
              <w:pStyle w:val="Paragraphedeliste"/>
              <w:numPr>
                <w:ilvl w:val="0"/>
                <w:numId w:val="61"/>
              </w:numPr>
              <w:rPr>
                <w:szCs w:val="18"/>
              </w:rPr>
            </w:pPr>
            <w:ins w:id="1305" w:author="Marie-Hélène Grillet" w:date="2017-10-09T17:23:00Z">
              <w:r>
                <w:rPr>
                  <w:szCs w:val="18"/>
                </w:rPr>
                <w:t>E</w:t>
              </w:r>
            </w:ins>
            <w:del w:id="1306" w:author="Marie-Hélène Grillet" w:date="2017-10-09T17:23:00Z">
              <w:r w:rsidRPr="002034C5" w:rsidDel="00714579">
                <w:rPr>
                  <w:szCs w:val="18"/>
                </w:rPr>
                <w:delText>e</w:delText>
              </w:r>
            </w:del>
            <w:r w:rsidRPr="002034C5">
              <w:rPr>
                <w:szCs w:val="18"/>
              </w:rPr>
              <w:t>stablish, maintain and have custody of documents in the archive; and</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2034C5" w:rsidRDefault="00D00209" w:rsidP="002034C5">
            <w:pPr>
              <w:pStyle w:val="Paragraphedeliste"/>
              <w:numPr>
                <w:ilvl w:val="0"/>
                <w:numId w:val="61"/>
              </w:numPr>
              <w:rPr>
                <w:szCs w:val="18"/>
              </w:rPr>
            </w:pPr>
            <w:ins w:id="1307" w:author="Marie-Hélène Grillet" w:date="2017-10-09T17:23:00Z">
              <w:r>
                <w:rPr>
                  <w:szCs w:val="18"/>
                </w:rPr>
                <w:t>G</w:t>
              </w:r>
            </w:ins>
            <w:del w:id="1308" w:author="Marie-Hélène Grillet" w:date="2017-10-09T17:23:00Z">
              <w:r w:rsidRPr="002034C5" w:rsidDel="00714579">
                <w:rPr>
                  <w:szCs w:val="18"/>
                </w:rPr>
                <w:delText>g</w:delText>
              </w:r>
            </w:del>
            <w:r w:rsidRPr="002034C5">
              <w:rPr>
                <w:szCs w:val="18"/>
              </w:rPr>
              <w:t>enerally perform all other work that may be required to support the endeavours of the Organization.</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31015" w:rsidRDefault="00D00209" w:rsidP="00831015">
            <w:pPr>
              <w:pStyle w:val="Paragraphedeliste"/>
              <w:numPr>
                <w:ilvl w:val="0"/>
                <w:numId w:val="57"/>
              </w:numPr>
              <w:rPr>
                <w:b/>
                <w:szCs w:val="18"/>
              </w:rPr>
            </w:pPr>
            <w:r>
              <w:rPr>
                <w:b/>
                <w:szCs w:val="18"/>
              </w:rPr>
              <w:t>Secretariat Procedures</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31015" w:rsidRDefault="00D00209" w:rsidP="00831015">
            <w:pPr>
              <w:pStyle w:val="Paragraphedeliste"/>
              <w:numPr>
                <w:ilvl w:val="0"/>
                <w:numId w:val="63"/>
              </w:numPr>
              <w:rPr>
                <w:szCs w:val="18"/>
              </w:rPr>
            </w:pPr>
            <w:r w:rsidRPr="00831015">
              <w:rPr>
                <w:szCs w:val="18"/>
              </w:rPr>
              <w:t>The conduct of business of the Secretariat shall be governed by Secretariat Procedures established by the Secretary‐General, which shall be reviewed and kept updated to ensure efficient operations are maintained.</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31015" w:rsidRDefault="00D00209" w:rsidP="00831015">
            <w:pPr>
              <w:pStyle w:val="Paragraphedeliste"/>
              <w:numPr>
                <w:ilvl w:val="0"/>
                <w:numId w:val="63"/>
              </w:numPr>
              <w:rPr>
                <w:szCs w:val="18"/>
              </w:rPr>
            </w:pPr>
            <w:r w:rsidRPr="00831015">
              <w:rPr>
                <w:szCs w:val="18"/>
              </w:rPr>
              <w:t>The Secretariat Procedures shall be made available to all staff.</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31015" w:rsidRDefault="00D00209" w:rsidP="00831015">
            <w:pPr>
              <w:pStyle w:val="Paragraphedeliste"/>
              <w:numPr>
                <w:ilvl w:val="0"/>
                <w:numId w:val="63"/>
              </w:numPr>
              <w:rPr>
                <w:szCs w:val="18"/>
              </w:rPr>
            </w:pPr>
            <w:r w:rsidRPr="00831015">
              <w:rPr>
                <w:szCs w:val="18"/>
              </w:rPr>
              <w:t xml:space="preserve">The </w:t>
            </w:r>
            <w:proofErr w:type="gramStart"/>
            <w:r w:rsidRPr="00831015">
              <w:rPr>
                <w:szCs w:val="18"/>
              </w:rPr>
              <w:t>staff are</w:t>
            </w:r>
            <w:proofErr w:type="gramEnd"/>
            <w:r w:rsidRPr="00831015">
              <w:rPr>
                <w:szCs w:val="18"/>
              </w:rPr>
              <w:t xml:space="preserve"> required to implement the Secretariat Procedures applicable to them and to work with the Secretary‐General to ensure that the Secretariat Procedures reflect safe, clear, open and sustainable working practice.</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256D4E" w:rsidRDefault="00D00209" w:rsidP="00256D4E">
            <w:pPr>
              <w:pStyle w:val="Paragraphedeliste"/>
              <w:numPr>
                <w:ilvl w:val="0"/>
                <w:numId w:val="57"/>
              </w:numPr>
              <w:rPr>
                <w:b/>
                <w:szCs w:val="18"/>
              </w:rPr>
            </w:pPr>
            <w:r>
              <w:rPr>
                <w:b/>
                <w:szCs w:val="18"/>
              </w:rPr>
              <w:t>IALA World-Wide Academy</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256D4E" w:rsidRDefault="00D00209" w:rsidP="00256D4E">
            <w:pPr>
              <w:rPr>
                <w:szCs w:val="18"/>
              </w:rPr>
            </w:pPr>
            <w:r w:rsidRPr="00256D4E">
              <w:rPr>
                <w:szCs w:val="18"/>
              </w:rPr>
              <w:t>The IALA World Wide Academy (“the Academy”), the vehicle by which the Organization delivers training and capacity building, shall be an integral part of the Secretariat.</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AE5491" w:rsidRDefault="00D00209" w:rsidP="00AE5491">
            <w:pPr>
              <w:pStyle w:val="Paragraphedeliste"/>
              <w:numPr>
                <w:ilvl w:val="0"/>
                <w:numId w:val="64"/>
              </w:numPr>
              <w:rPr>
                <w:szCs w:val="18"/>
              </w:rPr>
            </w:pPr>
            <w:r w:rsidRPr="00AE5491">
              <w:rPr>
                <w:szCs w:val="18"/>
              </w:rPr>
              <w:t>The Academy shall be administered by the Secretary-General as advised by a Dean supported by an Advisory Board (“the Board”).</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AE5491" w:rsidRDefault="00D00209" w:rsidP="00AE5491">
            <w:pPr>
              <w:pStyle w:val="Paragraphedeliste"/>
              <w:numPr>
                <w:ilvl w:val="0"/>
                <w:numId w:val="64"/>
              </w:numPr>
              <w:rPr>
                <w:szCs w:val="18"/>
              </w:rPr>
            </w:pPr>
            <w:r>
              <w:rPr>
                <w:szCs w:val="18"/>
              </w:rPr>
              <w:t>The role of the Board shall be:</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AE5491" w:rsidRDefault="00D00209" w:rsidP="00AE5491">
            <w:pPr>
              <w:pStyle w:val="Paragraphedeliste"/>
              <w:numPr>
                <w:ilvl w:val="0"/>
                <w:numId w:val="65"/>
              </w:numPr>
              <w:ind w:left="884" w:hanging="142"/>
              <w:rPr>
                <w:szCs w:val="18"/>
              </w:rPr>
            </w:pPr>
            <w:r w:rsidRPr="00C50C48">
              <w:rPr>
                <w:szCs w:val="18"/>
              </w:rPr>
              <w:t xml:space="preserve">to maintain a global view of </w:t>
            </w:r>
            <w:ins w:id="1309" w:author="Marie-Helene" w:date="2017-10-31T16:53:00Z">
              <w:r w:rsidR="000C65CC">
                <w:rPr>
                  <w:szCs w:val="18"/>
                </w:rPr>
                <w:t>M</w:t>
              </w:r>
            </w:ins>
            <w:del w:id="1310" w:author="Marie-Helene" w:date="2017-10-31T16:53:00Z">
              <w:r w:rsidRPr="00C50C48" w:rsidDel="000C65CC">
                <w:rPr>
                  <w:szCs w:val="18"/>
                </w:rPr>
                <w:delText>m</w:delText>
              </w:r>
            </w:del>
            <w:r w:rsidRPr="00C50C48">
              <w:rPr>
                <w:szCs w:val="18"/>
              </w:rPr>
              <w:t>ari</w:t>
            </w:r>
            <w:ins w:id="1311" w:author="Marie-Helene" w:date="2017-10-31T16:55:00Z">
              <w:r w:rsidR="000C65CC">
                <w:rPr>
                  <w:szCs w:val="18"/>
                </w:rPr>
                <w:t>ne</w:t>
              </w:r>
            </w:ins>
            <w:del w:id="1312" w:author="Marie-Helene" w:date="2017-10-31T16:55:00Z">
              <w:r w:rsidRPr="00C50C48" w:rsidDel="000C65CC">
                <w:rPr>
                  <w:szCs w:val="18"/>
                </w:rPr>
                <w:delText>time</w:delText>
              </w:r>
            </w:del>
            <w:r w:rsidRPr="00C50C48">
              <w:rPr>
                <w:szCs w:val="18"/>
              </w:rPr>
              <w:t xml:space="preserve"> </w:t>
            </w:r>
            <w:ins w:id="1313" w:author="Marie-Helene" w:date="2017-10-31T16:54:00Z">
              <w:r w:rsidR="000C65CC">
                <w:rPr>
                  <w:szCs w:val="18"/>
                </w:rPr>
                <w:t>A</w:t>
              </w:r>
            </w:ins>
            <w:del w:id="1314" w:author="Marie-Helene" w:date="2017-10-31T16:54:00Z">
              <w:r w:rsidRPr="00C50C48" w:rsidDel="000C65CC">
                <w:rPr>
                  <w:szCs w:val="18"/>
                </w:rPr>
                <w:delText>a</w:delText>
              </w:r>
            </w:del>
            <w:r w:rsidRPr="00C50C48">
              <w:rPr>
                <w:szCs w:val="18"/>
              </w:rPr>
              <w:t xml:space="preserve">ids to </w:t>
            </w:r>
            <w:ins w:id="1315" w:author="Marie-Helene" w:date="2017-10-31T16:54:00Z">
              <w:r w:rsidR="000C65CC">
                <w:rPr>
                  <w:szCs w:val="18"/>
                </w:rPr>
                <w:t>N</w:t>
              </w:r>
            </w:ins>
            <w:del w:id="1316" w:author="Marie-Helene" w:date="2017-10-31T16:54:00Z">
              <w:r w:rsidRPr="00C50C48" w:rsidDel="000C65CC">
                <w:rPr>
                  <w:szCs w:val="18"/>
                </w:rPr>
                <w:delText>n</w:delText>
              </w:r>
            </w:del>
            <w:r w:rsidRPr="00C50C48">
              <w:rPr>
                <w:szCs w:val="18"/>
              </w:rPr>
              <w:t>avigation training and capacity building needs; and</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C50C48" w:rsidRDefault="00D00209" w:rsidP="00AE5491">
            <w:pPr>
              <w:pStyle w:val="Paragraphedeliste"/>
              <w:numPr>
                <w:ilvl w:val="0"/>
                <w:numId w:val="65"/>
              </w:numPr>
              <w:ind w:left="884" w:hanging="142"/>
              <w:rPr>
                <w:szCs w:val="18"/>
              </w:rPr>
            </w:pPr>
            <w:proofErr w:type="gramStart"/>
            <w:r w:rsidRPr="00C50C48">
              <w:rPr>
                <w:szCs w:val="18"/>
              </w:rPr>
              <w:t>to</w:t>
            </w:r>
            <w:proofErr w:type="gramEnd"/>
            <w:r w:rsidRPr="00C50C48">
              <w:rPr>
                <w:szCs w:val="18"/>
              </w:rPr>
              <w:t xml:space="preserve"> recommend and oversee the strategy and delivery of the </w:t>
            </w:r>
            <w:r w:rsidRPr="00C50C48">
              <w:rPr>
                <w:szCs w:val="18"/>
              </w:rPr>
              <w:lastRenderedPageBreak/>
              <w:t>Academy’s key deliverables of training and capacity building and annual programme.</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C50C48" w:rsidRDefault="00D00209" w:rsidP="00C50C48">
            <w:pPr>
              <w:pStyle w:val="Paragraphedeliste"/>
              <w:numPr>
                <w:ilvl w:val="0"/>
                <w:numId w:val="64"/>
              </w:numPr>
              <w:rPr>
                <w:szCs w:val="18"/>
              </w:rPr>
            </w:pPr>
            <w:r>
              <w:rPr>
                <w:szCs w:val="18"/>
              </w:rPr>
              <w:t>The Board shall consist of:</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515F37" w:rsidRDefault="00D00209" w:rsidP="00515F37">
            <w:pPr>
              <w:pStyle w:val="Paragraphedeliste"/>
              <w:numPr>
                <w:ilvl w:val="0"/>
                <w:numId w:val="66"/>
              </w:numPr>
              <w:ind w:left="884" w:hanging="142"/>
              <w:rPr>
                <w:szCs w:val="18"/>
              </w:rPr>
            </w:pPr>
            <w:r w:rsidRPr="00515F37">
              <w:rPr>
                <w:szCs w:val="18"/>
              </w:rPr>
              <w:t>a Chair nominated by the Council from among the Board Members;</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515F37" w:rsidRDefault="00D00209" w:rsidP="00515F37">
            <w:pPr>
              <w:pStyle w:val="Paragraphedeliste"/>
              <w:numPr>
                <w:ilvl w:val="0"/>
                <w:numId w:val="66"/>
              </w:numPr>
              <w:ind w:left="884" w:hanging="142"/>
              <w:rPr>
                <w:szCs w:val="18"/>
              </w:rPr>
            </w:pPr>
            <w:r>
              <w:rPr>
                <w:szCs w:val="18"/>
              </w:rPr>
              <w:t>the Secretary-General;</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Default="00D00209" w:rsidP="00515F37">
            <w:pPr>
              <w:pStyle w:val="Paragraphedeliste"/>
              <w:numPr>
                <w:ilvl w:val="0"/>
                <w:numId w:val="66"/>
              </w:numPr>
              <w:ind w:left="884" w:hanging="142"/>
              <w:rPr>
                <w:szCs w:val="18"/>
              </w:rPr>
            </w:pPr>
            <w:r>
              <w:rPr>
                <w:szCs w:val="18"/>
              </w:rPr>
              <w:t xml:space="preserve">the Dean of the Academy; </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Default="00D00209" w:rsidP="000C65CC">
            <w:pPr>
              <w:pStyle w:val="Paragraphedeliste"/>
              <w:numPr>
                <w:ilvl w:val="0"/>
                <w:numId w:val="66"/>
              </w:numPr>
              <w:ind w:left="884" w:hanging="142"/>
              <w:rPr>
                <w:szCs w:val="18"/>
              </w:rPr>
              <w:pPrChange w:id="1317" w:author="Marie-Helene" w:date="2017-10-31T16:56:00Z">
                <w:pPr>
                  <w:pStyle w:val="Paragraphedeliste"/>
                  <w:numPr>
                    <w:numId w:val="66"/>
                  </w:numPr>
                  <w:ind w:left="884" w:hanging="142"/>
                </w:pPr>
              </w:pPrChange>
            </w:pPr>
            <w:proofErr w:type="gramStart"/>
            <w:r w:rsidRPr="00515F37">
              <w:rPr>
                <w:szCs w:val="18"/>
              </w:rPr>
              <w:t>up</w:t>
            </w:r>
            <w:proofErr w:type="gramEnd"/>
            <w:r w:rsidRPr="00515F37">
              <w:rPr>
                <w:szCs w:val="18"/>
              </w:rPr>
              <w:t xml:space="preserve"> to six (6) members appointed by the Council for a period of </w:t>
            </w:r>
            <w:del w:id="1318" w:author="Marie-Helene" w:date="2017-10-31T16:55:00Z">
              <w:r w:rsidRPr="00515F37" w:rsidDel="000C65CC">
                <w:rPr>
                  <w:szCs w:val="18"/>
                </w:rPr>
                <w:delText xml:space="preserve">four </w:delText>
              </w:r>
            </w:del>
            <w:ins w:id="1319" w:author="Marie-Helene" w:date="2017-10-31T16:55:00Z">
              <w:r w:rsidR="000C65CC">
                <w:rPr>
                  <w:szCs w:val="18"/>
                </w:rPr>
                <w:t>three</w:t>
              </w:r>
              <w:r w:rsidR="000C65CC" w:rsidRPr="00515F37">
                <w:rPr>
                  <w:szCs w:val="18"/>
                </w:rPr>
                <w:t xml:space="preserve"> </w:t>
              </w:r>
            </w:ins>
            <w:r w:rsidRPr="00515F37">
              <w:rPr>
                <w:szCs w:val="18"/>
              </w:rPr>
              <w:t>(</w:t>
            </w:r>
            <w:del w:id="1320" w:author="Marie-Helene" w:date="2017-10-31T16:56:00Z">
              <w:r w:rsidRPr="00515F37" w:rsidDel="000C65CC">
                <w:rPr>
                  <w:szCs w:val="18"/>
                </w:rPr>
                <w:delText>4</w:delText>
              </w:r>
            </w:del>
            <w:ins w:id="1321" w:author="Marie-Helene" w:date="2017-10-31T16:56:00Z">
              <w:r w:rsidR="000C65CC">
                <w:rPr>
                  <w:szCs w:val="18"/>
                </w:rPr>
                <w:t>3</w:t>
              </w:r>
            </w:ins>
            <w:r w:rsidRPr="00515F37">
              <w:rPr>
                <w:szCs w:val="18"/>
              </w:rPr>
              <w:t>) years and who may be re-appointed.</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515F37" w:rsidRDefault="00D00209" w:rsidP="00515F37">
            <w:pPr>
              <w:pStyle w:val="Paragraphedeliste"/>
              <w:numPr>
                <w:ilvl w:val="0"/>
                <w:numId w:val="64"/>
              </w:numPr>
              <w:rPr>
                <w:szCs w:val="18"/>
              </w:rPr>
            </w:pPr>
            <w:r w:rsidRPr="00515F37">
              <w:rPr>
                <w:szCs w:val="18"/>
              </w:rPr>
              <w:t>The Board shall meet twice a year, at least thirty calendar days before the next Council meeting.</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515F37" w:rsidRDefault="00D00209" w:rsidP="00515F37">
            <w:pPr>
              <w:pStyle w:val="Paragraphedeliste"/>
              <w:numPr>
                <w:ilvl w:val="0"/>
                <w:numId w:val="64"/>
              </w:numPr>
              <w:rPr>
                <w:szCs w:val="18"/>
              </w:rPr>
            </w:pPr>
            <w:r>
              <w:rPr>
                <w:szCs w:val="18"/>
              </w:rPr>
              <w:t>The Dean shall be a member of the staff.</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7B5012" w:rsidRDefault="00D00209" w:rsidP="007B5012">
            <w:pPr>
              <w:ind w:left="360"/>
              <w:rPr>
                <w:szCs w:val="18"/>
              </w:rPr>
            </w:pPr>
          </w:p>
        </w:tc>
        <w:tc>
          <w:tcPr>
            <w:tcW w:w="6237" w:type="dxa"/>
          </w:tcPr>
          <w:p w:rsidR="00D00209" w:rsidRDefault="00D00209" w:rsidP="007B5012">
            <w:pPr>
              <w:rPr>
                <w:szCs w:val="18"/>
              </w:rPr>
            </w:pPr>
            <w:r>
              <w:rPr>
                <w:szCs w:val="18"/>
              </w:rPr>
              <w:t>Better have the Academy located outside the IALA Headquarters to allow for wider participation by the IALA community. Add clause f) :</w:t>
            </w:r>
          </w:p>
          <w:p w:rsidR="00D00209" w:rsidRPr="00696225" w:rsidRDefault="00D00209" w:rsidP="007B5012">
            <w:pPr>
              <w:rPr>
                <w:szCs w:val="18"/>
              </w:rPr>
            </w:pPr>
            <w:r>
              <w:rPr>
                <w:szCs w:val="18"/>
              </w:rPr>
              <w:t>“The General Assembly will decide on the location of the Academy headquarters. As an IALA institution, it will enjoy the privileges and immunities agreed upon between the host Government and the Organization.”</w:t>
            </w:r>
          </w:p>
        </w:tc>
        <w:tc>
          <w:tcPr>
            <w:tcW w:w="1843" w:type="dxa"/>
          </w:tcPr>
          <w:p w:rsidR="00D00209" w:rsidRPr="00AA6F89" w:rsidRDefault="00D00209">
            <w:pPr>
              <w:rPr>
                <w:szCs w:val="18"/>
              </w:rPr>
            </w:pPr>
            <w:r>
              <w:rPr>
                <w:szCs w:val="18"/>
              </w:rPr>
              <w:t>Spain</w:t>
            </w:r>
          </w:p>
        </w:tc>
      </w:tr>
      <w:tr w:rsidR="00D00209" w:rsidTr="00AE6BAC">
        <w:tc>
          <w:tcPr>
            <w:tcW w:w="1555" w:type="dxa"/>
          </w:tcPr>
          <w:p w:rsidR="00D00209" w:rsidRDefault="00D00209" w:rsidP="0074164B">
            <w:pPr>
              <w:rPr>
                <w:b/>
                <w:szCs w:val="18"/>
              </w:rPr>
            </w:pPr>
            <w:r>
              <w:rPr>
                <w:b/>
                <w:szCs w:val="18"/>
              </w:rPr>
              <w:t>8. Conferences and Symposia</w:t>
            </w:r>
          </w:p>
        </w:tc>
        <w:tc>
          <w:tcPr>
            <w:tcW w:w="5811" w:type="dxa"/>
            <w:vAlign w:val="bottom"/>
          </w:tcPr>
          <w:p w:rsidR="00D00209" w:rsidRPr="0021603B" w:rsidRDefault="00D00209" w:rsidP="00AE6BAC">
            <w:pPr>
              <w:pStyle w:val="Paragraphedeliste"/>
              <w:numPr>
                <w:ilvl w:val="0"/>
                <w:numId w:val="67"/>
              </w:numPr>
              <w:rPr>
                <w:b/>
                <w:szCs w:val="18"/>
              </w:rPr>
            </w:pPr>
            <w:del w:id="1322" w:author="Marie-Helene" w:date="2017-10-31T17:02:00Z">
              <w:r w:rsidRPr="0021603B" w:rsidDel="00F471AB">
                <w:rPr>
                  <w:b/>
                  <w:szCs w:val="18"/>
                </w:rPr>
                <w:delText>Definition</w:delText>
              </w:r>
            </w:del>
            <w:ins w:id="1323" w:author="Jon Price" w:date="2017-10-10T16:36:00Z">
              <w:del w:id="1324" w:author="Marie-Helene" w:date="2017-10-31T17:02:00Z">
                <w:r w:rsidDel="00F471AB">
                  <w:rPr>
                    <w:b/>
                    <w:szCs w:val="18"/>
                  </w:rPr>
                  <w:delText>s</w:delText>
                </w:r>
              </w:del>
            </w:ins>
            <w:ins w:id="1325" w:author="Marie-Helene" w:date="2017-10-31T17:02:00Z">
              <w:r w:rsidR="00F471AB">
                <w:rPr>
                  <w:b/>
                  <w:szCs w:val="18"/>
                </w:rPr>
                <w:t>Description</w:t>
              </w:r>
            </w:ins>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21603B" w:rsidRDefault="00D00209" w:rsidP="00C266E2">
            <w:pPr>
              <w:pStyle w:val="Paragraphedeliste"/>
              <w:numPr>
                <w:ilvl w:val="0"/>
                <w:numId w:val="68"/>
              </w:numPr>
              <w:rPr>
                <w:szCs w:val="18"/>
              </w:rPr>
              <w:pPrChange w:id="1326" w:author="Marie-Helene" w:date="2017-10-31T17:06:00Z">
                <w:pPr>
                  <w:pStyle w:val="Paragraphedeliste"/>
                  <w:numPr>
                    <w:numId w:val="68"/>
                  </w:numPr>
                  <w:ind w:hanging="360"/>
                </w:pPr>
              </w:pPrChange>
            </w:pPr>
            <w:r w:rsidRPr="0021603B">
              <w:rPr>
                <w:szCs w:val="18"/>
              </w:rPr>
              <w:t xml:space="preserve">A Conference is a meeting that has, as its principle objective, the exchange of </w:t>
            </w:r>
            <w:del w:id="1327" w:author="Marie-Helene" w:date="2017-10-31T17:06:00Z">
              <w:r w:rsidRPr="0021603B" w:rsidDel="00C266E2">
                <w:rPr>
                  <w:szCs w:val="18"/>
                </w:rPr>
                <w:delText xml:space="preserve">and </w:delText>
              </w:r>
            </w:del>
            <w:r w:rsidRPr="0021603B">
              <w:rPr>
                <w:szCs w:val="18"/>
              </w:rPr>
              <w:t xml:space="preserve">information relative to all types of </w:t>
            </w:r>
            <w:ins w:id="1328" w:author="Marie-Helene" w:date="2017-10-06T15:50:00Z">
              <w:r>
                <w:rPr>
                  <w:szCs w:val="18"/>
                </w:rPr>
                <w:t>M</w:t>
              </w:r>
            </w:ins>
            <w:del w:id="1329" w:author="Marie-Helene" w:date="2017-10-06T15:50:00Z">
              <w:r w:rsidRPr="0021603B" w:rsidDel="005A3050">
                <w:rPr>
                  <w:szCs w:val="18"/>
                </w:rPr>
                <w:delText>m</w:delText>
              </w:r>
            </w:del>
            <w:r w:rsidRPr="0021603B">
              <w:rPr>
                <w:szCs w:val="18"/>
              </w:rPr>
              <w:t xml:space="preserve">arine </w:t>
            </w:r>
            <w:proofErr w:type="gramStart"/>
            <w:ins w:id="1330" w:author="Marie-Helene" w:date="2017-10-06T15:50:00Z">
              <w:r>
                <w:rPr>
                  <w:szCs w:val="18"/>
                </w:rPr>
                <w:t>A</w:t>
              </w:r>
            </w:ins>
            <w:proofErr w:type="gramEnd"/>
            <w:del w:id="1331" w:author="Marie-Helene" w:date="2017-10-06T15:50:00Z">
              <w:r w:rsidRPr="0021603B" w:rsidDel="005A3050">
                <w:rPr>
                  <w:szCs w:val="18"/>
                </w:rPr>
                <w:delText>a</w:delText>
              </w:r>
            </w:del>
            <w:r w:rsidRPr="0021603B">
              <w:rPr>
                <w:szCs w:val="18"/>
              </w:rPr>
              <w:t xml:space="preserve">ids to </w:t>
            </w:r>
            <w:ins w:id="1332" w:author="Marie-Helene" w:date="2017-10-06T15:50:00Z">
              <w:r>
                <w:rPr>
                  <w:szCs w:val="18"/>
                </w:rPr>
                <w:t>N</w:t>
              </w:r>
            </w:ins>
            <w:del w:id="1333" w:author="Marie-Helene" w:date="2017-10-06T15:50:00Z">
              <w:r w:rsidRPr="0021603B" w:rsidDel="005A3050">
                <w:rPr>
                  <w:szCs w:val="18"/>
                </w:rPr>
                <w:delText>n</w:delText>
              </w:r>
            </w:del>
            <w:r w:rsidRPr="0021603B">
              <w:rPr>
                <w:szCs w:val="18"/>
              </w:rPr>
              <w:t>avigation.</w:t>
            </w:r>
          </w:p>
        </w:tc>
        <w:tc>
          <w:tcPr>
            <w:tcW w:w="6237" w:type="dxa"/>
          </w:tcPr>
          <w:p w:rsidR="00D00209" w:rsidRPr="00696225" w:rsidRDefault="00D00209" w:rsidP="00C82D83">
            <w:pPr>
              <w:rPr>
                <w:szCs w:val="18"/>
              </w:rPr>
            </w:pPr>
            <w:r>
              <w:rPr>
                <w:szCs w:val="18"/>
              </w:rPr>
              <w:t>Add at the end “[and Vessel Traffic Services]”</w:t>
            </w:r>
          </w:p>
        </w:tc>
        <w:tc>
          <w:tcPr>
            <w:tcW w:w="1843" w:type="dxa"/>
          </w:tcPr>
          <w:p w:rsidR="00D00209" w:rsidRPr="00AA6F89" w:rsidRDefault="00D00209">
            <w:pPr>
              <w:rPr>
                <w:szCs w:val="18"/>
              </w:rPr>
            </w:pPr>
            <w:r>
              <w:rPr>
                <w:szCs w:val="18"/>
              </w:rPr>
              <w:t>Japan</w:t>
            </w:r>
          </w:p>
        </w:tc>
      </w:tr>
      <w:tr w:rsidR="00D00209" w:rsidTr="00672189">
        <w:tc>
          <w:tcPr>
            <w:tcW w:w="1555" w:type="dxa"/>
          </w:tcPr>
          <w:p w:rsidR="00D00209" w:rsidRDefault="00D00209">
            <w:pPr>
              <w:rPr>
                <w:b/>
                <w:szCs w:val="18"/>
              </w:rPr>
            </w:pPr>
          </w:p>
        </w:tc>
        <w:tc>
          <w:tcPr>
            <w:tcW w:w="5811" w:type="dxa"/>
          </w:tcPr>
          <w:p w:rsidR="00D00209" w:rsidRPr="0021603B" w:rsidRDefault="00D00209" w:rsidP="0021603B">
            <w:pPr>
              <w:pStyle w:val="Paragraphedeliste"/>
              <w:numPr>
                <w:ilvl w:val="0"/>
                <w:numId w:val="68"/>
              </w:numPr>
              <w:rPr>
                <w:szCs w:val="18"/>
              </w:rPr>
            </w:pPr>
            <w:r w:rsidRPr="0021603B">
              <w:rPr>
                <w:szCs w:val="18"/>
              </w:rPr>
              <w:t xml:space="preserve">A Symposium is a meeting to consider and discuss a set of contributions on specific subjects relating to </w:t>
            </w:r>
            <w:ins w:id="1334" w:author="Marie-Helene" w:date="2017-10-06T15:50:00Z">
              <w:r>
                <w:rPr>
                  <w:szCs w:val="18"/>
                </w:rPr>
                <w:t>M</w:t>
              </w:r>
            </w:ins>
            <w:del w:id="1335" w:author="Marie-Helene" w:date="2017-10-06T15:50:00Z">
              <w:r w:rsidRPr="0021603B" w:rsidDel="005A3050">
                <w:rPr>
                  <w:szCs w:val="18"/>
                </w:rPr>
                <w:delText>m</w:delText>
              </w:r>
            </w:del>
            <w:r w:rsidRPr="0021603B">
              <w:rPr>
                <w:szCs w:val="18"/>
              </w:rPr>
              <w:t xml:space="preserve">arine </w:t>
            </w:r>
            <w:proofErr w:type="gramStart"/>
            <w:ins w:id="1336" w:author="Marie-Helene" w:date="2017-10-06T15:50:00Z">
              <w:r>
                <w:rPr>
                  <w:szCs w:val="18"/>
                </w:rPr>
                <w:t>A</w:t>
              </w:r>
            </w:ins>
            <w:proofErr w:type="gramEnd"/>
            <w:del w:id="1337" w:author="Marie-Helene" w:date="2017-10-06T15:50:00Z">
              <w:r w:rsidRPr="0021603B" w:rsidDel="005A3050">
                <w:rPr>
                  <w:szCs w:val="18"/>
                </w:rPr>
                <w:delText>a</w:delText>
              </w:r>
            </w:del>
            <w:r w:rsidRPr="0021603B">
              <w:rPr>
                <w:szCs w:val="18"/>
              </w:rPr>
              <w:t xml:space="preserve">ids to </w:t>
            </w:r>
            <w:ins w:id="1338" w:author="Marie-Helene" w:date="2017-10-06T15:50:00Z">
              <w:r>
                <w:rPr>
                  <w:szCs w:val="18"/>
                </w:rPr>
                <w:t>N</w:t>
              </w:r>
            </w:ins>
            <w:del w:id="1339" w:author="Marie-Helene" w:date="2017-10-06T15:50:00Z">
              <w:r w:rsidRPr="0021603B" w:rsidDel="005A3050">
                <w:rPr>
                  <w:szCs w:val="18"/>
                </w:rPr>
                <w:delText>n</w:delText>
              </w:r>
            </w:del>
            <w:r w:rsidRPr="0021603B">
              <w:rPr>
                <w:szCs w:val="18"/>
              </w:rPr>
              <w:t>avigation.</w:t>
            </w:r>
          </w:p>
        </w:tc>
        <w:tc>
          <w:tcPr>
            <w:tcW w:w="6237" w:type="dxa"/>
          </w:tcPr>
          <w:p w:rsidR="00D00209" w:rsidRPr="00696225" w:rsidRDefault="00D00209" w:rsidP="00C82D83">
            <w:pPr>
              <w:rPr>
                <w:szCs w:val="18"/>
              </w:rPr>
            </w:pPr>
            <w:r>
              <w:rPr>
                <w:szCs w:val="18"/>
              </w:rPr>
              <w:t>Add at the end “[and Vessel Traffic Services]”</w:t>
            </w:r>
          </w:p>
        </w:tc>
        <w:tc>
          <w:tcPr>
            <w:tcW w:w="1843" w:type="dxa"/>
          </w:tcPr>
          <w:p w:rsidR="00D00209" w:rsidRPr="00AA6F89" w:rsidRDefault="00D00209">
            <w:pPr>
              <w:rPr>
                <w:szCs w:val="18"/>
              </w:rPr>
            </w:pPr>
            <w:r>
              <w:rPr>
                <w:szCs w:val="18"/>
              </w:rPr>
              <w:t>Japan</w:t>
            </w:r>
          </w:p>
        </w:tc>
      </w:tr>
      <w:tr w:rsidR="00D00209" w:rsidTr="00672189">
        <w:tc>
          <w:tcPr>
            <w:tcW w:w="1555" w:type="dxa"/>
          </w:tcPr>
          <w:p w:rsidR="00D00209" w:rsidRDefault="00D00209">
            <w:pPr>
              <w:rPr>
                <w:b/>
                <w:szCs w:val="18"/>
              </w:rPr>
            </w:pPr>
          </w:p>
        </w:tc>
        <w:tc>
          <w:tcPr>
            <w:tcW w:w="5811" w:type="dxa"/>
          </w:tcPr>
          <w:p w:rsidR="00D00209" w:rsidRPr="00E42FA0" w:rsidRDefault="00D00209" w:rsidP="00E42FA0">
            <w:pPr>
              <w:pStyle w:val="Paragraphedeliste"/>
              <w:numPr>
                <w:ilvl w:val="0"/>
                <w:numId w:val="67"/>
              </w:numPr>
              <w:rPr>
                <w:b/>
                <w:szCs w:val="18"/>
              </w:rPr>
            </w:pPr>
            <w:r>
              <w:rPr>
                <w:b/>
                <w:szCs w:val="18"/>
              </w:rPr>
              <w:t>Attendance</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E42FA0" w:rsidRDefault="00D00209" w:rsidP="00E42FA0">
            <w:pPr>
              <w:pStyle w:val="Paragraphedeliste"/>
              <w:numPr>
                <w:ilvl w:val="0"/>
                <w:numId w:val="69"/>
              </w:numPr>
              <w:rPr>
                <w:szCs w:val="18"/>
              </w:rPr>
            </w:pPr>
            <w:r>
              <w:rPr>
                <w:szCs w:val="18"/>
              </w:rPr>
              <w:t>Conferences shall be open to:</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E42FA0" w:rsidRDefault="00D00209">
            <w:pPr>
              <w:pStyle w:val="Paragraphedeliste"/>
              <w:numPr>
                <w:ilvl w:val="0"/>
                <w:numId w:val="70"/>
              </w:numPr>
              <w:ind w:left="884" w:hanging="142"/>
              <w:rPr>
                <w:szCs w:val="18"/>
              </w:rPr>
            </w:pPr>
            <w:r w:rsidRPr="00CF7B2B">
              <w:rPr>
                <w:szCs w:val="18"/>
              </w:rPr>
              <w:t xml:space="preserve">all </w:t>
            </w:r>
            <w:del w:id="1340" w:author="Marie-Hélène Grillet" w:date="2017-10-09T17:24:00Z">
              <w:r w:rsidRPr="00CF7B2B" w:rsidDel="00215666">
                <w:rPr>
                  <w:szCs w:val="18"/>
                </w:rPr>
                <w:delText>Contracting Parties</w:delText>
              </w:r>
            </w:del>
            <w:ins w:id="1341" w:author="Marie-Hélène Grillet" w:date="2017-10-09T17:24:00Z">
              <w:r>
                <w:rPr>
                  <w:szCs w:val="18"/>
                </w:rPr>
                <w:t>Member States</w:t>
              </w:r>
            </w:ins>
            <w:r w:rsidRPr="00CF7B2B">
              <w:rPr>
                <w:szCs w:val="18"/>
              </w:rPr>
              <w:t xml:space="preserve"> and </w:t>
            </w:r>
            <w:ins w:id="1342" w:author="Marie-Hélène Grillet" w:date="2017-10-09T17:24:00Z">
              <w:r>
                <w:rPr>
                  <w:szCs w:val="18"/>
                </w:rPr>
                <w:t>M</w:t>
              </w:r>
            </w:ins>
            <w:del w:id="1343" w:author="Marie-Hélène Grillet" w:date="2017-10-09T17:24:00Z">
              <w:r w:rsidRPr="00CF7B2B" w:rsidDel="00215666">
                <w:rPr>
                  <w:szCs w:val="18"/>
                </w:rPr>
                <w:delText>m</w:delText>
              </w:r>
            </w:del>
            <w:r w:rsidRPr="00CF7B2B">
              <w:rPr>
                <w:szCs w:val="18"/>
              </w:rPr>
              <w:t>embers;</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CF7B2B" w:rsidRDefault="00D00209" w:rsidP="001E75F1">
            <w:pPr>
              <w:pStyle w:val="Paragraphedeliste"/>
              <w:numPr>
                <w:ilvl w:val="0"/>
                <w:numId w:val="70"/>
              </w:numPr>
              <w:ind w:left="884" w:hanging="142"/>
              <w:rPr>
                <w:szCs w:val="18"/>
              </w:rPr>
              <w:pPrChange w:id="1344" w:author="Marie-Helene" w:date="2017-10-31T17:09:00Z">
                <w:pPr>
                  <w:pStyle w:val="Paragraphedeliste"/>
                  <w:numPr>
                    <w:numId w:val="70"/>
                  </w:numPr>
                  <w:ind w:left="884" w:hanging="142"/>
                </w:pPr>
              </w:pPrChange>
            </w:pPr>
            <w:r w:rsidRPr="00CF7B2B">
              <w:rPr>
                <w:szCs w:val="18"/>
              </w:rPr>
              <w:t xml:space="preserve">other international organizations and associations, </w:t>
            </w:r>
            <w:ins w:id="1345" w:author="Jon Price" w:date="2017-10-10T16:36:00Z">
              <w:r>
                <w:rPr>
                  <w:szCs w:val="18"/>
                </w:rPr>
                <w:t xml:space="preserve">Marine </w:t>
              </w:r>
            </w:ins>
            <w:del w:id="1346" w:author="Jon Price" w:date="2017-10-10T16:36:00Z">
              <w:r w:rsidRPr="00CF7B2B" w:rsidDel="00D62CA1">
                <w:rPr>
                  <w:szCs w:val="18"/>
                </w:rPr>
                <w:delText>a</w:delText>
              </w:r>
            </w:del>
            <w:ins w:id="1347" w:author="Jon Price" w:date="2017-10-10T16:36:00Z">
              <w:r>
                <w:rPr>
                  <w:szCs w:val="18"/>
                </w:rPr>
                <w:t>A</w:t>
              </w:r>
            </w:ins>
            <w:r w:rsidRPr="00CF7B2B">
              <w:rPr>
                <w:szCs w:val="18"/>
              </w:rPr>
              <w:t xml:space="preserve">ids to </w:t>
            </w:r>
            <w:del w:id="1348" w:author="Jon Price" w:date="2017-10-10T16:36:00Z">
              <w:r w:rsidRPr="00CF7B2B" w:rsidDel="00D62CA1">
                <w:rPr>
                  <w:szCs w:val="18"/>
                </w:rPr>
                <w:delText>n</w:delText>
              </w:r>
            </w:del>
            <w:ins w:id="1349" w:author="Jon Price" w:date="2017-10-10T16:36:00Z">
              <w:r>
                <w:rPr>
                  <w:szCs w:val="18"/>
                </w:rPr>
                <w:t>N</w:t>
              </w:r>
            </w:ins>
            <w:r w:rsidRPr="00CF7B2B">
              <w:rPr>
                <w:szCs w:val="18"/>
              </w:rPr>
              <w:t>avigation Authorities</w:t>
            </w:r>
            <w:ins w:id="1350" w:author="Marie-Helene" w:date="2017-10-31T17:08:00Z">
              <w:r w:rsidR="001E75F1">
                <w:rPr>
                  <w:szCs w:val="18"/>
                </w:rPr>
                <w:t xml:space="preserve"> </w:t>
              </w:r>
            </w:ins>
            <w:del w:id="1351" w:author="Marie-Helene" w:date="2017-10-31T17:08:00Z">
              <w:r w:rsidRPr="00CF7B2B" w:rsidDel="001E75F1">
                <w:rPr>
                  <w:szCs w:val="18"/>
                </w:rPr>
                <w:delText>,</w:delText>
              </w:r>
            </w:del>
            <w:del w:id="1352" w:author="Marie-Helene" w:date="2017-10-31T17:09:00Z">
              <w:r w:rsidRPr="00CF7B2B" w:rsidDel="001E75F1">
                <w:rPr>
                  <w:szCs w:val="18"/>
                </w:rPr>
                <w:delText xml:space="preserve"> V</w:delText>
              </w:r>
            </w:del>
            <w:ins w:id="1353" w:author="Jon Price" w:date="2017-10-10T16:36:00Z">
              <w:del w:id="1354" w:author="Marie-Helene" w:date="2017-10-31T17:09:00Z">
                <w:r w:rsidDel="001E75F1">
                  <w:rPr>
                    <w:szCs w:val="18"/>
                  </w:rPr>
                  <w:delText>essel Traffic Services</w:delText>
                </w:r>
              </w:del>
            </w:ins>
            <w:del w:id="1355" w:author="Marie-Helene" w:date="2017-10-31T17:09:00Z">
              <w:r w:rsidRPr="00CF7B2B" w:rsidDel="001E75F1">
                <w:rPr>
                  <w:szCs w:val="18"/>
                </w:rPr>
                <w:delText xml:space="preserve">TS Authorities </w:delText>
              </w:r>
            </w:del>
            <w:ins w:id="1356" w:author="Marie-Helene" w:date="2017-10-31T17:08:00Z">
              <w:r w:rsidR="001E75F1">
                <w:rPr>
                  <w:szCs w:val="18"/>
                </w:rPr>
                <w:t xml:space="preserve">of non-Member States </w:t>
              </w:r>
            </w:ins>
            <w:r w:rsidRPr="00CF7B2B">
              <w:rPr>
                <w:szCs w:val="18"/>
              </w:rPr>
              <w:t>and official bodies as approved by the Council; and,</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0A4F35" w:rsidRDefault="00D00209" w:rsidP="000A4F35">
            <w:pPr>
              <w:ind w:left="742"/>
              <w:rPr>
                <w:szCs w:val="18"/>
                <w:rPrChange w:id="1357" w:author="Marie-Helene" w:date="2017-10-31T17:05:00Z">
                  <w:rPr/>
                </w:rPrChange>
              </w:rPr>
              <w:pPrChange w:id="1358" w:author="Marie-Helene" w:date="2017-10-31T17:05:00Z">
                <w:pPr>
                  <w:pStyle w:val="Paragraphedeliste"/>
                  <w:numPr>
                    <w:numId w:val="70"/>
                  </w:numPr>
                  <w:ind w:left="884" w:hanging="142"/>
                </w:pPr>
              </w:pPrChange>
            </w:pPr>
            <w:del w:id="1359" w:author="Marie-Helene" w:date="2017-10-31T17:05:00Z">
              <w:r w:rsidRPr="000A4F35" w:rsidDel="000A4F35">
                <w:rPr>
                  <w:szCs w:val="18"/>
                  <w:rPrChange w:id="1360" w:author="Marie-Helene" w:date="2017-10-31T17:05:00Z">
                    <w:rPr/>
                  </w:rPrChange>
                </w:rPr>
                <w:delText>international organizations and associations designated by the Council.</w:delText>
              </w:r>
            </w:del>
          </w:p>
        </w:tc>
        <w:tc>
          <w:tcPr>
            <w:tcW w:w="6237" w:type="dxa"/>
          </w:tcPr>
          <w:p w:rsidR="00D00209" w:rsidRDefault="00D00209" w:rsidP="00C82D83">
            <w:pPr>
              <w:rPr>
                <w:ins w:id="1361" w:author="Marie-Helene" w:date="2017-10-06T15:51:00Z"/>
                <w:szCs w:val="18"/>
              </w:rPr>
            </w:pPr>
            <w:r>
              <w:rPr>
                <w:szCs w:val="18"/>
              </w:rPr>
              <w:t>Redundant. Remove.</w:t>
            </w:r>
          </w:p>
          <w:p w:rsidR="00D00209" w:rsidRPr="00696225" w:rsidRDefault="00D00209" w:rsidP="00C82D83">
            <w:pPr>
              <w:rPr>
                <w:szCs w:val="18"/>
              </w:rPr>
            </w:pPr>
          </w:p>
        </w:tc>
        <w:tc>
          <w:tcPr>
            <w:tcW w:w="1843" w:type="dxa"/>
          </w:tcPr>
          <w:p w:rsidR="00D00209" w:rsidRPr="00AA6F89" w:rsidRDefault="00D00209">
            <w:pPr>
              <w:rPr>
                <w:szCs w:val="18"/>
              </w:rPr>
            </w:pPr>
            <w:r>
              <w:rPr>
                <w:szCs w:val="18"/>
              </w:rPr>
              <w:t>Spain</w:t>
            </w:r>
          </w:p>
        </w:tc>
      </w:tr>
      <w:tr w:rsidR="00D00209" w:rsidTr="00672189">
        <w:tc>
          <w:tcPr>
            <w:tcW w:w="1555" w:type="dxa"/>
          </w:tcPr>
          <w:p w:rsidR="00D00209" w:rsidRDefault="00D00209">
            <w:pPr>
              <w:rPr>
                <w:b/>
                <w:szCs w:val="18"/>
              </w:rPr>
            </w:pPr>
          </w:p>
        </w:tc>
        <w:tc>
          <w:tcPr>
            <w:tcW w:w="5811" w:type="dxa"/>
          </w:tcPr>
          <w:p w:rsidR="00D00209" w:rsidRPr="00CF7B2B" w:rsidRDefault="00D00209" w:rsidP="00CF7B2B">
            <w:pPr>
              <w:pStyle w:val="Paragraphedeliste"/>
              <w:numPr>
                <w:ilvl w:val="0"/>
                <w:numId w:val="69"/>
              </w:numPr>
              <w:rPr>
                <w:szCs w:val="18"/>
              </w:rPr>
            </w:pPr>
            <w:r w:rsidRPr="00CF7B2B">
              <w:rPr>
                <w:szCs w:val="18"/>
              </w:rPr>
              <w:t>Symposia shall be open to international organizations, companies or individuals working in the field or having an interest associated with the subject addressed by the Symposium, upon registration.</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3B0784" w:rsidRDefault="00D00209" w:rsidP="003B0784">
            <w:pPr>
              <w:pStyle w:val="Paragraphedeliste"/>
              <w:numPr>
                <w:ilvl w:val="0"/>
                <w:numId w:val="67"/>
              </w:numPr>
              <w:rPr>
                <w:b/>
                <w:szCs w:val="18"/>
              </w:rPr>
            </w:pPr>
            <w:r>
              <w:rPr>
                <w:b/>
                <w:szCs w:val="18"/>
              </w:rPr>
              <w:t>Exhibitions</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3B0784" w:rsidRDefault="00D00209" w:rsidP="003B0784">
            <w:pPr>
              <w:pStyle w:val="Paragraphedeliste"/>
              <w:numPr>
                <w:ilvl w:val="0"/>
                <w:numId w:val="71"/>
              </w:numPr>
              <w:rPr>
                <w:szCs w:val="18"/>
              </w:rPr>
            </w:pPr>
            <w:r>
              <w:rPr>
                <w:szCs w:val="18"/>
              </w:rPr>
              <w:t>At Conferences</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3B0784" w:rsidRDefault="00D00209" w:rsidP="00A91FEF">
            <w:pPr>
              <w:rPr>
                <w:szCs w:val="18"/>
              </w:rPr>
            </w:pPr>
            <w:r w:rsidRPr="003B0784">
              <w:rPr>
                <w:szCs w:val="18"/>
              </w:rPr>
              <w:t xml:space="preserve">An exhibition of </w:t>
            </w:r>
            <w:ins w:id="1362" w:author="Marie-Helene" w:date="2017-10-06T15:51:00Z">
              <w:r>
                <w:rPr>
                  <w:szCs w:val="18"/>
                </w:rPr>
                <w:t xml:space="preserve">Marine </w:t>
              </w:r>
            </w:ins>
            <w:del w:id="1363" w:author="Marie-Helene" w:date="2017-10-06T15:51:00Z">
              <w:r w:rsidRPr="003B0784" w:rsidDel="00A91FEF">
                <w:rPr>
                  <w:szCs w:val="18"/>
                </w:rPr>
                <w:delText>a</w:delText>
              </w:r>
            </w:del>
            <w:ins w:id="1364" w:author="Marie-Helene" w:date="2017-10-06T15:51:00Z">
              <w:r>
                <w:rPr>
                  <w:szCs w:val="18"/>
                </w:rPr>
                <w:t>A</w:t>
              </w:r>
            </w:ins>
            <w:r w:rsidRPr="003B0784">
              <w:rPr>
                <w:szCs w:val="18"/>
              </w:rPr>
              <w:t xml:space="preserve">ids to </w:t>
            </w:r>
            <w:ins w:id="1365" w:author="Marie-Helene" w:date="2017-10-06T15:51:00Z">
              <w:r>
                <w:rPr>
                  <w:szCs w:val="18"/>
                </w:rPr>
                <w:t>N</w:t>
              </w:r>
            </w:ins>
            <w:del w:id="1366" w:author="Marie-Helene" w:date="2017-10-06T15:51:00Z">
              <w:r w:rsidRPr="003B0784" w:rsidDel="00A91FEF">
                <w:rPr>
                  <w:szCs w:val="18"/>
                </w:rPr>
                <w:delText>n</w:delText>
              </w:r>
            </w:del>
            <w:r w:rsidRPr="003B0784">
              <w:rPr>
                <w:szCs w:val="18"/>
              </w:rPr>
              <w:t>avigation equipment will be organi</w:t>
            </w:r>
            <w:ins w:id="1367" w:author="Marie-Helene" w:date="2017-10-31T17:09:00Z">
              <w:r w:rsidR="00DF0826">
                <w:rPr>
                  <w:szCs w:val="18"/>
                </w:rPr>
                <w:t>z</w:t>
              </w:r>
            </w:ins>
            <w:del w:id="1368" w:author="Marie-Helene" w:date="2017-10-31T17:09:00Z">
              <w:r w:rsidRPr="003B0784" w:rsidDel="00DF0826">
                <w:rPr>
                  <w:szCs w:val="18"/>
                </w:rPr>
                <w:delText>s</w:delText>
              </w:r>
            </w:del>
            <w:r w:rsidRPr="003B0784">
              <w:rPr>
                <w:szCs w:val="18"/>
              </w:rPr>
              <w:t xml:space="preserve">ed during each Conference period. Only those Industrial </w:t>
            </w:r>
            <w:proofErr w:type="gramStart"/>
            <w:r w:rsidRPr="003B0784">
              <w:rPr>
                <w:szCs w:val="18"/>
              </w:rPr>
              <w:t>members</w:t>
            </w:r>
            <w:proofErr w:type="gramEnd"/>
            <w:r w:rsidRPr="003B0784">
              <w:rPr>
                <w:szCs w:val="18"/>
              </w:rPr>
              <w:t xml:space="preserve"> who have paid the equivalent of the fees for the two years immediately prior to the year of the Conference, plus the year of the Conference, will have the right to exhibit.</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3B0784" w:rsidRDefault="00D00209" w:rsidP="003B0784">
            <w:pPr>
              <w:pStyle w:val="Paragraphedeliste"/>
              <w:numPr>
                <w:ilvl w:val="0"/>
                <w:numId w:val="71"/>
              </w:numPr>
              <w:rPr>
                <w:szCs w:val="18"/>
              </w:rPr>
            </w:pPr>
            <w:r>
              <w:rPr>
                <w:szCs w:val="18"/>
              </w:rPr>
              <w:t>At Symposia</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3B0784" w:rsidRDefault="00D00209">
            <w:pPr>
              <w:rPr>
                <w:szCs w:val="18"/>
              </w:rPr>
            </w:pPr>
            <w:r w:rsidRPr="003B0784">
              <w:rPr>
                <w:szCs w:val="18"/>
              </w:rPr>
              <w:t xml:space="preserve">An exhibition of </w:t>
            </w:r>
            <w:ins w:id="1369" w:author="Marie-Hélène Grillet" w:date="2017-10-09T17:26:00Z">
              <w:r>
                <w:rPr>
                  <w:szCs w:val="18"/>
                </w:rPr>
                <w:t xml:space="preserve">Marine </w:t>
              </w:r>
            </w:ins>
            <w:del w:id="1370" w:author="Marie-Hélène Grillet" w:date="2017-10-09T17:26:00Z">
              <w:r w:rsidRPr="003B0784" w:rsidDel="00CC18DC">
                <w:rPr>
                  <w:szCs w:val="18"/>
                </w:rPr>
                <w:delText>a</w:delText>
              </w:r>
            </w:del>
            <w:ins w:id="1371" w:author="Marie-Hélène Grillet" w:date="2017-10-09T17:26:00Z">
              <w:r>
                <w:rPr>
                  <w:szCs w:val="18"/>
                </w:rPr>
                <w:t>A</w:t>
              </w:r>
            </w:ins>
            <w:r w:rsidRPr="003B0784">
              <w:rPr>
                <w:szCs w:val="18"/>
              </w:rPr>
              <w:t xml:space="preserve">ids to </w:t>
            </w:r>
            <w:ins w:id="1372" w:author="Marie-Hélène Grillet" w:date="2017-10-09T17:26:00Z">
              <w:r>
                <w:rPr>
                  <w:szCs w:val="18"/>
                </w:rPr>
                <w:t>N</w:t>
              </w:r>
            </w:ins>
            <w:del w:id="1373" w:author="Marie-Hélène Grillet" w:date="2017-10-09T17:26:00Z">
              <w:r w:rsidRPr="003B0784" w:rsidDel="00CC18DC">
                <w:rPr>
                  <w:szCs w:val="18"/>
                </w:rPr>
                <w:delText>n</w:delText>
              </w:r>
            </w:del>
            <w:r w:rsidRPr="003B0784">
              <w:rPr>
                <w:szCs w:val="18"/>
              </w:rPr>
              <w:t>avigation equipment will be organi</w:t>
            </w:r>
            <w:ins w:id="1374" w:author="Marie-Helene" w:date="2017-10-31T17:12:00Z">
              <w:r w:rsidR="00121EDA">
                <w:rPr>
                  <w:szCs w:val="18"/>
                </w:rPr>
                <w:t>z</w:t>
              </w:r>
            </w:ins>
            <w:del w:id="1375" w:author="Marie-Helene" w:date="2017-10-31T17:12:00Z">
              <w:r w:rsidRPr="003B0784" w:rsidDel="00121EDA">
                <w:rPr>
                  <w:szCs w:val="18"/>
                </w:rPr>
                <w:delText>s</w:delText>
              </w:r>
            </w:del>
            <w:r w:rsidRPr="003B0784">
              <w:rPr>
                <w:szCs w:val="18"/>
              </w:rPr>
              <w:t xml:space="preserve">ed during each Symposium. The exhibition will be open to any entity operating in the </w:t>
            </w:r>
            <w:ins w:id="1376" w:author="Marie-Hélène Grillet" w:date="2017-10-09T17:26:00Z">
              <w:r>
                <w:rPr>
                  <w:szCs w:val="18"/>
                </w:rPr>
                <w:t xml:space="preserve">Marine </w:t>
              </w:r>
            </w:ins>
            <w:del w:id="1377" w:author="Marie-Hélène Grillet" w:date="2017-10-09T17:26:00Z">
              <w:r w:rsidRPr="003B0784" w:rsidDel="00CC18DC">
                <w:rPr>
                  <w:szCs w:val="18"/>
                </w:rPr>
                <w:delText>a</w:delText>
              </w:r>
            </w:del>
            <w:ins w:id="1378" w:author="Marie-Hélène Grillet" w:date="2017-10-09T17:26:00Z">
              <w:r>
                <w:rPr>
                  <w:szCs w:val="18"/>
                </w:rPr>
                <w:t>A</w:t>
              </w:r>
            </w:ins>
            <w:r w:rsidRPr="003B0784">
              <w:rPr>
                <w:szCs w:val="18"/>
              </w:rPr>
              <w:t xml:space="preserve">ids to </w:t>
            </w:r>
            <w:ins w:id="1379" w:author="Marie-Hélène Grillet" w:date="2017-10-09T17:26:00Z">
              <w:r>
                <w:rPr>
                  <w:szCs w:val="18"/>
                </w:rPr>
                <w:t>N</w:t>
              </w:r>
            </w:ins>
            <w:del w:id="1380" w:author="Marie-Hélène Grillet" w:date="2017-10-09T17:26:00Z">
              <w:r w:rsidRPr="003B0784" w:rsidDel="00CC18DC">
                <w:rPr>
                  <w:szCs w:val="18"/>
                </w:rPr>
                <w:delText>n</w:delText>
              </w:r>
            </w:del>
            <w:r w:rsidRPr="003B0784">
              <w:rPr>
                <w:szCs w:val="18"/>
              </w:rPr>
              <w:t xml:space="preserve">avigation field, upon registration. </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A24C3" w:rsidRDefault="00D00209" w:rsidP="008A24C3">
            <w:pPr>
              <w:pStyle w:val="Paragraphedeliste"/>
              <w:numPr>
                <w:ilvl w:val="0"/>
                <w:numId w:val="67"/>
              </w:numPr>
              <w:rPr>
                <w:b/>
                <w:szCs w:val="18"/>
              </w:rPr>
            </w:pPr>
            <w:r>
              <w:rPr>
                <w:b/>
                <w:szCs w:val="18"/>
              </w:rPr>
              <w:t>Preparations for Conferences and Symposia</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A24C3" w:rsidRDefault="00D00209" w:rsidP="00121EDA">
            <w:pPr>
              <w:pStyle w:val="Paragraphedeliste"/>
              <w:numPr>
                <w:ilvl w:val="0"/>
                <w:numId w:val="72"/>
              </w:numPr>
              <w:rPr>
                <w:szCs w:val="18"/>
              </w:rPr>
              <w:pPrChange w:id="1381" w:author="Marie-Helene" w:date="2017-10-31T17:14:00Z">
                <w:pPr>
                  <w:pStyle w:val="Paragraphedeliste"/>
                  <w:numPr>
                    <w:numId w:val="72"/>
                  </w:numPr>
                  <w:ind w:hanging="360"/>
                </w:pPr>
              </w:pPrChange>
            </w:pPr>
            <w:r w:rsidRPr="008A24C3">
              <w:rPr>
                <w:szCs w:val="18"/>
              </w:rPr>
              <w:t xml:space="preserve">The Secretariat shall </w:t>
            </w:r>
            <w:proofErr w:type="spellStart"/>
            <w:r w:rsidRPr="008A24C3">
              <w:rPr>
                <w:szCs w:val="18"/>
              </w:rPr>
              <w:t>develop</w:t>
            </w:r>
            <w:del w:id="1382" w:author="Marie-Helene" w:date="2017-10-31T17:14:00Z">
              <w:r w:rsidRPr="008A24C3" w:rsidDel="00121EDA">
                <w:rPr>
                  <w:szCs w:val="18"/>
                </w:rPr>
                <w:delText xml:space="preserve">, for approval by the Council, </w:delText>
              </w:r>
            </w:del>
            <w:r w:rsidRPr="008A24C3">
              <w:rPr>
                <w:szCs w:val="18"/>
              </w:rPr>
              <w:t>guidelines</w:t>
            </w:r>
            <w:proofErr w:type="spellEnd"/>
            <w:r w:rsidRPr="008A24C3">
              <w:rPr>
                <w:szCs w:val="18"/>
              </w:rPr>
              <w:t xml:space="preserve"> for preparations for </w:t>
            </w:r>
            <w:ins w:id="1383" w:author="Marie-Helene" w:date="2017-10-31T17:15:00Z">
              <w:r w:rsidR="00121EDA">
                <w:rPr>
                  <w:szCs w:val="18"/>
                </w:rPr>
                <w:t>c</w:t>
              </w:r>
            </w:ins>
            <w:del w:id="1384" w:author="Marie-Helene" w:date="2017-10-31T17:15:00Z">
              <w:r w:rsidRPr="008A24C3" w:rsidDel="00121EDA">
                <w:rPr>
                  <w:szCs w:val="18"/>
                </w:rPr>
                <w:delText>C</w:delText>
              </w:r>
            </w:del>
            <w:r w:rsidRPr="008A24C3">
              <w:rPr>
                <w:szCs w:val="18"/>
              </w:rPr>
              <w:t xml:space="preserve">onferences and </w:t>
            </w:r>
            <w:ins w:id="1385" w:author="Marie-Helene" w:date="2017-10-31T17:15:00Z">
              <w:r w:rsidR="00121EDA">
                <w:rPr>
                  <w:szCs w:val="18"/>
                </w:rPr>
                <w:t>s</w:t>
              </w:r>
            </w:ins>
            <w:del w:id="1386" w:author="Marie-Helene" w:date="2017-10-31T17:15:00Z">
              <w:r w:rsidRPr="008A24C3" w:rsidDel="00121EDA">
                <w:rPr>
                  <w:szCs w:val="18"/>
                </w:rPr>
                <w:delText>S</w:delText>
              </w:r>
            </w:del>
            <w:r w:rsidRPr="008A24C3">
              <w:rPr>
                <w:szCs w:val="18"/>
              </w:rPr>
              <w:t xml:space="preserve">ymposia. The guidelines shall assist the Secretariat and the host in the planning and preparation for convening, and conduct of, </w:t>
            </w:r>
            <w:ins w:id="1387" w:author="Marie-Helene" w:date="2017-10-31T17:15:00Z">
              <w:r w:rsidR="00121EDA">
                <w:rPr>
                  <w:szCs w:val="18"/>
                </w:rPr>
                <w:t>c</w:t>
              </w:r>
            </w:ins>
            <w:del w:id="1388" w:author="Marie-Helene" w:date="2017-10-31T17:15:00Z">
              <w:r w:rsidRPr="008A24C3" w:rsidDel="00121EDA">
                <w:rPr>
                  <w:szCs w:val="18"/>
                </w:rPr>
                <w:delText>C</w:delText>
              </w:r>
            </w:del>
            <w:r w:rsidRPr="008A24C3">
              <w:rPr>
                <w:szCs w:val="18"/>
              </w:rPr>
              <w:t xml:space="preserve">onferences and </w:t>
            </w:r>
            <w:ins w:id="1389" w:author="Marie-Helene" w:date="2017-10-31T17:15:00Z">
              <w:r w:rsidR="00121EDA">
                <w:rPr>
                  <w:szCs w:val="18"/>
                </w:rPr>
                <w:t>s</w:t>
              </w:r>
            </w:ins>
            <w:del w:id="1390" w:author="Marie-Helene" w:date="2017-10-31T17:15:00Z">
              <w:r w:rsidRPr="008A24C3" w:rsidDel="00121EDA">
                <w:rPr>
                  <w:szCs w:val="18"/>
                </w:rPr>
                <w:delText>S</w:delText>
              </w:r>
            </w:del>
            <w:r w:rsidRPr="008A24C3">
              <w:rPr>
                <w:szCs w:val="18"/>
              </w:rPr>
              <w:t>ymposia.</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A24C3" w:rsidRDefault="00D00209">
            <w:pPr>
              <w:pStyle w:val="Paragraphedeliste"/>
              <w:numPr>
                <w:ilvl w:val="0"/>
                <w:numId w:val="72"/>
              </w:numPr>
              <w:rPr>
                <w:szCs w:val="18"/>
              </w:rPr>
            </w:pPr>
            <w:r w:rsidRPr="008A24C3">
              <w:rPr>
                <w:szCs w:val="18"/>
              </w:rPr>
              <w:t xml:space="preserve">The guidelines shall be made available to </w:t>
            </w:r>
            <w:del w:id="1391" w:author="Marie-Hélène Grillet" w:date="2017-10-09T17:27:00Z">
              <w:r w:rsidRPr="008A24C3" w:rsidDel="00CC18DC">
                <w:rPr>
                  <w:szCs w:val="18"/>
                </w:rPr>
                <w:delText>Contracting Parties</w:delText>
              </w:r>
            </w:del>
            <w:ins w:id="1392" w:author="Marie-Hélène Grillet" w:date="2017-10-09T17:27:00Z">
              <w:r>
                <w:rPr>
                  <w:szCs w:val="18"/>
                </w:rPr>
                <w:t>Member States</w:t>
              </w:r>
            </w:ins>
            <w:r w:rsidRPr="008A24C3">
              <w:rPr>
                <w:szCs w:val="18"/>
              </w:rPr>
              <w:t xml:space="preserve"> and </w:t>
            </w:r>
            <w:ins w:id="1393" w:author="Marie-Hélène Grillet" w:date="2017-10-09T17:27:00Z">
              <w:r>
                <w:rPr>
                  <w:szCs w:val="18"/>
                </w:rPr>
                <w:t>M</w:t>
              </w:r>
            </w:ins>
            <w:del w:id="1394" w:author="Marie-Hélène Grillet" w:date="2017-10-09T17:27:00Z">
              <w:r w:rsidRPr="008A24C3" w:rsidDel="00CC18DC">
                <w:rPr>
                  <w:szCs w:val="18"/>
                </w:rPr>
                <w:delText>m</w:delText>
              </w:r>
            </w:del>
            <w:r w:rsidRPr="008A24C3">
              <w:rPr>
                <w:szCs w:val="18"/>
              </w:rPr>
              <w:t xml:space="preserve">embers considering hosting a </w:t>
            </w:r>
            <w:ins w:id="1395" w:author="Marie-Helene" w:date="2017-10-31T17:16:00Z">
              <w:r w:rsidR="00121EDA">
                <w:rPr>
                  <w:szCs w:val="18"/>
                </w:rPr>
                <w:t>c</w:t>
              </w:r>
            </w:ins>
            <w:del w:id="1396" w:author="Marie-Helene" w:date="2017-10-31T17:16:00Z">
              <w:r w:rsidRPr="008A24C3" w:rsidDel="00121EDA">
                <w:rPr>
                  <w:szCs w:val="18"/>
                </w:rPr>
                <w:delText>C</w:delText>
              </w:r>
            </w:del>
            <w:r w:rsidRPr="008A24C3">
              <w:rPr>
                <w:szCs w:val="18"/>
              </w:rPr>
              <w:t xml:space="preserve">onference or </w:t>
            </w:r>
            <w:proofErr w:type="gramStart"/>
            <w:r w:rsidRPr="008A24C3">
              <w:rPr>
                <w:szCs w:val="18"/>
              </w:rPr>
              <w:t>a</w:t>
            </w:r>
            <w:proofErr w:type="gramEnd"/>
            <w:r w:rsidRPr="008A24C3">
              <w:rPr>
                <w:szCs w:val="18"/>
              </w:rPr>
              <w:t xml:space="preserve"> </w:t>
            </w:r>
            <w:ins w:id="1397" w:author="Marie-Helene" w:date="2017-10-31T17:16:00Z">
              <w:r w:rsidR="00121EDA">
                <w:rPr>
                  <w:szCs w:val="18"/>
                </w:rPr>
                <w:t>s</w:t>
              </w:r>
            </w:ins>
            <w:del w:id="1398" w:author="Marie-Helene" w:date="2017-10-31T17:16:00Z">
              <w:r w:rsidRPr="008A24C3" w:rsidDel="00121EDA">
                <w:rPr>
                  <w:szCs w:val="18"/>
                </w:rPr>
                <w:delText>S</w:delText>
              </w:r>
            </w:del>
            <w:r w:rsidRPr="008A24C3">
              <w:rPr>
                <w:szCs w:val="18"/>
              </w:rPr>
              <w:t>ymposium.</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AE6BAC">
        <w:tc>
          <w:tcPr>
            <w:tcW w:w="1555" w:type="dxa"/>
          </w:tcPr>
          <w:p w:rsidR="00D00209" w:rsidRDefault="00D00209" w:rsidP="0074164B">
            <w:pPr>
              <w:rPr>
                <w:b/>
                <w:szCs w:val="18"/>
              </w:rPr>
            </w:pPr>
            <w:r>
              <w:rPr>
                <w:b/>
                <w:szCs w:val="18"/>
              </w:rPr>
              <w:t>9 Amendments to the General Regulations</w:t>
            </w:r>
          </w:p>
        </w:tc>
        <w:tc>
          <w:tcPr>
            <w:tcW w:w="5811" w:type="dxa"/>
            <w:vAlign w:val="bottom"/>
          </w:tcPr>
          <w:p w:rsidR="00D00209" w:rsidRPr="008A24C3" w:rsidRDefault="00D00209" w:rsidP="00AE6BAC">
            <w:pPr>
              <w:pStyle w:val="Paragraphedeliste"/>
              <w:numPr>
                <w:ilvl w:val="0"/>
                <w:numId w:val="73"/>
              </w:numPr>
              <w:rPr>
                <w:szCs w:val="18"/>
              </w:rPr>
            </w:pPr>
            <w:r w:rsidRPr="008A24C3">
              <w:rPr>
                <w:szCs w:val="18"/>
              </w:rPr>
              <w:t>These General Regulations may be amended by the General Assembly.</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A24C3" w:rsidRDefault="00D00209" w:rsidP="003641EA">
            <w:pPr>
              <w:pStyle w:val="Paragraphedeliste"/>
              <w:numPr>
                <w:ilvl w:val="0"/>
                <w:numId w:val="73"/>
              </w:numPr>
              <w:rPr>
                <w:szCs w:val="18"/>
              </w:rPr>
              <w:pPrChange w:id="1399" w:author="Marie-Helene" w:date="2017-10-31T17:17:00Z">
                <w:pPr>
                  <w:pStyle w:val="Paragraphedeliste"/>
                  <w:numPr>
                    <w:numId w:val="73"/>
                  </w:numPr>
                  <w:ind w:left="360" w:hanging="360"/>
                </w:pPr>
              </w:pPrChange>
            </w:pPr>
            <w:r w:rsidRPr="008A24C3">
              <w:rPr>
                <w:szCs w:val="18"/>
              </w:rPr>
              <w:t xml:space="preserve">The Council and any </w:t>
            </w:r>
            <w:del w:id="1400" w:author="Marie-Hélène Grillet" w:date="2017-10-09T17:27:00Z">
              <w:r w:rsidRPr="008A24C3" w:rsidDel="00CC18DC">
                <w:rPr>
                  <w:szCs w:val="18"/>
                </w:rPr>
                <w:delText xml:space="preserve">Contracting </w:delText>
              </w:r>
            </w:del>
            <w:ins w:id="1401" w:author="Marie-Helene" w:date="2017-10-31T17:16:00Z">
              <w:r w:rsidR="003641EA">
                <w:rPr>
                  <w:szCs w:val="18"/>
                </w:rPr>
                <w:t xml:space="preserve">Member </w:t>
              </w:r>
            </w:ins>
            <w:ins w:id="1402" w:author="Marie-Hélène Grillet" w:date="2017-10-09T17:27:00Z">
              <w:r>
                <w:rPr>
                  <w:szCs w:val="18"/>
                </w:rPr>
                <w:t>State</w:t>
              </w:r>
              <w:r w:rsidRPr="008A24C3">
                <w:rPr>
                  <w:szCs w:val="18"/>
                </w:rPr>
                <w:t xml:space="preserve"> </w:t>
              </w:r>
            </w:ins>
            <w:del w:id="1403" w:author="Marie-Helene" w:date="2017-10-31T17:16:00Z">
              <w:r w:rsidRPr="008A24C3" w:rsidDel="003641EA">
                <w:rPr>
                  <w:szCs w:val="18"/>
                </w:rPr>
                <w:delText xml:space="preserve">Party </w:delText>
              </w:r>
            </w:del>
            <w:del w:id="1404" w:author="Marie-Helene" w:date="2017-10-31T17:17:00Z">
              <w:r w:rsidRPr="008A24C3" w:rsidDel="003641EA">
                <w:rPr>
                  <w:szCs w:val="18"/>
                </w:rPr>
                <w:delText xml:space="preserve">to the Convention </w:delText>
              </w:r>
            </w:del>
            <w:r w:rsidRPr="008A24C3">
              <w:rPr>
                <w:szCs w:val="18"/>
              </w:rPr>
              <w:t>may propose an amendment to these General Regulations, in accordance with Article 3.</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A24C3" w:rsidRDefault="00D00209" w:rsidP="003C7F77">
            <w:pPr>
              <w:pStyle w:val="Paragraphedeliste"/>
              <w:numPr>
                <w:ilvl w:val="0"/>
                <w:numId w:val="73"/>
              </w:numPr>
              <w:rPr>
                <w:szCs w:val="18"/>
              </w:rPr>
              <w:pPrChange w:id="1405" w:author="Marie-Helene" w:date="2017-10-31T17:22:00Z">
                <w:pPr>
                  <w:pStyle w:val="Paragraphedeliste"/>
                  <w:numPr>
                    <w:numId w:val="73"/>
                  </w:numPr>
                  <w:ind w:left="360" w:hanging="360"/>
                </w:pPr>
              </w:pPrChange>
            </w:pPr>
            <w:del w:id="1406" w:author="Marie-Helene" w:date="2017-10-31T17:21:00Z">
              <w:r w:rsidRPr="008A24C3" w:rsidDel="003C7F77">
                <w:rPr>
                  <w:szCs w:val="18"/>
                </w:rPr>
                <w:delText xml:space="preserve">Decisions of </w:delText>
              </w:r>
            </w:del>
            <w:ins w:id="1407" w:author="Marie-Helene" w:date="2017-10-31T17:21:00Z">
              <w:r w:rsidR="003C7F77">
                <w:rPr>
                  <w:szCs w:val="18"/>
                </w:rPr>
                <w:t xml:space="preserve">Amendments </w:t>
              </w:r>
            </w:ins>
            <w:ins w:id="1408" w:author="Marie-Helene" w:date="2017-10-31T17:22:00Z">
              <w:r w:rsidR="003C7F77">
                <w:rPr>
                  <w:szCs w:val="18"/>
                </w:rPr>
                <w:t xml:space="preserve">to the General Regulations </w:t>
              </w:r>
            </w:ins>
            <w:ins w:id="1409" w:author="Marie-Helene" w:date="2017-10-31T17:21:00Z">
              <w:r w:rsidR="003C7F77">
                <w:rPr>
                  <w:szCs w:val="18"/>
                </w:rPr>
                <w:t xml:space="preserve">adopted by </w:t>
              </w:r>
            </w:ins>
            <w:r w:rsidRPr="008A24C3">
              <w:rPr>
                <w:szCs w:val="18"/>
              </w:rPr>
              <w:t xml:space="preserve">the General Assembly </w:t>
            </w:r>
            <w:del w:id="1410" w:author="Marie-Helene" w:date="2017-10-31T17:22:00Z">
              <w:r w:rsidRPr="008A24C3" w:rsidDel="003C7F77">
                <w:rPr>
                  <w:szCs w:val="18"/>
                </w:rPr>
                <w:delText xml:space="preserve">relating to matters covered by these General Regulations </w:delText>
              </w:r>
            </w:del>
            <w:r w:rsidRPr="008A24C3">
              <w:rPr>
                <w:szCs w:val="18"/>
              </w:rPr>
              <w:t>shall be incorporated therein.</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rsidP="009B2D41">
            <w:pPr>
              <w:rPr>
                <w:b/>
                <w:szCs w:val="18"/>
              </w:rPr>
            </w:pPr>
            <w:r>
              <w:rPr>
                <w:b/>
                <w:szCs w:val="18"/>
              </w:rPr>
              <w:t>10 Termination</w:t>
            </w:r>
          </w:p>
        </w:tc>
        <w:tc>
          <w:tcPr>
            <w:tcW w:w="5811" w:type="dxa"/>
          </w:tcPr>
          <w:p w:rsidR="00D00209" w:rsidRPr="008A24C3" w:rsidRDefault="00D00209" w:rsidP="008A24C3">
            <w:pPr>
              <w:rPr>
                <w:szCs w:val="18"/>
              </w:rPr>
            </w:pPr>
            <w:r w:rsidRPr="008A24C3">
              <w:rPr>
                <w:szCs w:val="18"/>
              </w:rPr>
              <w:t>In the event of the termination of the Organization the Council shall make the necessary arrangements for the winding up of the Organization, including:</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A24C3" w:rsidRDefault="00D00209" w:rsidP="008A24C3">
            <w:pPr>
              <w:pStyle w:val="Paragraphedeliste"/>
              <w:numPr>
                <w:ilvl w:val="0"/>
                <w:numId w:val="74"/>
              </w:numPr>
              <w:rPr>
                <w:szCs w:val="18"/>
              </w:rPr>
            </w:pPr>
            <w:ins w:id="1411" w:author="Marie-Hélène Grillet" w:date="2017-10-09T17:28:00Z">
              <w:r>
                <w:rPr>
                  <w:szCs w:val="18"/>
                </w:rPr>
                <w:t>D</w:t>
              </w:r>
            </w:ins>
            <w:del w:id="1412" w:author="Marie-Hélène Grillet" w:date="2017-10-09T17:28:00Z">
              <w:r w:rsidRPr="008A24C3" w:rsidDel="00CC18DC">
                <w:rPr>
                  <w:szCs w:val="18"/>
                </w:rPr>
                <w:delText>d</w:delText>
              </w:r>
            </w:del>
            <w:r w:rsidRPr="008A24C3">
              <w:rPr>
                <w:szCs w:val="18"/>
              </w:rPr>
              <w:t>etermining the assets of the Organization and returning any property not</w:t>
            </w:r>
            <w:r>
              <w:rPr>
                <w:szCs w:val="18"/>
              </w:rPr>
              <w:t xml:space="preserve"> belonging to the O</w:t>
            </w:r>
            <w:r w:rsidRPr="008A24C3">
              <w:rPr>
                <w:szCs w:val="18"/>
              </w:rPr>
              <w:t>rganization;</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A24C3" w:rsidRDefault="00D00209" w:rsidP="008A24C3">
            <w:pPr>
              <w:pStyle w:val="Paragraphedeliste"/>
              <w:numPr>
                <w:ilvl w:val="0"/>
                <w:numId w:val="74"/>
              </w:numPr>
              <w:rPr>
                <w:szCs w:val="18"/>
              </w:rPr>
            </w:pPr>
            <w:ins w:id="1413" w:author="Marie-Hélène Grillet" w:date="2017-10-09T17:28:00Z">
              <w:r>
                <w:rPr>
                  <w:szCs w:val="18"/>
                </w:rPr>
                <w:t>D</w:t>
              </w:r>
            </w:ins>
            <w:del w:id="1414" w:author="Marie-Hélène Grillet" w:date="2017-10-09T17:28:00Z">
              <w:r w:rsidRPr="008A24C3" w:rsidDel="00CC18DC">
                <w:rPr>
                  <w:szCs w:val="18"/>
                </w:rPr>
                <w:delText>d</w:delText>
              </w:r>
            </w:del>
            <w:r w:rsidRPr="008A24C3">
              <w:rPr>
                <w:szCs w:val="18"/>
              </w:rPr>
              <w:t>etermining and settling any claims against the Organization and any sums owed by the Organization including costs associated with the winding up of the Organization; and</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r w:rsidR="00D00209" w:rsidTr="00672189">
        <w:tc>
          <w:tcPr>
            <w:tcW w:w="1555" w:type="dxa"/>
          </w:tcPr>
          <w:p w:rsidR="00D00209" w:rsidRDefault="00D00209">
            <w:pPr>
              <w:rPr>
                <w:b/>
                <w:szCs w:val="18"/>
              </w:rPr>
            </w:pPr>
          </w:p>
        </w:tc>
        <w:tc>
          <w:tcPr>
            <w:tcW w:w="5811" w:type="dxa"/>
          </w:tcPr>
          <w:p w:rsidR="00D00209" w:rsidRPr="008A24C3" w:rsidRDefault="00D00209">
            <w:pPr>
              <w:pStyle w:val="Paragraphedeliste"/>
              <w:numPr>
                <w:ilvl w:val="0"/>
                <w:numId w:val="74"/>
              </w:numPr>
              <w:rPr>
                <w:szCs w:val="18"/>
              </w:rPr>
            </w:pPr>
            <w:del w:id="1415" w:author="Marie-Hélène Grillet" w:date="2017-10-09T17:28:00Z">
              <w:r w:rsidRPr="008A24C3" w:rsidDel="00CC18DC">
                <w:rPr>
                  <w:szCs w:val="18"/>
                </w:rPr>
                <w:delText>dividing</w:delText>
              </w:r>
            </w:del>
            <w:ins w:id="1416" w:author="Marie-Hélène Grillet" w:date="2017-10-09T17:28:00Z">
              <w:r w:rsidRPr="008A24C3">
                <w:rPr>
                  <w:szCs w:val="18"/>
                </w:rPr>
                <w:t>Dividing</w:t>
              </w:r>
            </w:ins>
            <w:r w:rsidRPr="008A24C3">
              <w:rPr>
                <w:szCs w:val="18"/>
              </w:rPr>
              <w:t xml:space="preserve"> the balance of the accounts amongst the </w:t>
            </w:r>
            <w:del w:id="1417" w:author="Marie-Hélène Grillet" w:date="2017-10-09T17:28:00Z">
              <w:r w:rsidRPr="008A24C3" w:rsidDel="00CC18DC">
                <w:rPr>
                  <w:szCs w:val="18"/>
                </w:rPr>
                <w:delText>Contracting Parties</w:delText>
              </w:r>
            </w:del>
            <w:ins w:id="1418" w:author="Marie-Hélène Grillet" w:date="2017-10-09T17:28:00Z">
              <w:r>
                <w:rPr>
                  <w:szCs w:val="18"/>
                </w:rPr>
                <w:t>Member States</w:t>
              </w:r>
            </w:ins>
            <w:r w:rsidRPr="008A24C3">
              <w:rPr>
                <w:szCs w:val="18"/>
              </w:rPr>
              <w:t xml:space="preserve"> </w:t>
            </w:r>
            <w:del w:id="1419" w:author="Marie-Helene" w:date="2017-10-31T17:23:00Z">
              <w:r w:rsidRPr="008A24C3" w:rsidDel="00DA2339">
                <w:rPr>
                  <w:szCs w:val="18"/>
                </w:rPr>
                <w:delText>[</w:delText>
              </w:r>
            </w:del>
            <w:r w:rsidRPr="008A24C3">
              <w:rPr>
                <w:szCs w:val="18"/>
              </w:rPr>
              <w:t xml:space="preserve">and </w:t>
            </w:r>
            <w:ins w:id="1420" w:author="Marie-Hélène Grillet" w:date="2017-10-09T17:28:00Z">
              <w:r>
                <w:rPr>
                  <w:szCs w:val="18"/>
                </w:rPr>
                <w:t>M</w:t>
              </w:r>
            </w:ins>
            <w:del w:id="1421" w:author="Marie-Hélène Grillet" w:date="2017-10-09T17:28:00Z">
              <w:r w:rsidRPr="008A24C3" w:rsidDel="00CC18DC">
                <w:rPr>
                  <w:szCs w:val="18"/>
                </w:rPr>
                <w:delText>m</w:delText>
              </w:r>
            </w:del>
            <w:r w:rsidRPr="008A24C3">
              <w:rPr>
                <w:szCs w:val="18"/>
              </w:rPr>
              <w:t>embers</w:t>
            </w:r>
            <w:bookmarkStart w:id="1422" w:name="_GoBack"/>
            <w:bookmarkEnd w:id="1422"/>
            <w:del w:id="1423" w:author="Marie-Helene" w:date="2017-10-31T17:23:00Z">
              <w:r w:rsidRPr="008A24C3" w:rsidDel="00DA2339">
                <w:rPr>
                  <w:szCs w:val="18"/>
                </w:rPr>
                <w:delText>]</w:delText>
              </w:r>
            </w:del>
            <w:r w:rsidRPr="008A24C3">
              <w:rPr>
                <w:szCs w:val="18"/>
              </w:rPr>
              <w:t xml:space="preserve"> in accordance with the Financial Regulations.</w:t>
            </w:r>
          </w:p>
        </w:tc>
        <w:tc>
          <w:tcPr>
            <w:tcW w:w="6237" w:type="dxa"/>
          </w:tcPr>
          <w:p w:rsidR="00D00209" w:rsidRPr="00696225" w:rsidRDefault="00D00209" w:rsidP="00C82D83">
            <w:pPr>
              <w:rPr>
                <w:szCs w:val="18"/>
              </w:rPr>
            </w:pPr>
          </w:p>
        </w:tc>
        <w:tc>
          <w:tcPr>
            <w:tcW w:w="1843" w:type="dxa"/>
          </w:tcPr>
          <w:p w:rsidR="00D00209" w:rsidRPr="00AA6F89" w:rsidRDefault="00D00209">
            <w:pPr>
              <w:rPr>
                <w:szCs w:val="18"/>
              </w:rPr>
            </w:pPr>
          </w:p>
        </w:tc>
      </w:tr>
    </w:tbl>
    <w:p w:rsidR="00672189" w:rsidRPr="00672189" w:rsidRDefault="00672189">
      <w:pPr>
        <w:rPr>
          <w:sz w:val="22"/>
        </w:rPr>
      </w:pPr>
    </w:p>
    <w:sectPr w:rsidR="00672189" w:rsidRPr="00672189" w:rsidSect="00672189">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3B69" w:rsidRDefault="00FD3B69" w:rsidP="00672189">
      <w:pPr>
        <w:spacing w:line="240" w:lineRule="auto"/>
      </w:pPr>
      <w:r>
        <w:separator/>
      </w:r>
    </w:p>
  </w:endnote>
  <w:endnote w:type="continuationSeparator" w:id="0">
    <w:p w:rsidR="00FD3B69" w:rsidRDefault="00FD3B69" w:rsidP="006721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3B69" w:rsidRDefault="00FD3B69" w:rsidP="00672189">
      <w:pPr>
        <w:spacing w:line="240" w:lineRule="auto"/>
      </w:pPr>
      <w:r>
        <w:separator/>
      </w:r>
    </w:p>
  </w:footnote>
  <w:footnote w:type="continuationSeparator" w:id="0">
    <w:p w:rsidR="00FD3B69" w:rsidRDefault="00FD3B69" w:rsidP="0067218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7FB4"/>
    <w:multiLevelType w:val="hybridMultilevel"/>
    <w:tmpl w:val="FF80989C"/>
    <w:lvl w:ilvl="0" w:tplc="8DAA579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2080DA6"/>
    <w:multiLevelType w:val="hybridMultilevel"/>
    <w:tmpl w:val="7B4C8F40"/>
    <w:lvl w:ilvl="0" w:tplc="F1E47F44">
      <w:start w:val="1"/>
      <w:numFmt w:val="low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2553499"/>
    <w:multiLevelType w:val="hybridMultilevel"/>
    <w:tmpl w:val="2898A1B2"/>
    <w:lvl w:ilvl="0" w:tplc="F1E47F44">
      <w:start w:val="1"/>
      <w:numFmt w:val="low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51534C8"/>
    <w:multiLevelType w:val="hybridMultilevel"/>
    <w:tmpl w:val="3E5EFBE2"/>
    <w:lvl w:ilvl="0" w:tplc="33F46CB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535744B"/>
    <w:multiLevelType w:val="hybridMultilevel"/>
    <w:tmpl w:val="7FA2F3C4"/>
    <w:lvl w:ilvl="0" w:tplc="52365F9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8C7630B"/>
    <w:multiLevelType w:val="hybridMultilevel"/>
    <w:tmpl w:val="D97AD40A"/>
    <w:lvl w:ilvl="0" w:tplc="A21EE63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091170AC"/>
    <w:multiLevelType w:val="hybridMultilevel"/>
    <w:tmpl w:val="7D28F050"/>
    <w:lvl w:ilvl="0" w:tplc="ACACCDC8">
      <w:start w:val="1"/>
      <w:numFmt w:val="decimal"/>
      <w:lvlText w:val="%1."/>
      <w:lvlJc w:val="left"/>
      <w:pPr>
        <w:ind w:left="720" w:hanging="360"/>
      </w:pPr>
      <w:rPr>
        <w:rFonts w:hint="default"/>
      </w:rPr>
    </w:lvl>
    <w:lvl w:ilvl="1" w:tplc="11F2D2E0">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097C7F06"/>
    <w:multiLevelType w:val="hybridMultilevel"/>
    <w:tmpl w:val="A22CFBC0"/>
    <w:lvl w:ilvl="0" w:tplc="F1E47F44">
      <w:start w:val="1"/>
      <w:numFmt w:val="low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0CEB41FB"/>
    <w:multiLevelType w:val="hybridMultilevel"/>
    <w:tmpl w:val="4E16341A"/>
    <w:lvl w:ilvl="0" w:tplc="6D109254">
      <w:start w:val="1"/>
      <w:numFmt w:val="decimal"/>
      <w:lvlText w:val="5.%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nsid w:val="1040272A"/>
    <w:multiLevelType w:val="hybridMultilevel"/>
    <w:tmpl w:val="65B8A11C"/>
    <w:lvl w:ilvl="0" w:tplc="F1E47F44">
      <w:start w:val="1"/>
      <w:numFmt w:val="lowerRoman"/>
      <w:lvlText w:val="%1."/>
      <w:lvlJc w:val="right"/>
      <w:pPr>
        <w:ind w:left="753" w:hanging="360"/>
      </w:pPr>
      <w:rPr>
        <w:rFonts w:hint="default"/>
      </w:rPr>
    </w:lvl>
    <w:lvl w:ilvl="1" w:tplc="040C0019" w:tentative="1">
      <w:start w:val="1"/>
      <w:numFmt w:val="lowerLetter"/>
      <w:lvlText w:val="%2."/>
      <w:lvlJc w:val="left"/>
      <w:pPr>
        <w:ind w:left="1473" w:hanging="360"/>
      </w:pPr>
    </w:lvl>
    <w:lvl w:ilvl="2" w:tplc="040C001B" w:tentative="1">
      <w:start w:val="1"/>
      <w:numFmt w:val="lowerRoman"/>
      <w:lvlText w:val="%3."/>
      <w:lvlJc w:val="right"/>
      <w:pPr>
        <w:ind w:left="2193" w:hanging="180"/>
      </w:pPr>
    </w:lvl>
    <w:lvl w:ilvl="3" w:tplc="040C000F" w:tentative="1">
      <w:start w:val="1"/>
      <w:numFmt w:val="decimal"/>
      <w:lvlText w:val="%4."/>
      <w:lvlJc w:val="left"/>
      <w:pPr>
        <w:ind w:left="2913" w:hanging="360"/>
      </w:pPr>
    </w:lvl>
    <w:lvl w:ilvl="4" w:tplc="040C0019" w:tentative="1">
      <w:start w:val="1"/>
      <w:numFmt w:val="lowerLetter"/>
      <w:lvlText w:val="%5."/>
      <w:lvlJc w:val="left"/>
      <w:pPr>
        <w:ind w:left="3633" w:hanging="360"/>
      </w:pPr>
    </w:lvl>
    <w:lvl w:ilvl="5" w:tplc="040C001B" w:tentative="1">
      <w:start w:val="1"/>
      <w:numFmt w:val="lowerRoman"/>
      <w:lvlText w:val="%6."/>
      <w:lvlJc w:val="right"/>
      <w:pPr>
        <w:ind w:left="4353" w:hanging="180"/>
      </w:pPr>
    </w:lvl>
    <w:lvl w:ilvl="6" w:tplc="040C000F" w:tentative="1">
      <w:start w:val="1"/>
      <w:numFmt w:val="decimal"/>
      <w:lvlText w:val="%7."/>
      <w:lvlJc w:val="left"/>
      <w:pPr>
        <w:ind w:left="5073" w:hanging="360"/>
      </w:pPr>
    </w:lvl>
    <w:lvl w:ilvl="7" w:tplc="040C0019" w:tentative="1">
      <w:start w:val="1"/>
      <w:numFmt w:val="lowerLetter"/>
      <w:lvlText w:val="%8."/>
      <w:lvlJc w:val="left"/>
      <w:pPr>
        <w:ind w:left="5793" w:hanging="360"/>
      </w:pPr>
    </w:lvl>
    <w:lvl w:ilvl="8" w:tplc="040C001B" w:tentative="1">
      <w:start w:val="1"/>
      <w:numFmt w:val="lowerRoman"/>
      <w:lvlText w:val="%9."/>
      <w:lvlJc w:val="right"/>
      <w:pPr>
        <w:ind w:left="6513" w:hanging="180"/>
      </w:pPr>
    </w:lvl>
  </w:abstractNum>
  <w:abstractNum w:abstractNumId="10">
    <w:nsid w:val="134F700B"/>
    <w:multiLevelType w:val="hybridMultilevel"/>
    <w:tmpl w:val="3E268EEC"/>
    <w:lvl w:ilvl="0" w:tplc="4A94771E">
      <w:start w:val="1"/>
      <w:numFmt w:val="upperLetter"/>
      <w:pStyle w:val="Annex"/>
      <w:lvlText w:val="ANNEX %1."/>
      <w:lvlJc w:val="left"/>
      <w:pPr>
        <w:ind w:left="720" w:hanging="360"/>
      </w:pPr>
      <w:rPr>
        <w:rFonts w:hint="default"/>
        <w:b/>
        <w: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157E49E6"/>
    <w:multiLevelType w:val="hybridMultilevel"/>
    <w:tmpl w:val="81E47560"/>
    <w:lvl w:ilvl="0" w:tplc="8DAA579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173D21F4"/>
    <w:multiLevelType w:val="hybridMultilevel"/>
    <w:tmpl w:val="B40A9712"/>
    <w:lvl w:ilvl="0" w:tplc="8DAA579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9E93EE5"/>
    <w:multiLevelType w:val="hybridMultilevel"/>
    <w:tmpl w:val="F5C4FF66"/>
    <w:lvl w:ilvl="0" w:tplc="F1E47F44">
      <w:start w:val="1"/>
      <w:numFmt w:val="low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1C342763"/>
    <w:multiLevelType w:val="hybridMultilevel"/>
    <w:tmpl w:val="8C46D364"/>
    <w:lvl w:ilvl="0" w:tplc="4030E55C">
      <w:start w:val="1"/>
      <w:numFmt w:val="decimal"/>
      <w:pStyle w:val="Annexheading1"/>
      <w:lvlText w:val="%1."/>
      <w:lvlJc w:val="left"/>
      <w:pPr>
        <w:ind w:left="717" w:hanging="360"/>
      </w:pPr>
      <w:rPr>
        <w:rFonts w:hint="default"/>
        <w:b/>
        <w:i w:val="0"/>
      </w:rPr>
    </w:lvl>
    <w:lvl w:ilvl="1" w:tplc="040C0019">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15">
    <w:nsid w:val="1C871464"/>
    <w:multiLevelType w:val="hybridMultilevel"/>
    <w:tmpl w:val="EFCE35FE"/>
    <w:lvl w:ilvl="0" w:tplc="C3763FCE">
      <w:start w:val="1"/>
      <w:numFmt w:val="lowerLetter"/>
      <w:lvlText w:val="(%1)"/>
      <w:lvlJc w:val="left"/>
      <w:pPr>
        <w:ind w:left="753"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238C651B"/>
    <w:multiLevelType w:val="hybridMultilevel"/>
    <w:tmpl w:val="F0687FA6"/>
    <w:lvl w:ilvl="0" w:tplc="8DAA579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24A463BF"/>
    <w:multiLevelType w:val="hybridMultilevel"/>
    <w:tmpl w:val="A328D936"/>
    <w:lvl w:ilvl="0" w:tplc="8DAA579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270C1FCE"/>
    <w:multiLevelType w:val="hybridMultilevel"/>
    <w:tmpl w:val="A29E0118"/>
    <w:lvl w:ilvl="0" w:tplc="F1E47F44">
      <w:start w:val="1"/>
      <w:numFmt w:val="low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27FE0198"/>
    <w:multiLevelType w:val="multilevel"/>
    <w:tmpl w:val="1BA624C4"/>
    <w:lvl w:ilvl="0">
      <w:start w:val="1"/>
      <w:numFmt w:val="decimal"/>
      <w:lvlText w:val="%1."/>
      <w:lvlJc w:val="left"/>
      <w:pPr>
        <w:ind w:left="360" w:hanging="360"/>
      </w:pPr>
    </w:lvl>
    <w:lvl w:ilvl="1">
      <w:start w:val="1"/>
      <w:numFmt w:val="decimal"/>
      <w:lvlText w:val="3.4.%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9F1406E"/>
    <w:multiLevelType w:val="hybridMultilevel"/>
    <w:tmpl w:val="DE5C261E"/>
    <w:lvl w:ilvl="0" w:tplc="7E806828">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2C6E36B8"/>
    <w:multiLevelType w:val="hybridMultilevel"/>
    <w:tmpl w:val="D4E84E26"/>
    <w:lvl w:ilvl="0" w:tplc="0A5E3792">
      <w:start w:val="1"/>
      <w:numFmt w:val="lowerLetter"/>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2DF72835"/>
    <w:multiLevelType w:val="hybridMultilevel"/>
    <w:tmpl w:val="4FFA818C"/>
    <w:lvl w:ilvl="0" w:tplc="94B6A87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2F7B406A"/>
    <w:multiLevelType w:val="multilevel"/>
    <w:tmpl w:val="937A5C9C"/>
    <w:lvl w:ilvl="0">
      <w:start w:val="1"/>
      <w:numFmt w:val="decimal"/>
      <w:lvlText w:val="4.%1"/>
      <w:lvlJc w:val="left"/>
      <w:pPr>
        <w:ind w:left="360" w:hanging="360"/>
      </w:pPr>
      <w:rPr>
        <w:rFonts w:hint="default"/>
      </w:rPr>
    </w:lvl>
    <w:lvl w:ilvl="1">
      <w:start w:val="1"/>
      <w:numFmt w:val="decimal"/>
      <w:lvlText w:val="4.4.%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0864418"/>
    <w:multiLevelType w:val="hybridMultilevel"/>
    <w:tmpl w:val="1B48084E"/>
    <w:lvl w:ilvl="0" w:tplc="8DAA579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30C94CAE"/>
    <w:multiLevelType w:val="hybridMultilevel"/>
    <w:tmpl w:val="F4C0ECFA"/>
    <w:lvl w:ilvl="0" w:tplc="8DAA5794">
      <w:start w:val="1"/>
      <w:numFmt w:val="lowerLetter"/>
      <w:lvlText w:val="(%1)"/>
      <w:lvlJc w:val="left"/>
      <w:pPr>
        <w:ind w:left="720" w:hanging="360"/>
      </w:pPr>
      <w:rPr>
        <w:rFonts w:hint="default"/>
      </w:rPr>
    </w:lvl>
    <w:lvl w:ilvl="1" w:tplc="040C001B">
      <w:start w:val="1"/>
      <w:numFmt w:val="lowerRoman"/>
      <w:lvlText w:val="%2."/>
      <w:lvlJc w:val="righ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314B3CDF"/>
    <w:multiLevelType w:val="hybridMultilevel"/>
    <w:tmpl w:val="DF24269E"/>
    <w:lvl w:ilvl="0" w:tplc="F1E47F44">
      <w:start w:val="1"/>
      <w:numFmt w:val="low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332B26A1"/>
    <w:multiLevelType w:val="hybridMultilevel"/>
    <w:tmpl w:val="3AF649F4"/>
    <w:lvl w:ilvl="0" w:tplc="C86A0B98">
      <w:start w:val="1"/>
      <w:numFmt w:val="decimal"/>
      <w:lvlText w:val="2.%1."/>
      <w:lvlJc w:val="left"/>
      <w:pPr>
        <w:ind w:left="720" w:hanging="360"/>
      </w:pPr>
      <w:rPr>
        <w:rFonts w:hint="default"/>
      </w:rPr>
    </w:lvl>
    <w:lvl w:ilvl="1" w:tplc="D04A3E6A">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34456868"/>
    <w:multiLevelType w:val="hybridMultilevel"/>
    <w:tmpl w:val="42E81500"/>
    <w:lvl w:ilvl="0" w:tplc="D04A3E6A">
      <w:start w:val="1"/>
      <w:numFmt w:val="lowerLetter"/>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34973CD4"/>
    <w:multiLevelType w:val="hybridMultilevel"/>
    <w:tmpl w:val="8370E210"/>
    <w:lvl w:ilvl="0" w:tplc="F1E47F44">
      <w:start w:val="1"/>
      <w:numFmt w:val="low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34F431DD"/>
    <w:multiLevelType w:val="hybridMultilevel"/>
    <w:tmpl w:val="3D3CAAA2"/>
    <w:lvl w:ilvl="0" w:tplc="908A9EF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35595F8A"/>
    <w:multiLevelType w:val="hybridMultilevel"/>
    <w:tmpl w:val="85E6660C"/>
    <w:lvl w:ilvl="0" w:tplc="8DAA579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35AE1394"/>
    <w:multiLevelType w:val="hybridMultilevel"/>
    <w:tmpl w:val="776A8D18"/>
    <w:lvl w:ilvl="0" w:tplc="F1E47F44">
      <w:start w:val="1"/>
      <w:numFmt w:val="low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35E71421"/>
    <w:multiLevelType w:val="hybridMultilevel"/>
    <w:tmpl w:val="D4A452C2"/>
    <w:lvl w:ilvl="0" w:tplc="8DAA579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37074DE8"/>
    <w:multiLevelType w:val="hybridMultilevel"/>
    <w:tmpl w:val="05DADBDE"/>
    <w:lvl w:ilvl="0" w:tplc="336C116A">
      <w:start w:val="1"/>
      <w:numFmt w:val="decimal"/>
      <w:lvlText w:val="%1."/>
      <w:lvlJc w:val="left"/>
      <w:pPr>
        <w:ind w:left="720" w:hanging="360"/>
      </w:pPr>
      <w:rPr>
        <w:rFonts w:hint="default"/>
      </w:rPr>
    </w:lvl>
    <w:lvl w:ilvl="1" w:tplc="AB7C1E98">
      <w:start w:val="1"/>
      <w:numFmt w:val="lowerLetter"/>
      <w:lvlText w:val="(%2)"/>
      <w:lvlJc w:val="left"/>
      <w:pPr>
        <w:ind w:left="1440" w:hanging="360"/>
      </w:pPr>
      <w:rPr>
        <w:rFonts w:hint="default"/>
      </w:rPr>
    </w:lvl>
    <w:lvl w:ilvl="2" w:tplc="59360362">
      <w:start w:val="1"/>
      <w:numFmt w:val="lowerRoman"/>
      <w:lvlText w:val="%3."/>
      <w:lvlJc w:val="right"/>
      <w:pPr>
        <w:ind w:left="2160" w:hanging="18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399D0A2E"/>
    <w:multiLevelType w:val="hybridMultilevel"/>
    <w:tmpl w:val="63F8A314"/>
    <w:lvl w:ilvl="0" w:tplc="8DAA579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nsid w:val="3AC8504B"/>
    <w:multiLevelType w:val="hybridMultilevel"/>
    <w:tmpl w:val="3C560B90"/>
    <w:lvl w:ilvl="0" w:tplc="41246FD2">
      <w:start w:val="1"/>
      <w:numFmt w:val="decimal"/>
      <w:lvlText w:val="7.%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7">
    <w:nsid w:val="42BA15F2"/>
    <w:multiLevelType w:val="hybridMultilevel"/>
    <w:tmpl w:val="26FAC90A"/>
    <w:lvl w:ilvl="0" w:tplc="8DAA579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42BD1A09"/>
    <w:multiLevelType w:val="hybridMultilevel"/>
    <w:tmpl w:val="40464120"/>
    <w:lvl w:ilvl="0" w:tplc="C900BD9E">
      <w:start w:val="1"/>
      <w:numFmt w:val="lowerLetter"/>
      <w:lvlText w:val="(%1)"/>
      <w:lvlJc w:val="left"/>
      <w:pPr>
        <w:ind w:left="1080" w:hanging="360"/>
      </w:pPr>
      <w:rPr>
        <w:rFonts w:hint="default"/>
        <w:b w:val="0"/>
        <w:i w:val="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9">
    <w:nsid w:val="43AF581C"/>
    <w:multiLevelType w:val="hybridMultilevel"/>
    <w:tmpl w:val="E6E43D74"/>
    <w:lvl w:ilvl="0" w:tplc="8DAA5794">
      <w:start w:val="1"/>
      <w:numFmt w:val="lowerLetter"/>
      <w:lvlText w:val="(%1)"/>
      <w:lvlJc w:val="left"/>
      <w:pPr>
        <w:ind w:left="1037" w:hanging="360"/>
      </w:pPr>
      <w:rPr>
        <w:rFonts w:hint="default"/>
      </w:rPr>
    </w:lvl>
    <w:lvl w:ilvl="1" w:tplc="040C0019" w:tentative="1">
      <w:start w:val="1"/>
      <w:numFmt w:val="lowerLetter"/>
      <w:lvlText w:val="%2."/>
      <w:lvlJc w:val="left"/>
      <w:pPr>
        <w:ind w:left="1757" w:hanging="360"/>
      </w:pPr>
    </w:lvl>
    <w:lvl w:ilvl="2" w:tplc="040C001B" w:tentative="1">
      <w:start w:val="1"/>
      <w:numFmt w:val="lowerRoman"/>
      <w:lvlText w:val="%3."/>
      <w:lvlJc w:val="right"/>
      <w:pPr>
        <w:ind w:left="2477" w:hanging="180"/>
      </w:pPr>
    </w:lvl>
    <w:lvl w:ilvl="3" w:tplc="040C000F" w:tentative="1">
      <w:start w:val="1"/>
      <w:numFmt w:val="decimal"/>
      <w:lvlText w:val="%4."/>
      <w:lvlJc w:val="left"/>
      <w:pPr>
        <w:ind w:left="3197" w:hanging="360"/>
      </w:pPr>
    </w:lvl>
    <w:lvl w:ilvl="4" w:tplc="040C0019" w:tentative="1">
      <w:start w:val="1"/>
      <w:numFmt w:val="lowerLetter"/>
      <w:lvlText w:val="%5."/>
      <w:lvlJc w:val="left"/>
      <w:pPr>
        <w:ind w:left="3917" w:hanging="360"/>
      </w:pPr>
    </w:lvl>
    <w:lvl w:ilvl="5" w:tplc="040C001B" w:tentative="1">
      <w:start w:val="1"/>
      <w:numFmt w:val="lowerRoman"/>
      <w:lvlText w:val="%6."/>
      <w:lvlJc w:val="right"/>
      <w:pPr>
        <w:ind w:left="4637" w:hanging="180"/>
      </w:pPr>
    </w:lvl>
    <w:lvl w:ilvl="6" w:tplc="040C000F" w:tentative="1">
      <w:start w:val="1"/>
      <w:numFmt w:val="decimal"/>
      <w:lvlText w:val="%7."/>
      <w:lvlJc w:val="left"/>
      <w:pPr>
        <w:ind w:left="5357" w:hanging="360"/>
      </w:pPr>
    </w:lvl>
    <w:lvl w:ilvl="7" w:tplc="040C0019" w:tentative="1">
      <w:start w:val="1"/>
      <w:numFmt w:val="lowerLetter"/>
      <w:lvlText w:val="%8."/>
      <w:lvlJc w:val="left"/>
      <w:pPr>
        <w:ind w:left="6077" w:hanging="360"/>
      </w:pPr>
    </w:lvl>
    <w:lvl w:ilvl="8" w:tplc="040C001B" w:tentative="1">
      <w:start w:val="1"/>
      <w:numFmt w:val="lowerRoman"/>
      <w:lvlText w:val="%9."/>
      <w:lvlJc w:val="right"/>
      <w:pPr>
        <w:ind w:left="6797" w:hanging="180"/>
      </w:pPr>
    </w:lvl>
  </w:abstractNum>
  <w:abstractNum w:abstractNumId="40">
    <w:nsid w:val="44F47F2F"/>
    <w:multiLevelType w:val="hybridMultilevel"/>
    <w:tmpl w:val="F93E5B04"/>
    <w:lvl w:ilvl="0" w:tplc="F1E47F44">
      <w:start w:val="1"/>
      <w:numFmt w:val="low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nsid w:val="48965DC3"/>
    <w:multiLevelType w:val="hybridMultilevel"/>
    <w:tmpl w:val="92F8DB20"/>
    <w:lvl w:ilvl="0" w:tplc="F1E47F44">
      <w:start w:val="1"/>
      <w:numFmt w:val="low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nsid w:val="48D554E7"/>
    <w:multiLevelType w:val="hybridMultilevel"/>
    <w:tmpl w:val="A6B6193C"/>
    <w:lvl w:ilvl="0" w:tplc="56B27410">
      <w:start w:val="1"/>
      <w:numFmt w:val="bullet"/>
      <w:pStyle w:val="Bulletpoint1text"/>
      <w:lvlText w:val=""/>
      <w:lvlJc w:val="left"/>
      <w:pPr>
        <w:ind w:left="720" w:hanging="360"/>
      </w:pPr>
      <w:rPr>
        <w:rFonts w:ascii="Symbol" w:hAnsi="Symbol" w:hint="default"/>
        <w:color w:val="5B9BD5"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4B1243DC"/>
    <w:multiLevelType w:val="hybridMultilevel"/>
    <w:tmpl w:val="54DE5DBC"/>
    <w:lvl w:ilvl="0" w:tplc="C7941260">
      <w:start w:val="1"/>
      <w:numFmt w:val="decimal"/>
      <w:lvlText w:val="8.%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4">
    <w:nsid w:val="4BB948DE"/>
    <w:multiLevelType w:val="hybridMultilevel"/>
    <w:tmpl w:val="09C04D84"/>
    <w:lvl w:ilvl="0" w:tplc="F53E038E">
      <w:start w:val="1"/>
      <w:numFmt w:val="decimal"/>
      <w:lvlText w:val="%1."/>
      <w:lvlJc w:val="left"/>
      <w:pPr>
        <w:ind w:left="720" w:hanging="360"/>
      </w:pPr>
      <w:rPr>
        <w:rFonts w:hint="default"/>
      </w:rPr>
    </w:lvl>
    <w:lvl w:ilvl="1" w:tplc="81122E8C">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nsid w:val="4DF3161D"/>
    <w:multiLevelType w:val="hybridMultilevel"/>
    <w:tmpl w:val="38686CA0"/>
    <w:lvl w:ilvl="0" w:tplc="B80C5A2C">
      <w:start w:val="1"/>
      <w:numFmt w:val="lowerLetter"/>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nsid w:val="4EE26D9D"/>
    <w:multiLevelType w:val="hybridMultilevel"/>
    <w:tmpl w:val="F5C4FF66"/>
    <w:lvl w:ilvl="0" w:tplc="F1E47F44">
      <w:start w:val="1"/>
      <w:numFmt w:val="low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nsid w:val="51D770CD"/>
    <w:multiLevelType w:val="hybridMultilevel"/>
    <w:tmpl w:val="746AA2DC"/>
    <w:lvl w:ilvl="0" w:tplc="F1E47F44">
      <w:start w:val="1"/>
      <w:numFmt w:val="lowerRoman"/>
      <w:lvlText w:val="%1."/>
      <w:lvlJc w:val="right"/>
      <w:pPr>
        <w:ind w:left="753" w:hanging="360"/>
      </w:pPr>
      <w:rPr>
        <w:rFonts w:hint="default"/>
      </w:rPr>
    </w:lvl>
    <w:lvl w:ilvl="1" w:tplc="040C0019" w:tentative="1">
      <w:start w:val="1"/>
      <w:numFmt w:val="lowerLetter"/>
      <w:lvlText w:val="%2."/>
      <w:lvlJc w:val="left"/>
      <w:pPr>
        <w:ind w:left="1473" w:hanging="360"/>
      </w:pPr>
    </w:lvl>
    <w:lvl w:ilvl="2" w:tplc="040C001B" w:tentative="1">
      <w:start w:val="1"/>
      <w:numFmt w:val="lowerRoman"/>
      <w:lvlText w:val="%3."/>
      <w:lvlJc w:val="right"/>
      <w:pPr>
        <w:ind w:left="2193" w:hanging="180"/>
      </w:pPr>
    </w:lvl>
    <w:lvl w:ilvl="3" w:tplc="040C000F" w:tentative="1">
      <w:start w:val="1"/>
      <w:numFmt w:val="decimal"/>
      <w:lvlText w:val="%4."/>
      <w:lvlJc w:val="left"/>
      <w:pPr>
        <w:ind w:left="2913" w:hanging="360"/>
      </w:pPr>
    </w:lvl>
    <w:lvl w:ilvl="4" w:tplc="040C0019" w:tentative="1">
      <w:start w:val="1"/>
      <w:numFmt w:val="lowerLetter"/>
      <w:lvlText w:val="%5."/>
      <w:lvlJc w:val="left"/>
      <w:pPr>
        <w:ind w:left="3633" w:hanging="360"/>
      </w:pPr>
    </w:lvl>
    <w:lvl w:ilvl="5" w:tplc="040C001B" w:tentative="1">
      <w:start w:val="1"/>
      <w:numFmt w:val="lowerRoman"/>
      <w:lvlText w:val="%6."/>
      <w:lvlJc w:val="right"/>
      <w:pPr>
        <w:ind w:left="4353" w:hanging="180"/>
      </w:pPr>
    </w:lvl>
    <w:lvl w:ilvl="6" w:tplc="040C000F" w:tentative="1">
      <w:start w:val="1"/>
      <w:numFmt w:val="decimal"/>
      <w:lvlText w:val="%7."/>
      <w:lvlJc w:val="left"/>
      <w:pPr>
        <w:ind w:left="5073" w:hanging="360"/>
      </w:pPr>
    </w:lvl>
    <w:lvl w:ilvl="7" w:tplc="040C0019" w:tentative="1">
      <w:start w:val="1"/>
      <w:numFmt w:val="lowerLetter"/>
      <w:lvlText w:val="%8."/>
      <w:lvlJc w:val="left"/>
      <w:pPr>
        <w:ind w:left="5793" w:hanging="360"/>
      </w:pPr>
    </w:lvl>
    <w:lvl w:ilvl="8" w:tplc="040C001B" w:tentative="1">
      <w:start w:val="1"/>
      <w:numFmt w:val="lowerRoman"/>
      <w:lvlText w:val="%9."/>
      <w:lvlJc w:val="right"/>
      <w:pPr>
        <w:ind w:left="6513" w:hanging="180"/>
      </w:pPr>
    </w:lvl>
  </w:abstractNum>
  <w:abstractNum w:abstractNumId="48">
    <w:nsid w:val="563F74F4"/>
    <w:multiLevelType w:val="hybridMultilevel"/>
    <w:tmpl w:val="E7009B2C"/>
    <w:lvl w:ilvl="0" w:tplc="94B6A87E">
      <w:start w:val="1"/>
      <w:numFmt w:val="lowerLetter"/>
      <w:lvlText w:val="(%1)"/>
      <w:lvlJc w:val="left"/>
      <w:pPr>
        <w:ind w:left="753" w:hanging="360"/>
      </w:pPr>
      <w:rPr>
        <w:rFonts w:hint="default"/>
      </w:rPr>
    </w:lvl>
    <w:lvl w:ilvl="1" w:tplc="040C0019" w:tentative="1">
      <w:start w:val="1"/>
      <w:numFmt w:val="lowerLetter"/>
      <w:lvlText w:val="%2."/>
      <w:lvlJc w:val="left"/>
      <w:pPr>
        <w:ind w:left="1473" w:hanging="360"/>
      </w:pPr>
    </w:lvl>
    <w:lvl w:ilvl="2" w:tplc="040C001B" w:tentative="1">
      <w:start w:val="1"/>
      <w:numFmt w:val="lowerRoman"/>
      <w:lvlText w:val="%3."/>
      <w:lvlJc w:val="right"/>
      <w:pPr>
        <w:ind w:left="2193" w:hanging="180"/>
      </w:pPr>
    </w:lvl>
    <w:lvl w:ilvl="3" w:tplc="040C000F" w:tentative="1">
      <w:start w:val="1"/>
      <w:numFmt w:val="decimal"/>
      <w:lvlText w:val="%4."/>
      <w:lvlJc w:val="left"/>
      <w:pPr>
        <w:ind w:left="2913" w:hanging="360"/>
      </w:pPr>
    </w:lvl>
    <w:lvl w:ilvl="4" w:tplc="040C0019" w:tentative="1">
      <w:start w:val="1"/>
      <w:numFmt w:val="lowerLetter"/>
      <w:lvlText w:val="%5."/>
      <w:lvlJc w:val="left"/>
      <w:pPr>
        <w:ind w:left="3633" w:hanging="360"/>
      </w:pPr>
    </w:lvl>
    <w:lvl w:ilvl="5" w:tplc="040C001B" w:tentative="1">
      <w:start w:val="1"/>
      <w:numFmt w:val="lowerRoman"/>
      <w:lvlText w:val="%6."/>
      <w:lvlJc w:val="right"/>
      <w:pPr>
        <w:ind w:left="4353" w:hanging="180"/>
      </w:pPr>
    </w:lvl>
    <w:lvl w:ilvl="6" w:tplc="040C000F" w:tentative="1">
      <w:start w:val="1"/>
      <w:numFmt w:val="decimal"/>
      <w:lvlText w:val="%7."/>
      <w:lvlJc w:val="left"/>
      <w:pPr>
        <w:ind w:left="5073" w:hanging="360"/>
      </w:pPr>
    </w:lvl>
    <w:lvl w:ilvl="7" w:tplc="040C0019" w:tentative="1">
      <w:start w:val="1"/>
      <w:numFmt w:val="lowerLetter"/>
      <w:lvlText w:val="%8."/>
      <w:lvlJc w:val="left"/>
      <w:pPr>
        <w:ind w:left="5793" w:hanging="360"/>
      </w:pPr>
    </w:lvl>
    <w:lvl w:ilvl="8" w:tplc="040C001B" w:tentative="1">
      <w:start w:val="1"/>
      <w:numFmt w:val="lowerRoman"/>
      <w:lvlText w:val="%9."/>
      <w:lvlJc w:val="right"/>
      <w:pPr>
        <w:ind w:left="6513" w:hanging="180"/>
      </w:pPr>
    </w:lvl>
  </w:abstractNum>
  <w:abstractNum w:abstractNumId="49">
    <w:nsid w:val="575D4B09"/>
    <w:multiLevelType w:val="hybridMultilevel"/>
    <w:tmpl w:val="A2728E28"/>
    <w:lvl w:ilvl="0" w:tplc="F1E47F44">
      <w:start w:val="1"/>
      <w:numFmt w:val="low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nsid w:val="5E484C6C"/>
    <w:multiLevelType w:val="hybridMultilevel"/>
    <w:tmpl w:val="21B21F86"/>
    <w:lvl w:ilvl="0" w:tplc="F1E47F44">
      <w:start w:val="1"/>
      <w:numFmt w:val="low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nsid w:val="60AB4B90"/>
    <w:multiLevelType w:val="hybridMultilevel"/>
    <w:tmpl w:val="3CC839D2"/>
    <w:lvl w:ilvl="0" w:tplc="F1E47F44">
      <w:start w:val="1"/>
      <w:numFmt w:val="low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nsid w:val="61B40F85"/>
    <w:multiLevelType w:val="hybridMultilevel"/>
    <w:tmpl w:val="1826B420"/>
    <w:lvl w:ilvl="0" w:tplc="8DAA5794">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3">
    <w:nsid w:val="62A1091B"/>
    <w:multiLevelType w:val="hybridMultilevel"/>
    <w:tmpl w:val="B40A9712"/>
    <w:lvl w:ilvl="0" w:tplc="8DAA579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nsid w:val="644E62A7"/>
    <w:multiLevelType w:val="hybridMultilevel"/>
    <w:tmpl w:val="C5587180"/>
    <w:lvl w:ilvl="0" w:tplc="F1E47F44">
      <w:start w:val="1"/>
      <w:numFmt w:val="low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nsid w:val="654549BE"/>
    <w:multiLevelType w:val="hybridMultilevel"/>
    <w:tmpl w:val="A0A4221C"/>
    <w:lvl w:ilvl="0" w:tplc="F1E47F44">
      <w:start w:val="1"/>
      <w:numFmt w:val="low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nsid w:val="6633726E"/>
    <w:multiLevelType w:val="hybridMultilevel"/>
    <w:tmpl w:val="7668F330"/>
    <w:lvl w:ilvl="0" w:tplc="07C0977E">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nsid w:val="68A43234"/>
    <w:multiLevelType w:val="hybridMultilevel"/>
    <w:tmpl w:val="5C48A3D6"/>
    <w:lvl w:ilvl="0" w:tplc="8DAA579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nsid w:val="68D32A69"/>
    <w:multiLevelType w:val="multilevel"/>
    <w:tmpl w:val="AD22624A"/>
    <w:lvl w:ilvl="0">
      <w:start w:val="1"/>
      <w:numFmt w:val="decimal"/>
      <w:pStyle w:val="Titre1"/>
      <w:suff w:val="space"/>
      <w:lvlText w:val="%1."/>
      <w:lvlJc w:val="left"/>
      <w:pPr>
        <w:ind w:left="0" w:firstLine="0"/>
      </w:pPr>
      <w:rPr>
        <w:rFonts w:hint="default"/>
      </w:rPr>
    </w:lvl>
    <w:lvl w:ilvl="1">
      <w:start w:val="1"/>
      <w:numFmt w:val="decimal"/>
      <w:pStyle w:val="Titre2"/>
      <w:suff w:val="space"/>
      <w:lvlText w:val="%1.%2."/>
      <w:lvlJc w:val="left"/>
      <w:pPr>
        <w:ind w:left="0" w:firstLine="0"/>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59">
    <w:nsid w:val="6943771D"/>
    <w:multiLevelType w:val="multilevel"/>
    <w:tmpl w:val="17C0845C"/>
    <w:lvl w:ilvl="0">
      <w:start w:val="1"/>
      <w:numFmt w:val="decimal"/>
      <w:lvlText w:val="6.%1."/>
      <w:lvlJc w:val="left"/>
      <w:pPr>
        <w:ind w:left="360" w:hanging="360"/>
      </w:pPr>
      <w:rPr>
        <w:rFonts w:hint="default"/>
      </w:rPr>
    </w:lvl>
    <w:lvl w:ilvl="1">
      <w:start w:val="1"/>
      <w:numFmt w:val="decimal"/>
      <w:lvlText w:val="6.3.%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nsid w:val="6B6A0719"/>
    <w:multiLevelType w:val="hybridMultilevel"/>
    <w:tmpl w:val="0AD86C04"/>
    <w:lvl w:ilvl="0" w:tplc="8DAA579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1">
    <w:nsid w:val="6B8F2389"/>
    <w:multiLevelType w:val="hybridMultilevel"/>
    <w:tmpl w:val="0024D486"/>
    <w:lvl w:ilvl="0" w:tplc="8DAA579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2">
    <w:nsid w:val="6BC369E0"/>
    <w:multiLevelType w:val="hybridMultilevel"/>
    <w:tmpl w:val="28C22626"/>
    <w:lvl w:ilvl="0" w:tplc="75663210">
      <w:start w:val="1"/>
      <w:numFmt w:val="decimal"/>
      <w:lvlText w:val="2.%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nsid w:val="6C083825"/>
    <w:multiLevelType w:val="hybridMultilevel"/>
    <w:tmpl w:val="2FD801B8"/>
    <w:lvl w:ilvl="0" w:tplc="8DAA579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nsid w:val="725920D1"/>
    <w:multiLevelType w:val="hybridMultilevel"/>
    <w:tmpl w:val="05BAF678"/>
    <w:lvl w:ilvl="0" w:tplc="8DAA579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nsid w:val="741A516E"/>
    <w:multiLevelType w:val="hybridMultilevel"/>
    <w:tmpl w:val="3BF0BE88"/>
    <w:lvl w:ilvl="0" w:tplc="B80C5A2C">
      <w:start w:val="1"/>
      <w:numFmt w:val="lowerLetter"/>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6">
    <w:nsid w:val="74512AC5"/>
    <w:multiLevelType w:val="hybridMultilevel"/>
    <w:tmpl w:val="2586033A"/>
    <w:lvl w:ilvl="0" w:tplc="8DAA5794">
      <w:start w:val="1"/>
      <w:numFmt w:val="lowerLetter"/>
      <w:lvlText w:val="(%1)"/>
      <w:lvlJc w:val="left"/>
      <w:pPr>
        <w:ind w:left="753" w:hanging="360"/>
      </w:pPr>
      <w:rPr>
        <w:rFonts w:hint="default"/>
      </w:rPr>
    </w:lvl>
    <w:lvl w:ilvl="1" w:tplc="040C0019" w:tentative="1">
      <w:start w:val="1"/>
      <w:numFmt w:val="lowerLetter"/>
      <w:lvlText w:val="%2."/>
      <w:lvlJc w:val="left"/>
      <w:pPr>
        <w:ind w:left="1473" w:hanging="360"/>
      </w:pPr>
    </w:lvl>
    <w:lvl w:ilvl="2" w:tplc="040C001B" w:tentative="1">
      <w:start w:val="1"/>
      <w:numFmt w:val="lowerRoman"/>
      <w:lvlText w:val="%3."/>
      <w:lvlJc w:val="right"/>
      <w:pPr>
        <w:ind w:left="2193" w:hanging="180"/>
      </w:pPr>
    </w:lvl>
    <w:lvl w:ilvl="3" w:tplc="040C000F" w:tentative="1">
      <w:start w:val="1"/>
      <w:numFmt w:val="decimal"/>
      <w:lvlText w:val="%4."/>
      <w:lvlJc w:val="left"/>
      <w:pPr>
        <w:ind w:left="2913" w:hanging="360"/>
      </w:pPr>
    </w:lvl>
    <w:lvl w:ilvl="4" w:tplc="040C0019" w:tentative="1">
      <w:start w:val="1"/>
      <w:numFmt w:val="lowerLetter"/>
      <w:lvlText w:val="%5."/>
      <w:lvlJc w:val="left"/>
      <w:pPr>
        <w:ind w:left="3633" w:hanging="360"/>
      </w:pPr>
    </w:lvl>
    <w:lvl w:ilvl="5" w:tplc="040C001B" w:tentative="1">
      <w:start w:val="1"/>
      <w:numFmt w:val="lowerRoman"/>
      <w:lvlText w:val="%6."/>
      <w:lvlJc w:val="right"/>
      <w:pPr>
        <w:ind w:left="4353" w:hanging="180"/>
      </w:pPr>
    </w:lvl>
    <w:lvl w:ilvl="6" w:tplc="040C000F" w:tentative="1">
      <w:start w:val="1"/>
      <w:numFmt w:val="decimal"/>
      <w:lvlText w:val="%7."/>
      <w:lvlJc w:val="left"/>
      <w:pPr>
        <w:ind w:left="5073" w:hanging="360"/>
      </w:pPr>
    </w:lvl>
    <w:lvl w:ilvl="7" w:tplc="040C0019" w:tentative="1">
      <w:start w:val="1"/>
      <w:numFmt w:val="lowerLetter"/>
      <w:lvlText w:val="%8."/>
      <w:lvlJc w:val="left"/>
      <w:pPr>
        <w:ind w:left="5793" w:hanging="360"/>
      </w:pPr>
    </w:lvl>
    <w:lvl w:ilvl="8" w:tplc="040C001B" w:tentative="1">
      <w:start w:val="1"/>
      <w:numFmt w:val="lowerRoman"/>
      <w:lvlText w:val="%9."/>
      <w:lvlJc w:val="right"/>
      <w:pPr>
        <w:ind w:left="6513" w:hanging="180"/>
      </w:pPr>
    </w:lvl>
  </w:abstractNum>
  <w:abstractNum w:abstractNumId="67">
    <w:nsid w:val="74D1388D"/>
    <w:multiLevelType w:val="hybridMultilevel"/>
    <w:tmpl w:val="D4BCC1C0"/>
    <w:lvl w:ilvl="0" w:tplc="F8A805DA">
      <w:start w:val="1"/>
      <w:numFmt w:val="decimal"/>
      <w:lvlText w:val="3.%1."/>
      <w:lvlJc w:val="left"/>
      <w:pPr>
        <w:ind w:left="720" w:hanging="360"/>
      </w:pPr>
      <w:rPr>
        <w:rFonts w:hint="default"/>
      </w:rPr>
    </w:lvl>
    <w:lvl w:ilvl="1" w:tplc="0046F470">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nsid w:val="76DA55DC"/>
    <w:multiLevelType w:val="hybridMultilevel"/>
    <w:tmpl w:val="3A705522"/>
    <w:lvl w:ilvl="0" w:tplc="F1E47F44">
      <w:start w:val="1"/>
      <w:numFmt w:val="low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9">
    <w:nsid w:val="779C742B"/>
    <w:multiLevelType w:val="hybridMultilevel"/>
    <w:tmpl w:val="0FB621B2"/>
    <w:lvl w:ilvl="0" w:tplc="E4A657A0">
      <w:start w:val="1"/>
      <w:numFmt w:val="decimal"/>
      <w:lvlText w:val="9.%1."/>
      <w:lvlJc w:val="left"/>
      <w:pPr>
        <w:ind w:left="360" w:hanging="360"/>
      </w:pPr>
      <w:rPr>
        <w:rFonts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0">
    <w:nsid w:val="77B94F83"/>
    <w:multiLevelType w:val="hybridMultilevel"/>
    <w:tmpl w:val="2AD6A7DA"/>
    <w:lvl w:ilvl="0" w:tplc="8DAA579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nsid w:val="77E55BC3"/>
    <w:multiLevelType w:val="hybridMultilevel"/>
    <w:tmpl w:val="32229892"/>
    <w:lvl w:ilvl="0" w:tplc="72D00706">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2">
    <w:nsid w:val="78DA1333"/>
    <w:multiLevelType w:val="hybridMultilevel"/>
    <w:tmpl w:val="751A0480"/>
    <w:lvl w:ilvl="0" w:tplc="BDDE8B76">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3">
    <w:nsid w:val="792C6F22"/>
    <w:multiLevelType w:val="hybridMultilevel"/>
    <w:tmpl w:val="89BEBDE8"/>
    <w:lvl w:ilvl="0" w:tplc="8DAA579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4">
    <w:nsid w:val="7A987477"/>
    <w:multiLevelType w:val="hybridMultilevel"/>
    <w:tmpl w:val="B6DA6B18"/>
    <w:lvl w:ilvl="0" w:tplc="8DAA579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5">
    <w:nsid w:val="7BB11B89"/>
    <w:multiLevelType w:val="hybridMultilevel"/>
    <w:tmpl w:val="222AEC54"/>
    <w:lvl w:ilvl="0" w:tplc="FF9E1F78">
      <w:start w:val="1"/>
      <w:numFmt w:val="bullet"/>
      <w:pStyle w:val="Bulletpoint2tex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nsid w:val="7C3E20CC"/>
    <w:multiLevelType w:val="hybridMultilevel"/>
    <w:tmpl w:val="E272B6B8"/>
    <w:lvl w:ilvl="0" w:tplc="8DAA579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7">
    <w:nsid w:val="7E03083E"/>
    <w:multiLevelType w:val="hybridMultilevel"/>
    <w:tmpl w:val="B90819EE"/>
    <w:lvl w:ilvl="0" w:tplc="8DAA579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8">
    <w:nsid w:val="7ED05525"/>
    <w:multiLevelType w:val="hybridMultilevel"/>
    <w:tmpl w:val="753CFF60"/>
    <w:lvl w:ilvl="0" w:tplc="8DAA579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8"/>
  </w:num>
  <w:num w:numId="2">
    <w:abstractNumId w:val="42"/>
  </w:num>
  <w:num w:numId="3">
    <w:abstractNumId w:val="75"/>
  </w:num>
  <w:num w:numId="4">
    <w:abstractNumId w:val="10"/>
  </w:num>
  <w:num w:numId="5">
    <w:abstractNumId w:val="14"/>
  </w:num>
  <w:num w:numId="6">
    <w:abstractNumId w:val="56"/>
  </w:num>
  <w:num w:numId="7">
    <w:abstractNumId w:val="27"/>
  </w:num>
  <w:num w:numId="8">
    <w:abstractNumId w:val="22"/>
  </w:num>
  <w:num w:numId="9">
    <w:abstractNumId w:val="44"/>
  </w:num>
  <w:num w:numId="10">
    <w:abstractNumId w:val="34"/>
  </w:num>
  <w:num w:numId="11">
    <w:abstractNumId w:val="67"/>
  </w:num>
  <w:num w:numId="12">
    <w:abstractNumId w:val="6"/>
  </w:num>
  <w:num w:numId="13">
    <w:abstractNumId w:val="21"/>
  </w:num>
  <w:num w:numId="14">
    <w:abstractNumId w:val="28"/>
  </w:num>
  <w:num w:numId="15">
    <w:abstractNumId w:val="30"/>
  </w:num>
  <w:num w:numId="16">
    <w:abstractNumId w:val="71"/>
  </w:num>
  <w:num w:numId="17">
    <w:abstractNumId w:val="39"/>
  </w:num>
  <w:num w:numId="18">
    <w:abstractNumId w:val="2"/>
  </w:num>
  <w:num w:numId="19">
    <w:abstractNumId w:val="47"/>
  </w:num>
  <w:num w:numId="20">
    <w:abstractNumId w:val="46"/>
  </w:num>
  <w:num w:numId="21">
    <w:abstractNumId w:val="13"/>
  </w:num>
  <w:num w:numId="22">
    <w:abstractNumId w:val="19"/>
  </w:num>
  <w:num w:numId="23">
    <w:abstractNumId w:val="48"/>
  </w:num>
  <w:num w:numId="24">
    <w:abstractNumId w:val="66"/>
  </w:num>
  <w:num w:numId="25">
    <w:abstractNumId w:val="9"/>
  </w:num>
  <w:num w:numId="26">
    <w:abstractNumId w:val="15"/>
  </w:num>
  <w:num w:numId="27">
    <w:abstractNumId w:val="52"/>
  </w:num>
  <w:num w:numId="28">
    <w:abstractNumId w:val="0"/>
  </w:num>
  <w:num w:numId="29">
    <w:abstractNumId w:val="68"/>
  </w:num>
  <w:num w:numId="30">
    <w:abstractNumId w:val="23"/>
  </w:num>
  <w:num w:numId="31">
    <w:abstractNumId w:val="35"/>
  </w:num>
  <w:num w:numId="32">
    <w:abstractNumId w:val="33"/>
  </w:num>
  <w:num w:numId="33">
    <w:abstractNumId w:val="55"/>
  </w:num>
  <w:num w:numId="34">
    <w:abstractNumId w:val="31"/>
  </w:num>
  <w:num w:numId="35">
    <w:abstractNumId w:val="51"/>
  </w:num>
  <w:num w:numId="36">
    <w:abstractNumId w:val="5"/>
  </w:num>
  <w:num w:numId="37">
    <w:abstractNumId w:val="4"/>
  </w:num>
  <w:num w:numId="38">
    <w:abstractNumId w:val="26"/>
  </w:num>
  <w:num w:numId="39">
    <w:abstractNumId w:val="20"/>
  </w:num>
  <w:num w:numId="40">
    <w:abstractNumId w:val="3"/>
  </w:num>
  <w:num w:numId="41">
    <w:abstractNumId w:val="25"/>
  </w:num>
  <w:num w:numId="42">
    <w:abstractNumId w:val="8"/>
  </w:num>
  <w:num w:numId="43">
    <w:abstractNumId w:val="70"/>
  </w:num>
  <w:num w:numId="44">
    <w:abstractNumId w:val="77"/>
  </w:num>
  <w:num w:numId="45">
    <w:abstractNumId w:val="24"/>
  </w:num>
  <w:num w:numId="46">
    <w:abstractNumId w:val="54"/>
  </w:num>
  <w:num w:numId="47">
    <w:abstractNumId w:val="59"/>
  </w:num>
  <w:num w:numId="48">
    <w:abstractNumId w:val="57"/>
  </w:num>
  <w:num w:numId="49">
    <w:abstractNumId w:val="32"/>
  </w:num>
  <w:num w:numId="50">
    <w:abstractNumId w:val="64"/>
  </w:num>
  <w:num w:numId="51">
    <w:abstractNumId w:val="37"/>
  </w:num>
  <w:num w:numId="52">
    <w:abstractNumId w:val="49"/>
  </w:num>
  <w:num w:numId="53">
    <w:abstractNumId w:val="73"/>
  </w:num>
  <w:num w:numId="54">
    <w:abstractNumId w:val="7"/>
  </w:num>
  <w:num w:numId="55">
    <w:abstractNumId w:val="11"/>
  </w:num>
  <w:num w:numId="56">
    <w:abstractNumId w:val="50"/>
  </w:num>
  <w:num w:numId="57">
    <w:abstractNumId w:val="36"/>
  </w:num>
  <w:num w:numId="58">
    <w:abstractNumId w:val="63"/>
  </w:num>
  <w:num w:numId="59">
    <w:abstractNumId w:val="18"/>
  </w:num>
  <w:num w:numId="60">
    <w:abstractNumId w:val="60"/>
  </w:num>
  <w:num w:numId="61">
    <w:abstractNumId w:val="16"/>
  </w:num>
  <w:num w:numId="62">
    <w:abstractNumId w:val="29"/>
  </w:num>
  <w:num w:numId="63">
    <w:abstractNumId w:val="76"/>
  </w:num>
  <w:num w:numId="64">
    <w:abstractNumId w:val="74"/>
  </w:num>
  <w:num w:numId="65">
    <w:abstractNumId w:val="40"/>
  </w:num>
  <w:num w:numId="66">
    <w:abstractNumId w:val="41"/>
  </w:num>
  <w:num w:numId="67">
    <w:abstractNumId w:val="43"/>
  </w:num>
  <w:num w:numId="68">
    <w:abstractNumId w:val="61"/>
  </w:num>
  <w:num w:numId="69">
    <w:abstractNumId w:val="78"/>
  </w:num>
  <w:num w:numId="70">
    <w:abstractNumId w:val="1"/>
  </w:num>
  <w:num w:numId="71">
    <w:abstractNumId w:val="12"/>
  </w:num>
  <w:num w:numId="72">
    <w:abstractNumId w:val="53"/>
  </w:num>
  <w:num w:numId="73">
    <w:abstractNumId w:val="69"/>
  </w:num>
  <w:num w:numId="74">
    <w:abstractNumId w:val="17"/>
  </w:num>
  <w:num w:numId="75">
    <w:abstractNumId w:val="62"/>
  </w:num>
  <w:num w:numId="76">
    <w:abstractNumId w:val="45"/>
  </w:num>
  <w:num w:numId="77">
    <w:abstractNumId w:val="65"/>
  </w:num>
  <w:num w:numId="78">
    <w:abstractNumId w:val="38"/>
  </w:num>
  <w:num w:numId="79">
    <w:abstractNumId w:val="72"/>
  </w:num>
  <w:numIdMacAtCleanup w:val="7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n Price">
    <w15:presenceInfo w15:providerId="Windows Live" w15:userId="c7de37a934c4fd44"/>
  </w15:person>
  <w15:person w15:author="Marie-Hélène Grillet">
    <w15:presenceInfo w15:providerId="AD" w15:userId="S-1-5-21-3036158373-452142988-3095193817-11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189"/>
    <w:rsid w:val="00007660"/>
    <w:rsid w:val="00010A0A"/>
    <w:rsid w:val="00013EF2"/>
    <w:rsid w:val="00017281"/>
    <w:rsid w:val="000263E6"/>
    <w:rsid w:val="000277CA"/>
    <w:rsid w:val="00027E0D"/>
    <w:rsid w:val="000337F8"/>
    <w:rsid w:val="000362C3"/>
    <w:rsid w:val="000376B9"/>
    <w:rsid w:val="0004314F"/>
    <w:rsid w:val="00053051"/>
    <w:rsid w:val="0006050A"/>
    <w:rsid w:val="0006563D"/>
    <w:rsid w:val="00074B89"/>
    <w:rsid w:val="000753E7"/>
    <w:rsid w:val="00083595"/>
    <w:rsid w:val="00083958"/>
    <w:rsid w:val="00086068"/>
    <w:rsid w:val="00094462"/>
    <w:rsid w:val="0009715D"/>
    <w:rsid w:val="00097A6D"/>
    <w:rsid w:val="000A0EC0"/>
    <w:rsid w:val="000A187B"/>
    <w:rsid w:val="000A4F35"/>
    <w:rsid w:val="000B0024"/>
    <w:rsid w:val="000B1E91"/>
    <w:rsid w:val="000B5FAE"/>
    <w:rsid w:val="000C0965"/>
    <w:rsid w:val="000C5049"/>
    <w:rsid w:val="000C65CC"/>
    <w:rsid w:val="000D5F30"/>
    <w:rsid w:val="000D6C91"/>
    <w:rsid w:val="000E0051"/>
    <w:rsid w:val="000E2076"/>
    <w:rsid w:val="000E2A76"/>
    <w:rsid w:val="000E5BC0"/>
    <w:rsid w:val="000F4A39"/>
    <w:rsid w:val="00100B53"/>
    <w:rsid w:val="0011202D"/>
    <w:rsid w:val="00117979"/>
    <w:rsid w:val="00121EDA"/>
    <w:rsid w:val="00122332"/>
    <w:rsid w:val="00125A25"/>
    <w:rsid w:val="00140FB5"/>
    <w:rsid w:val="001717C0"/>
    <w:rsid w:val="00172A33"/>
    <w:rsid w:val="001846BA"/>
    <w:rsid w:val="00187C10"/>
    <w:rsid w:val="00196CD3"/>
    <w:rsid w:val="001A40F6"/>
    <w:rsid w:val="001B3509"/>
    <w:rsid w:val="001B4C88"/>
    <w:rsid w:val="001E0075"/>
    <w:rsid w:val="001E2667"/>
    <w:rsid w:val="001E3378"/>
    <w:rsid w:val="001E651E"/>
    <w:rsid w:val="001E75F1"/>
    <w:rsid w:val="001F6C41"/>
    <w:rsid w:val="002002A5"/>
    <w:rsid w:val="00202398"/>
    <w:rsid w:val="002034C5"/>
    <w:rsid w:val="0021105C"/>
    <w:rsid w:val="00211F15"/>
    <w:rsid w:val="00215666"/>
    <w:rsid w:val="0021603B"/>
    <w:rsid w:val="00220484"/>
    <w:rsid w:val="00237F22"/>
    <w:rsid w:val="00245B1C"/>
    <w:rsid w:val="00247780"/>
    <w:rsid w:val="0025037D"/>
    <w:rsid w:val="00252345"/>
    <w:rsid w:val="00256D4E"/>
    <w:rsid w:val="00263644"/>
    <w:rsid w:val="00275E55"/>
    <w:rsid w:val="002836DD"/>
    <w:rsid w:val="00284406"/>
    <w:rsid w:val="00287D72"/>
    <w:rsid w:val="00295143"/>
    <w:rsid w:val="002956CE"/>
    <w:rsid w:val="002A6E99"/>
    <w:rsid w:val="002B5650"/>
    <w:rsid w:val="002D19A8"/>
    <w:rsid w:val="002E1C69"/>
    <w:rsid w:val="002E32C5"/>
    <w:rsid w:val="002F248B"/>
    <w:rsid w:val="002F3E9D"/>
    <w:rsid w:val="002F5B60"/>
    <w:rsid w:val="00307530"/>
    <w:rsid w:val="003149C8"/>
    <w:rsid w:val="00315C54"/>
    <w:rsid w:val="00320A56"/>
    <w:rsid w:val="00320C3B"/>
    <w:rsid w:val="00332714"/>
    <w:rsid w:val="00337208"/>
    <w:rsid w:val="00340C85"/>
    <w:rsid w:val="003418CB"/>
    <w:rsid w:val="00350F24"/>
    <w:rsid w:val="00355693"/>
    <w:rsid w:val="00360E5F"/>
    <w:rsid w:val="00362C18"/>
    <w:rsid w:val="003641EA"/>
    <w:rsid w:val="00375038"/>
    <w:rsid w:val="00383494"/>
    <w:rsid w:val="00391F41"/>
    <w:rsid w:val="00392FC6"/>
    <w:rsid w:val="003A260B"/>
    <w:rsid w:val="003A6A64"/>
    <w:rsid w:val="003A6B9F"/>
    <w:rsid w:val="003B0784"/>
    <w:rsid w:val="003B7BA7"/>
    <w:rsid w:val="003C3457"/>
    <w:rsid w:val="003C7F77"/>
    <w:rsid w:val="003E02A0"/>
    <w:rsid w:val="003E118A"/>
    <w:rsid w:val="003E5767"/>
    <w:rsid w:val="003F422E"/>
    <w:rsid w:val="003F4A6C"/>
    <w:rsid w:val="00401BBB"/>
    <w:rsid w:val="00402DB1"/>
    <w:rsid w:val="004055E3"/>
    <w:rsid w:val="00417367"/>
    <w:rsid w:val="00425618"/>
    <w:rsid w:val="0042708E"/>
    <w:rsid w:val="00432D4D"/>
    <w:rsid w:val="00441CB8"/>
    <w:rsid w:val="00453DC9"/>
    <w:rsid w:val="00460501"/>
    <w:rsid w:val="00461B59"/>
    <w:rsid w:val="00490C31"/>
    <w:rsid w:val="00492456"/>
    <w:rsid w:val="00496468"/>
    <w:rsid w:val="004A0D9D"/>
    <w:rsid w:val="004B2A02"/>
    <w:rsid w:val="004B356F"/>
    <w:rsid w:val="004D194F"/>
    <w:rsid w:val="004D46D8"/>
    <w:rsid w:val="004D7A97"/>
    <w:rsid w:val="004E0985"/>
    <w:rsid w:val="004E70B2"/>
    <w:rsid w:val="004F1C00"/>
    <w:rsid w:val="004F3165"/>
    <w:rsid w:val="004F5F89"/>
    <w:rsid w:val="00502636"/>
    <w:rsid w:val="00510D25"/>
    <w:rsid w:val="00515F37"/>
    <w:rsid w:val="00527E7E"/>
    <w:rsid w:val="005301ED"/>
    <w:rsid w:val="005362A2"/>
    <w:rsid w:val="005368A6"/>
    <w:rsid w:val="00540E26"/>
    <w:rsid w:val="00543508"/>
    <w:rsid w:val="00554769"/>
    <w:rsid w:val="00555993"/>
    <w:rsid w:val="00561ABF"/>
    <w:rsid w:val="00566978"/>
    <w:rsid w:val="00574852"/>
    <w:rsid w:val="00584ECB"/>
    <w:rsid w:val="005868A9"/>
    <w:rsid w:val="00587173"/>
    <w:rsid w:val="00587424"/>
    <w:rsid w:val="005A3050"/>
    <w:rsid w:val="005A39CF"/>
    <w:rsid w:val="005A5AE7"/>
    <w:rsid w:val="005B1EFC"/>
    <w:rsid w:val="005B2B64"/>
    <w:rsid w:val="005B53FB"/>
    <w:rsid w:val="005B6C88"/>
    <w:rsid w:val="005C02A7"/>
    <w:rsid w:val="005C1991"/>
    <w:rsid w:val="005D0B23"/>
    <w:rsid w:val="005D5323"/>
    <w:rsid w:val="005D6D11"/>
    <w:rsid w:val="005F3006"/>
    <w:rsid w:val="00607327"/>
    <w:rsid w:val="006102B9"/>
    <w:rsid w:val="0061157B"/>
    <w:rsid w:val="0062434E"/>
    <w:rsid w:val="0063079E"/>
    <w:rsid w:val="0063188B"/>
    <w:rsid w:val="00635989"/>
    <w:rsid w:val="006377CC"/>
    <w:rsid w:val="00655DB1"/>
    <w:rsid w:val="00660348"/>
    <w:rsid w:val="00670966"/>
    <w:rsid w:val="006714C9"/>
    <w:rsid w:val="00672189"/>
    <w:rsid w:val="00672267"/>
    <w:rsid w:val="0067563D"/>
    <w:rsid w:val="00676861"/>
    <w:rsid w:val="00687E1C"/>
    <w:rsid w:val="006902A9"/>
    <w:rsid w:val="006920B5"/>
    <w:rsid w:val="00696225"/>
    <w:rsid w:val="006962CF"/>
    <w:rsid w:val="006A058C"/>
    <w:rsid w:val="006A09F7"/>
    <w:rsid w:val="006B3FB5"/>
    <w:rsid w:val="006D4B3A"/>
    <w:rsid w:val="006D4D94"/>
    <w:rsid w:val="006D58FB"/>
    <w:rsid w:val="006F16B8"/>
    <w:rsid w:val="006F2EBD"/>
    <w:rsid w:val="006F4A6B"/>
    <w:rsid w:val="006F4B9D"/>
    <w:rsid w:val="006F67A5"/>
    <w:rsid w:val="007045AE"/>
    <w:rsid w:val="00714579"/>
    <w:rsid w:val="007171A6"/>
    <w:rsid w:val="007328B4"/>
    <w:rsid w:val="00733921"/>
    <w:rsid w:val="0074164B"/>
    <w:rsid w:val="00751799"/>
    <w:rsid w:val="007526D5"/>
    <w:rsid w:val="00762401"/>
    <w:rsid w:val="00767704"/>
    <w:rsid w:val="00771BD3"/>
    <w:rsid w:val="0077464B"/>
    <w:rsid w:val="00775203"/>
    <w:rsid w:val="007974A9"/>
    <w:rsid w:val="007B5012"/>
    <w:rsid w:val="007C36A3"/>
    <w:rsid w:val="007C4E7F"/>
    <w:rsid w:val="007D1258"/>
    <w:rsid w:val="007D5EF4"/>
    <w:rsid w:val="007E0137"/>
    <w:rsid w:val="007E16A9"/>
    <w:rsid w:val="007E3EA7"/>
    <w:rsid w:val="007F03F2"/>
    <w:rsid w:val="007F14B6"/>
    <w:rsid w:val="007F4151"/>
    <w:rsid w:val="007F4557"/>
    <w:rsid w:val="00800972"/>
    <w:rsid w:val="0080661B"/>
    <w:rsid w:val="00806E03"/>
    <w:rsid w:val="0080792D"/>
    <w:rsid w:val="00810A99"/>
    <w:rsid w:val="00810CA1"/>
    <w:rsid w:val="00820C91"/>
    <w:rsid w:val="0082790D"/>
    <w:rsid w:val="00831015"/>
    <w:rsid w:val="008313BB"/>
    <w:rsid w:val="00832D0E"/>
    <w:rsid w:val="00833342"/>
    <w:rsid w:val="008364B4"/>
    <w:rsid w:val="008370BD"/>
    <w:rsid w:val="00837CB1"/>
    <w:rsid w:val="0085127F"/>
    <w:rsid w:val="00856995"/>
    <w:rsid w:val="0086220B"/>
    <w:rsid w:val="00873087"/>
    <w:rsid w:val="00875AAA"/>
    <w:rsid w:val="0089094C"/>
    <w:rsid w:val="0089408D"/>
    <w:rsid w:val="0089619C"/>
    <w:rsid w:val="008A24C3"/>
    <w:rsid w:val="008A36F9"/>
    <w:rsid w:val="008B2594"/>
    <w:rsid w:val="008B2D82"/>
    <w:rsid w:val="008B4A8F"/>
    <w:rsid w:val="008B5797"/>
    <w:rsid w:val="008B6CFF"/>
    <w:rsid w:val="008C18B8"/>
    <w:rsid w:val="008C53BD"/>
    <w:rsid w:val="008D30AE"/>
    <w:rsid w:val="008D32E0"/>
    <w:rsid w:val="008D7BF0"/>
    <w:rsid w:val="008F4963"/>
    <w:rsid w:val="00900A89"/>
    <w:rsid w:val="00907870"/>
    <w:rsid w:val="00910F67"/>
    <w:rsid w:val="00925694"/>
    <w:rsid w:val="0093345F"/>
    <w:rsid w:val="00935436"/>
    <w:rsid w:val="0094710E"/>
    <w:rsid w:val="009475F2"/>
    <w:rsid w:val="00953C5E"/>
    <w:rsid w:val="009547AE"/>
    <w:rsid w:val="0095725E"/>
    <w:rsid w:val="00963A59"/>
    <w:rsid w:val="00963ADE"/>
    <w:rsid w:val="00967FB6"/>
    <w:rsid w:val="00973B74"/>
    <w:rsid w:val="00985AC3"/>
    <w:rsid w:val="009928AA"/>
    <w:rsid w:val="0099401D"/>
    <w:rsid w:val="009A2639"/>
    <w:rsid w:val="009A585C"/>
    <w:rsid w:val="009B09D1"/>
    <w:rsid w:val="009B2D41"/>
    <w:rsid w:val="009B537C"/>
    <w:rsid w:val="009C6D7B"/>
    <w:rsid w:val="009C7A47"/>
    <w:rsid w:val="009D14DC"/>
    <w:rsid w:val="009D2BA5"/>
    <w:rsid w:val="009E0DD0"/>
    <w:rsid w:val="009E0EF4"/>
    <w:rsid w:val="009E26C8"/>
    <w:rsid w:val="009E6177"/>
    <w:rsid w:val="009E7158"/>
    <w:rsid w:val="009F4E00"/>
    <w:rsid w:val="00A01E6B"/>
    <w:rsid w:val="00A13ED1"/>
    <w:rsid w:val="00A24824"/>
    <w:rsid w:val="00A24ABB"/>
    <w:rsid w:val="00A257D0"/>
    <w:rsid w:val="00A26456"/>
    <w:rsid w:val="00A40F1B"/>
    <w:rsid w:val="00A410AC"/>
    <w:rsid w:val="00A41CD8"/>
    <w:rsid w:val="00A665DA"/>
    <w:rsid w:val="00A677CA"/>
    <w:rsid w:val="00A80ADD"/>
    <w:rsid w:val="00A91FEF"/>
    <w:rsid w:val="00A925D5"/>
    <w:rsid w:val="00A93477"/>
    <w:rsid w:val="00AA2E15"/>
    <w:rsid w:val="00AA38A0"/>
    <w:rsid w:val="00AA6F89"/>
    <w:rsid w:val="00AB2332"/>
    <w:rsid w:val="00AC74C0"/>
    <w:rsid w:val="00AD1AC5"/>
    <w:rsid w:val="00AD57C2"/>
    <w:rsid w:val="00AE1351"/>
    <w:rsid w:val="00AE3681"/>
    <w:rsid w:val="00AE5491"/>
    <w:rsid w:val="00AE6BAC"/>
    <w:rsid w:val="00AE7AC6"/>
    <w:rsid w:val="00AF04E5"/>
    <w:rsid w:val="00AF0F09"/>
    <w:rsid w:val="00AF2757"/>
    <w:rsid w:val="00AF435F"/>
    <w:rsid w:val="00B02998"/>
    <w:rsid w:val="00B04F01"/>
    <w:rsid w:val="00B120CD"/>
    <w:rsid w:val="00B123DA"/>
    <w:rsid w:val="00B141E0"/>
    <w:rsid w:val="00B173B9"/>
    <w:rsid w:val="00B22F0B"/>
    <w:rsid w:val="00B33919"/>
    <w:rsid w:val="00B4408D"/>
    <w:rsid w:val="00B460AD"/>
    <w:rsid w:val="00B50C2A"/>
    <w:rsid w:val="00B51974"/>
    <w:rsid w:val="00B56413"/>
    <w:rsid w:val="00B67E7D"/>
    <w:rsid w:val="00B70D12"/>
    <w:rsid w:val="00B73D06"/>
    <w:rsid w:val="00B75293"/>
    <w:rsid w:val="00B91360"/>
    <w:rsid w:val="00B95FAC"/>
    <w:rsid w:val="00B9610D"/>
    <w:rsid w:val="00B9683A"/>
    <w:rsid w:val="00BA0A2C"/>
    <w:rsid w:val="00BA0CB6"/>
    <w:rsid w:val="00BA4A9C"/>
    <w:rsid w:val="00BA7728"/>
    <w:rsid w:val="00BC311A"/>
    <w:rsid w:val="00BC5674"/>
    <w:rsid w:val="00BE01A6"/>
    <w:rsid w:val="00BE5363"/>
    <w:rsid w:val="00BE7F2E"/>
    <w:rsid w:val="00BF4E12"/>
    <w:rsid w:val="00BF7BB1"/>
    <w:rsid w:val="00C01EB5"/>
    <w:rsid w:val="00C26123"/>
    <w:rsid w:val="00C26559"/>
    <w:rsid w:val="00C266E2"/>
    <w:rsid w:val="00C301A3"/>
    <w:rsid w:val="00C30D1F"/>
    <w:rsid w:val="00C35F5D"/>
    <w:rsid w:val="00C401CA"/>
    <w:rsid w:val="00C45528"/>
    <w:rsid w:val="00C46773"/>
    <w:rsid w:val="00C5070D"/>
    <w:rsid w:val="00C50C48"/>
    <w:rsid w:val="00C611E7"/>
    <w:rsid w:val="00C6131C"/>
    <w:rsid w:val="00C65D93"/>
    <w:rsid w:val="00C70DCC"/>
    <w:rsid w:val="00C71584"/>
    <w:rsid w:val="00C752D8"/>
    <w:rsid w:val="00C8212D"/>
    <w:rsid w:val="00C82D83"/>
    <w:rsid w:val="00C92E0E"/>
    <w:rsid w:val="00CA1A1F"/>
    <w:rsid w:val="00CA7FC5"/>
    <w:rsid w:val="00CB2A82"/>
    <w:rsid w:val="00CB2D2C"/>
    <w:rsid w:val="00CB6408"/>
    <w:rsid w:val="00CB6C41"/>
    <w:rsid w:val="00CC18DC"/>
    <w:rsid w:val="00CC3000"/>
    <w:rsid w:val="00CD5DB3"/>
    <w:rsid w:val="00CD78D3"/>
    <w:rsid w:val="00CE1586"/>
    <w:rsid w:val="00CE1CCC"/>
    <w:rsid w:val="00CE603F"/>
    <w:rsid w:val="00CF1874"/>
    <w:rsid w:val="00CF5A3A"/>
    <w:rsid w:val="00CF7B2B"/>
    <w:rsid w:val="00D00209"/>
    <w:rsid w:val="00D06EC8"/>
    <w:rsid w:val="00D11225"/>
    <w:rsid w:val="00D206D2"/>
    <w:rsid w:val="00D2092A"/>
    <w:rsid w:val="00D26BB2"/>
    <w:rsid w:val="00D37C6C"/>
    <w:rsid w:val="00D4521B"/>
    <w:rsid w:val="00D45CCB"/>
    <w:rsid w:val="00D56521"/>
    <w:rsid w:val="00D60357"/>
    <w:rsid w:val="00D62CA1"/>
    <w:rsid w:val="00D635DC"/>
    <w:rsid w:val="00D64696"/>
    <w:rsid w:val="00D66FD6"/>
    <w:rsid w:val="00D67910"/>
    <w:rsid w:val="00D67AB1"/>
    <w:rsid w:val="00D75A92"/>
    <w:rsid w:val="00D82A29"/>
    <w:rsid w:val="00D853C3"/>
    <w:rsid w:val="00D90D80"/>
    <w:rsid w:val="00DA047D"/>
    <w:rsid w:val="00DA0F0D"/>
    <w:rsid w:val="00DA18D1"/>
    <w:rsid w:val="00DA215A"/>
    <w:rsid w:val="00DA2339"/>
    <w:rsid w:val="00DA2858"/>
    <w:rsid w:val="00DA29DA"/>
    <w:rsid w:val="00DA2A4E"/>
    <w:rsid w:val="00DA37BE"/>
    <w:rsid w:val="00DA3F46"/>
    <w:rsid w:val="00DA4457"/>
    <w:rsid w:val="00DA6B79"/>
    <w:rsid w:val="00DB1666"/>
    <w:rsid w:val="00DB4508"/>
    <w:rsid w:val="00DB4F53"/>
    <w:rsid w:val="00DC040B"/>
    <w:rsid w:val="00DC37F6"/>
    <w:rsid w:val="00DE3693"/>
    <w:rsid w:val="00DE60AD"/>
    <w:rsid w:val="00DF0826"/>
    <w:rsid w:val="00DF3BD3"/>
    <w:rsid w:val="00DF712E"/>
    <w:rsid w:val="00E04610"/>
    <w:rsid w:val="00E05208"/>
    <w:rsid w:val="00E052EB"/>
    <w:rsid w:val="00E07100"/>
    <w:rsid w:val="00E12798"/>
    <w:rsid w:val="00E16FF5"/>
    <w:rsid w:val="00E17AE9"/>
    <w:rsid w:val="00E42FA0"/>
    <w:rsid w:val="00E457F1"/>
    <w:rsid w:val="00E50553"/>
    <w:rsid w:val="00E50739"/>
    <w:rsid w:val="00E53E13"/>
    <w:rsid w:val="00E623A4"/>
    <w:rsid w:val="00E668CE"/>
    <w:rsid w:val="00E70BC7"/>
    <w:rsid w:val="00E75BF9"/>
    <w:rsid w:val="00E87AA7"/>
    <w:rsid w:val="00E94E97"/>
    <w:rsid w:val="00E97F5E"/>
    <w:rsid w:val="00EA2F53"/>
    <w:rsid w:val="00EB3F25"/>
    <w:rsid w:val="00EC1F8A"/>
    <w:rsid w:val="00EE3674"/>
    <w:rsid w:val="00EE41AB"/>
    <w:rsid w:val="00EE5A41"/>
    <w:rsid w:val="00EF2B89"/>
    <w:rsid w:val="00EF4D4D"/>
    <w:rsid w:val="00F02BA3"/>
    <w:rsid w:val="00F2611B"/>
    <w:rsid w:val="00F30152"/>
    <w:rsid w:val="00F36404"/>
    <w:rsid w:val="00F36889"/>
    <w:rsid w:val="00F471AB"/>
    <w:rsid w:val="00F538C2"/>
    <w:rsid w:val="00F57BB7"/>
    <w:rsid w:val="00F65751"/>
    <w:rsid w:val="00F74E5B"/>
    <w:rsid w:val="00F805BB"/>
    <w:rsid w:val="00F84641"/>
    <w:rsid w:val="00F91690"/>
    <w:rsid w:val="00FA0014"/>
    <w:rsid w:val="00FA6E18"/>
    <w:rsid w:val="00FB227B"/>
    <w:rsid w:val="00FB2492"/>
    <w:rsid w:val="00FC1D5C"/>
    <w:rsid w:val="00FD0200"/>
    <w:rsid w:val="00FD3B69"/>
    <w:rsid w:val="00FD699B"/>
    <w:rsid w:val="00FE061E"/>
    <w:rsid w:val="00FE2A81"/>
    <w:rsid w:val="00FF22E2"/>
    <w:rsid w:val="00FF5095"/>
    <w:rsid w:val="00FF76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nhideWhenUsed="0"/>
    <w:lsdException w:name="List 4" w:unhideWhenUsed="0"/>
    <w:lsdException w:name="List 5" w:unhideWhenUsed="0"/>
    <w:lsdException w:name="Title" w:semiHidden="0" w:uiPriority="10" w:unhideWhenUsed="0"/>
    <w:lsdException w:name="Default Paragraph Font" w:uiPriority="1"/>
    <w:lsdException w:name="Subtitle" w:semiHidden="0" w:uiPriority="11" w:unhideWhenUsed="0" w:qFormat="1"/>
    <w:lsdException w:name="Salutation" w:unhideWhenUsed="0"/>
    <w:lsdException w:name="Date" w:unhideWhenUsed="0"/>
    <w:lsdException w:name="Body Text First Indent"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A2A4E"/>
    <w:pPr>
      <w:spacing w:after="0" w:line="216" w:lineRule="atLeast"/>
    </w:pPr>
    <w:rPr>
      <w:sz w:val="18"/>
      <w:lang w:val="en-GB"/>
    </w:rPr>
  </w:style>
  <w:style w:type="paragraph" w:styleId="Titre1">
    <w:name w:val="heading 1"/>
    <w:basedOn w:val="Normal"/>
    <w:next w:val="SeparationlineHeading1"/>
    <w:link w:val="Titre1Car"/>
    <w:autoRedefine/>
    <w:uiPriority w:val="9"/>
    <w:rsid w:val="00DA2A4E"/>
    <w:pPr>
      <w:keepNext/>
      <w:keepLines/>
      <w:numPr>
        <w:numId w:val="1"/>
      </w:numPr>
      <w:spacing w:before="240" w:line="240" w:lineRule="atLeast"/>
      <w:outlineLvl w:val="0"/>
    </w:pPr>
    <w:rPr>
      <w:rFonts w:asciiTheme="majorHAnsi" w:eastAsiaTheme="majorEastAsia" w:hAnsiTheme="majorHAnsi" w:cstheme="majorBidi"/>
      <w:b/>
      <w:bCs/>
      <w:caps/>
      <w:color w:val="009FDF"/>
      <w:sz w:val="28"/>
      <w:szCs w:val="24"/>
    </w:rPr>
  </w:style>
  <w:style w:type="paragraph" w:styleId="Titre2">
    <w:name w:val="heading 2"/>
    <w:basedOn w:val="Normal"/>
    <w:next w:val="SeparationlineHeading2"/>
    <w:link w:val="Titre2Car"/>
    <w:autoRedefine/>
    <w:uiPriority w:val="9"/>
    <w:rsid w:val="00DA2A4E"/>
    <w:pPr>
      <w:keepNext/>
      <w:keepLines/>
      <w:numPr>
        <w:ilvl w:val="1"/>
        <w:numId w:val="1"/>
      </w:numPr>
      <w:spacing w:before="240"/>
      <w:outlineLvl w:val="1"/>
    </w:pPr>
    <w:rPr>
      <w:rFonts w:asciiTheme="majorHAnsi" w:eastAsiaTheme="majorEastAsia" w:hAnsiTheme="majorHAnsi" w:cstheme="majorBidi"/>
      <w:b/>
      <w:bCs/>
      <w:caps/>
      <w:color w:val="009FDF"/>
      <w:sz w:val="24"/>
    </w:rPr>
  </w:style>
  <w:style w:type="paragraph" w:styleId="Titre3">
    <w:name w:val="heading 3"/>
    <w:basedOn w:val="Normal"/>
    <w:next w:val="Normal"/>
    <w:link w:val="Titre3Car"/>
    <w:autoRedefine/>
    <w:uiPriority w:val="9"/>
    <w:qFormat/>
    <w:rsid w:val="00DA2A4E"/>
    <w:pPr>
      <w:keepNext/>
      <w:keepLines/>
      <w:numPr>
        <w:ilvl w:val="2"/>
        <w:numId w:val="1"/>
      </w:numPr>
      <w:spacing w:before="240" w:after="120"/>
      <w:outlineLvl w:val="2"/>
    </w:pPr>
    <w:rPr>
      <w:rFonts w:asciiTheme="majorHAnsi" w:eastAsiaTheme="majorEastAsia" w:hAnsiTheme="majorHAnsi" w:cstheme="majorBidi"/>
      <w:b/>
      <w:bCs/>
      <w:smallCaps/>
      <w:color w:val="009FDF"/>
      <w:sz w:val="22"/>
    </w:rPr>
  </w:style>
  <w:style w:type="paragraph" w:styleId="Titre4">
    <w:name w:val="heading 4"/>
    <w:basedOn w:val="Normal"/>
    <w:next w:val="Corpsdetexte1"/>
    <w:link w:val="Titre4Car"/>
    <w:autoRedefine/>
    <w:uiPriority w:val="9"/>
    <w:qFormat/>
    <w:rsid w:val="00DA2A4E"/>
    <w:pPr>
      <w:keepNext/>
      <w:keepLines/>
      <w:numPr>
        <w:ilvl w:val="3"/>
        <w:numId w:val="1"/>
      </w:numPr>
      <w:spacing w:before="120" w:after="120"/>
      <w:outlineLvl w:val="3"/>
    </w:pPr>
    <w:rPr>
      <w:rFonts w:asciiTheme="majorHAnsi" w:eastAsiaTheme="majorEastAsia" w:hAnsiTheme="majorHAnsi" w:cstheme="majorBidi"/>
      <w:b/>
      <w:bCs/>
      <w:iCs/>
      <w:color w:val="009FDF"/>
      <w:sz w:val="22"/>
    </w:rPr>
  </w:style>
  <w:style w:type="paragraph" w:styleId="Titre5">
    <w:name w:val="heading 5"/>
    <w:basedOn w:val="Normal"/>
    <w:next w:val="Normal"/>
    <w:link w:val="Titre5Car"/>
    <w:uiPriority w:val="9"/>
    <w:semiHidden/>
    <w:qFormat/>
    <w:rsid w:val="00DA2A4E"/>
    <w:pPr>
      <w:keepNext/>
      <w:keepLines/>
      <w:numPr>
        <w:ilvl w:val="4"/>
        <w:numId w:val="1"/>
      </w:numPr>
      <w:spacing w:before="200"/>
      <w:outlineLvl w:val="4"/>
    </w:pPr>
    <w:rPr>
      <w:rFonts w:asciiTheme="majorHAnsi" w:eastAsiaTheme="majorEastAsia" w:hAnsiTheme="majorHAnsi" w:cstheme="majorBidi"/>
      <w:color w:val="1F4D78" w:themeColor="accent1" w:themeShade="7F"/>
    </w:rPr>
  </w:style>
  <w:style w:type="paragraph" w:styleId="Titre6">
    <w:name w:val="heading 6"/>
    <w:basedOn w:val="Normal"/>
    <w:next w:val="Normal"/>
    <w:link w:val="Titre6Car"/>
    <w:uiPriority w:val="9"/>
    <w:semiHidden/>
    <w:qFormat/>
    <w:rsid w:val="00DA2A4E"/>
    <w:pPr>
      <w:keepNext/>
      <w:keepLines/>
      <w:numPr>
        <w:ilvl w:val="5"/>
        <w:numId w:val="1"/>
      </w:numPr>
      <w:spacing w:before="200"/>
      <w:outlineLvl w:val="5"/>
    </w:pPr>
    <w:rPr>
      <w:rFonts w:asciiTheme="majorHAnsi" w:eastAsiaTheme="majorEastAsia" w:hAnsiTheme="majorHAnsi" w:cstheme="majorBidi"/>
      <w:i/>
      <w:iCs/>
      <w:color w:val="1F4D78" w:themeColor="accent1" w:themeShade="7F"/>
    </w:rPr>
  </w:style>
  <w:style w:type="paragraph" w:styleId="Titre7">
    <w:name w:val="heading 7"/>
    <w:basedOn w:val="Normal"/>
    <w:next w:val="Normal"/>
    <w:link w:val="Titre7Car"/>
    <w:uiPriority w:val="9"/>
    <w:semiHidden/>
    <w:qFormat/>
    <w:rsid w:val="00DA2A4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qFormat/>
    <w:rsid w:val="00DA2A4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DA2A4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DA2A4E"/>
    <w:rPr>
      <w:rFonts w:asciiTheme="majorHAnsi" w:eastAsiaTheme="majorEastAsia" w:hAnsiTheme="majorHAnsi" w:cstheme="majorBidi"/>
      <w:b/>
      <w:bCs/>
      <w:smallCaps/>
      <w:color w:val="009FDF"/>
      <w:lang w:val="en-GB"/>
    </w:rPr>
  </w:style>
  <w:style w:type="paragraph" w:customStyle="1" w:styleId="Picturecaption">
    <w:name w:val="Picture caption"/>
    <w:basedOn w:val="Normal"/>
    <w:next w:val="Normal"/>
    <w:link w:val="PicturecaptionCar"/>
    <w:qFormat/>
    <w:rsid w:val="00DE60AD"/>
    <w:pPr>
      <w:jc w:val="center"/>
    </w:pPr>
    <w:rPr>
      <w:rFonts w:asciiTheme="majorHAnsi" w:hAnsiTheme="majorHAnsi"/>
      <w:i/>
      <w:color w:val="407EC9"/>
    </w:rPr>
  </w:style>
  <w:style w:type="character" w:customStyle="1" w:styleId="PicturecaptionCar">
    <w:name w:val="Picture caption Car"/>
    <w:basedOn w:val="Policepardfaut"/>
    <w:link w:val="Picturecaption"/>
    <w:rsid w:val="00DE60AD"/>
    <w:rPr>
      <w:rFonts w:asciiTheme="majorHAnsi" w:hAnsiTheme="majorHAnsi"/>
      <w:i/>
      <w:color w:val="407EC9"/>
    </w:rPr>
  </w:style>
  <w:style w:type="character" w:customStyle="1" w:styleId="Titre1Car">
    <w:name w:val="Titre 1 Car"/>
    <w:basedOn w:val="Policepardfaut"/>
    <w:link w:val="Titre1"/>
    <w:uiPriority w:val="9"/>
    <w:rsid w:val="00DA2A4E"/>
    <w:rPr>
      <w:rFonts w:asciiTheme="majorHAnsi" w:eastAsiaTheme="majorEastAsia" w:hAnsiTheme="majorHAnsi" w:cstheme="majorBidi"/>
      <w:b/>
      <w:bCs/>
      <w:caps/>
      <w:color w:val="009FDF"/>
      <w:sz w:val="28"/>
      <w:szCs w:val="24"/>
      <w:lang w:val="en-GB"/>
    </w:rPr>
  </w:style>
  <w:style w:type="character" w:customStyle="1" w:styleId="Titre2Car">
    <w:name w:val="Titre 2 Car"/>
    <w:basedOn w:val="Policepardfaut"/>
    <w:link w:val="Titre2"/>
    <w:uiPriority w:val="9"/>
    <w:rsid w:val="00DA2A4E"/>
    <w:rPr>
      <w:rFonts w:asciiTheme="majorHAnsi" w:eastAsiaTheme="majorEastAsia" w:hAnsiTheme="majorHAnsi" w:cstheme="majorBidi"/>
      <w:b/>
      <w:bCs/>
      <w:caps/>
      <w:color w:val="009FDF"/>
      <w:sz w:val="24"/>
      <w:lang w:val="en-GB"/>
    </w:rPr>
  </w:style>
  <w:style w:type="paragraph" w:customStyle="1" w:styleId="Titredudocument">
    <w:name w:val="Titre du document"/>
    <w:basedOn w:val="Normal"/>
    <w:rsid w:val="0006563D"/>
    <w:pPr>
      <w:spacing w:line="500" w:lineRule="exact"/>
      <w:ind w:left="907" w:right="907"/>
    </w:pPr>
    <w:rPr>
      <w:b/>
      <w:color w:val="FFFFFF" w:themeColor="background1"/>
      <w:sz w:val="50"/>
      <w:szCs w:val="50"/>
    </w:rPr>
  </w:style>
  <w:style w:type="paragraph" w:customStyle="1" w:styleId="Textedesaisie">
    <w:name w:val="Texte de saisie"/>
    <w:basedOn w:val="Normal"/>
    <w:autoRedefine/>
    <w:rsid w:val="0006563D"/>
    <w:rPr>
      <w:color w:val="000000" w:themeColor="text1"/>
      <w:sz w:val="22"/>
    </w:rPr>
  </w:style>
  <w:style w:type="paragraph" w:customStyle="1" w:styleId="Textepuce1">
    <w:name w:val="Texte puce 1"/>
    <w:basedOn w:val="Textedesaisie"/>
    <w:rsid w:val="00DA2A4E"/>
    <w:rPr>
      <w:lang w:val="fr-FR"/>
    </w:rPr>
  </w:style>
  <w:style w:type="paragraph" w:customStyle="1" w:styleId="Textepuce2">
    <w:name w:val="Texte puce 2"/>
    <w:basedOn w:val="Textedesaisie"/>
    <w:rsid w:val="00DA2A4E"/>
  </w:style>
  <w:style w:type="paragraph" w:customStyle="1" w:styleId="Sparationtitre1">
    <w:name w:val="Séparation titre 1"/>
    <w:basedOn w:val="Textedesaisie"/>
    <w:rsid w:val="0006563D"/>
    <w:pPr>
      <w:pBdr>
        <w:bottom w:val="single" w:sz="8" w:space="1" w:color="5B9BD5" w:themeColor="accent1"/>
      </w:pBdr>
      <w:spacing w:after="120" w:line="90" w:lineRule="exact"/>
      <w:ind w:right="8787"/>
    </w:pPr>
  </w:style>
  <w:style w:type="paragraph" w:customStyle="1" w:styleId="Sparationtitre2">
    <w:name w:val="Séparation titre 2"/>
    <w:basedOn w:val="Textedesaisie"/>
    <w:rsid w:val="0006563D"/>
    <w:pPr>
      <w:pBdr>
        <w:bottom w:val="single" w:sz="4" w:space="1" w:color="575756"/>
      </w:pBdr>
      <w:spacing w:after="60" w:line="110" w:lineRule="exact"/>
      <w:ind w:right="8787"/>
    </w:pPr>
  </w:style>
  <w:style w:type="paragraph" w:customStyle="1" w:styleId="Numrotationdepage">
    <w:name w:val="Numérotation de page"/>
    <w:basedOn w:val="Normal"/>
    <w:rsid w:val="0006563D"/>
    <w:pPr>
      <w:spacing w:line="180" w:lineRule="exact"/>
      <w:jc w:val="right"/>
    </w:pPr>
    <w:rPr>
      <w:color w:val="5B9BD5" w:themeColor="accent1"/>
    </w:rPr>
  </w:style>
  <w:style w:type="paragraph" w:customStyle="1" w:styleId="Numroedition">
    <w:name w:val="Numéro edition"/>
    <w:basedOn w:val="Normal"/>
    <w:rsid w:val="0006563D"/>
    <w:pPr>
      <w:framePr w:wrap="around" w:hAnchor="margin" w:xAlign="center" w:yAlign="bottom"/>
    </w:pPr>
    <w:rPr>
      <w:b/>
      <w:color w:val="5B9BD5" w:themeColor="accent1"/>
      <w:sz w:val="50"/>
      <w:szCs w:val="50"/>
    </w:rPr>
  </w:style>
  <w:style w:type="paragraph" w:customStyle="1" w:styleId="Numroeditionpieddepage">
    <w:name w:val="Numéro edition pied de page"/>
    <w:basedOn w:val="Pieddepage"/>
    <w:rsid w:val="0006563D"/>
    <w:pPr>
      <w:framePr w:hSpace="142" w:wrap="around" w:hAnchor="margin" w:xAlign="center" w:yAlign="bottom"/>
      <w:spacing w:before="40" w:line="180" w:lineRule="exact"/>
      <w:suppressOverlap/>
    </w:pPr>
    <w:rPr>
      <w:b/>
      <w:color w:val="5B9BD5" w:themeColor="accent1"/>
      <w:sz w:val="15"/>
      <w:szCs w:val="15"/>
      <w:lang w:val="en-GB"/>
    </w:rPr>
  </w:style>
  <w:style w:type="paragraph" w:styleId="Pieddepage">
    <w:name w:val="footer"/>
    <w:link w:val="PieddepageCar"/>
    <w:uiPriority w:val="99"/>
    <w:rsid w:val="00DA2A4E"/>
    <w:pPr>
      <w:spacing w:after="0" w:line="240" w:lineRule="exact"/>
    </w:pPr>
    <w:rPr>
      <w:sz w:val="20"/>
      <w:lang w:val="en-US"/>
    </w:rPr>
  </w:style>
  <w:style w:type="character" w:customStyle="1" w:styleId="PieddepageCar">
    <w:name w:val="Pied de page Car"/>
    <w:basedOn w:val="Policepardfaut"/>
    <w:link w:val="Pieddepage"/>
    <w:uiPriority w:val="99"/>
    <w:rsid w:val="00DA2A4E"/>
    <w:rPr>
      <w:sz w:val="20"/>
      <w:lang w:val="en-US"/>
    </w:rPr>
  </w:style>
  <w:style w:type="paragraph" w:customStyle="1" w:styleId="Titrecontents">
    <w:name w:val="Titre contents"/>
    <w:basedOn w:val="En-tte"/>
    <w:rsid w:val="0006563D"/>
    <w:pPr>
      <w:pBdr>
        <w:bottom w:val="single" w:sz="8" w:space="12" w:color="5B9BD5" w:themeColor="accent1"/>
      </w:pBdr>
      <w:spacing w:before="100" w:line="560" w:lineRule="exact"/>
    </w:pPr>
    <w:rPr>
      <w:b/>
      <w:caps/>
      <w:color w:val="ED7D31" w:themeColor="accent2"/>
      <w:sz w:val="56"/>
      <w:szCs w:val="56"/>
      <w:lang w:val="en-GB"/>
    </w:rPr>
  </w:style>
  <w:style w:type="paragraph" w:styleId="En-tte">
    <w:name w:val="header"/>
    <w:link w:val="En-tteCar"/>
    <w:uiPriority w:val="99"/>
    <w:rsid w:val="00DA2A4E"/>
    <w:pPr>
      <w:spacing w:after="0" w:line="240" w:lineRule="exact"/>
    </w:pPr>
    <w:rPr>
      <w:sz w:val="20"/>
      <w:lang w:val="en-US"/>
    </w:rPr>
  </w:style>
  <w:style w:type="character" w:customStyle="1" w:styleId="En-tteCar">
    <w:name w:val="En-tête Car"/>
    <w:basedOn w:val="Policepardfaut"/>
    <w:link w:val="En-tte"/>
    <w:uiPriority w:val="99"/>
    <w:rsid w:val="00DA2A4E"/>
    <w:rPr>
      <w:sz w:val="20"/>
      <w:lang w:val="en-US"/>
    </w:rPr>
  </w:style>
  <w:style w:type="paragraph" w:customStyle="1" w:styleId="Titrelistoffigures">
    <w:name w:val="Titre list of figures"/>
    <w:basedOn w:val="Normal"/>
    <w:rsid w:val="00DA2A4E"/>
    <w:pPr>
      <w:spacing w:line="480" w:lineRule="atLeast"/>
    </w:pPr>
    <w:rPr>
      <w:b/>
      <w:color w:val="ED7D31" w:themeColor="accent2"/>
      <w:sz w:val="40"/>
      <w:szCs w:val="40"/>
    </w:rPr>
  </w:style>
  <w:style w:type="paragraph" w:customStyle="1" w:styleId="Textetableau">
    <w:name w:val="Texte tableau"/>
    <w:basedOn w:val="Normal"/>
    <w:rsid w:val="0006563D"/>
    <w:pPr>
      <w:ind w:left="113" w:right="113"/>
    </w:pPr>
    <w:rPr>
      <w:color w:val="5B9BD5" w:themeColor="accent1"/>
    </w:rPr>
  </w:style>
  <w:style w:type="paragraph" w:customStyle="1" w:styleId="Titretableau">
    <w:name w:val="Titre tableau"/>
    <w:basedOn w:val="Textetableau"/>
    <w:rsid w:val="0006563D"/>
    <w:rPr>
      <w:b/>
      <w:color w:val="ED7D31" w:themeColor="accent2"/>
    </w:rPr>
  </w:style>
  <w:style w:type="character" w:customStyle="1" w:styleId="Titre4Car">
    <w:name w:val="Titre 4 Car"/>
    <w:basedOn w:val="Policepardfaut"/>
    <w:link w:val="Titre4"/>
    <w:uiPriority w:val="9"/>
    <w:rsid w:val="00DA2A4E"/>
    <w:rPr>
      <w:rFonts w:asciiTheme="majorHAnsi" w:eastAsiaTheme="majorEastAsia" w:hAnsiTheme="majorHAnsi" w:cstheme="majorBidi"/>
      <w:b/>
      <w:bCs/>
      <w:iCs/>
      <w:color w:val="009FDF"/>
      <w:lang w:val="en-GB"/>
    </w:rPr>
  </w:style>
  <w:style w:type="character" w:customStyle="1" w:styleId="Titre5Car">
    <w:name w:val="Titre 5 Car"/>
    <w:basedOn w:val="Policepardfaut"/>
    <w:link w:val="Titre5"/>
    <w:uiPriority w:val="9"/>
    <w:semiHidden/>
    <w:rsid w:val="00DA2A4E"/>
    <w:rPr>
      <w:rFonts w:asciiTheme="majorHAnsi" w:eastAsiaTheme="majorEastAsia" w:hAnsiTheme="majorHAnsi" w:cstheme="majorBidi"/>
      <w:color w:val="1F4D78" w:themeColor="accent1" w:themeShade="7F"/>
      <w:sz w:val="18"/>
      <w:lang w:val="en-GB"/>
    </w:rPr>
  </w:style>
  <w:style w:type="character" w:customStyle="1" w:styleId="Titre6Car">
    <w:name w:val="Titre 6 Car"/>
    <w:basedOn w:val="Policepardfaut"/>
    <w:link w:val="Titre6"/>
    <w:uiPriority w:val="9"/>
    <w:semiHidden/>
    <w:rsid w:val="00DA2A4E"/>
    <w:rPr>
      <w:rFonts w:asciiTheme="majorHAnsi" w:eastAsiaTheme="majorEastAsia" w:hAnsiTheme="majorHAnsi" w:cstheme="majorBidi"/>
      <w:i/>
      <w:iCs/>
      <w:color w:val="1F4D78" w:themeColor="accent1" w:themeShade="7F"/>
      <w:sz w:val="18"/>
      <w:lang w:val="en-GB"/>
    </w:rPr>
  </w:style>
  <w:style w:type="character" w:customStyle="1" w:styleId="Titre7Car">
    <w:name w:val="Titre 7 Car"/>
    <w:basedOn w:val="Policepardfaut"/>
    <w:link w:val="Titre7"/>
    <w:uiPriority w:val="9"/>
    <w:semiHidden/>
    <w:rsid w:val="00DA2A4E"/>
    <w:rPr>
      <w:rFonts w:asciiTheme="majorHAnsi" w:eastAsiaTheme="majorEastAsia" w:hAnsiTheme="majorHAnsi" w:cstheme="majorBidi"/>
      <w:i/>
      <w:iCs/>
      <w:color w:val="404040" w:themeColor="text1" w:themeTint="BF"/>
      <w:sz w:val="18"/>
      <w:lang w:val="en-GB"/>
    </w:rPr>
  </w:style>
  <w:style w:type="character" w:customStyle="1" w:styleId="Titre8Car">
    <w:name w:val="Titre 8 Car"/>
    <w:basedOn w:val="Policepardfaut"/>
    <w:link w:val="Titre8"/>
    <w:uiPriority w:val="9"/>
    <w:semiHidden/>
    <w:rsid w:val="00DA2A4E"/>
    <w:rPr>
      <w:rFonts w:asciiTheme="majorHAnsi" w:eastAsiaTheme="majorEastAsia" w:hAnsiTheme="majorHAnsi" w:cstheme="majorBidi"/>
      <w:color w:val="404040" w:themeColor="text1" w:themeTint="BF"/>
      <w:sz w:val="20"/>
      <w:szCs w:val="20"/>
      <w:lang w:val="en-GB"/>
    </w:rPr>
  </w:style>
  <w:style w:type="character" w:customStyle="1" w:styleId="Titre9Car">
    <w:name w:val="Titre 9 Car"/>
    <w:basedOn w:val="Policepardfaut"/>
    <w:link w:val="Titre9"/>
    <w:uiPriority w:val="9"/>
    <w:semiHidden/>
    <w:rsid w:val="00DA2A4E"/>
    <w:rPr>
      <w:rFonts w:asciiTheme="majorHAnsi" w:eastAsiaTheme="majorEastAsia" w:hAnsiTheme="majorHAnsi" w:cstheme="majorBidi"/>
      <w:i/>
      <w:iCs/>
      <w:color w:val="404040" w:themeColor="text1" w:themeTint="BF"/>
      <w:sz w:val="20"/>
      <w:szCs w:val="20"/>
      <w:lang w:val="en-GB"/>
    </w:rPr>
  </w:style>
  <w:style w:type="paragraph" w:styleId="TM1">
    <w:name w:val="toc 1"/>
    <w:basedOn w:val="Normal"/>
    <w:next w:val="Normal"/>
    <w:autoRedefine/>
    <w:uiPriority w:val="39"/>
    <w:rsid w:val="00DA2A4E"/>
    <w:pPr>
      <w:tabs>
        <w:tab w:val="right" w:leader="dot" w:pos="10206"/>
      </w:tabs>
      <w:spacing w:line="300" w:lineRule="atLeast"/>
      <w:ind w:right="424"/>
    </w:pPr>
    <w:rPr>
      <w:b/>
      <w:noProof/>
      <w:color w:val="5B9BD5" w:themeColor="accent1"/>
      <w:sz w:val="22"/>
    </w:rPr>
  </w:style>
  <w:style w:type="paragraph" w:styleId="TM2">
    <w:name w:val="toc 2"/>
    <w:basedOn w:val="Normal"/>
    <w:next w:val="Normal"/>
    <w:autoRedefine/>
    <w:uiPriority w:val="39"/>
    <w:rsid w:val="00DA2A4E"/>
    <w:pPr>
      <w:tabs>
        <w:tab w:val="right" w:leader="dot" w:pos="10206"/>
      </w:tabs>
      <w:spacing w:line="300" w:lineRule="atLeast"/>
      <w:ind w:right="424"/>
    </w:pPr>
    <w:rPr>
      <w:noProof/>
      <w:color w:val="5B9BD5" w:themeColor="accent1"/>
      <w:sz w:val="22"/>
    </w:rPr>
  </w:style>
  <w:style w:type="paragraph" w:styleId="TM3">
    <w:name w:val="toc 3"/>
    <w:basedOn w:val="Normal"/>
    <w:next w:val="Normal"/>
    <w:autoRedefine/>
    <w:uiPriority w:val="39"/>
    <w:unhideWhenUsed/>
    <w:rsid w:val="00DA2A4E"/>
    <w:pPr>
      <w:spacing w:after="100"/>
      <w:ind w:left="360"/>
    </w:pPr>
  </w:style>
  <w:style w:type="paragraph" w:styleId="Lgende">
    <w:name w:val="caption"/>
    <w:basedOn w:val="Normal"/>
    <w:next w:val="Normal"/>
    <w:autoRedefine/>
    <w:uiPriority w:val="35"/>
    <w:qFormat/>
    <w:rsid w:val="00DA2A4E"/>
    <w:rPr>
      <w:b/>
      <w:bCs/>
      <w:i/>
      <w:color w:val="575756"/>
      <w:sz w:val="22"/>
      <w:u w:val="single"/>
      <w:lang w:val="fr-FR"/>
    </w:rPr>
  </w:style>
  <w:style w:type="paragraph" w:styleId="Tabledesillustrations">
    <w:name w:val="table of figures"/>
    <w:basedOn w:val="Normal"/>
    <w:next w:val="Normal"/>
    <w:uiPriority w:val="99"/>
    <w:rsid w:val="00DA2A4E"/>
    <w:pPr>
      <w:spacing w:line="300" w:lineRule="atLeast"/>
    </w:pPr>
    <w:rPr>
      <w:i/>
      <w:color w:val="5B9BD5" w:themeColor="accent1"/>
      <w:sz w:val="22"/>
    </w:rPr>
  </w:style>
  <w:style w:type="paragraph" w:styleId="Sous-titre">
    <w:name w:val="Subtitle"/>
    <w:aliases w:val="Document subtitle"/>
    <w:basedOn w:val="Normal"/>
    <w:next w:val="Normal"/>
    <w:link w:val="Sous-titreCar"/>
    <w:uiPriority w:val="11"/>
    <w:rsid w:val="00DA2A4E"/>
    <w:pPr>
      <w:numPr>
        <w:ilvl w:val="1"/>
      </w:numPr>
      <w:spacing w:before="60" w:line="500" w:lineRule="atLeast"/>
    </w:pPr>
    <w:rPr>
      <w:rFonts w:asciiTheme="majorHAnsi" w:eastAsiaTheme="majorEastAsia" w:hAnsiTheme="majorHAnsi" w:cstheme="majorBidi"/>
      <w:iCs/>
      <w:color w:val="5B9BD5" w:themeColor="accent1"/>
      <w:spacing w:val="15"/>
      <w:sz w:val="50"/>
      <w:szCs w:val="24"/>
    </w:rPr>
  </w:style>
  <w:style w:type="character" w:customStyle="1" w:styleId="Sous-titreCar">
    <w:name w:val="Sous-titre Car"/>
    <w:aliases w:val="Document subtitle Car"/>
    <w:basedOn w:val="Policepardfaut"/>
    <w:link w:val="Sous-titre"/>
    <w:uiPriority w:val="11"/>
    <w:rsid w:val="00DA2A4E"/>
    <w:rPr>
      <w:rFonts w:asciiTheme="majorHAnsi" w:eastAsiaTheme="majorEastAsia" w:hAnsiTheme="majorHAnsi" w:cstheme="majorBidi"/>
      <w:iCs/>
      <w:color w:val="5B9BD5" w:themeColor="accent1"/>
      <w:spacing w:val="15"/>
      <w:sz w:val="50"/>
      <w:szCs w:val="24"/>
      <w:lang w:val="en-GB"/>
    </w:rPr>
  </w:style>
  <w:style w:type="character" w:styleId="Lienhypertexte">
    <w:name w:val="Hyperlink"/>
    <w:basedOn w:val="Policepardfaut"/>
    <w:uiPriority w:val="99"/>
    <w:unhideWhenUsed/>
    <w:rsid w:val="00DA2A4E"/>
    <w:rPr>
      <w:color w:val="0563C1" w:themeColor="hyperlink"/>
      <w:u w:val="single"/>
    </w:rPr>
  </w:style>
  <w:style w:type="paragraph" w:styleId="Textedebulles">
    <w:name w:val="Balloon Text"/>
    <w:basedOn w:val="Normal"/>
    <w:link w:val="TextedebullesCar"/>
    <w:uiPriority w:val="99"/>
    <w:semiHidden/>
    <w:rsid w:val="00DA2A4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A2A4E"/>
    <w:rPr>
      <w:rFonts w:ascii="Tahoma" w:hAnsi="Tahoma" w:cs="Tahoma"/>
      <w:sz w:val="16"/>
      <w:szCs w:val="16"/>
      <w:lang w:val="en-US"/>
    </w:rPr>
  </w:style>
  <w:style w:type="table" w:styleId="Grilledutableau">
    <w:name w:val="Table Grid"/>
    <w:basedOn w:val="TableauNormal"/>
    <w:uiPriority w:val="59"/>
    <w:rsid w:val="00DA2A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moyenne1">
    <w:name w:val="Medium Shading 1"/>
    <w:basedOn w:val="TableauNormal"/>
    <w:uiPriority w:val="63"/>
    <w:rsid w:val="00DA2A4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ED7D31"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BE4D5" w:themeFill="accent2" w:themeFillTint="33"/>
      </w:tcPr>
    </w:tblStylePr>
  </w:style>
  <w:style w:type="paragraph" w:customStyle="1" w:styleId="Docuemnttitle">
    <w:name w:val="Docuemnt title"/>
    <w:basedOn w:val="Normal"/>
    <w:rsid w:val="00DA2A4E"/>
    <w:pPr>
      <w:spacing w:line="500" w:lineRule="exact"/>
      <w:ind w:left="907" w:right="907"/>
    </w:pPr>
    <w:rPr>
      <w:b/>
      <w:color w:val="FFFFFF" w:themeColor="background1"/>
      <w:sz w:val="50"/>
      <w:szCs w:val="50"/>
    </w:rPr>
  </w:style>
  <w:style w:type="paragraph" w:customStyle="1" w:styleId="Corpsdetexte1">
    <w:name w:val="Corps de texte1"/>
    <w:basedOn w:val="Normal"/>
    <w:link w:val="BodytextCar"/>
    <w:autoRedefine/>
    <w:rsid w:val="00DA2A4E"/>
    <w:pPr>
      <w:spacing w:after="120"/>
    </w:pPr>
    <w:rPr>
      <w:color w:val="000000" w:themeColor="text1"/>
      <w:sz w:val="22"/>
    </w:rPr>
  </w:style>
  <w:style w:type="character" w:customStyle="1" w:styleId="BodytextCar">
    <w:name w:val="Body text Car"/>
    <w:basedOn w:val="Policepardfaut"/>
    <w:link w:val="Corpsdetexte1"/>
    <w:rsid w:val="00DA2A4E"/>
    <w:rPr>
      <w:color w:val="000000" w:themeColor="text1"/>
      <w:lang w:val="en-US"/>
    </w:rPr>
  </w:style>
  <w:style w:type="paragraph" w:customStyle="1" w:styleId="Bulletpoint1text">
    <w:name w:val="Bullet point 1 text"/>
    <w:basedOn w:val="Corpsdetexte1"/>
    <w:rsid w:val="00DA2A4E"/>
    <w:pPr>
      <w:numPr>
        <w:numId w:val="2"/>
      </w:numPr>
    </w:pPr>
    <w:rPr>
      <w:lang w:val="fr-FR"/>
    </w:rPr>
  </w:style>
  <w:style w:type="paragraph" w:customStyle="1" w:styleId="Bulletpoint2text">
    <w:name w:val="Bullet point 2 text"/>
    <w:basedOn w:val="Corpsdetexte1"/>
    <w:rsid w:val="00DA2A4E"/>
    <w:pPr>
      <w:numPr>
        <w:numId w:val="3"/>
      </w:numPr>
    </w:pPr>
  </w:style>
  <w:style w:type="paragraph" w:customStyle="1" w:styleId="SeparationlineHeading1">
    <w:name w:val="Separation line Heading 1"/>
    <w:basedOn w:val="Corpsdetexte1"/>
    <w:next w:val="Corpsdetexte1"/>
    <w:autoRedefine/>
    <w:rsid w:val="00DA2A4E"/>
    <w:pPr>
      <w:pBdr>
        <w:bottom w:val="single" w:sz="8" w:space="1" w:color="5B9BD5" w:themeColor="accent1"/>
      </w:pBdr>
      <w:spacing w:line="90" w:lineRule="exact"/>
      <w:ind w:right="8787"/>
    </w:pPr>
  </w:style>
  <w:style w:type="paragraph" w:customStyle="1" w:styleId="SeparationlineHeading2">
    <w:name w:val="Separation line Heading 2"/>
    <w:basedOn w:val="Corpsdetexte1"/>
    <w:next w:val="Corpsdetexte1"/>
    <w:autoRedefine/>
    <w:rsid w:val="00DA2A4E"/>
    <w:pPr>
      <w:pBdr>
        <w:bottom w:val="single" w:sz="4" w:space="1" w:color="575756"/>
      </w:pBdr>
      <w:spacing w:after="60" w:line="110" w:lineRule="exact"/>
      <w:ind w:right="8787"/>
    </w:pPr>
  </w:style>
  <w:style w:type="paragraph" w:customStyle="1" w:styleId="Pagenumbering">
    <w:name w:val="Page numbering"/>
    <w:basedOn w:val="Normal"/>
    <w:autoRedefine/>
    <w:rsid w:val="00DA2A4E"/>
    <w:pPr>
      <w:spacing w:line="180" w:lineRule="exact"/>
      <w:jc w:val="right"/>
    </w:pPr>
    <w:rPr>
      <w:color w:val="5B9BD5" w:themeColor="accent1"/>
    </w:rPr>
  </w:style>
  <w:style w:type="paragraph" w:customStyle="1" w:styleId="Editionnumber">
    <w:name w:val="Edition number"/>
    <w:basedOn w:val="Normal"/>
    <w:autoRedefine/>
    <w:rsid w:val="00DA2A4E"/>
    <w:pPr>
      <w:framePr w:wrap="around" w:hAnchor="margin" w:xAlign="center" w:yAlign="bottom"/>
    </w:pPr>
    <w:rPr>
      <w:b/>
      <w:color w:val="5B9BD5" w:themeColor="accent1"/>
      <w:sz w:val="50"/>
      <w:szCs w:val="50"/>
    </w:rPr>
  </w:style>
  <w:style w:type="paragraph" w:customStyle="1" w:styleId="Editionnumberfooter">
    <w:name w:val="Edition number footer"/>
    <w:basedOn w:val="Pieddepage"/>
    <w:rsid w:val="00DA2A4E"/>
    <w:pPr>
      <w:framePr w:hSpace="142" w:wrap="around" w:hAnchor="margin" w:xAlign="center" w:yAlign="bottom"/>
      <w:spacing w:before="40" w:line="180" w:lineRule="exact"/>
      <w:suppressOverlap/>
    </w:pPr>
    <w:rPr>
      <w:b/>
      <w:color w:val="5B9BD5" w:themeColor="accent1"/>
      <w:sz w:val="15"/>
      <w:szCs w:val="15"/>
      <w:lang w:val="en-GB"/>
    </w:rPr>
  </w:style>
  <w:style w:type="paragraph" w:customStyle="1" w:styleId="Contentsheading">
    <w:name w:val="Contents heading"/>
    <w:basedOn w:val="En-tte"/>
    <w:rsid w:val="00DA2A4E"/>
    <w:pPr>
      <w:pBdr>
        <w:bottom w:val="single" w:sz="8" w:space="12" w:color="5B9BD5" w:themeColor="accent1"/>
      </w:pBdr>
      <w:spacing w:before="100" w:line="560" w:lineRule="exact"/>
    </w:pPr>
    <w:rPr>
      <w:b/>
      <w:caps/>
      <w:color w:val="ED7D31" w:themeColor="accent2"/>
      <w:sz w:val="56"/>
      <w:szCs w:val="56"/>
      <w:lang w:val="en-GB"/>
    </w:rPr>
  </w:style>
  <w:style w:type="paragraph" w:customStyle="1" w:styleId="Tablebodytext">
    <w:name w:val="Table body text"/>
    <w:basedOn w:val="Normal"/>
    <w:autoRedefine/>
    <w:rsid w:val="00DA2A4E"/>
    <w:pPr>
      <w:ind w:left="113" w:right="113"/>
    </w:pPr>
    <w:rPr>
      <w:sz w:val="20"/>
    </w:rPr>
  </w:style>
  <w:style w:type="paragraph" w:customStyle="1" w:styleId="Tableheading">
    <w:name w:val="Table heading"/>
    <w:basedOn w:val="Tablebodytext"/>
    <w:rsid w:val="00DA2A4E"/>
    <w:rPr>
      <w:b/>
      <w:color w:val="ED7D31" w:themeColor="accent2"/>
    </w:rPr>
  </w:style>
  <w:style w:type="paragraph" w:customStyle="1" w:styleId="Annex">
    <w:name w:val="Annex"/>
    <w:basedOn w:val="Titre1"/>
    <w:next w:val="Corpsdetexte1"/>
    <w:link w:val="AnnexCar"/>
    <w:autoRedefine/>
    <w:qFormat/>
    <w:rsid w:val="00DA2A4E"/>
    <w:pPr>
      <w:numPr>
        <w:numId w:val="4"/>
      </w:numPr>
      <w:spacing w:before="0" w:after="360"/>
    </w:pPr>
  </w:style>
  <w:style w:type="character" w:customStyle="1" w:styleId="AnnexCar">
    <w:name w:val="Annex Car"/>
    <w:basedOn w:val="BodytextCar"/>
    <w:link w:val="Annex"/>
    <w:rsid w:val="00DA2A4E"/>
    <w:rPr>
      <w:rFonts w:asciiTheme="majorHAnsi" w:eastAsiaTheme="majorEastAsia" w:hAnsiTheme="majorHAnsi" w:cstheme="majorBidi"/>
      <w:b/>
      <w:bCs/>
      <w:caps/>
      <w:color w:val="009FDF"/>
      <w:sz w:val="28"/>
      <w:szCs w:val="24"/>
      <w:lang w:val="en-GB"/>
    </w:rPr>
  </w:style>
  <w:style w:type="paragraph" w:customStyle="1" w:styleId="Annexheading1">
    <w:name w:val="Annex heading 1"/>
    <w:basedOn w:val="Titre1"/>
    <w:link w:val="Annexheading1Car"/>
    <w:autoRedefine/>
    <w:qFormat/>
    <w:rsid w:val="00DA2A4E"/>
    <w:pPr>
      <w:numPr>
        <w:numId w:val="5"/>
      </w:numPr>
    </w:pPr>
  </w:style>
  <w:style w:type="character" w:customStyle="1" w:styleId="Annexheading1Car">
    <w:name w:val="Annex heading 1 Car"/>
    <w:basedOn w:val="Titre1Car"/>
    <w:link w:val="Annexheading1"/>
    <w:rsid w:val="00DA2A4E"/>
    <w:rPr>
      <w:rFonts w:asciiTheme="majorHAnsi" w:eastAsiaTheme="majorEastAsia" w:hAnsiTheme="majorHAnsi" w:cstheme="majorBidi"/>
      <w:b/>
      <w:bCs/>
      <w:caps/>
      <w:color w:val="009FDF"/>
      <w:sz w:val="28"/>
      <w:szCs w:val="24"/>
      <w:lang w:val="en-GB"/>
    </w:rPr>
  </w:style>
  <w:style w:type="paragraph" w:styleId="TM4">
    <w:name w:val="toc 4"/>
    <w:basedOn w:val="Normal"/>
    <w:next w:val="Normal"/>
    <w:autoRedefine/>
    <w:uiPriority w:val="39"/>
    <w:unhideWhenUsed/>
    <w:rsid w:val="00DA2A4E"/>
    <w:pPr>
      <w:spacing w:after="100"/>
      <w:ind w:left="540"/>
    </w:pPr>
  </w:style>
  <w:style w:type="character" w:styleId="Appeldenotedefin">
    <w:name w:val="endnote reference"/>
    <w:basedOn w:val="Policepardfaut"/>
    <w:uiPriority w:val="99"/>
    <w:semiHidden/>
    <w:unhideWhenUsed/>
    <w:rsid w:val="00DA2A4E"/>
    <w:rPr>
      <w:vertAlign w:val="superscript"/>
    </w:rPr>
  </w:style>
  <w:style w:type="paragraph" w:styleId="Notedefin">
    <w:name w:val="endnote text"/>
    <w:basedOn w:val="Normal"/>
    <w:link w:val="NotedefinCar"/>
    <w:uiPriority w:val="99"/>
    <w:semiHidden/>
    <w:unhideWhenUsed/>
    <w:rsid w:val="00DA2A4E"/>
    <w:pPr>
      <w:spacing w:line="240" w:lineRule="auto"/>
    </w:pPr>
    <w:rPr>
      <w:sz w:val="20"/>
      <w:szCs w:val="20"/>
    </w:rPr>
  </w:style>
  <w:style w:type="character" w:customStyle="1" w:styleId="NotedefinCar">
    <w:name w:val="Note de fin Car"/>
    <w:basedOn w:val="Policepardfaut"/>
    <w:link w:val="Notedefin"/>
    <w:uiPriority w:val="99"/>
    <w:semiHidden/>
    <w:rsid w:val="00DA2A4E"/>
    <w:rPr>
      <w:sz w:val="20"/>
      <w:szCs w:val="20"/>
      <w:lang w:val="en-US"/>
    </w:rPr>
  </w:style>
  <w:style w:type="paragraph" w:styleId="Titre">
    <w:name w:val="Title"/>
    <w:aliases w:val="Document title"/>
    <w:basedOn w:val="Normal"/>
    <w:next w:val="Normal"/>
    <w:link w:val="TitreCar"/>
    <w:uiPriority w:val="10"/>
    <w:rsid w:val="00DA2A4E"/>
    <w:pPr>
      <w:spacing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aliases w:val="Document title Car"/>
    <w:basedOn w:val="Policepardfaut"/>
    <w:link w:val="Titre"/>
    <w:uiPriority w:val="10"/>
    <w:rsid w:val="00DA2A4E"/>
    <w:rPr>
      <w:rFonts w:asciiTheme="majorHAnsi" w:eastAsiaTheme="majorEastAsia" w:hAnsiTheme="majorHAnsi" w:cstheme="majorBidi"/>
      <w:spacing w:val="-10"/>
      <w:kern w:val="28"/>
      <w:sz w:val="56"/>
      <w:szCs w:val="56"/>
      <w:lang w:val="en-US"/>
    </w:rPr>
  </w:style>
  <w:style w:type="paragraph" w:styleId="Paragraphedeliste">
    <w:name w:val="List Paragraph"/>
    <w:basedOn w:val="Normal"/>
    <w:uiPriority w:val="34"/>
    <w:semiHidden/>
    <w:rsid w:val="0067218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nhideWhenUsed="0"/>
    <w:lsdException w:name="List 4" w:unhideWhenUsed="0"/>
    <w:lsdException w:name="List 5" w:unhideWhenUsed="0"/>
    <w:lsdException w:name="Title" w:semiHidden="0" w:uiPriority="10" w:unhideWhenUsed="0"/>
    <w:lsdException w:name="Default Paragraph Font" w:uiPriority="1"/>
    <w:lsdException w:name="Subtitle" w:semiHidden="0" w:uiPriority="11" w:unhideWhenUsed="0" w:qFormat="1"/>
    <w:lsdException w:name="Salutation" w:unhideWhenUsed="0"/>
    <w:lsdException w:name="Date" w:unhideWhenUsed="0"/>
    <w:lsdException w:name="Body Text First Indent"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A2A4E"/>
    <w:pPr>
      <w:spacing w:after="0" w:line="216" w:lineRule="atLeast"/>
    </w:pPr>
    <w:rPr>
      <w:sz w:val="18"/>
      <w:lang w:val="en-GB"/>
    </w:rPr>
  </w:style>
  <w:style w:type="paragraph" w:styleId="Titre1">
    <w:name w:val="heading 1"/>
    <w:basedOn w:val="Normal"/>
    <w:next w:val="SeparationlineHeading1"/>
    <w:link w:val="Titre1Car"/>
    <w:autoRedefine/>
    <w:uiPriority w:val="9"/>
    <w:rsid w:val="00DA2A4E"/>
    <w:pPr>
      <w:keepNext/>
      <w:keepLines/>
      <w:numPr>
        <w:numId w:val="1"/>
      </w:numPr>
      <w:spacing w:before="240" w:line="240" w:lineRule="atLeast"/>
      <w:outlineLvl w:val="0"/>
    </w:pPr>
    <w:rPr>
      <w:rFonts w:asciiTheme="majorHAnsi" w:eastAsiaTheme="majorEastAsia" w:hAnsiTheme="majorHAnsi" w:cstheme="majorBidi"/>
      <w:b/>
      <w:bCs/>
      <w:caps/>
      <w:color w:val="009FDF"/>
      <w:sz w:val="28"/>
      <w:szCs w:val="24"/>
    </w:rPr>
  </w:style>
  <w:style w:type="paragraph" w:styleId="Titre2">
    <w:name w:val="heading 2"/>
    <w:basedOn w:val="Normal"/>
    <w:next w:val="SeparationlineHeading2"/>
    <w:link w:val="Titre2Car"/>
    <w:autoRedefine/>
    <w:uiPriority w:val="9"/>
    <w:rsid w:val="00DA2A4E"/>
    <w:pPr>
      <w:keepNext/>
      <w:keepLines/>
      <w:numPr>
        <w:ilvl w:val="1"/>
        <w:numId w:val="1"/>
      </w:numPr>
      <w:spacing w:before="240"/>
      <w:outlineLvl w:val="1"/>
    </w:pPr>
    <w:rPr>
      <w:rFonts w:asciiTheme="majorHAnsi" w:eastAsiaTheme="majorEastAsia" w:hAnsiTheme="majorHAnsi" w:cstheme="majorBidi"/>
      <w:b/>
      <w:bCs/>
      <w:caps/>
      <w:color w:val="009FDF"/>
      <w:sz w:val="24"/>
    </w:rPr>
  </w:style>
  <w:style w:type="paragraph" w:styleId="Titre3">
    <w:name w:val="heading 3"/>
    <w:basedOn w:val="Normal"/>
    <w:next w:val="Normal"/>
    <w:link w:val="Titre3Car"/>
    <w:autoRedefine/>
    <w:uiPriority w:val="9"/>
    <w:qFormat/>
    <w:rsid w:val="00DA2A4E"/>
    <w:pPr>
      <w:keepNext/>
      <w:keepLines/>
      <w:numPr>
        <w:ilvl w:val="2"/>
        <w:numId w:val="1"/>
      </w:numPr>
      <w:spacing w:before="240" w:after="120"/>
      <w:outlineLvl w:val="2"/>
    </w:pPr>
    <w:rPr>
      <w:rFonts w:asciiTheme="majorHAnsi" w:eastAsiaTheme="majorEastAsia" w:hAnsiTheme="majorHAnsi" w:cstheme="majorBidi"/>
      <w:b/>
      <w:bCs/>
      <w:smallCaps/>
      <w:color w:val="009FDF"/>
      <w:sz w:val="22"/>
    </w:rPr>
  </w:style>
  <w:style w:type="paragraph" w:styleId="Titre4">
    <w:name w:val="heading 4"/>
    <w:basedOn w:val="Normal"/>
    <w:next w:val="Corpsdetexte1"/>
    <w:link w:val="Titre4Car"/>
    <w:autoRedefine/>
    <w:uiPriority w:val="9"/>
    <w:qFormat/>
    <w:rsid w:val="00DA2A4E"/>
    <w:pPr>
      <w:keepNext/>
      <w:keepLines/>
      <w:numPr>
        <w:ilvl w:val="3"/>
        <w:numId w:val="1"/>
      </w:numPr>
      <w:spacing w:before="120" w:after="120"/>
      <w:outlineLvl w:val="3"/>
    </w:pPr>
    <w:rPr>
      <w:rFonts w:asciiTheme="majorHAnsi" w:eastAsiaTheme="majorEastAsia" w:hAnsiTheme="majorHAnsi" w:cstheme="majorBidi"/>
      <w:b/>
      <w:bCs/>
      <w:iCs/>
      <w:color w:val="009FDF"/>
      <w:sz w:val="22"/>
    </w:rPr>
  </w:style>
  <w:style w:type="paragraph" w:styleId="Titre5">
    <w:name w:val="heading 5"/>
    <w:basedOn w:val="Normal"/>
    <w:next w:val="Normal"/>
    <w:link w:val="Titre5Car"/>
    <w:uiPriority w:val="9"/>
    <w:semiHidden/>
    <w:qFormat/>
    <w:rsid w:val="00DA2A4E"/>
    <w:pPr>
      <w:keepNext/>
      <w:keepLines/>
      <w:numPr>
        <w:ilvl w:val="4"/>
        <w:numId w:val="1"/>
      </w:numPr>
      <w:spacing w:before="200"/>
      <w:outlineLvl w:val="4"/>
    </w:pPr>
    <w:rPr>
      <w:rFonts w:asciiTheme="majorHAnsi" w:eastAsiaTheme="majorEastAsia" w:hAnsiTheme="majorHAnsi" w:cstheme="majorBidi"/>
      <w:color w:val="1F4D78" w:themeColor="accent1" w:themeShade="7F"/>
    </w:rPr>
  </w:style>
  <w:style w:type="paragraph" w:styleId="Titre6">
    <w:name w:val="heading 6"/>
    <w:basedOn w:val="Normal"/>
    <w:next w:val="Normal"/>
    <w:link w:val="Titre6Car"/>
    <w:uiPriority w:val="9"/>
    <w:semiHidden/>
    <w:qFormat/>
    <w:rsid w:val="00DA2A4E"/>
    <w:pPr>
      <w:keepNext/>
      <w:keepLines/>
      <w:numPr>
        <w:ilvl w:val="5"/>
        <w:numId w:val="1"/>
      </w:numPr>
      <w:spacing w:before="200"/>
      <w:outlineLvl w:val="5"/>
    </w:pPr>
    <w:rPr>
      <w:rFonts w:asciiTheme="majorHAnsi" w:eastAsiaTheme="majorEastAsia" w:hAnsiTheme="majorHAnsi" w:cstheme="majorBidi"/>
      <w:i/>
      <w:iCs/>
      <w:color w:val="1F4D78" w:themeColor="accent1" w:themeShade="7F"/>
    </w:rPr>
  </w:style>
  <w:style w:type="paragraph" w:styleId="Titre7">
    <w:name w:val="heading 7"/>
    <w:basedOn w:val="Normal"/>
    <w:next w:val="Normal"/>
    <w:link w:val="Titre7Car"/>
    <w:uiPriority w:val="9"/>
    <w:semiHidden/>
    <w:qFormat/>
    <w:rsid w:val="00DA2A4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qFormat/>
    <w:rsid w:val="00DA2A4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DA2A4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DA2A4E"/>
    <w:rPr>
      <w:rFonts w:asciiTheme="majorHAnsi" w:eastAsiaTheme="majorEastAsia" w:hAnsiTheme="majorHAnsi" w:cstheme="majorBidi"/>
      <w:b/>
      <w:bCs/>
      <w:smallCaps/>
      <w:color w:val="009FDF"/>
      <w:lang w:val="en-GB"/>
    </w:rPr>
  </w:style>
  <w:style w:type="paragraph" w:customStyle="1" w:styleId="Picturecaption">
    <w:name w:val="Picture caption"/>
    <w:basedOn w:val="Normal"/>
    <w:next w:val="Normal"/>
    <w:link w:val="PicturecaptionCar"/>
    <w:qFormat/>
    <w:rsid w:val="00DE60AD"/>
    <w:pPr>
      <w:jc w:val="center"/>
    </w:pPr>
    <w:rPr>
      <w:rFonts w:asciiTheme="majorHAnsi" w:hAnsiTheme="majorHAnsi"/>
      <w:i/>
      <w:color w:val="407EC9"/>
    </w:rPr>
  </w:style>
  <w:style w:type="character" w:customStyle="1" w:styleId="PicturecaptionCar">
    <w:name w:val="Picture caption Car"/>
    <w:basedOn w:val="Policepardfaut"/>
    <w:link w:val="Picturecaption"/>
    <w:rsid w:val="00DE60AD"/>
    <w:rPr>
      <w:rFonts w:asciiTheme="majorHAnsi" w:hAnsiTheme="majorHAnsi"/>
      <w:i/>
      <w:color w:val="407EC9"/>
    </w:rPr>
  </w:style>
  <w:style w:type="character" w:customStyle="1" w:styleId="Titre1Car">
    <w:name w:val="Titre 1 Car"/>
    <w:basedOn w:val="Policepardfaut"/>
    <w:link w:val="Titre1"/>
    <w:uiPriority w:val="9"/>
    <w:rsid w:val="00DA2A4E"/>
    <w:rPr>
      <w:rFonts w:asciiTheme="majorHAnsi" w:eastAsiaTheme="majorEastAsia" w:hAnsiTheme="majorHAnsi" w:cstheme="majorBidi"/>
      <w:b/>
      <w:bCs/>
      <w:caps/>
      <w:color w:val="009FDF"/>
      <w:sz w:val="28"/>
      <w:szCs w:val="24"/>
      <w:lang w:val="en-GB"/>
    </w:rPr>
  </w:style>
  <w:style w:type="character" w:customStyle="1" w:styleId="Titre2Car">
    <w:name w:val="Titre 2 Car"/>
    <w:basedOn w:val="Policepardfaut"/>
    <w:link w:val="Titre2"/>
    <w:uiPriority w:val="9"/>
    <w:rsid w:val="00DA2A4E"/>
    <w:rPr>
      <w:rFonts w:asciiTheme="majorHAnsi" w:eastAsiaTheme="majorEastAsia" w:hAnsiTheme="majorHAnsi" w:cstheme="majorBidi"/>
      <w:b/>
      <w:bCs/>
      <w:caps/>
      <w:color w:val="009FDF"/>
      <w:sz w:val="24"/>
      <w:lang w:val="en-GB"/>
    </w:rPr>
  </w:style>
  <w:style w:type="paragraph" w:customStyle="1" w:styleId="Titredudocument">
    <w:name w:val="Titre du document"/>
    <w:basedOn w:val="Normal"/>
    <w:rsid w:val="0006563D"/>
    <w:pPr>
      <w:spacing w:line="500" w:lineRule="exact"/>
      <w:ind w:left="907" w:right="907"/>
    </w:pPr>
    <w:rPr>
      <w:b/>
      <w:color w:val="FFFFFF" w:themeColor="background1"/>
      <w:sz w:val="50"/>
      <w:szCs w:val="50"/>
    </w:rPr>
  </w:style>
  <w:style w:type="paragraph" w:customStyle="1" w:styleId="Textedesaisie">
    <w:name w:val="Texte de saisie"/>
    <w:basedOn w:val="Normal"/>
    <w:autoRedefine/>
    <w:rsid w:val="0006563D"/>
    <w:rPr>
      <w:color w:val="000000" w:themeColor="text1"/>
      <w:sz w:val="22"/>
    </w:rPr>
  </w:style>
  <w:style w:type="paragraph" w:customStyle="1" w:styleId="Textepuce1">
    <w:name w:val="Texte puce 1"/>
    <w:basedOn w:val="Textedesaisie"/>
    <w:rsid w:val="00DA2A4E"/>
    <w:rPr>
      <w:lang w:val="fr-FR"/>
    </w:rPr>
  </w:style>
  <w:style w:type="paragraph" w:customStyle="1" w:styleId="Textepuce2">
    <w:name w:val="Texte puce 2"/>
    <w:basedOn w:val="Textedesaisie"/>
    <w:rsid w:val="00DA2A4E"/>
  </w:style>
  <w:style w:type="paragraph" w:customStyle="1" w:styleId="Sparationtitre1">
    <w:name w:val="Séparation titre 1"/>
    <w:basedOn w:val="Textedesaisie"/>
    <w:rsid w:val="0006563D"/>
    <w:pPr>
      <w:pBdr>
        <w:bottom w:val="single" w:sz="8" w:space="1" w:color="5B9BD5" w:themeColor="accent1"/>
      </w:pBdr>
      <w:spacing w:after="120" w:line="90" w:lineRule="exact"/>
      <w:ind w:right="8787"/>
    </w:pPr>
  </w:style>
  <w:style w:type="paragraph" w:customStyle="1" w:styleId="Sparationtitre2">
    <w:name w:val="Séparation titre 2"/>
    <w:basedOn w:val="Textedesaisie"/>
    <w:rsid w:val="0006563D"/>
    <w:pPr>
      <w:pBdr>
        <w:bottom w:val="single" w:sz="4" w:space="1" w:color="575756"/>
      </w:pBdr>
      <w:spacing w:after="60" w:line="110" w:lineRule="exact"/>
      <w:ind w:right="8787"/>
    </w:pPr>
  </w:style>
  <w:style w:type="paragraph" w:customStyle="1" w:styleId="Numrotationdepage">
    <w:name w:val="Numérotation de page"/>
    <w:basedOn w:val="Normal"/>
    <w:rsid w:val="0006563D"/>
    <w:pPr>
      <w:spacing w:line="180" w:lineRule="exact"/>
      <w:jc w:val="right"/>
    </w:pPr>
    <w:rPr>
      <w:color w:val="5B9BD5" w:themeColor="accent1"/>
    </w:rPr>
  </w:style>
  <w:style w:type="paragraph" w:customStyle="1" w:styleId="Numroedition">
    <w:name w:val="Numéro edition"/>
    <w:basedOn w:val="Normal"/>
    <w:rsid w:val="0006563D"/>
    <w:pPr>
      <w:framePr w:wrap="around" w:hAnchor="margin" w:xAlign="center" w:yAlign="bottom"/>
    </w:pPr>
    <w:rPr>
      <w:b/>
      <w:color w:val="5B9BD5" w:themeColor="accent1"/>
      <w:sz w:val="50"/>
      <w:szCs w:val="50"/>
    </w:rPr>
  </w:style>
  <w:style w:type="paragraph" w:customStyle="1" w:styleId="Numroeditionpieddepage">
    <w:name w:val="Numéro edition pied de page"/>
    <w:basedOn w:val="Pieddepage"/>
    <w:rsid w:val="0006563D"/>
    <w:pPr>
      <w:framePr w:hSpace="142" w:wrap="around" w:hAnchor="margin" w:xAlign="center" w:yAlign="bottom"/>
      <w:spacing w:before="40" w:line="180" w:lineRule="exact"/>
      <w:suppressOverlap/>
    </w:pPr>
    <w:rPr>
      <w:b/>
      <w:color w:val="5B9BD5" w:themeColor="accent1"/>
      <w:sz w:val="15"/>
      <w:szCs w:val="15"/>
      <w:lang w:val="en-GB"/>
    </w:rPr>
  </w:style>
  <w:style w:type="paragraph" w:styleId="Pieddepage">
    <w:name w:val="footer"/>
    <w:link w:val="PieddepageCar"/>
    <w:uiPriority w:val="99"/>
    <w:rsid w:val="00DA2A4E"/>
    <w:pPr>
      <w:spacing w:after="0" w:line="240" w:lineRule="exact"/>
    </w:pPr>
    <w:rPr>
      <w:sz w:val="20"/>
      <w:lang w:val="en-US"/>
    </w:rPr>
  </w:style>
  <w:style w:type="character" w:customStyle="1" w:styleId="PieddepageCar">
    <w:name w:val="Pied de page Car"/>
    <w:basedOn w:val="Policepardfaut"/>
    <w:link w:val="Pieddepage"/>
    <w:uiPriority w:val="99"/>
    <w:rsid w:val="00DA2A4E"/>
    <w:rPr>
      <w:sz w:val="20"/>
      <w:lang w:val="en-US"/>
    </w:rPr>
  </w:style>
  <w:style w:type="paragraph" w:customStyle="1" w:styleId="Titrecontents">
    <w:name w:val="Titre contents"/>
    <w:basedOn w:val="En-tte"/>
    <w:rsid w:val="0006563D"/>
    <w:pPr>
      <w:pBdr>
        <w:bottom w:val="single" w:sz="8" w:space="12" w:color="5B9BD5" w:themeColor="accent1"/>
      </w:pBdr>
      <w:spacing w:before="100" w:line="560" w:lineRule="exact"/>
    </w:pPr>
    <w:rPr>
      <w:b/>
      <w:caps/>
      <w:color w:val="ED7D31" w:themeColor="accent2"/>
      <w:sz w:val="56"/>
      <w:szCs w:val="56"/>
      <w:lang w:val="en-GB"/>
    </w:rPr>
  </w:style>
  <w:style w:type="paragraph" w:styleId="En-tte">
    <w:name w:val="header"/>
    <w:link w:val="En-tteCar"/>
    <w:uiPriority w:val="99"/>
    <w:rsid w:val="00DA2A4E"/>
    <w:pPr>
      <w:spacing w:after="0" w:line="240" w:lineRule="exact"/>
    </w:pPr>
    <w:rPr>
      <w:sz w:val="20"/>
      <w:lang w:val="en-US"/>
    </w:rPr>
  </w:style>
  <w:style w:type="character" w:customStyle="1" w:styleId="En-tteCar">
    <w:name w:val="En-tête Car"/>
    <w:basedOn w:val="Policepardfaut"/>
    <w:link w:val="En-tte"/>
    <w:uiPriority w:val="99"/>
    <w:rsid w:val="00DA2A4E"/>
    <w:rPr>
      <w:sz w:val="20"/>
      <w:lang w:val="en-US"/>
    </w:rPr>
  </w:style>
  <w:style w:type="paragraph" w:customStyle="1" w:styleId="Titrelistoffigures">
    <w:name w:val="Titre list of figures"/>
    <w:basedOn w:val="Normal"/>
    <w:rsid w:val="00DA2A4E"/>
    <w:pPr>
      <w:spacing w:line="480" w:lineRule="atLeast"/>
    </w:pPr>
    <w:rPr>
      <w:b/>
      <w:color w:val="ED7D31" w:themeColor="accent2"/>
      <w:sz w:val="40"/>
      <w:szCs w:val="40"/>
    </w:rPr>
  </w:style>
  <w:style w:type="paragraph" w:customStyle="1" w:styleId="Textetableau">
    <w:name w:val="Texte tableau"/>
    <w:basedOn w:val="Normal"/>
    <w:rsid w:val="0006563D"/>
    <w:pPr>
      <w:ind w:left="113" w:right="113"/>
    </w:pPr>
    <w:rPr>
      <w:color w:val="5B9BD5" w:themeColor="accent1"/>
    </w:rPr>
  </w:style>
  <w:style w:type="paragraph" w:customStyle="1" w:styleId="Titretableau">
    <w:name w:val="Titre tableau"/>
    <w:basedOn w:val="Textetableau"/>
    <w:rsid w:val="0006563D"/>
    <w:rPr>
      <w:b/>
      <w:color w:val="ED7D31" w:themeColor="accent2"/>
    </w:rPr>
  </w:style>
  <w:style w:type="character" w:customStyle="1" w:styleId="Titre4Car">
    <w:name w:val="Titre 4 Car"/>
    <w:basedOn w:val="Policepardfaut"/>
    <w:link w:val="Titre4"/>
    <w:uiPriority w:val="9"/>
    <w:rsid w:val="00DA2A4E"/>
    <w:rPr>
      <w:rFonts w:asciiTheme="majorHAnsi" w:eastAsiaTheme="majorEastAsia" w:hAnsiTheme="majorHAnsi" w:cstheme="majorBidi"/>
      <w:b/>
      <w:bCs/>
      <w:iCs/>
      <w:color w:val="009FDF"/>
      <w:lang w:val="en-GB"/>
    </w:rPr>
  </w:style>
  <w:style w:type="character" w:customStyle="1" w:styleId="Titre5Car">
    <w:name w:val="Titre 5 Car"/>
    <w:basedOn w:val="Policepardfaut"/>
    <w:link w:val="Titre5"/>
    <w:uiPriority w:val="9"/>
    <w:semiHidden/>
    <w:rsid w:val="00DA2A4E"/>
    <w:rPr>
      <w:rFonts w:asciiTheme="majorHAnsi" w:eastAsiaTheme="majorEastAsia" w:hAnsiTheme="majorHAnsi" w:cstheme="majorBidi"/>
      <w:color w:val="1F4D78" w:themeColor="accent1" w:themeShade="7F"/>
      <w:sz w:val="18"/>
      <w:lang w:val="en-GB"/>
    </w:rPr>
  </w:style>
  <w:style w:type="character" w:customStyle="1" w:styleId="Titre6Car">
    <w:name w:val="Titre 6 Car"/>
    <w:basedOn w:val="Policepardfaut"/>
    <w:link w:val="Titre6"/>
    <w:uiPriority w:val="9"/>
    <w:semiHidden/>
    <w:rsid w:val="00DA2A4E"/>
    <w:rPr>
      <w:rFonts w:asciiTheme="majorHAnsi" w:eastAsiaTheme="majorEastAsia" w:hAnsiTheme="majorHAnsi" w:cstheme="majorBidi"/>
      <w:i/>
      <w:iCs/>
      <w:color w:val="1F4D78" w:themeColor="accent1" w:themeShade="7F"/>
      <w:sz w:val="18"/>
      <w:lang w:val="en-GB"/>
    </w:rPr>
  </w:style>
  <w:style w:type="character" w:customStyle="1" w:styleId="Titre7Car">
    <w:name w:val="Titre 7 Car"/>
    <w:basedOn w:val="Policepardfaut"/>
    <w:link w:val="Titre7"/>
    <w:uiPriority w:val="9"/>
    <w:semiHidden/>
    <w:rsid w:val="00DA2A4E"/>
    <w:rPr>
      <w:rFonts w:asciiTheme="majorHAnsi" w:eastAsiaTheme="majorEastAsia" w:hAnsiTheme="majorHAnsi" w:cstheme="majorBidi"/>
      <w:i/>
      <w:iCs/>
      <w:color w:val="404040" w:themeColor="text1" w:themeTint="BF"/>
      <w:sz w:val="18"/>
      <w:lang w:val="en-GB"/>
    </w:rPr>
  </w:style>
  <w:style w:type="character" w:customStyle="1" w:styleId="Titre8Car">
    <w:name w:val="Titre 8 Car"/>
    <w:basedOn w:val="Policepardfaut"/>
    <w:link w:val="Titre8"/>
    <w:uiPriority w:val="9"/>
    <w:semiHidden/>
    <w:rsid w:val="00DA2A4E"/>
    <w:rPr>
      <w:rFonts w:asciiTheme="majorHAnsi" w:eastAsiaTheme="majorEastAsia" w:hAnsiTheme="majorHAnsi" w:cstheme="majorBidi"/>
      <w:color w:val="404040" w:themeColor="text1" w:themeTint="BF"/>
      <w:sz w:val="20"/>
      <w:szCs w:val="20"/>
      <w:lang w:val="en-GB"/>
    </w:rPr>
  </w:style>
  <w:style w:type="character" w:customStyle="1" w:styleId="Titre9Car">
    <w:name w:val="Titre 9 Car"/>
    <w:basedOn w:val="Policepardfaut"/>
    <w:link w:val="Titre9"/>
    <w:uiPriority w:val="9"/>
    <w:semiHidden/>
    <w:rsid w:val="00DA2A4E"/>
    <w:rPr>
      <w:rFonts w:asciiTheme="majorHAnsi" w:eastAsiaTheme="majorEastAsia" w:hAnsiTheme="majorHAnsi" w:cstheme="majorBidi"/>
      <w:i/>
      <w:iCs/>
      <w:color w:val="404040" w:themeColor="text1" w:themeTint="BF"/>
      <w:sz w:val="20"/>
      <w:szCs w:val="20"/>
      <w:lang w:val="en-GB"/>
    </w:rPr>
  </w:style>
  <w:style w:type="paragraph" w:styleId="TM1">
    <w:name w:val="toc 1"/>
    <w:basedOn w:val="Normal"/>
    <w:next w:val="Normal"/>
    <w:autoRedefine/>
    <w:uiPriority w:val="39"/>
    <w:rsid w:val="00DA2A4E"/>
    <w:pPr>
      <w:tabs>
        <w:tab w:val="right" w:leader="dot" w:pos="10206"/>
      </w:tabs>
      <w:spacing w:line="300" w:lineRule="atLeast"/>
      <w:ind w:right="424"/>
    </w:pPr>
    <w:rPr>
      <w:b/>
      <w:noProof/>
      <w:color w:val="5B9BD5" w:themeColor="accent1"/>
      <w:sz w:val="22"/>
    </w:rPr>
  </w:style>
  <w:style w:type="paragraph" w:styleId="TM2">
    <w:name w:val="toc 2"/>
    <w:basedOn w:val="Normal"/>
    <w:next w:val="Normal"/>
    <w:autoRedefine/>
    <w:uiPriority w:val="39"/>
    <w:rsid w:val="00DA2A4E"/>
    <w:pPr>
      <w:tabs>
        <w:tab w:val="right" w:leader="dot" w:pos="10206"/>
      </w:tabs>
      <w:spacing w:line="300" w:lineRule="atLeast"/>
      <w:ind w:right="424"/>
    </w:pPr>
    <w:rPr>
      <w:noProof/>
      <w:color w:val="5B9BD5" w:themeColor="accent1"/>
      <w:sz w:val="22"/>
    </w:rPr>
  </w:style>
  <w:style w:type="paragraph" w:styleId="TM3">
    <w:name w:val="toc 3"/>
    <w:basedOn w:val="Normal"/>
    <w:next w:val="Normal"/>
    <w:autoRedefine/>
    <w:uiPriority w:val="39"/>
    <w:unhideWhenUsed/>
    <w:rsid w:val="00DA2A4E"/>
    <w:pPr>
      <w:spacing w:after="100"/>
      <w:ind w:left="360"/>
    </w:pPr>
  </w:style>
  <w:style w:type="paragraph" w:styleId="Lgende">
    <w:name w:val="caption"/>
    <w:basedOn w:val="Normal"/>
    <w:next w:val="Normal"/>
    <w:autoRedefine/>
    <w:uiPriority w:val="35"/>
    <w:qFormat/>
    <w:rsid w:val="00DA2A4E"/>
    <w:rPr>
      <w:b/>
      <w:bCs/>
      <w:i/>
      <w:color w:val="575756"/>
      <w:sz w:val="22"/>
      <w:u w:val="single"/>
      <w:lang w:val="fr-FR"/>
    </w:rPr>
  </w:style>
  <w:style w:type="paragraph" w:styleId="Tabledesillustrations">
    <w:name w:val="table of figures"/>
    <w:basedOn w:val="Normal"/>
    <w:next w:val="Normal"/>
    <w:uiPriority w:val="99"/>
    <w:rsid w:val="00DA2A4E"/>
    <w:pPr>
      <w:spacing w:line="300" w:lineRule="atLeast"/>
    </w:pPr>
    <w:rPr>
      <w:i/>
      <w:color w:val="5B9BD5" w:themeColor="accent1"/>
      <w:sz w:val="22"/>
    </w:rPr>
  </w:style>
  <w:style w:type="paragraph" w:styleId="Sous-titre">
    <w:name w:val="Subtitle"/>
    <w:aliases w:val="Document subtitle"/>
    <w:basedOn w:val="Normal"/>
    <w:next w:val="Normal"/>
    <w:link w:val="Sous-titreCar"/>
    <w:uiPriority w:val="11"/>
    <w:rsid w:val="00DA2A4E"/>
    <w:pPr>
      <w:numPr>
        <w:ilvl w:val="1"/>
      </w:numPr>
      <w:spacing w:before="60" w:line="500" w:lineRule="atLeast"/>
    </w:pPr>
    <w:rPr>
      <w:rFonts w:asciiTheme="majorHAnsi" w:eastAsiaTheme="majorEastAsia" w:hAnsiTheme="majorHAnsi" w:cstheme="majorBidi"/>
      <w:iCs/>
      <w:color w:val="5B9BD5" w:themeColor="accent1"/>
      <w:spacing w:val="15"/>
      <w:sz w:val="50"/>
      <w:szCs w:val="24"/>
    </w:rPr>
  </w:style>
  <w:style w:type="character" w:customStyle="1" w:styleId="Sous-titreCar">
    <w:name w:val="Sous-titre Car"/>
    <w:aliases w:val="Document subtitle Car"/>
    <w:basedOn w:val="Policepardfaut"/>
    <w:link w:val="Sous-titre"/>
    <w:uiPriority w:val="11"/>
    <w:rsid w:val="00DA2A4E"/>
    <w:rPr>
      <w:rFonts w:asciiTheme="majorHAnsi" w:eastAsiaTheme="majorEastAsia" w:hAnsiTheme="majorHAnsi" w:cstheme="majorBidi"/>
      <w:iCs/>
      <w:color w:val="5B9BD5" w:themeColor="accent1"/>
      <w:spacing w:val="15"/>
      <w:sz w:val="50"/>
      <w:szCs w:val="24"/>
      <w:lang w:val="en-GB"/>
    </w:rPr>
  </w:style>
  <w:style w:type="character" w:styleId="Lienhypertexte">
    <w:name w:val="Hyperlink"/>
    <w:basedOn w:val="Policepardfaut"/>
    <w:uiPriority w:val="99"/>
    <w:unhideWhenUsed/>
    <w:rsid w:val="00DA2A4E"/>
    <w:rPr>
      <w:color w:val="0563C1" w:themeColor="hyperlink"/>
      <w:u w:val="single"/>
    </w:rPr>
  </w:style>
  <w:style w:type="paragraph" w:styleId="Textedebulles">
    <w:name w:val="Balloon Text"/>
    <w:basedOn w:val="Normal"/>
    <w:link w:val="TextedebullesCar"/>
    <w:uiPriority w:val="99"/>
    <w:semiHidden/>
    <w:rsid w:val="00DA2A4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A2A4E"/>
    <w:rPr>
      <w:rFonts w:ascii="Tahoma" w:hAnsi="Tahoma" w:cs="Tahoma"/>
      <w:sz w:val="16"/>
      <w:szCs w:val="16"/>
      <w:lang w:val="en-US"/>
    </w:rPr>
  </w:style>
  <w:style w:type="table" w:styleId="Grilledutableau">
    <w:name w:val="Table Grid"/>
    <w:basedOn w:val="TableauNormal"/>
    <w:uiPriority w:val="59"/>
    <w:rsid w:val="00DA2A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moyenne1">
    <w:name w:val="Medium Shading 1"/>
    <w:basedOn w:val="TableauNormal"/>
    <w:uiPriority w:val="63"/>
    <w:rsid w:val="00DA2A4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ED7D31"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BE4D5" w:themeFill="accent2" w:themeFillTint="33"/>
      </w:tcPr>
    </w:tblStylePr>
  </w:style>
  <w:style w:type="paragraph" w:customStyle="1" w:styleId="Docuemnttitle">
    <w:name w:val="Docuemnt title"/>
    <w:basedOn w:val="Normal"/>
    <w:rsid w:val="00DA2A4E"/>
    <w:pPr>
      <w:spacing w:line="500" w:lineRule="exact"/>
      <w:ind w:left="907" w:right="907"/>
    </w:pPr>
    <w:rPr>
      <w:b/>
      <w:color w:val="FFFFFF" w:themeColor="background1"/>
      <w:sz w:val="50"/>
      <w:szCs w:val="50"/>
    </w:rPr>
  </w:style>
  <w:style w:type="paragraph" w:customStyle="1" w:styleId="Corpsdetexte1">
    <w:name w:val="Corps de texte1"/>
    <w:basedOn w:val="Normal"/>
    <w:link w:val="BodytextCar"/>
    <w:autoRedefine/>
    <w:rsid w:val="00DA2A4E"/>
    <w:pPr>
      <w:spacing w:after="120"/>
    </w:pPr>
    <w:rPr>
      <w:color w:val="000000" w:themeColor="text1"/>
      <w:sz w:val="22"/>
    </w:rPr>
  </w:style>
  <w:style w:type="character" w:customStyle="1" w:styleId="BodytextCar">
    <w:name w:val="Body text Car"/>
    <w:basedOn w:val="Policepardfaut"/>
    <w:link w:val="Corpsdetexte1"/>
    <w:rsid w:val="00DA2A4E"/>
    <w:rPr>
      <w:color w:val="000000" w:themeColor="text1"/>
      <w:lang w:val="en-US"/>
    </w:rPr>
  </w:style>
  <w:style w:type="paragraph" w:customStyle="1" w:styleId="Bulletpoint1text">
    <w:name w:val="Bullet point 1 text"/>
    <w:basedOn w:val="Corpsdetexte1"/>
    <w:rsid w:val="00DA2A4E"/>
    <w:pPr>
      <w:numPr>
        <w:numId w:val="2"/>
      </w:numPr>
    </w:pPr>
    <w:rPr>
      <w:lang w:val="fr-FR"/>
    </w:rPr>
  </w:style>
  <w:style w:type="paragraph" w:customStyle="1" w:styleId="Bulletpoint2text">
    <w:name w:val="Bullet point 2 text"/>
    <w:basedOn w:val="Corpsdetexte1"/>
    <w:rsid w:val="00DA2A4E"/>
    <w:pPr>
      <w:numPr>
        <w:numId w:val="3"/>
      </w:numPr>
    </w:pPr>
  </w:style>
  <w:style w:type="paragraph" w:customStyle="1" w:styleId="SeparationlineHeading1">
    <w:name w:val="Separation line Heading 1"/>
    <w:basedOn w:val="Corpsdetexte1"/>
    <w:next w:val="Corpsdetexte1"/>
    <w:autoRedefine/>
    <w:rsid w:val="00DA2A4E"/>
    <w:pPr>
      <w:pBdr>
        <w:bottom w:val="single" w:sz="8" w:space="1" w:color="5B9BD5" w:themeColor="accent1"/>
      </w:pBdr>
      <w:spacing w:line="90" w:lineRule="exact"/>
      <w:ind w:right="8787"/>
    </w:pPr>
  </w:style>
  <w:style w:type="paragraph" w:customStyle="1" w:styleId="SeparationlineHeading2">
    <w:name w:val="Separation line Heading 2"/>
    <w:basedOn w:val="Corpsdetexte1"/>
    <w:next w:val="Corpsdetexte1"/>
    <w:autoRedefine/>
    <w:rsid w:val="00DA2A4E"/>
    <w:pPr>
      <w:pBdr>
        <w:bottom w:val="single" w:sz="4" w:space="1" w:color="575756"/>
      </w:pBdr>
      <w:spacing w:after="60" w:line="110" w:lineRule="exact"/>
      <w:ind w:right="8787"/>
    </w:pPr>
  </w:style>
  <w:style w:type="paragraph" w:customStyle="1" w:styleId="Pagenumbering">
    <w:name w:val="Page numbering"/>
    <w:basedOn w:val="Normal"/>
    <w:autoRedefine/>
    <w:rsid w:val="00DA2A4E"/>
    <w:pPr>
      <w:spacing w:line="180" w:lineRule="exact"/>
      <w:jc w:val="right"/>
    </w:pPr>
    <w:rPr>
      <w:color w:val="5B9BD5" w:themeColor="accent1"/>
    </w:rPr>
  </w:style>
  <w:style w:type="paragraph" w:customStyle="1" w:styleId="Editionnumber">
    <w:name w:val="Edition number"/>
    <w:basedOn w:val="Normal"/>
    <w:autoRedefine/>
    <w:rsid w:val="00DA2A4E"/>
    <w:pPr>
      <w:framePr w:wrap="around" w:hAnchor="margin" w:xAlign="center" w:yAlign="bottom"/>
    </w:pPr>
    <w:rPr>
      <w:b/>
      <w:color w:val="5B9BD5" w:themeColor="accent1"/>
      <w:sz w:val="50"/>
      <w:szCs w:val="50"/>
    </w:rPr>
  </w:style>
  <w:style w:type="paragraph" w:customStyle="1" w:styleId="Editionnumberfooter">
    <w:name w:val="Edition number footer"/>
    <w:basedOn w:val="Pieddepage"/>
    <w:rsid w:val="00DA2A4E"/>
    <w:pPr>
      <w:framePr w:hSpace="142" w:wrap="around" w:hAnchor="margin" w:xAlign="center" w:yAlign="bottom"/>
      <w:spacing w:before="40" w:line="180" w:lineRule="exact"/>
      <w:suppressOverlap/>
    </w:pPr>
    <w:rPr>
      <w:b/>
      <w:color w:val="5B9BD5" w:themeColor="accent1"/>
      <w:sz w:val="15"/>
      <w:szCs w:val="15"/>
      <w:lang w:val="en-GB"/>
    </w:rPr>
  </w:style>
  <w:style w:type="paragraph" w:customStyle="1" w:styleId="Contentsheading">
    <w:name w:val="Contents heading"/>
    <w:basedOn w:val="En-tte"/>
    <w:rsid w:val="00DA2A4E"/>
    <w:pPr>
      <w:pBdr>
        <w:bottom w:val="single" w:sz="8" w:space="12" w:color="5B9BD5" w:themeColor="accent1"/>
      </w:pBdr>
      <w:spacing w:before="100" w:line="560" w:lineRule="exact"/>
    </w:pPr>
    <w:rPr>
      <w:b/>
      <w:caps/>
      <w:color w:val="ED7D31" w:themeColor="accent2"/>
      <w:sz w:val="56"/>
      <w:szCs w:val="56"/>
      <w:lang w:val="en-GB"/>
    </w:rPr>
  </w:style>
  <w:style w:type="paragraph" w:customStyle="1" w:styleId="Tablebodytext">
    <w:name w:val="Table body text"/>
    <w:basedOn w:val="Normal"/>
    <w:autoRedefine/>
    <w:rsid w:val="00DA2A4E"/>
    <w:pPr>
      <w:ind w:left="113" w:right="113"/>
    </w:pPr>
    <w:rPr>
      <w:sz w:val="20"/>
    </w:rPr>
  </w:style>
  <w:style w:type="paragraph" w:customStyle="1" w:styleId="Tableheading">
    <w:name w:val="Table heading"/>
    <w:basedOn w:val="Tablebodytext"/>
    <w:rsid w:val="00DA2A4E"/>
    <w:rPr>
      <w:b/>
      <w:color w:val="ED7D31" w:themeColor="accent2"/>
    </w:rPr>
  </w:style>
  <w:style w:type="paragraph" w:customStyle="1" w:styleId="Annex">
    <w:name w:val="Annex"/>
    <w:basedOn w:val="Titre1"/>
    <w:next w:val="Corpsdetexte1"/>
    <w:link w:val="AnnexCar"/>
    <w:autoRedefine/>
    <w:qFormat/>
    <w:rsid w:val="00DA2A4E"/>
    <w:pPr>
      <w:numPr>
        <w:numId w:val="4"/>
      </w:numPr>
      <w:spacing w:before="0" w:after="360"/>
    </w:pPr>
  </w:style>
  <w:style w:type="character" w:customStyle="1" w:styleId="AnnexCar">
    <w:name w:val="Annex Car"/>
    <w:basedOn w:val="BodytextCar"/>
    <w:link w:val="Annex"/>
    <w:rsid w:val="00DA2A4E"/>
    <w:rPr>
      <w:rFonts w:asciiTheme="majorHAnsi" w:eastAsiaTheme="majorEastAsia" w:hAnsiTheme="majorHAnsi" w:cstheme="majorBidi"/>
      <w:b/>
      <w:bCs/>
      <w:caps/>
      <w:color w:val="009FDF"/>
      <w:sz w:val="28"/>
      <w:szCs w:val="24"/>
      <w:lang w:val="en-GB"/>
    </w:rPr>
  </w:style>
  <w:style w:type="paragraph" w:customStyle="1" w:styleId="Annexheading1">
    <w:name w:val="Annex heading 1"/>
    <w:basedOn w:val="Titre1"/>
    <w:link w:val="Annexheading1Car"/>
    <w:autoRedefine/>
    <w:qFormat/>
    <w:rsid w:val="00DA2A4E"/>
    <w:pPr>
      <w:numPr>
        <w:numId w:val="5"/>
      </w:numPr>
    </w:pPr>
  </w:style>
  <w:style w:type="character" w:customStyle="1" w:styleId="Annexheading1Car">
    <w:name w:val="Annex heading 1 Car"/>
    <w:basedOn w:val="Titre1Car"/>
    <w:link w:val="Annexheading1"/>
    <w:rsid w:val="00DA2A4E"/>
    <w:rPr>
      <w:rFonts w:asciiTheme="majorHAnsi" w:eastAsiaTheme="majorEastAsia" w:hAnsiTheme="majorHAnsi" w:cstheme="majorBidi"/>
      <w:b/>
      <w:bCs/>
      <w:caps/>
      <w:color w:val="009FDF"/>
      <w:sz w:val="28"/>
      <w:szCs w:val="24"/>
      <w:lang w:val="en-GB"/>
    </w:rPr>
  </w:style>
  <w:style w:type="paragraph" w:styleId="TM4">
    <w:name w:val="toc 4"/>
    <w:basedOn w:val="Normal"/>
    <w:next w:val="Normal"/>
    <w:autoRedefine/>
    <w:uiPriority w:val="39"/>
    <w:unhideWhenUsed/>
    <w:rsid w:val="00DA2A4E"/>
    <w:pPr>
      <w:spacing w:after="100"/>
      <w:ind w:left="540"/>
    </w:pPr>
  </w:style>
  <w:style w:type="character" w:styleId="Appeldenotedefin">
    <w:name w:val="endnote reference"/>
    <w:basedOn w:val="Policepardfaut"/>
    <w:uiPriority w:val="99"/>
    <w:semiHidden/>
    <w:unhideWhenUsed/>
    <w:rsid w:val="00DA2A4E"/>
    <w:rPr>
      <w:vertAlign w:val="superscript"/>
    </w:rPr>
  </w:style>
  <w:style w:type="paragraph" w:styleId="Notedefin">
    <w:name w:val="endnote text"/>
    <w:basedOn w:val="Normal"/>
    <w:link w:val="NotedefinCar"/>
    <w:uiPriority w:val="99"/>
    <w:semiHidden/>
    <w:unhideWhenUsed/>
    <w:rsid w:val="00DA2A4E"/>
    <w:pPr>
      <w:spacing w:line="240" w:lineRule="auto"/>
    </w:pPr>
    <w:rPr>
      <w:sz w:val="20"/>
      <w:szCs w:val="20"/>
    </w:rPr>
  </w:style>
  <w:style w:type="character" w:customStyle="1" w:styleId="NotedefinCar">
    <w:name w:val="Note de fin Car"/>
    <w:basedOn w:val="Policepardfaut"/>
    <w:link w:val="Notedefin"/>
    <w:uiPriority w:val="99"/>
    <w:semiHidden/>
    <w:rsid w:val="00DA2A4E"/>
    <w:rPr>
      <w:sz w:val="20"/>
      <w:szCs w:val="20"/>
      <w:lang w:val="en-US"/>
    </w:rPr>
  </w:style>
  <w:style w:type="paragraph" w:styleId="Titre">
    <w:name w:val="Title"/>
    <w:aliases w:val="Document title"/>
    <w:basedOn w:val="Normal"/>
    <w:next w:val="Normal"/>
    <w:link w:val="TitreCar"/>
    <w:uiPriority w:val="10"/>
    <w:rsid w:val="00DA2A4E"/>
    <w:pPr>
      <w:spacing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aliases w:val="Document title Car"/>
    <w:basedOn w:val="Policepardfaut"/>
    <w:link w:val="Titre"/>
    <w:uiPriority w:val="10"/>
    <w:rsid w:val="00DA2A4E"/>
    <w:rPr>
      <w:rFonts w:asciiTheme="majorHAnsi" w:eastAsiaTheme="majorEastAsia" w:hAnsiTheme="majorHAnsi" w:cstheme="majorBidi"/>
      <w:spacing w:val="-10"/>
      <w:kern w:val="28"/>
      <w:sz w:val="56"/>
      <w:szCs w:val="56"/>
      <w:lang w:val="en-US"/>
    </w:rPr>
  </w:style>
  <w:style w:type="paragraph" w:styleId="Paragraphedeliste">
    <w:name w:val="List Paragraph"/>
    <w:basedOn w:val="Normal"/>
    <w:uiPriority w:val="34"/>
    <w:semiHidden/>
    <w:rsid w:val="006721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C6A35-585E-4E69-987E-4DBF3D9A8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352</TotalTime>
  <Pages>29</Pages>
  <Words>13018</Words>
  <Characters>71600</Characters>
  <Application>Microsoft Office Word</Application>
  <DocSecurity>0</DocSecurity>
  <Lines>596</Lines>
  <Paragraphs>168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Marie-Hélène Grillet</dc:creator>
  <cp:lastModifiedBy>Marie-Helene</cp:lastModifiedBy>
  <cp:revision>72</cp:revision>
  <dcterms:created xsi:type="dcterms:W3CDTF">2017-10-31T10:01:00Z</dcterms:created>
  <dcterms:modified xsi:type="dcterms:W3CDTF">2017-10-31T16:24:00Z</dcterms:modified>
</cp:coreProperties>
</file>